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A4A8C" w14:textId="77777777" w:rsidR="0017033D" w:rsidRPr="00862A92" w:rsidRDefault="0017033D" w:rsidP="0017033D">
      <w:pPr>
        <w:pBdr>
          <w:top w:val="single" w:sz="4" w:space="1" w:color="auto"/>
          <w:left w:val="single" w:sz="4" w:space="4" w:color="auto"/>
          <w:bottom w:val="single" w:sz="4" w:space="1" w:color="auto"/>
          <w:right w:val="single" w:sz="4" w:space="4" w:color="auto"/>
        </w:pBdr>
        <w:shd w:val="clear" w:color="auto" w:fill="BDD6EE"/>
        <w:rPr>
          <w:b/>
          <w:sz w:val="28"/>
          <w:szCs w:val="28"/>
        </w:rPr>
      </w:pPr>
      <w:r w:rsidRPr="00862A92">
        <w:rPr>
          <w:b/>
          <w:sz w:val="28"/>
          <w:szCs w:val="28"/>
        </w:rPr>
        <w:t xml:space="preserve">A-I – Základní informace o žádosti </w:t>
      </w:r>
      <w:r w:rsidRPr="00A23D7E">
        <w:rPr>
          <w:b/>
          <w:sz w:val="28"/>
          <w:szCs w:val="28"/>
        </w:rPr>
        <w:t xml:space="preserve">o </w:t>
      </w:r>
      <w:r w:rsidRPr="00A23D7E">
        <w:rPr>
          <w:b/>
          <w:iCs/>
          <w:sz w:val="28"/>
          <w:szCs w:val="28"/>
        </w:rPr>
        <w:t>akreditaci</w:t>
      </w:r>
    </w:p>
    <w:p w14:paraId="311A8519" w14:textId="77777777" w:rsidR="0017033D" w:rsidRPr="00862A92" w:rsidRDefault="0017033D" w:rsidP="0017033D">
      <w:pPr>
        <w:rPr>
          <w:b/>
          <w:sz w:val="28"/>
        </w:rPr>
      </w:pPr>
    </w:p>
    <w:p w14:paraId="6170D850" w14:textId="77777777" w:rsidR="0017033D" w:rsidRPr="00862A92" w:rsidRDefault="0017033D" w:rsidP="0017033D">
      <w:pPr>
        <w:tabs>
          <w:tab w:val="left" w:pos="3828"/>
        </w:tabs>
        <w:spacing w:after="240"/>
        <w:rPr>
          <w:b/>
          <w:sz w:val="28"/>
        </w:rPr>
      </w:pPr>
      <w:r w:rsidRPr="00862A92">
        <w:rPr>
          <w:b/>
          <w:sz w:val="28"/>
        </w:rPr>
        <w:t xml:space="preserve">Název vysoké školy: </w:t>
      </w:r>
      <w:r w:rsidRPr="00862A92">
        <w:rPr>
          <w:b/>
          <w:sz w:val="28"/>
        </w:rPr>
        <w:tab/>
        <w:t>Univerzita Tomáše Bati ve Zlíně</w:t>
      </w:r>
    </w:p>
    <w:p w14:paraId="412752CC" w14:textId="77777777" w:rsidR="0017033D" w:rsidRPr="00862A92" w:rsidRDefault="0017033D" w:rsidP="0017033D">
      <w:pPr>
        <w:tabs>
          <w:tab w:val="left" w:pos="3828"/>
        </w:tabs>
        <w:spacing w:after="240"/>
        <w:ind w:left="3686" w:hanging="3686"/>
        <w:rPr>
          <w:b/>
          <w:sz w:val="28"/>
        </w:rPr>
      </w:pPr>
    </w:p>
    <w:p w14:paraId="1CA03EDE" w14:textId="77777777" w:rsidR="0017033D" w:rsidRPr="00862A92" w:rsidRDefault="0017033D" w:rsidP="0017033D">
      <w:pPr>
        <w:tabs>
          <w:tab w:val="left" w:pos="3828"/>
        </w:tabs>
        <w:spacing w:after="240"/>
        <w:rPr>
          <w:b/>
          <w:sz w:val="28"/>
        </w:rPr>
      </w:pPr>
      <w:r w:rsidRPr="00862A92">
        <w:rPr>
          <w:b/>
          <w:sz w:val="28"/>
        </w:rPr>
        <w:t xml:space="preserve">Název součásti vysoké školy: </w:t>
      </w:r>
      <w:r w:rsidRPr="00862A92">
        <w:rPr>
          <w:b/>
          <w:sz w:val="28"/>
        </w:rPr>
        <w:tab/>
        <w:t>Fakulta managementu a ekonomiky</w:t>
      </w:r>
    </w:p>
    <w:p w14:paraId="4A988D8F" w14:textId="77777777" w:rsidR="0017033D" w:rsidRPr="00862A92" w:rsidRDefault="0017033D" w:rsidP="0017033D">
      <w:pPr>
        <w:tabs>
          <w:tab w:val="left" w:pos="3828"/>
        </w:tabs>
        <w:spacing w:after="240"/>
        <w:ind w:left="3544" w:hanging="3544"/>
        <w:rPr>
          <w:b/>
          <w:sz w:val="28"/>
        </w:rPr>
      </w:pPr>
    </w:p>
    <w:p w14:paraId="597B88A8" w14:textId="0FB23210" w:rsidR="0017033D" w:rsidRPr="00862A92" w:rsidRDefault="0017033D" w:rsidP="0017033D">
      <w:pPr>
        <w:tabs>
          <w:tab w:val="left" w:pos="3828"/>
        </w:tabs>
        <w:spacing w:after="240"/>
        <w:rPr>
          <w:b/>
          <w:sz w:val="28"/>
        </w:rPr>
      </w:pPr>
      <w:r w:rsidRPr="00862A92">
        <w:rPr>
          <w:b/>
          <w:sz w:val="28"/>
        </w:rPr>
        <w:t xml:space="preserve">Název spolupracující instituce: </w:t>
      </w:r>
      <w:r w:rsidR="004C72AE" w:rsidRPr="004C72AE">
        <w:rPr>
          <w:b/>
          <w:sz w:val="28"/>
        </w:rPr>
        <w:t xml:space="preserve">Vysoká škola hotelová </w:t>
      </w:r>
      <w:del w:id="0" w:author="Pavla Trefilová" w:date="2022-05-11T15:13:00Z">
        <w:r w:rsidR="004C72AE" w:rsidRPr="004C72AE" w:rsidDel="00D5697F">
          <w:rPr>
            <w:b/>
            <w:sz w:val="28"/>
          </w:rPr>
          <w:delText>v Praze 8</w:delText>
        </w:r>
      </w:del>
      <w:ins w:id="1" w:author="Pavla Trefilová" w:date="2022-05-11T15:13:00Z">
        <w:r w:rsidR="00D5697F">
          <w:rPr>
            <w:b/>
            <w:sz w:val="28"/>
          </w:rPr>
          <w:t>a ekonomická s.r.o.</w:t>
        </w:r>
      </w:ins>
    </w:p>
    <w:p w14:paraId="73366979" w14:textId="77777777" w:rsidR="0017033D" w:rsidRPr="00862A92" w:rsidRDefault="0017033D" w:rsidP="0017033D">
      <w:pPr>
        <w:tabs>
          <w:tab w:val="left" w:pos="3828"/>
        </w:tabs>
        <w:spacing w:after="240"/>
        <w:rPr>
          <w:b/>
          <w:sz w:val="28"/>
        </w:rPr>
      </w:pPr>
    </w:p>
    <w:p w14:paraId="09793C00" w14:textId="77777777" w:rsidR="0017033D" w:rsidRDefault="0017033D" w:rsidP="0017033D">
      <w:pPr>
        <w:tabs>
          <w:tab w:val="left" w:pos="3828"/>
        </w:tabs>
        <w:rPr>
          <w:b/>
          <w:sz w:val="28"/>
        </w:rPr>
      </w:pPr>
      <w:r w:rsidRPr="00862A92">
        <w:rPr>
          <w:b/>
          <w:sz w:val="28"/>
        </w:rPr>
        <w:t>Název studijního programu:</w:t>
      </w:r>
      <w:r w:rsidRPr="00862A92">
        <w:rPr>
          <w:b/>
          <w:sz w:val="28"/>
        </w:rPr>
        <w:tab/>
      </w:r>
      <w:r w:rsidRPr="003F03AD">
        <w:rPr>
          <w:b/>
          <w:sz w:val="28"/>
        </w:rPr>
        <w:t xml:space="preserve">Tourism Economics and Hospitality </w:t>
      </w:r>
    </w:p>
    <w:p w14:paraId="0AFF74FD" w14:textId="77777777" w:rsidR="0017033D" w:rsidRDefault="0017033D" w:rsidP="0017033D">
      <w:pPr>
        <w:tabs>
          <w:tab w:val="left" w:pos="3828"/>
        </w:tabs>
        <w:rPr>
          <w:b/>
          <w:sz w:val="28"/>
        </w:rPr>
      </w:pPr>
      <w:r>
        <w:rPr>
          <w:b/>
          <w:sz w:val="28"/>
        </w:rPr>
        <w:tab/>
      </w:r>
      <w:r w:rsidRPr="003F03AD">
        <w:rPr>
          <w:b/>
          <w:sz w:val="28"/>
        </w:rPr>
        <w:t>Management</w:t>
      </w:r>
    </w:p>
    <w:p w14:paraId="0537CF1A" w14:textId="77777777" w:rsidR="0017033D" w:rsidRDefault="0017033D" w:rsidP="0017033D">
      <w:pPr>
        <w:tabs>
          <w:tab w:val="left" w:pos="3828"/>
        </w:tabs>
        <w:rPr>
          <w:b/>
          <w:sz w:val="28"/>
        </w:rPr>
      </w:pPr>
    </w:p>
    <w:p w14:paraId="4910CCF8" w14:textId="77777777" w:rsidR="0017033D" w:rsidRPr="00862A92" w:rsidRDefault="0017033D" w:rsidP="0017033D">
      <w:pPr>
        <w:tabs>
          <w:tab w:val="left" w:pos="3828"/>
        </w:tabs>
        <w:rPr>
          <w:b/>
          <w:sz w:val="28"/>
        </w:rPr>
      </w:pPr>
    </w:p>
    <w:p w14:paraId="24942C99" w14:textId="77777777" w:rsidR="0017033D" w:rsidRPr="00862A92" w:rsidRDefault="0017033D" w:rsidP="0017033D">
      <w:pPr>
        <w:tabs>
          <w:tab w:val="left" w:pos="3828"/>
        </w:tabs>
        <w:spacing w:after="240"/>
        <w:ind w:left="3544" w:hanging="3544"/>
        <w:rPr>
          <w:sz w:val="28"/>
        </w:rPr>
      </w:pPr>
      <w:r w:rsidRPr="00862A92">
        <w:rPr>
          <w:b/>
          <w:sz w:val="28"/>
        </w:rPr>
        <w:t>Typ žádosti o akreditaci:</w:t>
      </w:r>
      <w:r w:rsidRPr="00862A92">
        <w:rPr>
          <w:sz w:val="28"/>
        </w:rPr>
        <w:tab/>
      </w:r>
      <w:r w:rsidRPr="00862A92">
        <w:rPr>
          <w:sz w:val="28"/>
        </w:rPr>
        <w:tab/>
      </w:r>
      <w:r w:rsidRPr="00862A92">
        <w:rPr>
          <w:b/>
          <w:sz w:val="28"/>
        </w:rPr>
        <w:t>udělení akreditace</w:t>
      </w:r>
    </w:p>
    <w:p w14:paraId="637FAFA3" w14:textId="77777777" w:rsidR="0017033D" w:rsidRPr="00862A92" w:rsidRDefault="0017033D" w:rsidP="0017033D">
      <w:pPr>
        <w:tabs>
          <w:tab w:val="left" w:pos="3828"/>
        </w:tabs>
        <w:spacing w:after="240"/>
        <w:rPr>
          <w:b/>
          <w:sz w:val="28"/>
        </w:rPr>
      </w:pPr>
    </w:p>
    <w:p w14:paraId="3481FA0D" w14:textId="77777777" w:rsidR="0017033D" w:rsidRPr="00862A92" w:rsidRDefault="0017033D" w:rsidP="0017033D">
      <w:pPr>
        <w:tabs>
          <w:tab w:val="left" w:pos="3828"/>
        </w:tabs>
        <w:ind w:left="3827" w:hanging="3827"/>
        <w:rPr>
          <w:b/>
          <w:sz w:val="28"/>
        </w:rPr>
      </w:pPr>
      <w:r w:rsidRPr="00862A92">
        <w:rPr>
          <w:b/>
          <w:sz w:val="28"/>
        </w:rPr>
        <w:t>Schvalující orgán:</w:t>
      </w:r>
      <w:r w:rsidRPr="00862A92">
        <w:rPr>
          <w:b/>
          <w:sz w:val="28"/>
        </w:rPr>
        <w:tab/>
      </w:r>
      <w:r w:rsidRPr="00862A92">
        <w:rPr>
          <w:b/>
          <w:sz w:val="28"/>
        </w:rPr>
        <w:tab/>
        <w:t>Vědecká rada FaME UTB, Rada pro vnitřní hodnocení UTB</w:t>
      </w:r>
    </w:p>
    <w:p w14:paraId="79628588" w14:textId="77777777" w:rsidR="0017033D" w:rsidRPr="00862A92" w:rsidRDefault="0017033D" w:rsidP="0017033D">
      <w:pPr>
        <w:tabs>
          <w:tab w:val="left" w:pos="3828"/>
        </w:tabs>
        <w:spacing w:after="240"/>
        <w:rPr>
          <w:b/>
          <w:sz w:val="28"/>
        </w:rPr>
      </w:pPr>
    </w:p>
    <w:p w14:paraId="53A9B72E" w14:textId="74024E25" w:rsidR="0017033D" w:rsidRPr="003A079E" w:rsidRDefault="0017033D" w:rsidP="0017033D">
      <w:pPr>
        <w:tabs>
          <w:tab w:val="left" w:pos="3828"/>
        </w:tabs>
        <w:ind w:left="3827" w:hanging="3827"/>
        <w:rPr>
          <w:b/>
          <w:sz w:val="28"/>
        </w:rPr>
      </w:pPr>
      <w:r w:rsidRPr="003A079E">
        <w:rPr>
          <w:b/>
          <w:sz w:val="28"/>
        </w:rPr>
        <w:t>Datum schválení žádosti:</w:t>
      </w:r>
      <w:r w:rsidRPr="003A079E">
        <w:rPr>
          <w:b/>
          <w:sz w:val="28"/>
        </w:rPr>
        <w:tab/>
      </w:r>
      <w:r w:rsidRPr="003A079E">
        <w:rPr>
          <w:b/>
          <w:sz w:val="28"/>
        </w:rPr>
        <w:tab/>
        <w:t xml:space="preserve">schváleno Vědeckou radou FaME dne      </w:t>
      </w:r>
      <w:r w:rsidR="00682CA9">
        <w:rPr>
          <w:b/>
          <w:sz w:val="28"/>
        </w:rPr>
        <w:br/>
        <w:t>3</w:t>
      </w:r>
      <w:r w:rsidRPr="003A079E">
        <w:rPr>
          <w:b/>
          <w:sz w:val="28"/>
        </w:rPr>
        <w:t xml:space="preserve">. </w:t>
      </w:r>
      <w:r w:rsidR="00682CA9">
        <w:rPr>
          <w:b/>
          <w:sz w:val="28"/>
        </w:rPr>
        <w:t>12</w:t>
      </w:r>
      <w:r w:rsidRPr="003A079E">
        <w:rPr>
          <w:b/>
          <w:sz w:val="28"/>
        </w:rPr>
        <w:t>. 2021</w:t>
      </w:r>
    </w:p>
    <w:p w14:paraId="30E53475" w14:textId="77777777" w:rsidR="0017033D" w:rsidRPr="003A079E" w:rsidRDefault="0017033D" w:rsidP="0017033D">
      <w:pPr>
        <w:tabs>
          <w:tab w:val="left" w:pos="3828"/>
        </w:tabs>
        <w:spacing w:after="240"/>
        <w:rPr>
          <w:b/>
          <w:sz w:val="28"/>
        </w:rPr>
      </w:pPr>
    </w:p>
    <w:p w14:paraId="641A30B0" w14:textId="77777777" w:rsidR="0017033D" w:rsidRPr="003A079E" w:rsidRDefault="0017033D" w:rsidP="0017033D">
      <w:pPr>
        <w:tabs>
          <w:tab w:val="left" w:pos="3828"/>
        </w:tabs>
        <w:spacing w:after="240"/>
        <w:rPr>
          <w:b/>
          <w:sz w:val="28"/>
        </w:rPr>
      </w:pPr>
      <w:r w:rsidRPr="003A079E">
        <w:rPr>
          <w:b/>
          <w:sz w:val="28"/>
        </w:rPr>
        <w:t xml:space="preserve">Odkaz na elektronickou podobu žádosti: </w:t>
      </w:r>
      <w:r w:rsidRPr="003A079E">
        <w:rPr>
          <w:sz w:val="28"/>
        </w:rPr>
        <w:t xml:space="preserve">ke stažení </w:t>
      </w:r>
      <w:r w:rsidRPr="003A079E">
        <w:rPr>
          <w:b/>
          <w:color w:val="0000FF"/>
          <w:sz w:val="28"/>
          <w:u w:val="single"/>
        </w:rPr>
        <w:t>zde</w:t>
      </w:r>
    </w:p>
    <w:p w14:paraId="5BCAB504" w14:textId="77777777" w:rsidR="0017033D" w:rsidRPr="003A079E" w:rsidRDefault="0017033D" w:rsidP="0017033D">
      <w:pPr>
        <w:tabs>
          <w:tab w:val="left" w:pos="3828"/>
        </w:tabs>
        <w:rPr>
          <w:b/>
          <w:sz w:val="28"/>
        </w:rPr>
      </w:pPr>
      <w:r w:rsidRPr="003A079E">
        <w:rPr>
          <w:b/>
          <w:sz w:val="28"/>
        </w:rPr>
        <w:t>Odkazy na relevantní vnitřní předpisy:</w:t>
      </w:r>
    </w:p>
    <w:p w14:paraId="0A8F3592" w14:textId="77777777" w:rsidR="0017033D" w:rsidRPr="003A079E" w:rsidRDefault="0017033D" w:rsidP="0017033D">
      <w:pPr>
        <w:spacing w:after="120"/>
        <w:rPr>
          <w:b/>
          <w:sz w:val="24"/>
          <w:szCs w:val="24"/>
        </w:rPr>
      </w:pPr>
      <w:r w:rsidRPr="003A079E">
        <w:rPr>
          <w:sz w:val="24"/>
          <w:szCs w:val="24"/>
        </w:rPr>
        <w:t xml:space="preserve">Vnitřní předpisy UTB: </w:t>
      </w:r>
    </w:p>
    <w:p w14:paraId="3306D0B8" w14:textId="77777777" w:rsidR="0017033D" w:rsidRPr="003A079E" w:rsidRDefault="0017033D" w:rsidP="0017033D">
      <w:pPr>
        <w:spacing w:after="240"/>
        <w:rPr>
          <w:sz w:val="24"/>
          <w:szCs w:val="24"/>
        </w:rPr>
      </w:pPr>
      <w:r w:rsidRPr="003A079E">
        <w:rPr>
          <w:sz w:val="24"/>
          <w:szCs w:val="24"/>
        </w:rPr>
        <w:t xml:space="preserve">Vnitřní předpisy FaME: </w:t>
      </w:r>
    </w:p>
    <w:p w14:paraId="0ADCDA17" w14:textId="77777777" w:rsidR="00083DA8" w:rsidRDefault="00083DA8" w:rsidP="00083DA8">
      <w:pPr>
        <w:rPr>
          <w:b/>
          <w:sz w:val="28"/>
        </w:rPr>
      </w:pPr>
      <w:r>
        <w:rPr>
          <w:b/>
          <w:sz w:val="28"/>
        </w:rPr>
        <w:t>Odkazy na interní stránky UTB a FaME:</w:t>
      </w:r>
    </w:p>
    <w:p w14:paraId="55A74F23" w14:textId="77777777" w:rsidR="00083DA8" w:rsidRDefault="00083DA8" w:rsidP="00083DA8">
      <w:pPr>
        <w:tabs>
          <w:tab w:val="left" w:pos="5387"/>
        </w:tabs>
        <w:rPr>
          <w:b/>
          <w:sz w:val="24"/>
        </w:rPr>
      </w:pPr>
      <w:r>
        <w:rPr>
          <w:b/>
          <w:sz w:val="24"/>
        </w:rPr>
        <w:t>Univerzita Tomáše Bati</w:t>
      </w:r>
      <w:r>
        <w:rPr>
          <w:b/>
          <w:sz w:val="24"/>
        </w:rPr>
        <w:tab/>
        <w:t>LMS Moodle</w:t>
      </w:r>
    </w:p>
    <w:p w14:paraId="0E93E70E" w14:textId="77777777" w:rsidR="00083DA8" w:rsidRPr="00723898" w:rsidRDefault="0031324E" w:rsidP="00083DA8">
      <w:pPr>
        <w:tabs>
          <w:tab w:val="left" w:pos="5387"/>
        </w:tabs>
        <w:rPr>
          <w:b/>
          <w:sz w:val="24"/>
        </w:rPr>
      </w:pPr>
      <w:hyperlink r:id="rId11" w:history="1">
        <w:r w:rsidR="00083DA8" w:rsidRPr="0015624F">
          <w:rPr>
            <w:rStyle w:val="Hypertextovodkaz"/>
          </w:rPr>
          <w:t>https://www.utb.cz/wp-login.php</w:t>
        </w:r>
      </w:hyperlink>
      <w:r w:rsidR="00083DA8">
        <w:rPr>
          <w:sz w:val="24"/>
        </w:rPr>
        <w:t xml:space="preserve"> </w:t>
      </w:r>
      <w:r w:rsidR="00083DA8">
        <w:rPr>
          <w:sz w:val="24"/>
        </w:rPr>
        <w:tab/>
        <w:t>Login: fame_hodnotitel</w:t>
      </w:r>
    </w:p>
    <w:p w14:paraId="5B13C8CB" w14:textId="77777777" w:rsidR="00083DA8" w:rsidRDefault="00083DA8" w:rsidP="00083DA8">
      <w:pPr>
        <w:tabs>
          <w:tab w:val="left" w:pos="5387"/>
        </w:tabs>
        <w:rPr>
          <w:b/>
          <w:sz w:val="24"/>
        </w:rPr>
      </w:pPr>
      <w:r w:rsidRPr="00723898">
        <w:rPr>
          <w:b/>
          <w:sz w:val="24"/>
        </w:rPr>
        <w:t>Fakulta managementu a ekonomiky</w:t>
      </w:r>
      <w:r>
        <w:rPr>
          <w:b/>
          <w:sz w:val="24"/>
        </w:rPr>
        <w:tab/>
      </w:r>
      <w:r w:rsidRPr="0081109A">
        <w:rPr>
          <w:sz w:val="24"/>
        </w:rPr>
        <w:t>Heslo: Akreditace</w:t>
      </w:r>
      <w:r>
        <w:rPr>
          <w:sz w:val="24"/>
        </w:rPr>
        <w:t>-</w:t>
      </w:r>
      <w:r w:rsidRPr="0081109A">
        <w:rPr>
          <w:sz w:val="24"/>
        </w:rPr>
        <w:t>Fame2018</w:t>
      </w:r>
    </w:p>
    <w:p w14:paraId="210B033E" w14:textId="77777777" w:rsidR="00083DA8" w:rsidRDefault="0031324E" w:rsidP="00083DA8">
      <w:pPr>
        <w:tabs>
          <w:tab w:val="left" w:pos="5387"/>
        </w:tabs>
        <w:rPr>
          <w:sz w:val="24"/>
        </w:rPr>
      </w:pPr>
      <w:hyperlink r:id="rId12" w:history="1">
        <w:r w:rsidR="00083DA8" w:rsidRPr="0015624F">
          <w:rPr>
            <w:rStyle w:val="Hypertextovodkaz"/>
          </w:rPr>
          <w:t>https://fame.utb.cz/wp-login.php</w:t>
        </w:r>
      </w:hyperlink>
      <w:r w:rsidR="00083DA8">
        <w:rPr>
          <w:sz w:val="24"/>
        </w:rPr>
        <w:t xml:space="preserve"> </w:t>
      </w:r>
    </w:p>
    <w:p w14:paraId="3E881FCA" w14:textId="77777777" w:rsidR="00083DA8" w:rsidRDefault="00083DA8" w:rsidP="00083DA8">
      <w:pPr>
        <w:tabs>
          <w:tab w:val="left" w:pos="5387"/>
        </w:tabs>
        <w:rPr>
          <w:sz w:val="24"/>
        </w:rPr>
      </w:pPr>
      <w:r>
        <w:rPr>
          <w:sz w:val="24"/>
        </w:rPr>
        <w:t>Login: akreditace@utb.cz</w:t>
      </w:r>
    </w:p>
    <w:p w14:paraId="47783228" w14:textId="0738600D" w:rsidR="0017033D" w:rsidRPr="00862A92" w:rsidRDefault="00083DA8" w:rsidP="00083DA8">
      <w:pPr>
        <w:tabs>
          <w:tab w:val="left" w:pos="5387"/>
        </w:tabs>
        <w:spacing w:after="240"/>
        <w:rPr>
          <w:b/>
          <w:sz w:val="28"/>
        </w:rPr>
      </w:pPr>
      <w:r>
        <w:rPr>
          <w:sz w:val="24"/>
        </w:rPr>
        <w:t>Heslo: akreditaceutb062018</w:t>
      </w:r>
    </w:p>
    <w:p w14:paraId="6928F960" w14:textId="77777777" w:rsidR="0017033D" w:rsidRPr="00862A92" w:rsidRDefault="0017033D" w:rsidP="0017033D">
      <w:pPr>
        <w:spacing w:after="240"/>
        <w:rPr>
          <w:b/>
          <w:sz w:val="28"/>
        </w:rPr>
      </w:pPr>
      <w:r w:rsidRPr="00862A92">
        <w:rPr>
          <w:b/>
          <w:sz w:val="28"/>
        </w:rPr>
        <w:t>ISCED F: 0311,1015</w:t>
      </w:r>
    </w:p>
    <w:p w14:paraId="63F3D7B3" w14:textId="77777777" w:rsidR="0017033D" w:rsidRPr="00862A92" w:rsidRDefault="0017033D" w:rsidP="0017033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7033D" w:rsidRPr="00862A92" w14:paraId="4A5BE720" w14:textId="77777777" w:rsidTr="00D439A7">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1CA6E996" w14:textId="77777777" w:rsidR="0017033D" w:rsidRPr="00862A92" w:rsidRDefault="0017033D" w:rsidP="00D439A7">
            <w:pPr>
              <w:jc w:val="both"/>
              <w:rPr>
                <w:b/>
                <w:sz w:val="28"/>
              </w:rPr>
            </w:pPr>
            <w:r w:rsidRPr="00862A92">
              <w:rPr>
                <w:b/>
                <w:sz w:val="28"/>
              </w:rPr>
              <w:lastRenderedPageBreak/>
              <w:t>B-I – Charakteristika studijního programu</w:t>
            </w:r>
          </w:p>
        </w:tc>
      </w:tr>
      <w:tr w:rsidR="0017033D" w:rsidRPr="00862A92" w14:paraId="006260FE" w14:textId="77777777" w:rsidTr="00D439A7">
        <w:tc>
          <w:tcPr>
            <w:tcW w:w="3168" w:type="dxa"/>
            <w:tcBorders>
              <w:bottom w:val="single" w:sz="2" w:space="0" w:color="auto"/>
            </w:tcBorders>
            <w:shd w:val="clear" w:color="auto" w:fill="F7CAAC"/>
          </w:tcPr>
          <w:p w14:paraId="42BE82FA" w14:textId="77777777" w:rsidR="0017033D" w:rsidRPr="00862A92" w:rsidRDefault="0017033D" w:rsidP="00D439A7">
            <w:pPr>
              <w:jc w:val="both"/>
              <w:rPr>
                <w:b/>
              </w:rPr>
            </w:pPr>
            <w:r w:rsidRPr="00862A92">
              <w:rPr>
                <w:b/>
              </w:rPr>
              <w:t>Název studijního programu</w:t>
            </w:r>
          </w:p>
        </w:tc>
        <w:tc>
          <w:tcPr>
            <w:tcW w:w="6117" w:type="dxa"/>
            <w:gridSpan w:val="3"/>
            <w:tcBorders>
              <w:bottom w:val="single" w:sz="2" w:space="0" w:color="auto"/>
            </w:tcBorders>
          </w:tcPr>
          <w:p w14:paraId="21B38E2F" w14:textId="77777777" w:rsidR="0017033D" w:rsidRPr="00862A92" w:rsidRDefault="0017033D" w:rsidP="00D439A7">
            <w:pPr>
              <w:rPr>
                <w:b/>
              </w:rPr>
            </w:pPr>
            <w:r w:rsidRPr="003F03AD">
              <w:rPr>
                <w:b/>
              </w:rPr>
              <w:t>Tourism Economics and Hospitality Management</w:t>
            </w:r>
          </w:p>
        </w:tc>
      </w:tr>
      <w:tr w:rsidR="0017033D" w:rsidRPr="00862A92" w14:paraId="19DA1A67" w14:textId="77777777" w:rsidTr="00D439A7">
        <w:tc>
          <w:tcPr>
            <w:tcW w:w="3168" w:type="dxa"/>
            <w:tcBorders>
              <w:bottom w:val="single" w:sz="2" w:space="0" w:color="auto"/>
            </w:tcBorders>
            <w:shd w:val="clear" w:color="auto" w:fill="F7CAAC"/>
          </w:tcPr>
          <w:p w14:paraId="592FA16D" w14:textId="77777777" w:rsidR="0017033D" w:rsidRPr="00862A92" w:rsidRDefault="0017033D" w:rsidP="00D439A7">
            <w:pPr>
              <w:jc w:val="both"/>
              <w:rPr>
                <w:b/>
              </w:rPr>
            </w:pPr>
            <w:r w:rsidRPr="00862A92">
              <w:rPr>
                <w:b/>
              </w:rPr>
              <w:t>Typ studijního programu</w:t>
            </w:r>
          </w:p>
        </w:tc>
        <w:tc>
          <w:tcPr>
            <w:tcW w:w="6117" w:type="dxa"/>
            <w:gridSpan w:val="3"/>
            <w:tcBorders>
              <w:bottom w:val="single" w:sz="2" w:space="0" w:color="auto"/>
            </w:tcBorders>
          </w:tcPr>
          <w:p w14:paraId="1350B26F" w14:textId="77777777" w:rsidR="0017033D" w:rsidRPr="00862A92" w:rsidRDefault="0017033D" w:rsidP="00D439A7">
            <w:r w:rsidRPr="00862A92">
              <w:t xml:space="preserve">doktorský </w:t>
            </w:r>
          </w:p>
        </w:tc>
      </w:tr>
      <w:tr w:rsidR="0017033D" w:rsidRPr="00862A92" w14:paraId="2C119A96" w14:textId="77777777" w:rsidTr="00D439A7">
        <w:tc>
          <w:tcPr>
            <w:tcW w:w="3168" w:type="dxa"/>
            <w:tcBorders>
              <w:bottom w:val="single" w:sz="2" w:space="0" w:color="auto"/>
            </w:tcBorders>
            <w:shd w:val="clear" w:color="auto" w:fill="F7CAAC"/>
          </w:tcPr>
          <w:p w14:paraId="5F339F3B" w14:textId="77777777" w:rsidR="0017033D" w:rsidRPr="00862A92" w:rsidRDefault="0017033D" w:rsidP="00D439A7">
            <w:pPr>
              <w:jc w:val="both"/>
              <w:rPr>
                <w:b/>
              </w:rPr>
            </w:pPr>
            <w:r w:rsidRPr="00862A92">
              <w:rPr>
                <w:b/>
              </w:rPr>
              <w:t>Profil studijního programu</w:t>
            </w:r>
          </w:p>
        </w:tc>
        <w:tc>
          <w:tcPr>
            <w:tcW w:w="6117" w:type="dxa"/>
            <w:gridSpan w:val="3"/>
            <w:tcBorders>
              <w:bottom w:val="single" w:sz="2" w:space="0" w:color="auto"/>
            </w:tcBorders>
          </w:tcPr>
          <w:p w14:paraId="5A709504" w14:textId="77777777" w:rsidR="0017033D" w:rsidRPr="00862A92" w:rsidRDefault="0017033D" w:rsidP="00D439A7"/>
        </w:tc>
      </w:tr>
      <w:tr w:rsidR="0017033D" w:rsidRPr="00862A92" w14:paraId="413B0A19" w14:textId="77777777" w:rsidTr="00D439A7">
        <w:tc>
          <w:tcPr>
            <w:tcW w:w="3168" w:type="dxa"/>
            <w:tcBorders>
              <w:bottom w:val="single" w:sz="2" w:space="0" w:color="auto"/>
            </w:tcBorders>
            <w:shd w:val="clear" w:color="auto" w:fill="F7CAAC"/>
          </w:tcPr>
          <w:p w14:paraId="3A64480E" w14:textId="77777777" w:rsidR="0017033D" w:rsidRPr="00862A92" w:rsidRDefault="0017033D" w:rsidP="00D439A7">
            <w:pPr>
              <w:jc w:val="both"/>
              <w:rPr>
                <w:b/>
              </w:rPr>
            </w:pPr>
            <w:r w:rsidRPr="00862A92">
              <w:rPr>
                <w:b/>
              </w:rPr>
              <w:t>Forma studia</w:t>
            </w:r>
          </w:p>
        </w:tc>
        <w:tc>
          <w:tcPr>
            <w:tcW w:w="6117" w:type="dxa"/>
            <w:gridSpan w:val="3"/>
            <w:tcBorders>
              <w:bottom w:val="single" w:sz="2" w:space="0" w:color="auto"/>
            </w:tcBorders>
          </w:tcPr>
          <w:p w14:paraId="342D1994" w14:textId="77777777" w:rsidR="0017033D" w:rsidRPr="00862A92" w:rsidRDefault="0017033D" w:rsidP="00D439A7">
            <w:r w:rsidRPr="00862A92">
              <w:t xml:space="preserve">prezenční – kombinovaná </w:t>
            </w:r>
          </w:p>
        </w:tc>
      </w:tr>
      <w:tr w:rsidR="0017033D" w:rsidRPr="00862A92" w14:paraId="73CD808B" w14:textId="77777777" w:rsidTr="00D439A7">
        <w:tc>
          <w:tcPr>
            <w:tcW w:w="3168" w:type="dxa"/>
            <w:tcBorders>
              <w:bottom w:val="single" w:sz="2" w:space="0" w:color="auto"/>
            </w:tcBorders>
            <w:shd w:val="clear" w:color="auto" w:fill="F7CAAC"/>
          </w:tcPr>
          <w:p w14:paraId="10FF37ED" w14:textId="77777777" w:rsidR="0017033D" w:rsidRPr="00862A92" w:rsidRDefault="0017033D" w:rsidP="00D439A7">
            <w:pPr>
              <w:jc w:val="both"/>
              <w:rPr>
                <w:b/>
              </w:rPr>
            </w:pPr>
            <w:r w:rsidRPr="00862A92">
              <w:rPr>
                <w:b/>
              </w:rPr>
              <w:t>Standardní doba studia</w:t>
            </w:r>
          </w:p>
        </w:tc>
        <w:tc>
          <w:tcPr>
            <w:tcW w:w="6117" w:type="dxa"/>
            <w:gridSpan w:val="3"/>
            <w:tcBorders>
              <w:bottom w:val="single" w:sz="2" w:space="0" w:color="auto"/>
            </w:tcBorders>
          </w:tcPr>
          <w:p w14:paraId="2A114695" w14:textId="77777777" w:rsidR="0017033D" w:rsidRPr="00862A92" w:rsidRDefault="0017033D" w:rsidP="00D439A7">
            <w:r w:rsidRPr="00862A92">
              <w:t>4 roky</w:t>
            </w:r>
          </w:p>
        </w:tc>
      </w:tr>
      <w:tr w:rsidR="0017033D" w:rsidRPr="00862A92" w14:paraId="31585D3C" w14:textId="77777777" w:rsidTr="00D439A7">
        <w:tc>
          <w:tcPr>
            <w:tcW w:w="3168" w:type="dxa"/>
            <w:tcBorders>
              <w:bottom w:val="single" w:sz="2" w:space="0" w:color="auto"/>
            </w:tcBorders>
            <w:shd w:val="clear" w:color="auto" w:fill="F7CAAC"/>
          </w:tcPr>
          <w:p w14:paraId="2DC93A1A" w14:textId="77777777" w:rsidR="0017033D" w:rsidRPr="00862A92" w:rsidRDefault="0017033D" w:rsidP="00D439A7">
            <w:pPr>
              <w:jc w:val="both"/>
              <w:rPr>
                <w:b/>
              </w:rPr>
            </w:pPr>
            <w:r w:rsidRPr="00862A92">
              <w:rPr>
                <w:b/>
              </w:rPr>
              <w:t>Jazyk studia</w:t>
            </w:r>
          </w:p>
        </w:tc>
        <w:tc>
          <w:tcPr>
            <w:tcW w:w="6117" w:type="dxa"/>
            <w:gridSpan w:val="3"/>
            <w:tcBorders>
              <w:bottom w:val="single" w:sz="2" w:space="0" w:color="auto"/>
            </w:tcBorders>
          </w:tcPr>
          <w:p w14:paraId="1BC6B69D" w14:textId="77777777" w:rsidR="0017033D" w:rsidRPr="00862A92" w:rsidRDefault="0017033D" w:rsidP="00D439A7">
            <w:r>
              <w:t>anglický</w:t>
            </w:r>
          </w:p>
        </w:tc>
      </w:tr>
      <w:tr w:rsidR="0017033D" w:rsidRPr="00862A92" w14:paraId="39CE0AEF" w14:textId="77777777" w:rsidTr="00D439A7">
        <w:tc>
          <w:tcPr>
            <w:tcW w:w="3168" w:type="dxa"/>
            <w:tcBorders>
              <w:bottom w:val="single" w:sz="2" w:space="0" w:color="auto"/>
            </w:tcBorders>
            <w:shd w:val="clear" w:color="auto" w:fill="F7CAAC"/>
          </w:tcPr>
          <w:p w14:paraId="25FD831E" w14:textId="77777777" w:rsidR="0017033D" w:rsidRPr="00862A92" w:rsidRDefault="0017033D" w:rsidP="00D439A7">
            <w:pPr>
              <w:jc w:val="both"/>
              <w:rPr>
                <w:b/>
              </w:rPr>
            </w:pPr>
            <w:r w:rsidRPr="00862A92">
              <w:rPr>
                <w:b/>
              </w:rPr>
              <w:t>Udělovaný akademický titul</w:t>
            </w:r>
          </w:p>
        </w:tc>
        <w:tc>
          <w:tcPr>
            <w:tcW w:w="6117" w:type="dxa"/>
            <w:gridSpan w:val="3"/>
            <w:tcBorders>
              <w:bottom w:val="single" w:sz="2" w:space="0" w:color="auto"/>
            </w:tcBorders>
          </w:tcPr>
          <w:p w14:paraId="099BD1D8" w14:textId="77777777" w:rsidR="0017033D" w:rsidRPr="00862A92" w:rsidRDefault="0017033D" w:rsidP="00D439A7">
            <w:r w:rsidRPr="00862A92">
              <w:t>Ph.D.</w:t>
            </w:r>
          </w:p>
        </w:tc>
      </w:tr>
      <w:tr w:rsidR="0017033D" w:rsidRPr="00862A92" w14:paraId="22B08427" w14:textId="77777777" w:rsidTr="00D439A7">
        <w:tc>
          <w:tcPr>
            <w:tcW w:w="3168" w:type="dxa"/>
            <w:tcBorders>
              <w:bottom w:val="single" w:sz="2" w:space="0" w:color="auto"/>
            </w:tcBorders>
            <w:shd w:val="clear" w:color="auto" w:fill="F7CAAC"/>
          </w:tcPr>
          <w:p w14:paraId="308646E5" w14:textId="77777777" w:rsidR="0017033D" w:rsidRPr="00862A92" w:rsidRDefault="0017033D" w:rsidP="00D439A7">
            <w:pPr>
              <w:jc w:val="both"/>
              <w:rPr>
                <w:b/>
              </w:rPr>
            </w:pPr>
            <w:r w:rsidRPr="00862A92">
              <w:rPr>
                <w:b/>
              </w:rPr>
              <w:t>Rigorózní řízení</w:t>
            </w:r>
          </w:p>
        </w:tc>
        <w:tc>
          <w:tcPr>
            <w:tcW w:w="1543" w:type="dxa"/>
            <w:tcBorders>
              <w:bottom w:val="single" w:sz="2" w:space="0" w:color="auto"/>
            </w:tcBorders>
          </w:tcPr>
          <w:p w14:paraId="2A5A9164" w14:textId="77777777" w:rsidR="0017033D" w:rsidRPr="00862A92" w:rsidRDefault="0017033D" w:rsidP="00D439A7">
            <w:r w:rsidRPr="00862A92">
              <w:t>ne</w:t>
            </w:r>
          </w:p>
        </w:tc>
        <w:tc>
          <w:tcPr>
            <w:tcW w:w="2835" w:type="dxa"/>
            <w:tcBorders>
              <w:bottom w:val="single" w:sz="2" w:space="0" w:color="auto"/>
            </w:tcBorders>
            <w:shd w:val="clear" w:color="auto" w:fill="F7CAAC"/>
          </w:tcPr>
          <w:p w14:paraId="6F8866C4" w14:textId="77777777" w:rsidR="0017033D" w:rsidRPr="00862A92" w:rsidRDefault="0017033D" w:rsidP="00D439A7">
            <w:pPr>
              <w:rPr>
                <w:b/>
                <w:bCs/>
              </w:rPr>
            </w:pPr>
            <w:r w:rsidRPr="00862A92">
              <w:rPr>
                <w:b/>
                <w:bCs/>
              </w:rPr>
              <w:t>Udělovaný akademický titul</w:t>
            </w:r>
          </w:p>
        </w:tc>
        <w:tc>
          <w:tcPr>
            <w:tcW w:w="1739" w:type="dxa"/>
            <w:tcBorders>
              <w:bottom w:val="single" w:sz="2" w:space="0" w:color="auto"/>
            </w:tcBorders>
          </w:tcPr>
          <w:p w14:paraId="5EDB6B4E" w14:textId="77777777" w:rsidR="0017033D" w:rsidRPr="00862A92" w:rsidRDefault="0017033D" w:rsidP="00D439A7"/>
        </w:tc>
      </w:tr>
      <w:tr w:rsidR="0017033D" w:rsidRPr="00862A92" w14:paraId="45323A7A" w14:textId="77777777" w:rsidTr="00D439A7">
        <w:tc>
          <w:tcPr>
            <w:tcW w:w="3168" w:type="dxa"/>
            <w:tcBorders>
              <w:bottom w:val="single" w:sz="2" w:space="0" w:color="auto"/>
            </w:tcBorders>
            <w:shd w:val="clear" w:color="auto" w:fill="F7CAAC"/>
          </w:tcPr>
          <w:p w14:paraId="68CA8676" w14:textId="77777777" w:rsidR="0017033D" w:rsidRPr="00862A92" w:rsidRDefault="0017033D" w:rsidP="00D439A7">
            <w:pPr>
              <w:jc w:val="both"/>
              <w:rPr>
                <w:b/>
              </w:rPr>
            </w:pPr>
            <w:r w:rsidRPr="00862A92">
              <w:rPr>
                <w:b/>
              </w:rPr>
              <w:t>Garant studijního programu</w:t>
            </w:r>
          </w:p>
        </w:tc>
        <w:tc>
          <w:tcPr>
            <w:tcW w:w="6117" w:type="dxa"/>
            <w:gridSpan w:val="3"/>
            <w:tcBorders>
              <w:bottom w:val="single" w:sz="2" w:space="0" w:color="auto"/>
            </w:tcBorders>
          </w:tcPr>
          <w:p w14:paraId="3C9542D8" w14:textId="77777777" w:rsidR="0017033D" w:rsidRPr="00F853AC" w:rsidRDefault="0017033D" w:rsidP="00D439A7">
            <w:r w:rsidRPr="00F853AC">
              <w:t>doc. Ing. Zuzana Tučková, Ph.D.</w:t>
            </w:r>
          </w:p>
        </w:tc>
      </w:tr>
      <w:tr w:rsidR="0017033D" w:rsidRPr="00862A92" w14:paraId="7A11153E" w14:textId="77777777" w:rsidTr="00D439A7">
        <w:tc>
          <w:tcPr>
            <w:tcW w:w="3168" w:type="dxa"/>
            <w:tcBorders>
              <w:top w:val="single" w:sz="2" w:space="0" w:color="auto"/>
              <w:left w:val="single" w:sz="2" w:space="0" w:color="auto"/>
              <w:bottom w:val="single" w:sz="2" w:space="0" w:color="auto"/>
              <w:right w:val="single" w:sz="2" w:space="0" w:color="auto"/>
            </w:tcBorders>
            <w:shd w:val="clear" w:color="auto" w:fill="F7CAAC"/>
          </w:tcPr>
          <w:p w14:paraId="32FA2447" w14:textId="77777777" w:rsidR="0017033D" w:rsidRPr="00862A92" w:rsidRDefault="0017033D" w:rsidP="00D439A7">
            <w:pPr>
              <w:jc w:val="both"/>
              <w:rPr>
                <w:b/>
              </w:rPr>
            </w:pPr>
            <w:r w:rsidRPr="00862A92">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414E75FC" w14:textId="77777777" w:rsidR="0017033D" w:rsidRPr="00862A92" w:rsidRDefault="0017033D" w:rsidP="00D439A7">
            <w:r w:rsidRPr="00862A92">
              <w:t>ne</w:t>
            </w:r>
          </w:p>
        </w:tc>
      </w:tr>
      <w:tr w:rsidR="0017033D" w:rsidRPr="00862A92" w14:paraId="357AF2DF" w14:textId="77777777" w:rsidTr="00D439A7">
        <w:tc>
          <w:tcPr>
            <w:tcW w:w="3168" w:type="dxa"/>
            <w:tcBorders>
              <w:top w:val="single" w:sz="2" w:space="0" w:color="auto"/>
              <w:left w:val="single" w:sz="2" w:space="0" w:color="auto"/>
              <w:bottom w:val="single" w:sz="2" w:space="0" w:color="auto"/>
              <w:right w:val="single" w:sz="2" w:space="0" w:color="auto"/>
            </w:tcBorders>
            <w:shd w:val="clear" w:color="auto" w:fill="F7CAAC"/>
          </w:tcPr>
          <w:p w14:paraId="7C68DD69" w14:textId="77777777" w:rsidR="0017033D" w:rsidRPr="00862A92" w:rsidRDefault="0017033D" w:rsidP="00D439A7">
            <w:pPr>
              <w:jc w:val="both"/>
              <w:rPr>
                <w:b/>
              </w:rPr>
            </w:pPr>
            <w:r w:rsidRPr="00862A92">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5E0308F1" w14:textId="77777777" w:rsidR="0017033D" w:rsidRPr="00862A92" w:rsidRDefault="0017033D" w:rsidP="00D439A7">
            <w:r w:rsidRPr="00862A92">
              <w:t>ne</w:t>
            </w:r>
          </w:p>
        </w:tc>
      </w:tr>
      <w:tr w:rsidR="0017033D" w:rsidRPr="00862A92" w14:paraId="09072D47" w14:textId="77777777" w:rsidTr="00D439A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8C42F60" w14:textId="77777777" w:rsidR="0017033D" w:rsidRPr="00862A92" w:rsidRDefault="0017033D" w:rsidP="00D439A7">
            <w:pPr>
              <w:jc w:val="both"/>
              <w:rPr>
                <w:b/>
              </w:rPr>
            </w:pPr>
            <w:r w:rsidRPr="00862A92">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295A51F7" w14:textId="77777777" w:rsidR="0017033D" w:rsidRPr="00862A92" w:rsidRDefault="0017033D" w:rsidP="00D439A7"/>
        </w:tc>
      </w:tr>
      <w:tr w:rsidR="0017033D" w:rsidRPr="00862A92" w14:paraId="5DFE2842" w14:textId="77777777" w:rsidTr="00D439A7">
        <w:tc>
          <w:tcPr>
            <w:tcW w:w="9285" w:type="dxa"/>
            <w:gridSpan w:val="4"/>
            <w:tcBorders>
              <w:top w:val="single" w:sz="2" w:space="0" w:color="auto"/>
            </w:tcBorders>
            <w:shd w:val="clear" w:color="auto" w:fill="F7CAAC"/>
          </w:tcPr>
          <w:p w14:paraId="7360A746" w14:textId="77777777" w:rsidR="0017033D" w:rsidRPr="00862A92" w:rsidRDefault="0017033D" w:rsidP="00D439A7">
            <w:pPr>
              <w:jc w:val="both"/>
            </w:pPr>
            <w:r w:rsidRPr="00862A92">
              <w:rPr>
                <w:b/>
              </w:rPr>
              <w:t>Oblast(i) vzdělávání a u kombinovaného studijního programu podíl jednotlivých oblastí vzdělávání v %</w:t>
            </w:r>
          </w:p>
        </w:tc>
      </w:tr>
      <w:tr w:rsidR="0017033D" w:rsidRPr="00862A92" w14:paraId="1D77D9AF" w14:textId="77777777" w:rsidTr="00D439A7">
        <w:trPr>
          <w:trHeight w:val="517"/>
        </w:trPr>
        <w:tc>
          <w:tcPr>
            <w:tcW w:w="9285" w:type="dxa"/>
            <w:gridSpan w:val="4"/>
            <w:shd w:val="clear" w:color="auto" w:fill="FFFFFF"/>
          </w:tcPr>
          <w:p w14:paraId="7A5B4151" w14:textId="77777777" w:rsidR="0017033D" w:rsidRPr="00862A92" w:rsidRDefault="0017033D" w:rsidP="00D439A7">
            <w:pPr>
              <w:jc w:val="both"/>
            </w:pPr>
            <w:r w:rsidRPr="00862A92">
              <w:rPr>
                <w:b/>
              </w:rPr>
              <w:t xml:space="preserve">Ekonomické obory: </w:t>
            </w:r>
            <w:r w:rsidRPr="00862A92">
              <w:t xml:space="preserve">100% </w:t>
            </w:r>
          </w:p>
          <w:p w14:paraId="19E5BC5C" w14:textId="77777777" w:rsidR="0017033D" w:rsidRPr="00862A92" w:rsidRDefault="0017033D" w:rsidP="00D439A7">
            <w:pPr>
              <w:jc w:val="both"/>
            </w:pPr>
          </w:p>
        </w:tc>
      </w:tr>
      <w:tr w:rsidR="0017033D" w:rsidRPr="00862A92" w14:paraId="4769BEF8" w14:textId="77777777" w:rsidTr="00D439A7">
        <w:trPr>
          <w:trHeight w:val="70"/>
        </w:trPr>
        <w:tc>
          <w:tcPr>
            <w:tcW w:w="9285" w:type="dxa"/>
            <w:gridSpan w:val="4"/>
            <w:shd w:val="clear" w:color="auto" w:fill="F7CAAC"/>
          </w:tcPr>
          <w:p w14:paraId="19E6D443" w14:textId="77777777" w:rsidR="0017033D" w:rsidRPr="00862A92" w:rsidRDefault="0017033D" w:rsidP="00D439A7">
            <w:r w:rsidRPr="00862A92">
              <w:rPr>
                <w:b/>
              </w:rPr>
              <w:t>Cíle studia ve studijním programu</w:t>
            </w:r>
          </w:p>
        </w:tc>
      </w:tr>
      <w:tr w:rsidR="0017033D" w:rsidRPr="00862A92" w14:paraId="689864FA" w14:textId="77777777" w:rsidTr="00D439A7">
        <w:trPr>
          <w:trHeight w:val="963"/>
        </w:trPr>
        <w:tc>
          <w:tcPr>
            <w:tcW w:w="9285" w:type="dxa"/>
            <w:gridSpan w:val="4"/>
            <w:shd w:val="clear" w:color="auto" w:fill="FFFFFF"/>
          </w:tcPr>
          <w:p w14:paraId="3ED00583" w14:textId="77777777" w:rsidR="0017033D" w:rsidRDefault="0017033D" w:rsidP="00D439A7">
            <w:pPr>
              <w:jc w:val="both"/>
            </w:pPr>
            <w:r w:rsidRPr="00461B08">
              <w:t>Předkládaný studijní program</w:t>
            </w:r>
            <w:r>
              <w:t xml:space="preserve"> si klade za cíl připravit studenty primárně na vědecko – výzkumnou akademickou činnost. Vzhledem k jeho aplikaci na oblast cestovního ruchu a také hotelnictví je jeho druhým cílem vychovat absolventy i jako odborníky pro rozsáhlou oblast turismu, a to pomocí aplikace nových </w:t>
            </w:r>
            <w:r w:rsidRPr="00461B08">
              <w:t>výzkum</w:t>
            </w:r>
            <w:r>
              <w:t>ných</w:t>
            </w:r>
            <w:r w:rsidRPr="00461B08">
              <w:t xml:space="preserve"> a vývoj</w:t>
            </w:r>
            <w:r>
              <w:t>ových</w:t>
            </w:r>
            <w:r w:rsidRPr="00461B08">
              <w:t xml:space="preserve"> metod a nástrojů </w:t>
            </w:r>
            <w:r>
              <w:t xml:space="preserve">pro </w:t>
            </w:r>
            <w:r w:rsidRPr="00461B08">
              <w:t xml:space="preserve">zvyšování výkonnosti </w:t>
            </w:r>
            <w:r w:rsidRPr="0042396E">
              <w:t>a efektivnosti např. administrativních procesů ve vazbě na jejich integraci v komplexních podnikových systémech především podniků služeb či hospitality.</w:t>
            </w:r>
            <w:r>
              <w:t xml:space="preserve"> Cílem je také rozvinout a intenzivně posilovat schopnost se samostatně rozhodovat na základě kritického zhodnocení podkladů a kritické diskuse za využití odborné argumentace, rozvinout a upevnit také profesní jazykové kompetence zejména v anglickém jazyce. Samozřejmostí je aplikace matematicko-statistických metod pro řešení výzkumných problémů a jejich aplikace. Důraz je kladen na schopnost samostatného řešeného výzkumného úkolu, kvalitního zpracování prezentací a publikaci daných výstupů.</w:t>
            </w:r>
          </w:p>
          <w:p w14:paraId="4D704F20" w14:textId="77777777" w:rsidR="0017033D" w:rsidRPr="00862A92" w:rsidRDefault="0017033D" w:rsidP="00D439A7">
            <w:pPr>
              <w:jc w:val="both"/>
            </w:pPr>
          </w:p>
        </w:tc>
      </w:tr>
      <w:tr w:rsidR="0017033D" w:rsidRPr="00862A92" w14:paraId="3279F10D" w14:textId="77777777" w:rsidTr="00D439A7">
        <w:trPr>
          <w:trHeight w:val="187"/>
        </w:trPr>
        <w:tc>
          <w:tcPr>
            <w:tcW w:w="9285" w:type="dxa"/>
            <w:gridSpan w:val="4"/>
            <w:shd w:val="clear" w:color="auto" w:fill="F7CAAC"/>
          </w:tcPr>
          <w:p w14:paraId="3966A94E" w14:textId="77777777" w:rsidR="0017033D" w:rsidRPr="00862A92" w:rsidRDefault="0017033D" w:rsidP="00D439A7">
            <w:pPr>
              <w:jc w:val="both"/>
            </w:pPr>
            <w:r w:rsidRPr="00862A92">
              <w:rPr>
                <w:b/>
              </w:rPr>
              <w:t>Profil absolventa studijního programu</w:t>
            </w:r>
          </w:p>
        </w:tc>
      </w:tr>
      <w:tr w:rsidR="0017033D" w:rsidRPr="00862A92" w14:paraId="55F03EE3" w14:textId="77777777" w:rsidTr="00D439A7">
        <w:trPr>
          <w:trHeight w:val="1617"/>
        </w:trPr>
        <w:tc>
          <w:tcPr>
            <w:tcW w:w="9285" w:type="dxa"/>
            <w:gridSpan w:val="4"/>
            <w:shd w:val="clear" w:color="auto" w:fill="FFFFFF"/>
          </w:tcPr>
          <w:p w14:paraId="0B213FCA" w14:textId="68CD9EE1" w:rsidR="0017033D" w:rsidRPr="003B342B" w:rsidRDefault="0017033D" w:rsidP="00D439A7">
            <w:pPr>
              <w:jc w:val="both"/>
            </w:pPr>
            <w:r w:rsidRPr="003B342B">
              <w:t xml:space="preserve">Absolvent doktorského studijního programu </w:t>
            </w:r>
            <w:r w:rsidR="00DD45A7">
              <w:t xml:space="preserve">Tourism Economics and Hospitality Management </w:t>
            </w:r>
            <w:r w:rsidRPr="003B342B">
              <w:t xml:space="preserve">má klíčové znalosti z oblasti vybraných ekonomicko-manažerských předmětů, odpovídající soudobému stavu poznání. Zároveň má znalosti světového dění v oblasti </w:t>
            </w:r>
            <w:r>
              <w:t>turismu a hotelnictví</w:t>
            </w:r>
            <w:r w:rsidRPr="003B342B">
              <w:t>, umí identifikovat klíčové vývojové trendy v uveden</w:t>
            </w:r>
            <w:r>
              <w:t>ých</w:t>
            </w:r>
            <w:r w:rsidRPr="003B342B">
              <w:t xml:space="preserve"> oblast</w:t>
            </w:r>
            <w:r>
              <w:t>ech</w:t>
            </w:r>
            <w:r w:rsidRPr="003B342B">
              <w:t xml:space="preserve">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 </w:t>
            </w:r>
          </w:p>
          <w:p w14:paraId="1598E77A" w14:textId="77777777" w:rsidR="0017033D" w:rsidRPr="003B342B" w:rsidRDefault="0017033D" w:rsidP="00D439A7">
            <w:pPr>
              <w:jc w:val="both"/>
            </w:pPr>
          </w:p>
          <w:p w14:paraId="25F4E48D" w14:textId="77777777" w:rsidR="0017033D" w:rsidRPr="003B342B" w:rsidRDefault="0017033D" w:rsidP="00D439A7">
            <w:pPr>
              <w:jc w:val="both"/>
            </w:pPr>
            <w:r w:rsidRPr="003B342B">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3EF0B5A9" w14:textId="77777777" w:rsidR="0017033D" w:rsidRPr="003B342B" w:rsidRDefault="0017033D" w:rsidP="00D439A7">
            <w:pPr>
              <w:jc w:val="both"/>
            </w:pPr>
            <w:r w:rsidRPr="003B342B">
              <w:t xml:space="preserve">Absolvent je způsobilý působit na pozicích vědeckého pracovníka </w:t>
            </w:r>
            <w:r>
              <w:t xml:space="preserve">v </w:t>
            </w:r>
            <w:r w:rsidRPr="003B342B">
              <w:t>akademické sféře a v dalších institucích zabývajících se vědou, výzkumem, vývojem a inovacemi,</w:t>
            </w:r>
            <w:r>
              <w:t xml:space="preserve"> </w:t>
            </w:r>
            <w:r w:rsidRPr="003B342B">
              <w:t>v základním či aplikovaném, nebo na i na vyšších manažerských pozicích v podnicích cestovního ruchu, jak ve veřejném, tak i v soukromém sektoru.</w:t>
            </w:r>
          </w:p>
          <w:p w14:paraId="3375F654" w14:textId="77777777" w:rsidR="0017033D" w:rsidRPr="003B342B" w:rsidRDefault="0017033D" w:rsidP="00D439A7">
            <w:pPr>
              <w:jc w:val="both"/>
            </w:pPr>
          </w:p>
          <w:p w14:paraId="4F77B780" w14:textId="77777777" w:rsidR="0017033D" w:rsidRPr="003B342B" w:rsidRDefault="0017033D" w:rsidP="00D439A7">
            <w:pPr>
              <w:jc w:val="both"/>
              <w:rPr>
                <w:b/>
              </w:rPr>
            </w:pPr>
            <w:r w:rsidRPr="003B342B">
              <w:rPr>
                <w:b/>
              </w:rPr>
              <w:t>Odborné znalosti:</w:t>
            </w:r>
          </w:p>
          <w:p w14:paraId="3EC7922D" w14:textId="77777777" w:rsidR="0017033D" w:rsidRPr="003B342B" w:rsidRDefault="0017033D" w:rsidP="00D439A7">
            <w:pPr>
              <w:jc w:val="both"/>
            </w:pPr>
            <w:r w:rsidRPr="003B342B">
              <w:t>V rámci předmětů studijního programu absolvent získá následující odborné znalosti:</w:t>
            </w:r>
          </w:p>
          <w:p w14:paraId="093F98AD" w14:textId="77777777" w:rsidR="0017033D" w:rsidRPr="003B342B" w:rsidRDefault="0017033D" w:rsidP="00D0374C">
            <w:pPr>
              <w:numPr>
                <w:ilvl w:val="0"/>
                <w:numId w:val="13"/>
              </w:numPr>
              <w:contextualSpacing/>
              <w:jc w:val="both"/>
            </w:pPr>
            <w:r w:rsidRPr="003B342B">
              <w:t>pokročil</w:t>
            </w:r>
            <w:r>
              <w:t>ých</w:t>
            </w:r>
            <w:r w:rsidRPr="003B342B">
              <w:t xml:space="preserve"> makroekonomick</w:t>
            </w:r>
            <w:r>
              <w:t>ých</w:t>
            </w:r>
            <w:r w:rsidRPr="003B342B">
              <w:t xml:space="preserve"> a mikroekonomick</w:t>
            </w:r>
            <w:r>
              <w:t>ých</w:t>
            </w:r>
            <w:r w:rsidRPr="003B342B">
              <w:t xml:space="preserve"> </w:t>
            </w:r>
            <w:r>
              <w:t>kategorií</w:t>
            </w:r>
            <w:r w:rsidRPr="003B342B">
              <w:t>, použiteln</w:t>
            </w:r>
            <w:r>
              <w:t>ých</w:t>
            </w:r>
            <w:r w:rsidRPr="003B342B">
              <w:t xml:space="preserve"> pro identifikaci a formulaci výzkumného problému a rovněž pro analýzu a formulaci požadovaného cílového řešení</w:t>
            </w:r>
            <w:r>
              <w:t>,</w:t>
            </w:r>
          </w:p>
          <w:p w14:paraId="67D0CD88" w14:textId="77777777" w:rsidR="0017033D" w:rsidRPr="003B342B" w:rsidRDefault="0017033D" w:rsidP="00D0374C">
            <w:pPr>
              <w:numPr>
                <w:ilvl w:val="0"/>
                <w:numId w:val="13"/>
              </w:numPr>
              <w:contextualSpacing/>
              <w:jc w:val="both"/>
            </w:pPr>
            <w:r w:rsidRPr="003B342B">
              <w:t>pro dedukování vědeckých závěrů na základě kvantitativní a kvalitativní analytické argumentace a následně je schopen formulovat výzkumný problém,</w:t>
            </w:r>
          </w:p>
          <w:p w14:paraId="5069CC72" w14:textId="77777777" w:rsidR="0017033D" w:rsidRPr="00666DD3" w:rsidRDefault="0017033D" w:rsidP="00D0374C">
            <w:pPr>
              <w:numPr>
                <w:ilvl w:val="0"/>
                <w:numId w:val="13"/>
              </w:numPr>
              <w:contextualSpacing/>
              <w:jc w:val="both"/>
            </w:pPr>
            <w:r>
              <w:lastRenderedPageBreak/>
              <w:t xml:space="preserve">a </w:t>
            </w:r>
            <w:r w:rsidRPr="003B342B">
              <w:t xml:space="preserve">orientuje se v nových trendech a </w:t>
            </w:r>
            <w:r>
              <w:t>inovacích</w:t>
            </w:r>
            <w:r w:rsidRPr="003B342B">
              <w:t xml:space="preserve"> z oblasti </w:t>
            </w:r>
            <w:r>
              <w:t xml:space="preserve">řízení hotelnictví, ekonomiky turismu, revenue managementu, digitálních kompetencí využívaných pro systém cestovního ruchu, znalostní ekonomiky aj., tyto </w:t>
            </w:r>
            <w:r w:rsidRPr="00666DD3">
              <w:t>využít pro vědecko-výzkumné a vývojové projekty orientované na zvyšování výkonnosti a efektivnosti podnikových procesů v</w:t>
            </w:r>
            <w:r>
              <w:t> podnicích cestovního ruchu.</w:t>
            </w:r>
          </w:p>
          <w:p w14:paraId="05D51CCA" w14:textId="77777777" w:rsidR="0017033D" w:rsidRPr="003B342B" w:rsidRDefault="0017033D" w:rsidP="00D439A7">
            <w:pPr>
              <w:ind w:left="360"/>
              <w:contextualSpacing/>
              <w:jc w:val="both"/>
            </w:pPr>
          </w:p>
          <w:p w14:paraId="5BBE3006" w14:textId="77777777" w:rsidR="0017033D" w:rsidRPr="003B342B" w:rsidRDefault="0017033D" w:rsidP="00D439A7">
            <w:pPr>
              <w:jc w:val="both"/>
              <w:rPr>
                <w:b/>
              </w:rPr>
            </w:pPr>
            <w:r w:rsidRPr="003B342B">
              <w:rPr>
                <w:b/>
              </w:rPr>
              <w:t>Odborné dovednosti:</w:t>
            </w:r>
          </w:p>
          <w:p w14:paraId="2A452A53" w14:textId="77777777" w:rsidR="0017033D" w:rsidRDefault="0017033D" w:rsidP="00D439A7">
            <w:pPr>
              <w:jc w:val="both"/>
            </w:pPr>
            <w:r w:rsidRPr="003B342B">
              <w:t>V rámci předmětů profilujícího základu studijního programu absolvent získá následující odborné dovednosti:</w:t>
            </w:r>
          </w:p>
          <w:p w14:paraId="3A758B51" w14:textId="77777777" w:rsidR="0017033D" w:rsidRDefault="0017033D" w:rsidP="00D0374C">
            <w:pPr>
              <w:numPr>
                <w:ilvl w:val="0"/>
                <w:numId w:val="14"/>
              </w:numPr>
              <w:contextualSpacing/>
              <w:jc w:val="both"/>
            </w:pPr>
            <w:r>
              <w:t>orientuje se v aktuálním vývoji výzkumu a inovací v oblasti své specializace,</w:t>
            </w:r>
          </w:p>
          <w:p w14:paraId="4A6E821C" w14:textId="77777777" w:rsidR="0017033D" w:rsidRPr="0020301C" w:rsidRDefault="0017033D" w:rsidP="00D0374C">
            <w:pPr>
              <w:numPr>
                <w:ilvl w:val="0"/>
                <w:numId w:val="14"/>
              </w:numPr>
              <w:contextualSpacing/>
              <w:jc w:val="both"/>
            </w:pPr>
            <w:r w:rsidRPr="0020301C">
              <w:t>je schopen samostatně organizovat vědecko</w:t>
            </w:r>
            <w:r>
              <w:t>-</w:t>
            </w:r>
            <w:r w:rsidRPr="0020301C">
              <w:t>výzkumnou činnost a podílet se na přípravě a realizaci výzkumného projektu</w:t>
            </w:r>
            <w:r>
              <w:t>,</w:t>
            </w:r>
          </w:p>
          <w:p w14:paraId="0C82444A" w14:textId="77777777" w:rsidR="0017033D" w:rsidRDefault="0017033D" w:rsidP="00D0374C">
            <w:pPr>
              <w:numPr>
                <w:ilvl w:val="0"/>
                <w:numId w:val="14"/>
              </w:numPr>
              <w:contextualSpacing/>
              <w:jc w:val="both"/>
            </w:pPr>
            <w:r>
              <w:t>umí pracovat s literárními zdroji a kriticky je zhodnotit,</w:t>
            </w:r>
          </w:p>
          <w:p w14:paraId="7C8295BC" w14:textId="77777777" w:rsidR="0017033D" w:rsidRDefault="0017033D" w:rsidP="00D0374C">
            <w:pPr>
              <w:numPr>
                <w:ilvl w:val="0"/>
                <w:numId w:val="14"/>
              </w:numPr>
              <w:contextualSpacing/>
              <w:jc w:val="both"/>
            </w:pPr>
            <w:r>
              <w:t>umí formulovat vědecké závěry na základě kvalitativní a kvantitativní analytické argumentace,</w:t>
            </w:r>
          </w:p>
          <w:p w14:paraId="38B738BF" w14:textId="77777777" w:rsidR="0017033D" w:rsidRDefault="0017033D" w:rsidP="00D0374C">
            <w:pPr>
              <w:numPr>
                <w:ilvl w:val="0"/>
                <w:numId w:val="14"/>
              </w:numPr>
              <w:contextualSpacing/>
              <w:jc w:val="both"/>
            </w:pPr>
            <w:r>
              <w:t>umí dedukovat a komparovat adekvátní závěry a argumentačně navrhovat a ověřit nové postupy.</w:t>
            </w:r>
          </w:p>
          <w:p w14:paraId="6808BD25" w14:textId="77777777" w:rsidR="0017033D" w:rsidRPr="003B342B" w:rsidRDefault="0017033D" w:rsidP="00D439A7">
            <w:pPr>
              <w:ind w:left="360"/>
              <w:contextualSpacing/>
              <w:jc w:val="both"/>
            </w:pPr>
          </w:p>
          <w:p w14:paraId="324D1267" w14:textId="77777777" w:rsidR="0017033D" w:rsidRPr="003B342B" w:rsidRDefault="0017033D" w:rsidP="00D439A7">
            <w:pPr>
              <w:jc w:val="both"/>
              <w:rPr>
                <w:b/>
              </w:rPr>
            </w:pPr>
            <w:r w:rsidRPr="003B342B">
              <w:rPr>
                <w:b/>
              </w:rPr>
              <w:t>Obecné způsobilosti:</w:t>
            </w:r>
          </w:p>
          <w:p w14:paraId="51C7CAB7" w14:textId="77777777" w:rsidR="0017033D" w:rsidRDefault="0017033D" w:rsidP="00D439A7">
            <w:pPr>
              <w:jc w:val="both"/>
            </w:pPr>
            <w:r>
              <w:t>A</w:t>
            </w:r>
            <w:r w:rsidRPr="003B342B">
              <w:t>bsolvent získá následující způsobilosti:</w:t>
            </w:r>
          </w:p>
          <w:p w14:paraId="78B8AB63" w14:textId="77777777" w:rsidR="0017033D" w:rsidRPr="003D4B89" w:rsidRDefault="0017033D" w:rsidP="00D0374C">
            <w:pPr>
              <w:numPr>
                <w:ilvl w:val="0"/>
                <w:numId w:val="15"/>
              </w:numPr>
              <w:contextualSpacing/>
              <w:jc w:val="both"/>
            </w:pPr>
            <w:r w:rsidRPr="003B342B">
              <w:t xml:space="preserve">je </w:t>
            </w:r>
            <w:r>
              <w:t>schopen kriticky porovnat pohledy standardních</w:t>
            </w:r>
            <w:r w:rsidRPr="0020301C">
              <w:t xml:space="preserve"> ekonomických modelů na klíčové</w:t>
            </w:r>
            <w:r>
              <w:t xml:space="preserve"> </w:t>
            </w:r>
            <w:r w:rsidRPr="003D4B89">
              <w:t xml:space="preserve">kategorie z oblasti turismu a zhodnotit jejich aplikace na aktuální hospodářsko-politické problémy, </w:t>
            </w:r>
          </w:p>
          <w:p w14:paraId="5F93FE28" w14:textId="77777777" w:rsidR="0017033D" w:rsidRPr="0020301C" w:rsidRDefault="0017033D" w:rsidP="00D0374C">
            <w:pPr>
              <w:numPr>
                <w:ilvl w:val="0"/>
                <w:numId w:val="15"/>
              </w:numPr>
              <w:contextualSpacing/>
              <w:jc w:val="both"/>
            </w:pPr>
            <w:r w:rsidRPr="0020301C">
              <w:t xml:space="preserve"> </w:t>
            </w:r>
            <w:r>
              <w:t xml:space="preserve">umí </w:t>
            </w:r>
            <w:r w:rsidRPr="0020301C">
              <w:t xml:space="preserve">identifikovat, třídit a interpretovat ekonomická data včetně jejich explicitních  </w:t>
            </w:r>
            <w:r>
              <w:t xml:space="preserve"> a implicitních předpokladů,</w:t>
            </w:r>
          </w:p>
          <w:p w14:paraId="4B8A34D9" w14:textId="77777777" w:rsidR="0017033D" w:rsidRPr="003B342B" w:rsidRDefault="0017033D" w:rsidP="00D0374C">
            <w:pPr>
              <w:numPr>
                <w:ilvl w:val="0"/>
                <w:numId w:val="15"/>
              </w:numPr>
              <w:contextualSpacing/>
              <w:jc w:val="both"/>
            </w:pPr>
            <w:r w:rsidRPr="003B342B">
              <w:t xml:space="preserve">má způsobilost pro navrhování nových vědecko-výzkumných témat z oblasti </w:t>
            </w:r>
            <w:r>
              <w:t>cestovního ruchu a hotelnictví</w:t>
            </w:r>
            <w:r w:rsidRPr="003B342B">
              <w:t>, souvisejících s nejnovějšími trendy v oblasti výzkumu a vývoje,</w:t>
            </w:r>
          </w:p>
          <w:p w14:paraId="101A4D64" w14:textId="77777777" w:rsidR="0017033D" w:rsidRPr="003B342B" w:rsidRDefault="0017033D" w:rsidP="00D0374C">
            <w:pPr>
              <w:numPr>
                <w:ilvl w:val="0"/>
                <w:numId w:val="15"/>
              </w:numPr>
              <w:contextualSpacing/>
              <w:jc w:val="both"/>
            </w:pPr>
            <w:r w:rsidRPr="003B342B">
              <w:t>umí získávat, sdílet a rozšiřovat odborné znalosti, dovednosti a způsobilosti vlastní tvůrčí činnosti a ovlivňovat tak podmínky efektivního fungování výzkumně-vývojových týmů,</w:t>
            </w:r>
          </w:p>
          <w:p w14:paraId="5C179FA9" w14:textId="77777777" w:rsidR="0017033D" w:rsidRDefault="0017033D" w:rsidP="00D0374C">
            <w:pPr>
              <w:numPr>
                <w:ilvl w:val="0"/>
                <w:numId w:val="15"/>
              </w:numPr>
              <w:contextualSpacing/>
              <w:jc w:val="both"/>
            </w:pPr>
            <w:r w:rsidRPr="003B342B">
              <w:t>je schopen řešit složité manažersko-projektové problémy a tvůrčí aktivity orientované na využití nových konceptů, postupů, metrik pro hodnocení podnikových procesů, jejich optimalizaci a inovace</w:t>
            </w:r>
            <w:r>
              <w:t>,</w:t>
            </w:r>
          </w:p>
          <w:p w14:paraId="1155084A" w14:textId="77777777" w:rsidR="0017033D" w:rsidRDefault="0017033D" w:rsidP="00D0374C">
            <w:pPr>
              <w:numPr>
                <w:ilvl w:val="0"/>
                <w:numId w:val="15"/>
              </w:numPr>
              <w:contextualSpacing/>
              <w:jc w:val="both"/>
            </w:pPr>
            <w:r>
              <w:t>zvládá prezentovat nabyté znalosti a výsledky výzkumu v anglickém jazyce.</w:t>
            </w:r>
          </w:p>
          <w:p w14:paraId="062BB5F5" w14:textId="77777777" w:rsidR="0017033D" w:rsidRPr="003B342B" w:rsidRDefault="0017033D" w:rsidP="00D439A7">
            <w:pPr>
              <w:ind w:left="360"/>
              <w:contextualSpacing/>
              <w:jc w:val="both"/>
            </w:pPr>
          </w:p>
        </w:tc>
      </w:tr>
      <w:tr w:rsidR="0017033D" w:rsidRPr="00862A92" w14:paraId="0882A122" w14:textId="77777777" w:rsidTr="00D439A7">
        <w:trPr>
          <w:trHeight w:val="185"/>
        </w:trPr>
        <w:tc>
          <w:tcPr>
            <w:tcW w:w="9285" w:type="dxa"/>
            <w:gridSpan w:val="4"/>
            <w:shd w:val="clear" w:color="auto" w:fill="F7CAAC"/>
          </w:tcPr>
          <w:p w14:paraId="7CA95DDB" w14:textId="77777777" w:rsidR="0017033D" w:rsidRPr="00862A92" w:rsidRDefault="0017033D" w:rsidP="00D439A7">
            <w:pPr>
              <w:jc w:val="both"/>
            </w:pPr>
            <w:r w:rsidRPr="00862A92">
              <w:rPr>
                <w:b/>
              </w:rPr>
              <w:lastRenderedPageBreak/>
              <w:t>Pravidla a podmínky pro tvorbu studijních plánů</w:t>
            </w:r>
          </w:p>
        </w:tc>
      </w:tr>
      <w:tr w:rsidR="0017033D" w:rsidRPr="00862A92" w14:paraId="54B23AA5" w14:textId="77777777" w:rsidTr="00D439A7">
        <w:trPr>
          <w:trHeight w:val="941"/>
        </w:trPr>
        <w:tc>
          <w:tcPr>
            <w:tcW w:w="9285" w:type="dxa"/>
            <w:gridSpan w:val="4"/>
            <w:shd w:val="clear" w:color="auto" w:fill="FFFFFF"/>
          </w:tcPr>
          <w:p w14:paraId="166C5186" w14:textId="77777777" w:rsidR="0017033D" w:rsidRDefault="0017033D" w:rsidP="00D439A7">
            <w:pPr>
              <w:jc w:val="both"/>
            </w:pPr>
            <w:r w:rsidRPr="00862A92">
              <w:t xml:space="preserve">Student vytváří individuální studijní plán ze všech </w:t>
            </w:r>
            <w:r w:rsidRPr="00F67B8D">
              <w:t>sedmi povinných studijních předmětů, ke kterým přidává ve studijní části dva z šesti předmětů z nabídky povinně volitelných.</w:t>
            </w:r>
            <w:r w:rsidRPr="00862A92">
              <w:t xml:space="preserve"> Součástí individuálního studijního plánu jsou další povinnosti související s tvůrčí a pedagogickou činností na školícím pracovišti</w:t>
            </w:r>
            <w:r>
              <w:t xml:space="preserve"> (svého školitele)</w:t>
            </w:r>
            <w:r w:rsidRPr="00862A92">
              <w:t xml:space="preserve"> dále pak úspěšné vykonání státní závěrečné zkoušky a obhajoba disertační práce.</w:t>
            </w:r>
          </w:p>
          <w:p w14:paraId="54802FAF" w14:textId="77777777" w:rsidR="0017033D" w:rsidRPr="00862A92" w:rsidRDefault="0017033D" w:rsidP="00D439A7">
            <w:pPr>
              <w:jc w:val="both"/>
            </w:pPr>
          </w:p>
        </w:tc>
      </w:tr>
      <w:tr w:rsidR="0017033D" w:rsidRPr="00862A92" w14:paraId="656AA694" w14:textId="77777777" w:rsidTr="00D439A7">
        <w:trPr>
          <w:trHeight w:val="258"/>
        </w:trPr>
        <w:tc>
          <w:tcPr>
            <w:tcW w:w="9285" w:type="dxa"/>
            <w:gridSpan w:val="4"/>
            <w:shd w:val="clear" w:color="auto" w:fill="F7CAAC"/>
          </w:tcPr>
          <w:p w14:paraId="54809F43" w14:textId="77777777" w:rsidR="0017033D" w:rsidRPr="00862A92" w:rsidRDefault="0017033D" w:rsidP="00D439A7">
            <w:pPr>
              <w:jc w:val="both"/>
            </w:pPr>
            <w:r w:rsidRPr="00862A92">
              <w:rPr>
                <w:b/>
              </w:rPr>
              <w:t>Podmínky k přijetí ke studiu</w:t>
            </w:r>
          </w:p>
        </w:tc>
      </w:tr>
      <w:tr w:rsidR="0017033D" w:rsidRPr="00862A92" w14:paraId="7C65EDE0" w14:textId="77777777" w:rsidTr="00D439A7">
        <w:trPr>
          <w:trHeight w:val="1327"/>
        </w:trPr>
        <w:tc>
          <w:tcPr>
            <w:tcW w:w="9285" w:type="dxa"/>
            <w:gridSpan w:val="4"/>
            <w:shd w:val="clear" w:color="auto" w:fill="FFFFFF"/>
          </w:tcPr>
          <w:p w14:paraId="4785626B" w14:textId="77777777" w:rsidR="0017033D" w:rsidRDefault="0017033D" w:rsidP="00D439A7">
            <w:pPr>
              <w:jc w:val="both"/>
            </w:pPr>
            <w:r w:rsidRPr="00862A92">
              <w:t>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dosavadní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disertační práce, a to v kontextu zaměření doktorského studia. Komise posuzuje jednotlivé uchazeče z hlediska dodaných vstupních materiálů (především vypracované studie – z hlediska formulace cílů, přínosu disertační práce pro teorii a praxi, úrovně formulování problému, kvality zpracování, kvality dosavadních publikací), osobní prezentace v průběhu přijímacího řízení a přínosů přijetí pro FaME. Po přijímacím pohovoru a vyhodnocením komise je vytvořeno pořadí studentů a studenti s nejlepšími předpoklady pro úspěšné absolvování DSP jsou navrženi na přijetí.</w:t>
            </w:r>
          </w:p>
          <w:p w14:paraId="631D76DD" w14:textId="77777777" w:rsidR="0017033D" w:rsidRPr="00862A92" w:rsidRDefault="0017033D" w:rsidP="00D439A7">
            <w:pPr>
              <w:jc w:val="both"/>
              <w:rPr>
                <w:b/>
              </w:rPr>
            </w:pPr>
          </w:p>
        </w:tc>
      </w:tr>
      <w:tr w:rsidR="0017033D" w:rsidRPr="00862A92" w14:paraId="1FF06B6B" w14:textId="77777777" w:rsidTr="00D439A7">
        <w:trPr>
          <w:trHeight w:val="268"/>
        </w:trPr>
        <w:tc>
          <w:tcPr>
            <w:tcW w:w="9285" w:type="dxa"/>
            <w:gridSpan w:val="4"/>
            <w:shd w:val="clear" w:color="auto" w:fill="F7CAAC"/>
          </w:tcPr>
          <w:p w14:paraId="6D63924C" w14:textId="77777777" w:rsidR="0017033D" w:rsidRPr="00862A92" w:rsidRDefault="0017033D" w:rsidP="00D439A7">
            <w:pPr>
              <w:rPr>
                <w:b/>
              </w:rPr>
            </w:pPr>
            <w:r w:rsidRPr="00862A92">
              <w:rPr>
                <w:b/>
              </w:rPr>
              <w:t>Návaznost na další typy studijních programů</w:t>
            </w:r>
          </w:p>
        </w:tc>
      </w:tr>
      <w:tr w:rsidR="0017033D" w:rsidRPr="00862A92" w14:paraId="2012F88F" w14:textId="77777777" w:rsidTr="00D439A7">
        <w:trPr>
          <w:trHeight w:val="647"/>
        </w:trPr>
        <w:tc>
          <w:tcPr>
            <w:tcW w:w="9285" w:type="dxa"/>
            <w:gridSpan w:val="4"/>
            <w:shd w:val="clear" w:color="auto" w:fill="FFFFFF"/>
          </w:tcPr>
          <w:p w14:paraId="65559A72" w14:textId="77777777" w:rsidR="0017033D" w:rsidRPr="00862A92" w:rsidRDefault="0017033D" w:rsidP="00D439A7">
            <w:pPr>
              <w:jc w:val="both"/>
            </w:pPr>
            <w:r w:rsidRPr="00862A92">
              <w:t xml:space="preserve">Studijní program dotváří strukturu stávajících BSP Ekonomika a management, MSP </w:t>
            </w:r>
            <w:hyperlink r:id="rId13" w:history="1">
              <w:r w:rsidRPr="00862A92">
                <w:t>Ekonomika podniku a podnikání – spec. Podnikání ve službách cestovního ruchu</w:t>
              </w:r>
            </w:hyperlink>
            <w:r w:rsidRPr="00862A92">
              <w:t xml:space="preserve"> – o třetí stupeň DSP s jasnou profilací </w:t>
            </w:r>
            <w:r>
              <w:t>na turismus a sektor hotelnictví.</w:t>
            </w:r>
          </w:p>
        </w:tc>
      </w:tr>
    </w:tbl>
    <w:p w14:paraId="12D64411" w14:textId="77777777" w:rsidR="0017033D" w:rsidRDefault="0017033D" w:rsidP="0017033D"/>
    <w:p w14:paraId="40FE09E8" w14:textId="77777777" w:rsidR="0017033D" w:rsidRDefault="0017033D" w:rsidP="0017033D"/>
    <w:p w14:paraId="6CCED8ED" w14:textId="77777777" w:rsidR="0017033D" w:rsidRDefault="0017033D" w:rsidP="0017033D"/>
    <w:p w14:paraId="5664FF85" w14:textId="77777777" w:rsidR="0017033D" w:rsidRDefault="0017033D" w:rsidP="0017033D"/>
    <w:p w14:paraId="7BAB823B" w14:textId="77777777" w:rsidR="0017033D" w:rsidRDefault="0017033D" w:rsidP="0017033D"/>
    <w:p w14:paraId="7DB0075E" w14:textId="77777777" w:rsidR="0017033D" w:rsidRDefault="0017033D" w:rsidP="0017033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17033D" w:rsidRPr="00422F29" w14:paraId="560BD1A6" w14:textId="77777777" w:rsidTr="00D439A7">
        <w:tc>
          <w:tcPr>
            <w:tcW w:w="9285" w:type="dxa"/>
            <w:gridSpan w:val="2"/>
            <w:tcBorders>
              <w:bottom w:val="double" w:sz="4" w:space="0" w:color="auto"/>
            </w:tcBorders>
            <w:shd w:val="clear" w:color="auto" w:fill="BDD6EE"/>
          </w:tcPr>
          <w:p w14:paraId="65179DC1" w14:textId="77777777" w:rsidR="0017033D" w:rsidRPr="00422F29" w:rsidRDefault="0017033D" w:rsidP="00D439A7">
            <w:pPr>
              <w:jc w:val="both"/>
              <w:rPr>
                <w:b/>
                <w:sz w:val="28"/>
              </w:rPr>
            </w:pPr>
            <w:r w:rsidRPr="00422F29">
              <w:rPr>
                <w:b/>
                <w:sz w:val="28"/>
              </w:rPr>
              <w:lastRenderedPageBreak/>
              <w:t>B-IIb – Studijní plány a návrh témat prací (doktorské studijní programy)</w:t>
            </w:r>
          </w:p>
        </w:tc>
      </w:tr>
      <w:tr w:rsidR="0017033D" w:rsidRPr="00422F29" w14:paraId="37EE2DAB" w14:textId="77777777" w:rsidTr="00D439A7">
        <w:tc>
          <w:tcPr>
            <w:tcW w:w="3510" w:type="dxa"/>
            <w:shd w:val="clear" w:color="auto" w:fill="F7CAAC"/>
          </w:tcPr>
          <w:p w14:paraId="1E76B3A9" w14:textId="77777777" w:rsidR="0017033D" w:rsidRPr="00422F29" w:rsidRDefault="0017033D" w:rsidP="00D439A7">
            <w:pPr>
              <w:jc w:val="both"/>
              <w:rPr>
                <w:b/>
              </w:rPr>
            </w:pPr>
            <w:r w:rsidRPr="00422F29">
              <w:rPr>
                <w:b/>
              </w:rPr>
              <w:t>Studijní povinnosti</w:t>
            </w:r>
          </w:p>
        </w:tc>
        <w:tc>
          <w:tcPr>
            <w:tcW w:w="5775" w:type="dxa"/>
            <w:tcBorders>
              <w:bottom w:val="nil"/>
            </w:tcBorders>
          </w:tcPr>
          <w:p w14:paraId="4AD71284" w14:textId="77777777" w:rsidR="0017033D" w:rsidRPr="00422F29" w:rsidRDefault="0017033D" w:rsidP="00D439A7">
            <w:pPr>
              <w:jc w:val="both"/>
            </w:pPr>
          </w:p>
        </w:tc>
      </w:tr>
      <w:tr w:rsidR="0017033D" w:rsidRPr="00862A92" w14:paraId="123DF7EF" w14:textId="77777777" w:rsidTr="00D439A7">
        <w:trPr>
          <w:trHeight w:val="567"/>
        </w:trPr>
        <w:tc>
          <w:tcPr>
            <w:tcW w:w="9285" w:type="dxa"/>
            <w:gridSpan w:val="2"/>
            <w:tcBorders>
              <w:top w:val="nil"/>
            </w:tcBorders>
          </w:tcPr>
          <w:p w14:paraId="475AB92F" w14:textId="6A1EA10D" w:rsidR="0017033D" w:rsidRPr="008F541C" w:rsidRDefault="0017033D" w:rsidP="00D439A7">
            <w:pPr>
              <w:jc w:val="both"/>
            </w:pPr>
            <w:r w:rsidRPr="008F541C">
              <w:t xml:space="preserve">Studijní plán doktorského studijního programu </w:t>
            </w:r>
            <w:r w:rsidR="00DD45A7">
              <w:t xml:space="preserve">Tourism Economics and Hospitality Management </w:t>
            </w:r>
            <w:r w:rsidRPr="008F541C">
              <w:t>v</w:t>
            </w:r>
            <w:r w:rsidRPr="008F541C">
              <w:rPr>
                <w:b/>
              </w:rPr>
              <w:t xml:space="preserve"> prezenční </w:t>
            </w:r>
            <w:r>
              <w:rPr>
                <w:b/>
              </w:rPr>
              <w:t xml:space="preserve">a kombinované </w:t>
            </w:r>
            <w:r w:rsidRPr="008F541C">
              <w:rPr>
                <w:b/>
              </w:rPr>
              <w:t>formě studia</w:t>
            </w:r>
            <w:r w:rsidRPr="008F541C">
              <w:t xml:space="preserve"> se skládá z následujících předmětů:</w:t>
            </w:r>
          </w:p>
          <w:p w14:paraId="7E7F2586" w14:textId="77777777" w:rsidR="0017033D" w:rsidRPr="008F541C" w:rsidRDefault="0017033D" w:rsidP="00D439A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Change w:id="2">
                <w:tblGrid>
                  <w:gridCol w:w="15"/>
                  <w:gridCol w:w="2817"/>
                  <w:gridCol w:w="15"/>
                  <w:gridCol w:w="2393"/>
                  <w:gridCol w:w="15"/>
                  <w:gridCol w:w="1686"/>
                  <w:gridCol w:w="15"/>
                  <w:gridCol w:w="1119"/>
                  <w:gridCol w:w="15"/>
                </w:tblGrid>
              </w:tblGridChange>
            </w:tblGrid>
            <w:tr w:rsidR="0017033D" w:rsidRPr="008F541C" w14:paraId="1E98073B" w14:textId="77777777" w:rsidTr="00D439A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6ECF83A2" w14:textId="77777777" w:rsidR="0017033D" w:rsidRPr="008F541C" w:rsidRDefault="0017033D" w:rsidP="00D439A7">
                  <w:pPr>
                    <w:jc w:val="center"/>
                    <w:rPr>
                      <w:b/>
                      <w:bCs/>
                    </w:rPr>
                  </w:pPr>
                  <w:bookmarkStart w:id="3" w:name="_Hlk82984963"/>
                  <w:r w:rsidRPr="008F541C">
                    <w:rPr>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9F9C4BB" w14:textId="77777777" w:rsidR="0017033D" w:rsidRPr="008F541C" w:rsidRDefault="0017033D" w:rsidP="00D439A7">
                  <w:pPr>
                    <w:jc w:val="center"/>
                    <w:rPr>
                      <w:b/>
                      <w:bCs/>
                    </w:rPr>
                  </w:pPr>
                  <w:r w:rsidRPr="008F541C">
                    <w:rPr>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6DFCFC8B" w14:textId="77777777" w:rsidR="0017033D" w:rsidRPr="008F541C" w:rsidRDefault="0017033D" w:rsidP="00D439A7">
                  <w:pPr>
                    <w:jc w:val="center"/>
                    <w:rPr>
                      <w:b/>
                      <w:bCs/>
                    </w:rPr>
                  </w:pPr>
                  <w:r w:rsidRPr="008F541C">
                    <w:rPr>
                      <w:b/>
                      <w:bCs/>
                    </w:rPr>
                    <w:t>Garant</w:t>
                  </w:r>
                </w:p>
              </w:tc>
              <w:tc>
                <w:tcPr>
                  <w:tcW w:w="1134" w:type="dxa"/>
                  <w:tcBorders>
                    <w:top w:val="single" w:sz="12" w:space="0" w:color="auto"/>
                    <w:left w:val="single" w:sz="4" w:space="0" w:color="auto"/>
                    <w:right w:val="single" w:sz="12" w:space="0" w:color="auto"/>
                  </w:tcBorders>
                </w:tcPr>
                <w:p w14:paraId="1D714CB2" w14:textId="77777777" w:rsidR="0017033D" w:rsidRPr="008F541C" w:rsidRDefault="0017033D" w:rsidP="00D439A7">
                  <w:pPr>
                    <w:jc w:val="center"/>
                    <w:rPr>
                      <w:b/>
                      <w:bCs/>
                    </w:rPr>
                  </w:pPr>
                  <w:r w:rsidRPr="008F541C">
                    <w:rPr>
                      <w:b/>
                      <w:bCs/>
                    </w:rPr>
                    <w:t>Rozsah</w:t>
                  </w:r>
                  <w:r>
                    <w:rPr>
                      <w:b/>
                      <w:bCs/>
                    </w:rPr>
                    <w:t xml:space="preserve"> /TZ, PZ</w:t>
                  </w:r>
                </w:p>
              </w:tc>
            </w:tr>
            <w:tr w:rsidR="0017033D" w:rsidRPr="008F541C" w14:paraId="23E150F6" w14:textId="77777777" w:rsidTr="00D439A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5A2F9C" w14:textId="77777777" w:rsidR="0017033D" w:rsidRPr="008F541C" w:rsidRDefault="0017033D" w:rsidP="00D439A7">
                  <w:pPr>
                    <w:rPr>
                      <w:b/>
                      <w:bCs/>
                    </w:rPr>
                  </w:pPr>
                  <w:r w:rsidRPr="008F541C">
                    <w:rPr>
                      <w:b/>
                      <w:bCs/>
                      <w:i/>
                      <w:iCs/>
                    </w:rPr>
                    <w:t>Povinné předměty</w:t>
                  </w:r>
                  <w:r w:rsidRPr="008F541C">
                    <w:rPr>
                      <w:i/>
                      <w:iCs/>
                    </w:rPr>
                    <w:t> </w:t>
                  </w:r>
                </w:p>
              </w:tc>
            </w:tr>
            <w:tr w:rsidR="0017033D" w:rsidRPr="008F541C" w14:paraId="7E46F0FA" w14:textId="77777777" w:rsidTr="00D439A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15EBA651" w14:textId="77777777" w:rsidR="0017033D" w:rsidRPr="008F541C" w:rsidRDefault="0017033D" w:rsidP="00D439A7">
                  <w:pPr>
                    <w:rPr>
                      <w:b/>
                      <w:bCs/>
                    </w:rPr>
                  </w:pPr>
                  <w:r w:rsidRPr="003F03AD">
                    <w:rPr>
                      <w:b/>
                      <w:bCs/>
                    </w:rPr>
                    <w:t>Microeconomics III</w:t>
                  </w:r>
                </w:p>
              </w:tc>
              <w:tc>
                <w:tcPr>
                  <w:tcW w:w="2408" w:type="dxa"/>
                  <w:tcBorders>
                    <w:top w:val="single" w:sz="12" w:space="0" w:color="auto"/>
                    <w:left w:val="nil"/>
                    <w:bottom w:val="single" w:sz="4" w:space="0" w:color="auto"/>
                    <w:right w:val="single" w:sz="4" w:space="0" w:color="auto"/>
                  </w:tcBorders>
                  <w:shd w:val="clear" w:color="auto" w:fill="auto"/>
                  <w:hideMark/>
                </w:tcPr>
                <w:p w14:paraId="0C5826B4" w14:textId="77777777" w:rsidR="0017033D" w:rsidRPr="008F541C" w:rsidRDefault="0017033D" w:rsidP="00D439A7">
                  <w:r w:rsidRPr="008F541C">
                    <w:t>doc. Dohnalová (100 %)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2CD1807D" w14:textId="77777777" w:rsidR="0017033D" w:rsidRPr="008F541C" w:rsidRDefault="0017033D" w:rsidP="00D439A7">
                  <w:r w:rsidRPr="008F541C">
                    <w:t>doc. Dohnalová</w:t>
                  </w:r>
                </w:p>
              </w:tc>
              <w:tc>
                <w:tcPr>
                  <w:tcW w:w="1134" w:type="dxa"/>
                  <w:tcBorders>
                    <w:top w:val="single" w:sz="12" w:space="0" w:color="auto"/>
                    <w:left w:val="nil"/>
                    <w:bottom w:val="single" w:sz="4" w:space="0" w:color="auto"/>
                    <w:right w:val="single" w:sz="12" w:space="0" w:color="auto"/>
                  </w:tcBorders>
                </w:tcPr>
                <w:p w14:paraId="7C3AFE9E" w14:textId="77777777" w:rsidR="0017033D" w:rsidRPr="008F541C" w:rsidRDefault="0017033D" w:rsidP="00D439A7">
                  <w:pPr>
                    <w:jc w:val="center"/>
                    <w:rPr>
                      <w:b/>
                      <w:bCs/>
                    </w:rPr>
                  </w:pPr>
                  <w:proofErr w:type="gramStart"/>
                  <w:r w:rsidRPr="008F541C">
                    <w:rPr>
                      <w:b/>
                      <w:bCs/>
                    </w:rPr>
                    <w:t>15h</w:t>
                  </w:r>
                  <w:proofErr w:type="gramEnd"/>
                  <w:r>
                    <w:rPr>
                      <w:b/>
                      <w:bCs/>
                    </w:rPr>
                    <w:t>/TZ</w:t>
                  </w:r>
                </w:p>
              </w:tc>
            </w:tr>
            <w:tr w:rsidR="0017033D" w:rsidRPr="008F541C" w14:paraId="2D5FD957" w14:textId="77777777" w:rsidTr="00D439A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14:paraId="02979126" w14:textId="77777777" w:rsidR="0017033D" w:rsidRPr="008F541C" w:rsidRDefault="0017033D" w:rsidP="00D439A7">
                  <w:pPr>
                    <w:rPr>
                      <w:b/>
                      <w:bCs/>
                    </w:rPr>
                  </w:pPr>
                  <w:r w:rsidRPr="003F03AD">
                    <w:rPr>
                      <w:b/>
                      <w:bCs/>
                    </w:rPr>
                    <w:t>Macroeconomics III</w:t>
                  </w:r>
                </w:p>
              </w:tc>
              <w:tc>
                <w:tcPr>
                  <w:tcW w:w="2408" w:type="dxa"/>
                  <w:tcBorders>
                    <w:top w:val="nil"/>
                    <w:left w:val="nil"/>
                    <w:bottom w:val="single" w:sz="8" w:space="0" w:color="auto"/>
                    <w:right w:val="single" w:sz="4" w:space="0" w:color="auto"/>
                  </w:tcBorders>
                  <w:shd w:val="clear" w:color="auto" w:fill="auto"/>
                  <w:noWrap/>
                  <w:hideMark/>
                </w:tcPr>
                <w:p w14:paraId="0BA808B1" w14:textId="77777777" w:rsidR="0017033D" w:rsidRPr="008F541C" w:rsidRDefault="0017033D" w:rsidP="00D439A7">
                  <w:r w:rsidRPr="008F541C">
                    <w:t>doc. Švarcová (100 %)</w:t>
                  </w:r>
                </w:p>
              </w:tc>
              <w:tc>
                <w:tcPr>
                  <w:tcW w:w="1701" w:type="dxa"/>
                  <w:tcBorders>
                    <w:top w:val="single" w:sz="4" w:space="0" w:color="auto"/>
                    <w:left w:val="nil"/>
                    <w:bottom w:val="single" w:sz="8" w:space="0" w:color="auto"/>
                    <w:right w:val="single" w:sz="12" w:space="0" w:color="auto"/>
                  </w:tcBorders>
                  <w:shd w:val="clear" w:color="auto" w:fill="auto"/>
                  <w:noWrap/>
                  <w:hideMark/>
                </w:tcPr>
                <w:p w14:paraId="48623662" w14:textId="77777777" w:rsidR="0017033D" w:rsidRPr="008F541C" w:rsidRDefault="0017033D" w:rsidP="00D439A7">
                  <w:r w:rsidRPr="008F541C">
                    <w:t>doc. Švarcová</w:t>
                  </w:r>
                </w:p>
              </w:tc>
              <w:tc>
                <w:tcPr>
                  <w:tcW w:w="1134" w:type="dxa"/>
                  <w:tcBorders>
                    <w:top w:val="single" w:sz="4" w:space="0" w:color="auto"/>
                    <w:left w:val="nil"/>
                    <w:bottom w:val="single" w:sz="8" w:space="0" w:color="auto"/>
                    <w:right w:val="single" w:sz="12" w:space="0" w:color="auto"/>
                  </w:tcBorders>
                </w:tcPr>
                <w:p w14:paraId="7ACD3464" w14:textId="77777777" w:rsidR="0017033D" w:rsidRPr="008F541C" w:rsidRDefault="0017033D" w:rsidP="00D439A7">
                  <w:pPr>
                    <w:jc w:val="center"/>
                    <w:rPr>
                      <w:b/>
                      <w:bCs/>
                    </w:rPr>
                  </w:pPr>
                  <w:proofErr w:type="gramStart"/>
                  <w:r w:rsidRPr="008F541C">
                    <w:rPr>
                      <w:b/>
                      <w:bCs/>
                    </w:rPr>
                    <w:t>15h</w:t>
                  </w:r>
                  <w:proofErr w:type="gramEnd"/>
                  <w:r>
                    <w:rPr>
                      <w:b/>
                      <w:bCs/>
                    </w:rPr>
                    <w:t>/TZ</w:t>
                  </w:r>
                </w:p>
              </w:tc>
            </w:tr>
            <w:tr w:rsidR="0017033D" w:rsidRPr="008F541C" w14:paraId="0A4B781A" w14:textId="77777777" w:rsidTr="00D439A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14:paraId="51219F91" w14:textId="77777777" w:rsidR="0017033D" w:rsidRPr="008F541C" w:rsidRDefault="0017033D" w:rsidP="00D439A7">
                  <w:pPr>
                    <w:rPr>
                      <w:b/>
                      <w:bCs/>
                    </w:rPr>
                  </w:pPr>
                  <w:r w:rsidRPr="003F03AD">
                    <w:rPr>
                      <w:b/>
                      <w:bCs/>
                    </w:rPr>
                    <w:t xml:space="preserve">Research Methodology </w:t>
                  </w:r>
                </w:p>
              </w:tc>
              <w:tc>
                <w:tcPr>
                  <w:tcW w:w="2408" w:type="dxa"/>
                  <w:tcBorders>
                    <w:top w:val="nil"/>
                    <w:left w:val="nil"/>
                    <w:bottom w:val="single" w:sz="4" w:space="0" w:color="auto"/>
                    <w:right w:val="single" w:sz="4" w:space="0" w:color="auto"/>
                  </w:tcBorders>
                  <w:shd w:val="clear" w:color="auto" w:fill="auto"/>
                  <w:noWrap/>
                  <w:hideMark/>
                </w:tcPr>
                <w:p w14:paraId="11F36A06" w14:textId="77777777" w:rsidR="0017033D" w:rsidRPr="008F541C" w:rsidRDefault="0017033D" w:rsidP="00D439A7">
                  <w:r w:rsidRPr="008F541C">
                    <w:t>prof. Pavelková (</w:t>
                  </w:r>
                  <w:r>
                    <w:t>6</w:t>
                  </w:r>
                  <w:r w:rsidRPr="008F541C">
                    <w:t xml:space="preserve">0 %), </w:t>
                  </w:r>
                </w:p>
                <w:p w14:paraId="423734AF" w14:textId="77777777" w:rsidR="0017033D" w:rsidRPr="008F541C" w:rsidRDefault="0017033D" w:rsidP="00D439A7">
                  <w:r w:rsidRPr="008F541C">
                    <w:t>Ing. Homolka, Ph.D. (</w:t>
                  </w:r>
                  <w:r>
                    <w:t>3</w:t>
                  </w:r>
                  <w:r w:rsidRPr="008F541C">
                    <w:t>0 %), PhDr. Fabián (10 %)</w:t>
                  </w:r>
                </w:p>
              </w:tc>
              <w:tc>
                <w:tcPr>
                  <w:tcW w:w="1701" w:type="dxa"/>
                  <w:tcBorders>
                    <w:top w:val="nil"/>
                    <w:left w:val="nil"/>
                    <w:bottom w:val="single" w:sz="4" w:space="0" w:color="auto"/>
                    <w:right w:val="single" w:sz="12" w:space="0" w:color="auto"/>
                  </w:tcBorders>
                  <w:shd w:val="clear" w:color="auto" w:fill="auto"/>
                  <w:noWrap/>
                  <w:hideMark/>
                </w:tcPr>
                <w:p w14:paraId="5AECE282" w14:textId="77777777" w:rsidR="0017033D" w:rsidRPr="008F541C" w:rsidRDefault="0017033D" w:rsidP="00D439A7">
                  <w:r w:rsidRPr="008F541C">
                    <w:t xml:space="preserve">prof. Pavelková </w:t>
                  </w:r>
                </w:p>
              </w:tc>
              <w:tc>
                <w:tcPr>
                  <w:tcW w:w="1134" w:type="dxa"/>
                  <w:tcBorders>
                    <w:top w:val="nil"/>
                    <w:left w:val="nil"/>
                    <w:bottom w:val="single" w:sz="4" w:space="0" w:color="auto"/>
                    <w:right w:val="single" w:sz="12" w:space="0" w:color="auto"/>
                  </w:tcBorders>
                </w:tcPr>
                <w:p w14:paraId="4CBA7343" w14:textId="77777777" w:rsidR="0017033D" w:rsidRPr="008F541C" w:rsidRDefault="0017033D" w:rsidP="00D439A7">
                  <w:pPr>
                    <w:jc w:val="center"/>
                    <w:rPr>
                      <w:b/>
                      <w:bCs/>
                    </w:rPr>
                  </w:pPr>
                </w:p>
                <w:p w14:paraId="27E4A99B" w14:textId="77777777" w:rsidR="0017033D" w:rsidRPr="008F541C" w:rsidRDefault="0017033D" w:rsidP="00D439A7">
                  <w:pPr>
                    <w:jc w:val="center"/>
                    <w:rPr>
                      <w:b/>
                      <w:bCs/>
                    </w:rPr>
                  </w:pPr>
                  <w:proofErr w:type="gramStart"/>
                  <w:r>
                    <w:rPr>
                      <w:b/>
                      <w:bCs/>
                    </w:rPr>
                    <w:t>40</w:t>
                  </w:r>
                  <w:r w:rsidRPr="008F541C">
                    <w:rPr>
                      <w:b/>
                      <w:bCs/>
                    </w:rPr>
                    <w:t>h</w:t>
                  </w:r>
                  <w:proofErr w:type="gramEnd"/>
                  <w:r>
                    <w:rPr>
                      <w:b/>
                      <w:bCs/>
                    </w:rPr>
                    <w:t>/TZ</w:t>
                  </w:r>
                </w:p>
              </w:tc>
            </w:tr>
            <w:tr w:rsidR="0017033D" w:rsidRPr="008F541C" w14:paraId="7D3F1AA9"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C4B3A4A" w14:textId="77777777" w:rsidR="0017033D" w:rsidRPr="008F541C" w:rsidRDefault="0017033D" w:rsidP="00D439A7">
                  <w:pPr>
                    <w:rPr>
                      <w:b/>
                    </w:rPr>
                  </w:pPr>
                  <w:r w:rsidRPr="003F03AD">
                    <w:rPr>
                      <w:b/>
                    </w:rPr>
                    <w:t xml:space="preserve">Theories and Concepts in Tourism </w:t>
                  </w:r>
                </w:p>
              </w:tc>
              <w:tc>
                <w:tcPr>
                  <w:tcW w:w="2408" w:type="dxa"/>
                  <w:tcBorders>
                    <w:top w:val="single" w:sz="4" w:space="0" w:color="auto"/>
                    <w:left w:val="nil"/>
                    <w:bottom w:val="single" w:sz="4" w:space="0" w:color="auto"/>
                    <w:right w:val="single" w:sz="4" w:space="0" w:color="auto"/>
                  </w:tcBorders>
                  <w:shd w:val="clear" w:color="auto" w:fill="auto"/>
                  <w:noWrap/>
                  <w:hideMark/>
                </w:tcPr>
                <w:p w14:paraId="259A48F5" w14:textId="36249360" w:rsidR="00A23D7E" w:rsidRDefault="0017033D" w:rsidP="00A23D7E">
                  <w:r w:rsidRPr="008F541C">
                    <w:t>doc. Tučková (</w:t>
                  </w:r>
                  <w:del w:id="4" w:author="Pavla Trefilová" w:date="2022-05-11T15:16:00Z">
                    <w:r w:rsidDel="00D5697F">
                      <w:delText>8</w:delText>
                    </w:r>
                  </w:del>
                  <w:ins w:id="5" w:author="Pavla Trefilová" w:date="2022-05-11T15:16:00Z">
                    <w:r w:rsidR="00D5697F">
                      <w:t>10</w:t>
                    </w:r>
                  </w:ins>
                  <w:r>
                    <w:t xml:space="preserve">0 </w:t>
                  </w:r>
                  <w:r w:rsidRPr="008F541C">
                    <w:t>%)</w:t>
                  </w:r>
                  <w:r w:rsidR="00A23D7E">
                    <w:t xml:space="preserve">, </w:t>
                  </w:r>
                </w:p>
                <w:p w14:paraId="7471E680" w14:textId="245B2889" w:rsidR="0017033D" w:rsidRPr="008F541C" w:rsidRDefault="00A23D7E" w:rsidP="00A23D7E">
                  <w:del w:id="6" w:author="Pavla Trefilová" w:date="2022-05-11T15:17:00Z">
                    <w:r w:rsidDel="00D5697F">
                      <w:delText xml:space="preserve">Ing. </w:delText>
                    </w:r>
                    <w:r w:rsidR="0017033D" w:rsidDel="00D5697F">
                      <w:delText>Vaculčíková</w:delText>
                    </w:r>
                    <w:r w:rsidDel="00D5697F">
                      <w:delText>, Ph.D.</w:delText>
                    </w:r>
                    <w:r w:rsidR="0017033D" w:rsidDel="00D5697F">
                      <w:delText xml:space="preserve"> (20%)</w:delText>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14:paraId="50A4B98E" w14:textId="77777777" w:rsidR="0017033D" w:rsidRPr="008F541C" w:rsidRDefault="0017033D" w:rsidP="00D439A7">
                  <w:r w:rsidRPr="008F541C">
                    <w:t>doc. Tučková</w:t>
                  </w:r>
                </w:p>
              </w:tc>
              <w:tc>
                <w:tcPr>
                  <w:tcW w:w="1134" w:type="dxa"/>
                  <w:tcBorders>
                    <w:top w:val="single" w:sz="4" w:space="0" w:color="auto"/>
                    <w:left w:val="single" w:sz="4" w:space="0" w:color="auto"/>
                    <w:bottom w:val="single" w:sz="8" w:space="0" w:color="000000"/>
                    <w:right w:val="single" w:sz="12" w:space="0" w:color="auto"/>
                  </w:tcBorders>
                </w:tcPr>
                <w:p w14:paraId="5A6F5C91" w14:textId="77777777" w:rsidR="0017033D" w:rsidRPr="008F541C" w:rsidRDefault="0017033D" w:rsidP="00D439A7">
                  <w:pPr>
                    <w:jc w:val="center"/>
                    <w:rPr>
                      <w:b/>
                      <w:bCs/>
                    </w:rPr>
                  </w:pPr>
                  <w:proofErr w:type="gramStart"/>
                  <w:r w:rsidRPr="008F541C">
                    <w:rPr>
                      <w:b/>
                      <w:bCs/>
                    </w:rPr>
                    <w:t>20h</w:t>
                  </w:r>
                  <w:proofErr w:type="gramEnd"/>
                  <w:r>
                    <w:rPr>
                      <w:b/>
                      <w:bCs/>
                    </w:rPr>
                    <w:t>/TZ</w:t>
                  </w:r>
                </w:p>
              </w:tc>
            </w:tr>
            <w:tr w:rsidR="0017033D" w:rsidRPr="008F541C" w14:paraId="4F76DC81"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8EECC7D" w14:textId="77777777" w:rsidR="0017033D" w:rsidRPr="008F541C" w:rsidRDefault="0017033D" w:rsidP="00D439A7">
                  <w:pPr>
                    <w:rPr>
                      <w:b/>
                    </w:rPr>
                  </w:pPr>
                  <w:r w:rsidRPr="003F03AD">
                    <w:rPr>
                      <w:b/>
                    </w:rPr>
                    <w:t>Current Issues in Hospitality Management</w:t>
                  </w:r>
                </w:p>
              </w:tc>
              <w:tc>
                <w:tcPr>
                  <w:tcW w:w="2408" w:type="dxa"/>
                  <w:tcBorders>
                    <w:top w:val="single" w:sz="4" w:space="0" w:color="auto"/>
                    <w:left w:val="nil"/>
                    <w:bottom w:val="single" w:sz="4" w:space="0" w:color="auto"/>
                    <w:right w:val="single" w:sz="4" w:space="0" w:color="auto"/>
                  </w:tcBorders>
                  <w:shd w:val="clear" w:color="auto" w:fill="auto"/>
                  <w:noWrap/>
                </w:tcPr>
                <w:p w14:paraId="7C27C46D" w14:textId="560062B0" w:rsidR="0017033D" w:rsidRPr="008F541C" w:rsidRDefault="0017033D" w:rsidP="00D439A7">
                  <w:r w:rsidRPr="008F541C">
                    <w:t>doc. Chadt</w:t>
                  </w:r>
                  <w:r>
                    <w:t xml:space="preserve"> (</w:t>
                  </w:r>
                  <w:r w:rsidR="008F2CD6">
                    <w:t>5</w:t>
                  </w:r>
                  <w:r>
                    <w:t>0 %)</w:t>
                  </w:r>
                </w:p>
                <w:p w14:paraId="1CA794E4" w14:textId="3AE2C44C" w:rsidR="0017033D" w:rsidRPr="008F541C" w:rsidRDefault="0017033D" w:rsidP="00D439A7">
                  <w:r w:rsidRPr="008F541C">
                    <w:t>doc. Hán</w:t>
                  </w:r>
                  <w:r>
                    <w:t xml:space="preserve"> (</w:t>
                  </w:r>
                  <w:r w:rsidR="008F2CD6">
                    <w:t>5</w:t>
                  </w:r>
                  <w:r>
                    <w:t>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6407BC14" w14:textId="77777777" w:rsidR="0017033D" w:rsidRPr="008F541C" w:rsidRDefault="0017033D" w:rsidP="00D439A7">
                  <w:r w:rsidRPr="008F541C">
                    <w:t>doc. Chadt</w:t>
                  </w:r>
                </w:p>
              </w:tc>
              <w:tc>
                <w:tcPr>
                  <w:tcW w:w="1134" w:type="dxa"/>
                  <w:tcBorders>
                    <w:top w:val="single" w:sz="4" w:space="0" w:color="auto"/>
                    <w:left w:val="single" w:sz="4" w:space="0" w:color="auto"/>
                    <w:bottom w:val="single" w:sz="8" w:space="0" w:color="000000"/>
                    <w:right w:val="single" w:sz="12" w:space="0" w:color="auto"/>
                  </w:tcBorders>
                </w:tcPr>
                <w:p w14:paraId="17C72F86" w14:textId="77777777" w:rsidR="0017033D" w:rsidRPr="008F541C" w:rsidRDefault="0017033D" w:rsidP="00D439A7">
                  <w:pPr>
                    <w:jc w:val="center"/>
                    <w:rPr>
                      <w:b/>
                      <w:bCs/>
                    </w:rPr>
                  </w:pPr>
                  <w:proofErr w:type="gramStart"/>
                  <w:r w:rsidRPr="008F541C">
                    <w:rPr>
                      <w:b/>
                      <w:bCs/>
                    </w:rPr>
                    <w:t>15h</w:t>
                  </w:r>
                  <w:proofErr w:type="gramEnd"/>
                  <w:r>
                    <w:rPr>
                      <w:b/>
                      <w:bCs/>
                    </w:rPr>
                    <w:t>/PZ</w:t>
                  </w:r>
                </w:p>
              </w:tc>
            </w:tr>
            <w:tr w:rsidR="0017033D" w:rsidRPr="008F541C" w14:paraId="6BB6ED6D"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F61CE1" w14:textId="77777777" w:rsidR="0017033D" w:rsidRPr="008F541C" w:rsidRDefault="0017033D" w:rsidP="00D439A7">
                  <w:pPr>
                    <w:rPr>
                      <w:b/>
                    </w:rPr>
                  </w:pPr>
                  <w:r w:rsidRPr="00DD03A7">
                    <w:rPr>
                      <w:b/>
                      <w:bCs/>
                      <w:color w:val="000000"/>
                      <w:bdr w:val="none" w:sz="0" w:space="0" w:color="auto" w:frame="1"/>
                    </w:rPr>
                    <w:t>Tourism Economics</w:t>
                  </w:r>
                </w:p>
              </w:tc>
              <w:tc>
                <w:tcPr>
                  <w:tcW w:w="2408" w:type="dxa"/>
                  <w:tcBorders>
                    <w:top w:val="single" w:sz="4" w:space="0" w:color="auto"/>
                    <w:left w:val="nil"/>
                    <w:bottom w:val="single" w:sz="4" w:space="0" w:color="auto"/>
                    <w:right w:val="single" w:sz="4" w:space="0" w:color="auto"/>
                  </w:tcBorders>
                  <w:shd w:val="clear" w:color="auto" w:fill="auto"/>
                  <w:noWrap/>
                </w:tcPr>
                <w:p w14:paraId="05BE9951" w14:textId="77777777" w:rsidR="0017033D" w:rsidRPr="008F541C" w:rsidRDefault="0017033D" w:rsidP="00D439A7">
                  <w:r w:rsidRPr="008F541C">
                    <w:t>prof. Maráková</w:t>
                  </w:r>
                  <w:r>
                    <w:t xml:space="preserve"> </w:t>
                  </w:r>
                  <w:r w:rsidRPr="008F541C">
                    <w:t>(100 %)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7C0C6707" w14:textId="77777777" w:rsidR="0017033D" w:rsidRPr="008F541C" w:rsidRDefault="0017033D" w:rsidP="00D439A7">
                  <w:r w:rsidRPr="008F541C">
                    <w:t>prof. Maráková</w:t>
                  </w:r>
                </w:p>
              </w:tc>
              <w:tc>
                <w:tcPr>
                  <w:tcW w:w="1134" w:type="dxa"/>
                  <w:tcBorders>
                    <w:top w:val="single" w:sz="4" w:space="0" w:color="auto"/>
                    <w:left w:val="single" w:sz="4" w:space="0" w:color="auto"/>
                    <w:bottom w:val="single" w:sz="8" w:space="0" w:color="000000"/>
                    <w:right w:val="single" w:sz="12" w:space="0" w:color="auto"/>
                  </w:tcBorders>
                </w:tcPr>
                <w:p w14:paraId="02D97700" w14:textId="77777777" w:rsidR="0017033D" w:rsidRPr="008F541C" w:rsidRDefault="0017033D" w:rsidP="00D439A7">
                  <w:pPr>
                    <w:jc w:val="center"/>
                    <w:rPr>
                      <w:b/>
                      <w:bCs/>
                    </w:rPr>
                  </w:pPr>
                  <w:proofErr w:type="gramStart"/>
                  <w:r w:rsidRPr="008F541C">
                    <w:rPr>
                      <w:b/>
                      <w:bCs/>
                    </w:rPr>
                    <w:t>15h</w:t>
                  </w:r>
                  <w:proofErr w:type="gramEnd"/>
                  <w:r>
                    <w:rPr>
                      <w:b/>
                      <w:bCs/>
                    </w:rPr>
                    <w:t>/PZ</w:t>
                  </w:r>
                </w:p>
              </w:tc>
            </w:tr>
            <w:tr w:rsidR="0017033D" w:rsidRPr="008F541C" w14:paraId="7CFAA38B" w14:textId="77777777" w:rsidTr="00D439A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3BF51CE" w14:textId="77777777" w:rsidR="0017033D" w:rsidRPr="003F03AD" w:rsidRDefault="0017033D" w:rsidP="00D439A7">
                  <w:pPr>
                    <w:rPr>
                      <w:b/>
                    </w:rPr>
                  </w:pPr>
                  <w:r w:rsidRPr="003F03AD">
                    <w:rPr>
                      <w:b/>
                    </w:rPr>
                    <w:t>Professional communication in English</w:t>
                  </w:r>
                </w:p>
                <w:p w14:paraId="3DB22946" w14:textId="77777777" w:rsidR="0017033D" w:rsidRPr="003F03AD" w:rsidRDefault="0017033D" w:rsidP="00D0374C">
                  <w:pPr>
                    <w:pStyle w:val="Odstavecseseznamem"/>
                    <w:numPr>
                      <w:ilvl w:val="0"/>
                      <w:numId w:val="17"/>
                    </w:numPr>
                    <w:ind w:left="217" w:hanging="217"/>
                    <w:rPr>
                      <w:b/>
                    </w:rPr>
                  </w:pPr>
                  <w:r w:rsidRPr="003F03AD">
                    <w:rPr>
                      <w:b/>
                    </w:rPr>
                    <w:t>English 1</w:t>
                  </w:r>
                </w:p>
                <w:p w14:paraId="76E6294F" w14:textId="77777777" w:rsidR="0017033D" w:rsidRPr="003F03AD" w:rsidRDefault="0017033D" w:rsidP="00D0374C">
                  <w:pPr>
                    <w:pStyle w:val="Odstavecseseznamem"/>
                    <w:numPr>
                      <w:ilvl w:val="0"/>
                      <w:numId w:val="17"/>
                    </w:numPr>
                    <w:ind w:left="217" w:hanging="217"/>
                    <w:rPr>
                      <w:b/>
                    </w:rPr>
                  </w:pPr>
                  <w:r w:rsidRPr="003F03AD">
                    <w:rPr>
                      <w:b/>
                    </w:rPr>
                    <w:t>English 2 – Academic Reading</w:t>
                  </w:r>
                </w:p>
                <w:p w14:paraId="76CBB574" w14:textId="77777777" w:rsidR="0017033D" w:rsidRPr="003F03AD" w:rsidRDefault="0017033D" w:rsidP="00D0374C">
                  <w:pPr>
                    <w:pStyle w:val="Odstavecseseznamem"/>
                    <w:numPr>
                      <w:ilvl w:val="0"/>
                      <w:numId w:val="17"/>
                    </w:numPr>
                    <w:ind w:left="217" w:hanging="217"/>
                    <w:rPr>
                      <w:b/>
                    </w:rPr>
                  </w:pPr>
                  <w:r w:rsidRPr="003F03AD">
                    <w:rPr>
                      <w:b/>
                    </w:rPr>
                    <w:t xml:space="preserve">Academic </w:t>
                  </w:r>
                  <w:r>
                    <w:rPr>
                      <w:b/>
                    </w:rPr>
                    <w:t>W</w:t>
                  </w:r>
                  <w:r w:rsidRPr="003F03AD">
                    <w:rPr>
                      <w:b/>
                    </w:rPr>
                    <w:t>riting</w:t>
                  </w:r>
                </w:p>
                <w:p w14:paraId="7FFD29C8" w14:textId="77777777" w:rsidR="0017033D" w:rsidRPr="008F541C" w:rsidRDefault="0017033D" w:rsidP="00D0374C">
                  <w:pPr>
                    <w:numPr>
                      <w:ilvl w:val="0"/>
                      <w:numId w:val="17"/>
                    </w:numPr>
                    <w:ind w:left="217" w:hanging="217"/>
                    <w:contextualSpacing/>
                    <w:rPr>
                      <w:b/>
                    </w:rPr>
                  </w:pPr>
                  <w:r w:rsidRPr="003F03AD">
                    <w:rPr>
                      <w:b/>
                    </w:rPr>
                    <w:t>Academic Presentations</w:t>
                  </w:r>
                </w:p>
              </w:tc>
              <w:tc>
                <w:tcPr>
                  <w:tcW w:w="2408" w:type="dxa"/>
                  <w:tcBorders>
                    <w:top w:val="single" w:sz="4" w:space="0" w:color="auto"/>
                    <w:left w:val="nil"/>
                    <w:bottom w:val="single" w:sz="4" w:space="0" w:color="auto"/>
                    <w:right w:val="single" w:sz="4" w:space="0" w:color="auto"/>
                  </w:tcBorders>
                  <w:shd w:val="clear" w:color="auto" w:fill="auto"/>
                  <w:noWrap/>
                </w:tcPr>
                <w:p w14:paraId="2E38ED98" w14:textId="77777777" w:rsidR="0017033D" w:rsidRPr="008F541C" w:rsidRDefault="0017033D" w:rsidP="00D439A7">
                  <w:r w:rsidRPr="008F541C">
                    <w:t>Mgr. Atcheson (100 %)</w:t>
                  </w:r>
                </w:p>
                <w:p w14:paraId="58FFB782" w14:textId="77777777" w:rsidR="0017033D" w:rsidRPr="008F541C" w:rsidRDefault="0017033D" w:rsidP="00D439A7">
                  <w:r w:rsidRPr="008F541C">
                    <w:t>Mgr. Orsavová</w:t>
                  </w:r>
                </w:p>
                <w:p w14:paraId="652FE784" w14:textId="77777777" w:rsidR="0017033D" w:rsidRPr="008F541C" w:rsidRDefault="0031324E" w:rsidP="00D439A7">
                  <w:hyperlink r:id="rId14" w:history="1">
                    <w:r w:rsidR="0017033D">
                      <w:t>PhDr.</w:t>
                    </w:r>
                  </w:hyperlink>
                  <w:r w:rsidR="0017033D">
                    <w:t xml:space="preserve"> Nemčoková</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79D1A55E" w14:textId="77777777" w:rsidR="0017033D" w:rsidRPr="008F541C" w:rsidRDefault="0017033D" w:rsidP="00D439A7">
                  <w:r w:rsidRPr="008F541C">
                    <w:t>Mgr. Atcheson</w:t>
                  </w:r>
                </w:p>
              </w:tc>
              <w:tc>
                <w:tcPr>
                  <w:tcW w:w="1134" w:type="dxa"/>
                  <w:tcBorders>
                    <w:top w:val="single" w:sz="4" w:space="0" w:color="auto"/>
                    <w:left w:val="single" w:sz="4" w:space="0" w:color="auto"/>
                    <w:bottom w:val="single" w:sz="8" w:space="0" w:color="000000"/>
                    <w:right w:val="single" w:sz="12" w:space="0" w:color="auto"/>
                  </w:tcBorders>
                </w:tcPr>
                <w:p w14:paraId="7AC1EEFF" w14:textId="77777777" w:rsidR="0017033D" w:rsidRPr="008F541C" w:rsidRDefault="0017033D" w:rsidP="00D439A7">
                  <w:pPr>
                    <w:jc w:val="center"/>
                    <w:rPr>
                      <w:b/>
                      <w:bCs/>
                    </w:rPr>
                  </w:pPr>
                  <w:proofErr w:type="gramStart"/>
                  <w:r w:rsidRPr="008F541C">
                    <w:rPr>
                      <w:b/>
                      <w:bCs/>
                    </w:rPr>
                    <w:t>60h</w:t>
                  </w:r>
                  <w:proofErr w:type="gramEnd"/>
                </w:p>
              </w:tc>
            </w:tr>
            <w:tr w:rsidR="00D5697F" w:rsidRPr="008F541C" w14:paraId="48F3A18D" w14:textId="77777777" w:rsidTr="00D5697F">
              <w:tblPrEx>
                <w:tblW w:w="8075" w:type="dxa"/>
                <w:jc w:val="center"/>
                <w:tblLayout w:type="fixed"/>
                <w:tblCellMar>
                  <w:left w:w="70" w:type="dxa"/>
                  <w:right w:w="70" w:type="dxa"/>
                </w:tblCellMar>
                <w:tblPrExChange w:id="7" w:author="Pavla Trefilová [2]" w:date="2022-05-11T15:16:00Z">
                  <w:tblPrEx>
                    <w:tblW w:w="8075" w:type="dxa"/>
                    <w:jc w:val="center"/>
                    <w:tblLayout w:type="fixed"/>
                    <w:tblCellMar>
                      <w:left w:w="70" w:type="dxa"/>
                      <w:right w:w="70" w:type="dxa"/>
                    </w:tblCellMar>
                  </w:tblPrEx>
                </w:tblPrExChange>
              </w:tblPrEx>
              <w:trPr>
                <w:trHeight w:val="315"/>
                <w:jc w:val="center"/>
                <w:ins w:id="8" w:author="Pavla Trefilová" w:date="2022-05-11T15:14:00Z"/>
                <w:trPrChange w:id="9" w:author="Pavla Trefilová [2]" w:date="2022-05-11T15:16:00Z">
                  <w:trPr>
                    <w:gridAfter w:val="0"/>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tcPrChange w:id="10" w:author="Pavla Trefilová [2]" w:date="2022-05-11T15:16: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7AD9E471" w14:textId="3CAAE758" w:rsidR="00D5697F" w:rsidRPr="003F03AD" w:rsidRDefault="00D5697F" w:rsidP="00D5697F">
                  <w:pPr>
                    <w:rPr>
                      <w:ins w:id="11" w:author="Pavla Trefilová" w:date="2022-05-11T15:14:00Z"/>
                      <w:b/>
                    </w:rPr>
                  </w:pPr>
                  <w:ins w:id="12" w:author="Pavla Trefilová [2]" w:date="2022-05-11T15:16:00Z">
                    <w:r w:rsidRPr="000F7CC1">
                      <w:t>Foreign language</w:t>
                    </w:r>
                  </w:ins>
                </w:p>
              </w:tc>
              <w:tc>
                <w:tcPr>
                  <w:tcW w:w="2408" w:type="dxa"/>
                  <w:tcBorders>
                    <w:top w:val="single" w:sz="4" w:space="0" w:color="auto"/>
                    <w:left w:val="nil"/>
                    <w:bottom w:val="single" w:sz="4" w:space="0" w:color="auto"/>
                    <w:right w:val="single" w:sz="4" w:space="0" w:color="auto"/>
                  </w:tcBorders>
                  <w:shd w:val="clear" w:color="auto" w:fill="auto"/>
                  <w:noWrap/>
                  <w:tcPrChange w:id="13" w:author="Pavla Trefilová [2]" w:date="2022-05-11T15:16:00Z">
                    <w:tcPr>
                      <w:tcW w:w="2408" w:type="dxa"/>
                      <w:gridSpan w:val="2"/>
                      <w:tcBorders>
                        <w:top w:val="single" w:sz="4" w:space="0" w:color="auto"/>
                        <w:left w:val="nil"/>
                        <w:bottom w:val="single" w:sz="4" w:space="0" w:color="auto"/>
                        <w:right w:val="single" w:sz="4" w:space="0" w:color="auto"/>
                      </w:tcBorders>
                      <w:shd w:val="clear" w:color="auto" w:fill="auto"/>
                      <w:noWrap/>
                    </w:tcPr>
                  </w:tcPrChange>
                </w:tcPr>
                <w:p w14:paraId="141DC967" w14:textId="7B3BAC89" w:rsidR="00D5697F" w:rsidRPr="008F541C" w:rsidRDefault="00D5697F" w:rsidP="00D5697F">
                  <w:pPr>
                    <w:rPr>
                      <w:ins w:id="14" w:author="Pavla Trefilová" w:date="2022-05-11T15:14:00Z"/>
                    </w:rPr>
                  </w:pPr>
                  <w:ins w:id="15" w:author="Pavla Trefilová [2]" w:date="2022-05-11T15:16:00Z">
                    <w:r>
                      <w:t xml:space="preserve">Mgr. Kozáková, Ph.D. </w:t>
                    </w:r>
                    <w:r w:rsidRPr="008F541C">
                      <w:t>(100 %)</w:t>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tcPrChange w:id="16" w:author="Pavla Trefilová [2]" w:date="2022-05-11T15:16:00Z">
                    <w:tcPr>
                      <w:tcW w:w="1701" w:type="dxa"/>
                      <w:gridSpan w:val="2"/>
                      <w:tcBorders>
                        <w:top w:val="single" w:sz="4" w:space="0" w:color="auto"/>
                        <w:left w:val="single" w:sz="4" w:space="0" w:color="auto"/>
                        <w:bottom w:val="single" w:sz="8" w:space="0" w:color="000000"/>
                        <w:right w:val="single" w:sz="12" w:space="0" w:color="auto"/>
                      </w:tcBorders>
                      <w:shd w:val="clear" w:color="auto" w:fill="auto"/>
                      <w:noWrap/>
                    </w:tcPr>
                  </w:tcPrChange>
                </w:tcPr>
                <w:p w14:paraId="55C4274B" w14:textId="120CD28E" w:rsidR="00D5697F" w:rsidRPr="008F541C" w:rsidRDefault="00D5697F" w:rsidP="00D5697F">
                  <w:pPr>
                    <w:rPr>
                      <w:ins w:id="17" w:author="Pavla Trefilová" w:date="2022-05-11T15:14:00Z"/>
                    </w:rPr>
                  </w:pPr>
                  <w:ins w:id="18" w:author="Pavla Trefilová [2]" w:date="2022-05-11T15:16:00Z">
                    <w:r>
                      <w:t>Mgr. Kozáková, Ph.D.</w:t>
                    </w:r>
                  </w:ins>
                </w:p>
              </w:tc>
              <w:tc>
                <w:tcPr>
                  <w:tcW w:w="1134" w:type="dxa"/>
                  <w:tcBorders>
                    <w:top w:val="single" w:sz="4" w:space="0" w:color="auto"/>
                    <w:left w:val="single" w:sz="4" w:space="0" w:color="auto"/>
                    <w:bottom w:val="single" w:sz="8" w:space="0" w:color="000000"/>
                    <w:right w:val="single" w:sz="12" w:space="0" w:color="auto"/>
                  </w:tcBorders>
                  <w:tcPrChange w:id="19" w:author="Pavla Trefilová [2]" w:date="2022-05-11T15:16:00Z">
                    <w:tcPr>
                      <w:tcW w:w="1134" w:type="dxa"/>
                      <w:gridSpan w:val="2"/>
                      <w:tcBorders>
                        <w:top w:val="single" w:sz="4" w:space="0" w:color="auto"/>
                        <w:left w:val="single" w:sz="4" w:space="0" w:color="auto"/>
                        <w:bottom w:val="single" w:sz="8" w:space="0" w:color="000000"/>
                        <w:right w:val="single" w:sz="12" w:space="0" w:color="auto"/>
                      </w:tcBorders>
                    </w:tcPr>
                  </w:tcPrChange>
                </w:tcPr>
                <w:p w14:paraId="61244EE5" w14:textId="540ED99C" w:rsidR="00D5697F" w:rsidRPr="008F541C" w:rsidRDefault="00D5697F" w:rsidP="00D5697F">
                  <w:pPr>
                    <w:jc w:val="center"/>
                    <w:rPr>
                      <w:ins w:id="20" w:author="Pavla Trefilová" w:date="2022-05-11T15:14:00Z"/>
                      <w:b/>
                      <w:bCs/>
                    </w:rPr>
                  </w:pPr>
                  <w:proofErr w:type="gramStart"/>
                  <w:ins w:id="21" w:author="Pavla Trefilová [2]" w:date="2022-05-11T15:16:00Z">
                    <w:r>
                      <w:rPr>
                        <w:b/>
                        <w:bCs/>
                      </w:rPr>
                      <w:t>20h</w:t>
                    </w:r>
                  </w:ins>
                  <w:proofErr w:type="gramEnd"/>
                </w:p>
              </w:tc>
            </w:tr>
            <w:tr w:rsidR="0017033D" w:rsidRPr="008F541C" w14:paraId="45919230" w14:textId="77777777" w:rsidTr="00D439A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6115E4" w14:textId="77777777" w:rsidR="0017033D" w:rsidRPr="008F541C" w:rsidRDefault="0017033D" w:rsidP="00D439A7">
                  <w:pPr>
                    <w:rPr>
                      <w:b/>
                      <w:bCs/>
                    </w:rPr>
                  </w:pPr>
                  <w:r w:rsidRPr="008F541C">
                    <w:rPr>
                      <w:b/>
                      <w:bCs/>
                      <w:i/>
                      <w:iCs/>
                    </w:rPr>
                    <w:t>Povinně volitelné předměty: student si volí 2 předměty</w:t>
                  </w:r>
                </w:p>
              </w:tc>
            </w:tr>
            <w:tr w:rsidR="0017033D" w:rsidRPr="008F541C" w14:paraId="13FDB7E2" w14:textId="77777777" w:rsidTr="00D439A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14:paraId="7CA2046A" w14:textId="77777777" w:rsidR="0017033D" w:rsidRPr="008F541C" w:rsidRDefault="0017033D" w:rsidP="00D439A7">
                  <w:pPr>
                    <w:rPr>
                      <w:b/>
                    </w:rPr>
                  </w:pPr>
                  <w:r w:rsidRPr="008F541C">
                    <w:rPr>
                      <w:b/>
                    </w:rPr>
                    <w:t>Revenue Management</w:t>
                  </w:r>
                </w:p>
              </w:tc>
              <w:tc>
                <w:tcPr>
                  <w:tcW w:w="2408" w:type="dxa"/>
                  <w:tcBorders>
                    <w:top w:val="single" w:sz="12" w:space="0" w:color="auto"/>
                    <w:left w:val="nil"/>
                    <w:bottom w:val="single" w:sz="4" w:space="0" w:color="auto"/>
                    <w:right w:val="single" w:sz="4" w:space="0" w:color="auto"/>
                  </w:tcBorders>
                  <w:shd w:val="clear" w:color="auto" w:fill="auto"/>
                  <w:noWrap/>
                </w:tcPr>
                <w:p w14:paraId="6E905390" w14:textId="77777777" w:rsidR="0017033D" w:rsidRPr="008F541C" w:rsidRDefault="0017033D" w:rsidP="00D439A7">
                  <w:r w:rsidRPr="008F541C">
                    <w:t>doc. Hán (50 %)</w:t>
                  </w:r>
                </w:p>
                <w:p w14:paraId="31E29B4C" w14:textId="348EE64A" w:rsidR="0017033D" w:rsidRPr="008F541C" w:rsidRDefault="00A23D7E" w:rsidP="00D439A7">
                  <w:r>
                    <w:t>Ing</w:t>
                  </w:r>
                  <w:r w:rsidR="0017033D" w:rsidRPr="008F541C">
                    <w:t>. Petříček</w:t>
                  </w:r>
                  <w:r>
                    <w:t>, Ph.D.</w:t>
                  </w:r>
                  <w:r w:rsidR="0017033D" w:rsidRPr="008F541C">
                    <w:t xml:space="preserve"> (50 %)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5D6C804F" w14:textId="77777777" w:rsidR="0017033D" w:rsidRPr="008F541C" w:rsidRDefault="0017033D" w:rsidP="00D439A7">
                  <w:r w:rsidRPr="008F541C">
                    <w:t>doc. Hán</w:t>
                  </w:r>
                </w:p>
              </w:tc>
              <w:tc>
                <w:tcPr>
                  <w:tcW w:w="1134" w:type="dxa"/>
                  <w:tcBorders>
                    <w:top w:val="single" w:sz="12" w:space="0" w:color="auto"/>
                    <w:left w:val="nil"/>
                    <w:bottom w:val="single" w:sz="4" w:space="0" w:color="auto"/>
                    <w:right w:val="single" w:sz="12" w:space="0" w:color="auto"/>
                  </w:tcBorders>
                </w:tcPr>
                <w:p w14:paraId="26833E67" w14:textId="77777777" w:rsidR="0017033D" w:rsidRPr="008F541C" w:rsidRDefault="0017033D" w:rsidP="00D439A7">
                  <w:pPr>
                    <w:jc w:val="center"/>
                    <w:rPr>
                      <w:b/>
                      <w:bCs/>
                    </w:rPr>
                  </w:pPr>
                  <w:proofErr w:type="gramStart"/>
                  <w:r w:rsidRPr="008F541C">
                    <w:rPr>
                      <w:b/>
                      <w:bCs/>
                    </w:rPr>
                    <w:t>15h</w:t>
                  </w:r>
                  <w:proofErr w:type="gramEnd"/>
                </w:p>
              </w:tc>
            </w:tr>
            <w:tr w:rsidR="0017033D" w:rsidRPr="008F541C" w14:paraId="27C3C24C"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07841100" w14:textId="77777777" w:rsidR="0017033D" w:rsidRPr="008F541C" w:rsidRDefault="0017033D" w:rsidP="00D439A7">
                  <w:pPr>
                    <w:rPr>
                      <w:b/>
                    </w:rPr>
                  </w:pPr>
                  <w:bookmarkStart w:id="22" w:name="_Hlk86906719"/>
                  <w:r w:rsidRPr="00DD03A7">
                    <w:rPr>
                      <w:b/>
                      <w:bCs/>
                      <w:bdr w:val="none" w:sz="0" w:space="0" w:color="auto" w:frame="1"/>
                      <w:lang w:val="en-US"/>
                    </w:rPr>
                    <w:t>Psychology in Tourism</w:t>
                  </w:r>
                  <w:bookmarkEnd w:id="22"/>
                </w:p>
              </w:tc>
              <w:tc>
                <w:tcPr>
                  <w:tcW w:w="2408" w:type="dxa"/>
                  <w:tcBorders>
                    <w:top w:val="nil"/>
                    <w:left w:val="nil"/>
                    <w:bottom w:val="single" w:sz="4" w:space="0" w:color="auto"/>
                    <w:right w:val="single" w:sz="4" w:space="0" w:color="auto"/>
                  </w:tcBorders>
                  <w:shd w:val="clear" w:color="auto" w:fill="auto"/>
                  <w:noWrap/>
                </w:tcPr>
                <w:p w14:paraId="708CF3CE" w14:textId="77777777" w:rsidR="0017033D" w:rsidRPr="008F541C" w:rsidRDefault="0017033D" w:rsidP="00D439A7">
                  <w:r w:rsidRPr="008F541C">
                    <w:t>doc. Chadt (100 %)</w:t>
                  </w:r>
                </w:p>
              </w:tc>
              <w:tc>
                <w:tcPr>
                  <w:tcW w:w="1701" w:type="dxa"/>
                  <w:tcBorders>
                    <w:top w:val="nil"/>
                    <w:left w:val="nil"/>
                    <w:bottom w:val="single" w:sz="4" w:space="0" w:color="auto"/>
                    <w:right w:val="single" w:sz="12" w:space="0" w:color="auto"/>
                  </w:tcBorders>
                  <w:shd w:val="clear" w:color="auto" w:fill="auto"/>
                  <w:noWrap/>
                </w:tcPr>
                <w:p w14:paraId="6A7218A0" w14:textId="77777777" w:rsidR="0017033D" w:rsidRPr="008F541C" w:rsidRDefault="0017033D" w:rsidP="00D439A7">
                  <w:r w:rsidRPr="008F541C">
                    <w:t>doc. Chadt</w:t>
                  </w:r>
                </w:p>
              </w:tc>
              <w:tc>
                <w:tcPr>
                  <w:tcW w:w="1134" w:type="dxa"/>
                  <w:tcBorders>
                    <w:top w:val="nil"/>
                    <w:left w:val="nil"/>
                    <w:bottom w:val="single" w:sz="4" w:space="0" w:color="auto"/>
                    <w:right w:val="single" w:sz="12" w:space="0" w:color="auto"/>
                  </w:tcBorders>
                </w:tcPr>
                <w:p w14:paraId="36279674" w14:textId="77777777" w:rsidR="0017033D" w:rsidRPr="008F541C" w:rsidRDefault="0017033D" w:rsidP="00D439A7">
                  <w:pPr>
                    <w:jc w:val="center"/>
                    <w:rPr>
                      <w:b/>
                      <w:bCs/>
                    </w:rPr>
                  </w:pPr>
                  <w:proofErr w:type="gramStart"/>
                  <w:r w:rsidRPr="008F541C">
                    <w:rPr>
                      <w:b/>
                      <w:bCs/>
                    </w:rPr>
                    <w:t>15h</w:t>
                  </w:r>
                  <w:proofErr w:type="gramEnd"/>
                </w:p>
              </w:tc>
            </w:tr>
            <w:tr w:rsidR="0017033D" w:rsidRPr="008F541C" w14:paraId="167289E8"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1C01B581" w14:textId="77777777" w:rsidR="0017033D" w:rsidRPr="008F541C" w:rsidRDefault="0017033D" w:rsidP="00D439A7">
                  <w:pPr>
                    <w:rPr>
                      <w:b/>
                    </w:rPr>
                  </w:pPr>
                  <w:bookmarkStart w:id="23" w:name="_Hlk86906727"/>
                  <w:r w:rsidRPr="00DD03A7">
                    <w:rPr>
                      <w:b/>
                      <w:bCs/>
                      <w:bdr w:val="none" w:sz="0" w:space="0" w:color="auto" w:frame="1"/>
                      <w:lang w:val="en-US"/>
                    </w:rPr>
                    <w:t>Digital Competencies in Tourism</w:t>
                  </w:r>
                  <w:bookmarkEnd w:id="23"/>
                </w:p>
              </w:tc>
              <w:tc>
                <w:tcPr>
                  <w:tcW w:w="2408" w:type="dxa"/>
                  <w:tcBorders>
                    <w:top w:val="nil"/>
                    <w:left w:val="nil"/>
                    <w:bottom w:val="single" w:sz="4" w:space="0" w:color="auto"/>
                    <w:right w:val="single" w:sz="4" w:space="0" w:color="auto"/>
                  </w:tcBorders>
                  <w:shd w:val="clear" w:color="auto" w:fill="auto"/>
                  <w:noWrap/>
                </w:tcPr>
                <w:p w14:paraId="089CCBD1" w14:textId="77777777" w:rsidR="0017033D" w:rsidRPr="008F541C" w:rsidRDefault="0017033D" w:rsidP="00D439A7">
                  <w:r w:rsidRPr="008F541C">
                    <w:t xml:space="preserve">doc. Gajdošík (100 %) </w:t>
                  </w:r>
                </w:p>
                <w:p w14:paraId="0243BC03" w14:textId="77777777" w:rsidR="0017033D" w:rsidRPr="008F541C" w:rsidRDefault="0017033D" w:rsidP="00D439A7"/>
              </w:tc>
              <w:tc>
                <w:tcPr>
                  <w:tcW w:w="1701" w:type="dxa"/>
                  <w:tcBorders>
                    <w:top w:val="nil"/>
                    <w:left w:val="nil"/>
                    <w:bottom w:val="single" w:sz="4" w:space="0" w:color="auto"/>
                    <w:right w:val="single" w:sz="12" w:space="0" w:color="auto"/>
                  </w:tcBorders>
                  <w:shd w:val="clear" w:color="auto" w:fill="auto"/>
                  <w:noWrap/>
                </w:tcPr>
                <w:p w14:paraId="7B908392" w14:textId="0BB79F2A" w:rsidR="0017033D" w:rsidRPr="008F541C" w:rsidRDefault="00237424" w:rsidP="00D439A7">
                  <w:r>
                    <w:t>d</w:t>
                  </w:r>
                  <w:r w:rsidR="0017033D" w:rsidRPr="008F541C">
                    <w:t xml:space="preserve">oc. Gajdošík </w:t>
                  </w:r>
                </w:p>
              </w:tc>
              <w:tc>
                <w:tcPr>
                  <w:tcW w:w="1134" w:type="dxa"/>
                  <w:tcBorders>
                    <w:top w:val="nil"/>
                    <w:left w:val="nil"/>
                    <w:bottom w:val="single" w:sz="4" w:space="0" w:color="auto"/>
                    <w:right w:val="single" w:sz="12" w:space="0" w:color="auto"/>
                  </w:tcBorders>
                </w:tcPr>
                <w:p w14:paraId="721478FE" w14:textId="77777777" w:rsidR="0017033D" w:rsidRPr="008F541C" w:rsidRDefault="0017033D" w:rsidP="00D439A7">
                  <w:pPr>
                    <w:jc w:val="center"/>
                    <w:rPr>
                      <w:b/>
                      <w:bCs/>
                    </w:rPr>
                  </w:pPr>
                  <w:proofErr w:type="gramStart"/>
                  <w:r w:rsidRPr="008F541C">
                    <w:rPr>
                      <w:b/>
                      <w:bCs/>
                    </w:rPr>
                    <w:t>15h</w:t>
                  </w:r>
                  <w:proofErr w:type="gramEnd"/>
                </w:p>
              </w:tc>
            </w:tr>
            <w:tr w:rsidR="0017033D" w:rsidRPr="008F541C" w14:paraId="79D09B5C"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432156D5" w14:textId="77777777" w:rsidR="0017033D" w:rsidRPr="008F541C" w:rsidRDefault="0017033D" w:rsidP="00D439A7">
                  <w:pPr>
                    <w:rPr>
                      <w:b/>
                    </w:rPr>
                  </w:pPr>
                  <w:bookmarkStart w:id="24" w:name="_Hlk86906734"/>
                  <w:r w:rsidRPr="00DD03A7">
                    <w:rPr>
                      <w:b/>
                      <w:bCs/>
                      <w:bdr w:val="none" w:sz="0" w:space="0" w:color="auto" w:frame="1"/>
                      <w:lang w:val="en-US"/>
                    </w:rPr>
                    <w:t>Business Economy</w:t>
                  </w:r>
                  <w:bookmarkEnd w:id="24"/>
                </w:p>
              </w:tc>
              <w:tc>
                <w:tcPr>
                  <w:tcW w:w="2408" w:type="dxa"/>
                  <w:tcBorders>
                    <w:top w:val="nil"/>
                    <w:left w:val="nil"/>
                    <w:bottom w:val="single" w:sz="4" w:space="0" w:color="auto"/>
                    <w:right w:val="single" w:sz="4" w:space="0" w:color="auto"/>
                  </w:tcBorders>
                  <w:shd w:val="clear" w:color="auto" w:fill="auto"/>
                  <w:noWrap/>
                </w:tcPr>
                <w:p w14:paraId="710D0324" w14:textId="77777777" w:rsidR="0017033D" w:rsidRPr="008F541C" w:rsidRDefault="0017033D" w:rsidP="00D439A7">
                  <w:r w:rsidRPr="008F541C">
                    <w:t>prof. Popesko (100 %)</w:t>
                  </w:r>
                </w:p>
              </w:tc>
              <w:tc>
                <w:tcPr>
                  <w:tcW w:w="1701" w:type="dxa"/>
                  <w:tcBorders>
                    <w:top w:val="nil"/>
                    <w:left w:val="nil"/>
                    <w:bottom w:val="single" w:sz="4" w:space="0" w:color="auto"/>
                    <w:right w:val="single" w:sz="12" w:space="0" w:color="auto"/>
                  </w:tcBorders>
                  <w:shd w:val="clear" w:color="auto" w:fill="auto"/>
                  <w:noWrap/>
                </w:tcPr>
                <w:p w14:paraId="1B3E6D26" w14:textId="77777777" w:rsidR="0017033D" w:rsidRPr="008F541C" w:rsidRDefault="0017033D" w:rsidP="00D439A7">
                  <w:r w:rsidRPr="008F541C">
                    <w:t>prof. Popesko</w:t>
                  </w:r>
                </w:p>
              </w:tc>
              <w:tc>
                <w:tcPr>
                  <w:tcW w:w="1134" w:type="dxa"/>
                  <w:tcBorders>
                    <w:top w:val="nil"/>
                    <w:left w:val="nil"/>
                    <w:bottom w:val="single" w:sz="4" w:space="0" w:color="auto"/>
                    <w:right w:val="single" w:sz="12" w:space="0" w:color="auto"/>
                  </w:tcBorders>
                </w:tcPr>
                <w:p w14:paraId="44EE0207" w14:textId="77777777" w:rsidR="0017033D" w:rsidRPr="008F541C" w:rsidRDefault="0017033D" w:rsidP="00D439A7">
                  <w:pPr>
                    <w:jc w:val="center"/>
                    <w:rPr>
                      <w:b/>
                      <w:bCs/>
                    </w:rPr>
                  </w:pPr>
                  <w:proofErr w:type="gramStart"/>
                  <w:r w:rsidRPr="008F541C">
                    <w:rPr>
                      <w:b/>
                      <w:bCs/>
                    </w:rPr>
                    <w:t>15h</w:t>
                  </w:r>
                  <w:proofErr w:type="gramEnd"/>
                </w:p>
              </w:tc>
            </w:tr>
            <w:tr w:rsidR="0017033D" w:rsidRPr="008F541C" w14:paraId="4C68EDC2" w14:textId="77777777" w:rsidTr="00D439A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52E509F0" w14:textId="77777777" w:rsidR="0017033D" w:rsidRPr="008F541C" w:rsidRDefault="0017033D" w:rsidP="00D439A7">
                  <w:pPr>
                    <w:rPr>
                      <w:b/>
                    </w:rPr>
                  </w:pPr>
                  <w:r w:rsidRPr="008F541C">
                    <w:rPr>
                      <w:b/>
                    </w:rPr>
                    <w:t xml:space="preserve">Management </w:t>
                  </w:r>
                </w:p>
              </w:tc>
              <w:tc>
                <w:tcPr>
                  <w:tcW w:w="2408" w:type="dxa"/>
                  <w:tcBorders>
                    <w:top w:val="nil"/>
                    <w:left w:val="nil"/>
                    <w:bottom w:val="single" w:sz="4" w:space="0" w:color="auto"/>
                    <w:right w:val="single" w:sz="4" w:space="0" w:color="auto"/>
                  </w:tcBorders>
                  <w:shd w:val="clear" w:color="auto" w:fill="auto"/>
                  <w:noWrap/>
                </w:tcPr>
                <w:p w14:paraId="37BB1D38" w14:textId="2EBBCD88" w:rsidR="0017033D" w:rsidRPr="008F541C" w:rsidRDefault="0017033D" w:rsidP="00D439A7">
                  <w:r w:rsidRPr="008F541C">
                    <w:t>prof. Tuček (</w:t>
                  </w:r>
                  <w:ins w:id="25" w:author="Pavla Trefilová" w:date="2022-05-11T15:16:00Z">
                    <w:r w:rsidR="00D5697F">
                      <w:t>6</w:t>
                    </w:r>
                  </w:ins>
                  <w:del w:id="26" w:author="Pavla Trefilová" w:date="2022-05-11T15:16:00Z">
                    <w:r w:rsidDel="00D5697F">
                      <w:delText>7</w:delText>
                    </w:r>
                  </w:del>
                  <w:r w:rsidRPr="008F541C">
                    <w:t>0 %)</w:t>
                  </w:r>
                </w:p>
                <w:p w14:paraId="205CCFCD" w14:textId="77777777" w:rsidR="0017033D" w:rsidRPr="008F541C" w:rsidRDefault="0017033D" w:rsidP="00D439A7">
                  <w:r w:rsidRPr="008F541C">
                    <w:t>prof. Rajnoha (10</w:t>
                  </w:r>
                  <w:r>
                    <w:t xml:space="preserve"> </w:t>
                  </w:r>
                  <w:r w:rsidRPr="008F541C">
                    <w:t>%)</w:t>
                  </w:r>
                </w:p>
                <w:p w14:paraId="239CB8E0" w14:textId="77777777" w:rsidR="0017033D" w:rsidRPr="008F541C" w:rsidRDefault="0017033D" w:rsidP="00D439A7">
                  <w:r w:rsidRPr="008F541C">
                    <w:t>prof. Gavurová (10</w:t>
                  </w:r>
                  <w:r>
                    <w:t xml:space="preserve"> </w:t>
                  </w:r>
                  <w:r w:rsidRPr="008F541C">
                    <w:t>%)</w:t>
                  </w:r>
                </w:p>
                <w:p w14:paraId="2B7357B4" w14:textId="77777777" w:rsidR="0017033D" w:rsidRDefault="0017033D" w:rsidP="00D439A7">
                  <w:pPr>
                    <w:rPr>
                      <w:ins w:id="27" w:author="Pavla Trefilová" w:date="2022-05-11T15:16:00Z"/>
                    </w:rPr>
                  </w:pPr>
                  <w:r w:rsidRPr="008F541C">
                    <w:t>doc. Klapalová (10</w:t>
                  </w:r>
                  <w:r>
                    <w:t xml:space="preserve"> </w:t>
                  </w:r>
                  <w:r w:rsidRPr="008F541C">
                    <w:t>%)</w:t>
                  </w:r>
                </w:p>
                <w:p w14:paraId="4E6D3534" w14:textId="767A0A08" w:rsidR="00D5697F" w:rsidRPr="008F541C" w:rsidRDefault="00D5697F" w:rsidP="00D439A7">
                  <w:ins w:id="28" w:author="Pavla Trefilová" w:date="2022-05-11T15:16:00Z">
                    <w:r>
                      <w:t>doc. Gregar (10 %)</w:t>
                    </w:r>
                  </w:ins>
                </w:p>
              </w:tc>
              <w:tc>
                <w:tcPr>
                  <w:tcW w:w="1701" w:type="dxa"/>
                  <w:tcBorders>
                    <w:top w:val="nil"/>
                    <w:left w:val="nil"/>
                    <w:bottom w:val="single" w:sz="4" w:space="0" w:color="auto"/>
                    <w:right w:val="single" w:sz="12" w:space="0" w:color="auto"/>
                  </w:tcBorders>
                  <w:shd w:val="clear" w:color="auto" w:fill="auto"/>
                  <w:noWrap/>
                </w:tcPr>
                <w:p w14:paraId="4E9EDED6" w14:textId="77777777" w:rsidR="0017033D" w:rsidRPr="008F541C" w:rsidRDefault="0017033D" w:rsidP="00D439A7">
                  <w:r w:rsidRPr="008F541C">
                    <w:t>prof. Tuček</w:t>
                  </w:r>
                </w:p>
              </w:tc>
              <w:tc>
                <w:tcPr>
                  <w:tcW w:w="1134" w:type="dxa"/>
                  <w:tcBorders>
                    <w:top w:val="nil"/>
                    <w:left w:val="nil"/>
                    <w:bottom w:val="single" w:sz="4" w:space="0" w:color="auto"/>
                    <w:right w:val="single" w:sz="12" w:space="0" w:color="auto"/>
                  </w:tcBorders>
                </w:tcPr>
                <w:p w14:paraId="3FD79481" w14:textId="77777777" w:rsidR="0017033D" w:rsidRPr="008F541C" w:rsidRDefault="0017033D" w:rsidP="00D439A7">
                  <w:pPr>
                    <w:jc w:val="center"/>
                    <w:rPr>
                      <w:b/>
                      <w:bCs/>
                    </w:rPr>
                  </w:pPr>
                  <w:proofErr w:type="gramStart"/>
                  <w:r w:rsidRPr="008F541C">
                    <w:rPr>
                      <w:b/>
                      <w:bCs/>
                    </w:rPr>
                    <w:t>15h</w:t>
                  </w:r>
                  <w:proofErr w:type="gramEnd"/>
                </w:p>
              </w:tc>
            </w:tr>
            <w:tr w:rsidR="0017033D" w:rsidRPr="008F541C" w14:paraId="25050B98" w14:textId="77777777" w:rsidTr="00D439A7">
              <w:trPr>
                <w:trHeight w:val="345"/>
                <w:jc w:val="center"/>
              </w:trPr>
              <w:tc>
                <w:tcPr>
                  <w:tcW w:w="2832" w:type="dxa"/>
                  <w:tcBorders>
                    <w:top w:val="nil"/>
                    <w:left w:val="single" w:sz="12" w:space="0" w:color="auto"/>
                    <w:bottom w:val="single" w:sz="12" w:space="0" w:color="auto"/>
                    <w:right w:val="single" w:sz="4" w:space="0" w:color="auto"/>
                  </w:tcBorders>
                  <w:shd w:val="clear" w:color="auto" w:fill="auto"/>
                  <w:noWrap/>
                </w:tcPr>
                <w:p w14:paraId="7075FD98" w14:textId="77777777" w:rsidR="0017033D" w:rsidRPr="008F541C" w:rsidRDefault="0017033D" w:rsidP="00D439A7">
                  <w:pPr>
                    <w:rPr>
                      <w:b/>
                    </w:rPr>
                  </w:pPr>
                  <w:bookmarkStart w:id="29" w:name="_Hlk86906744"/>
                  <w:r w:rsidRPr="00DD03A7">
                    <w:rPr>
                      <w:b/>
                      <w:bCs/>
                      <w:bdr w:val="none" w:sz="0" w:space="0" w:color="auto" w:frame="1"/>
                      <w:lang w:val="en-US"/>
                    </w:rPr>
                    <w:t>Knowledge Management</w:t>
                  </w:r>
                  <w:bookmarkEnd w:id="29"/>
                </w:p>
              </w:tc>
              <w:tc>
                <w:tcPr>
                  <w:tcW w:w="2408" w:type="dxa"/>
                  <w:tcBorders>
                    <w:top w:val="nil"/>
                    <w:left w:val="nil"/>
                    <w:bottom w:val="single" w:sz="12" w:space="0" w:color="auto"/>
                    <w:right w:val="single" w:sz="4" w:space="0" w:color="auto"/>
                  </w:tcBorders>
                  <w:shd w:val="clear" w:color="auto" w:fill="auto"/>
                  <w:noWrap/>
                </w:tcPr>
                <w:p w14:paraId="798EB36A" w14:textId="77777777" w:rsidR="0017033D" w:rsidRDefault="0017033D" w:rsidP="00D439A7">
                  <w:r w:rsidRPr="008F541C">
                    <w:t>doc. Tučková (</w:t>
                  </w:r>
                  <w:r>
                    <w:t xml:space="preserve">100 </w:t>
                  </w:r>
                  <w:r w:rsidRPr="008F541C">
                    <w:t>%)</w:t>
                  </w:r>
                </w:p>
                <w:p w14:paraId="7285EBCE" w14:textId="77777777" w:rsidR="0017033D" w:rsidRPr="008F541C" w:rsidRDefault="0017033D" w:rsidP="00D439A7"/>
              </w:tc>
              <w:tc>
                <w:tcPr>
                  <w:tcW w:w="1701" w:type="dxa"/>
                  <w:tcBorders>
                    <w:top w:val="nil"/>
                    <w:left w:val="nil"/>
                    <w:bottom w:val="single" w:sz="12" w:space="0" w:color="auto"/>
                    <w:right w:val="single" w:sz="12" w:space="0" w:color="auto"/>
                  </w:tcBorders>
                  <w:shd w:val="clear" w:color="auto" w:fill="auto"/>
                  <w:noWrap/>
                </w:tcPr>
                <w:p w14:paraId="16B4393F" w14:textId="77777777" w:rsidR="0017033D" w:rsidRPr="008F541C" w:rsidRDefault="0017033D" w:rsidP="00D439A7">
                  <w:r w:rsidRPr="008F541C">
                    <w:t>doc. Tučková</w:t>
                  </w:r>
                </w:p>
              </w:tc>
              <w:tc>
                <w:tcPr>
                  <w:tcW w:w="1134" w:type="dxa"/>
                  <w:tcBorders>
                    <w:top w:val="nil"/>
                    <w:left w:val="nil"/>
                    <w:bottom w:val="single" w:sz="12" w:space="0" w:color="auto"/>
                    <w:right w:val="single" w:sz="12" w:space="0" w:color="auto"/>
                  </w:tcBorders>
                </w:tcPr>
                <w:p w14:paraId="1B04DFA9" w14:textId="77777777" w:rsidR="0017033D" w:rsidRPr="008F541C" w:rsidRDefault="0017033D" w:rsidP="00D439A7">
                  <w:pPr>
                    <w:jc w:val="center"/>
                    <w:rPr>
                      <w:b/>
                      <w:bCs/>
                    </w:rPr>
                  </w:pPr>
                  <w:proofErr w:type="gramStart"/>
                  <w:r w:rsidRPr="008F541C">
                    <w:rPr>
                      <w:b/>
                      <w:bCs/>
                    </w:rPr>
                    <w:t>15h</w:t>
                  </w:r>
                  <w:proofErr w:type="gramEnd"/>
                </w:p>
              </w:tc>
            </w:tr>
            <w:bookmarkEnd w:id="3"/>
          </w:tbl>
          <w:p w14:paraId="4D9A9EB5" w14:textId="77777777" w:rsidR="0017033D" w:rsidRPr="00862A92" w:rsidRDefault="0017033D" w:rsidP="00D439A7">
            <w:pPr>
              <w:rPr>
                <w:sz w:val="18"/>
              </w:rPr>
            </w:pPr>
          </w:p>
          <w:p w14:paraId="3FC77373" w14:textId="77777777" w:rsidR="0017033D" w:rsidRPr="00862A92" w:rsidRDefault="0017033D" w:rsidP="00D439A7">
            <w:pPr>
              <w:jc w:val="both"/>
            </w:pPr>
            <w:r w:rsidRPr="00862A92">
              <w:t xml:space="preserve">Student během doktorského studia musí </w:t>
            </w:r>
            <w:r w:rsidRPr="000C5BE1">
              <w:rPr>
                <w:b/>
              </w:rPr>
              <w:t>složit zkoušku</w:t>
            </w:r>
            <w:r w:rsidRPr="00862A92">
              <w:t xml:space="preserve"> </w:t>
            </w:r>
            <w:r w:rsidRPr="000C5BE1">
              <w:rPr>
                <w:b/>
              </w:rPr>
              <w:t>ze všech povinných</w:t>
            </w:r>
            <w:r w:rsidRPr="00862A92">
              <w:t xml:space="preserve"> předmětů: </w:t>
            </w:r>
          </w:p>
          <w:p w14:paraId="61A4D99E" w14:textId="77777777" w:rsidR="0017033D" w:rsidRPr="00295751" w:rsidRDefault="0017033D" w:rsidP="00D0374C">
            <w:pPr>
              <w:numPr>
                <w:ilvl w:val="0"/>
                <w:numId w:val="12"/>
              </w:numPr>
              <w:contextualSpacing/>
              <w:jc w:val="both"/>
            </w:pPr>
            <w:r w:rsidRPr="00295751">
              <w:rPr>
                <w:bCs/>
                <w:bdr w:val="none" w:sz="0" w:space="0" w:color="auto" w:frame="1"/>
                <w:lang w:val="en-US"/>
              </w:rPr>
              <w:t>Microeconomics III</w:t>
            </w:r>
            <w:r w:rsidRPr="00295751">
              <w:t xml:space="preserve"> </w:t>
            </w:r>
          </w:p>
          <w:p w14:paraId="0C3D703F" w14:textId="77777777" w:rsidR="0017033D" w:rsidRPr="00295751" w:rsidRDefault="0017033D" w:rsidP="00D0374C">
            <w:pPr>
              <w:numPr>
                <w:ilvl w:val="0"/>
                <w:numId w:val="12"/>
              </w:numPr>
              <w:contextualSpacing/>
              <w:jc w:val="both"/>
            </w:pPr>
            <w:r w:rsidRPr="00295751">
              <w:rPr>
                <w:bCs/>
                <w:bdr w:val="none" w:sz="0" w:space="0" w:color="auto" w:frame="1"/>
                <w:lang w:val="en-US"/>
              </w:rPr>
              <w:t>Macroeconomics III</w:t>
            </w:r>
            <w:r w:rsidRPr="00295751">
              <w:t xml:space="preserve"> </w:t>
            </w:r>
          </w:p>
          <w:p w14:paraId="2C07DF4E" w14:textId="77777777" w:rsidR="0017033D" w:rsidRPr="00295751" w:rsidRDefault="0017033D" w:rsidP="00D0374C">
            <w:pPr>
              <w:numPr>
                <w:ilvl w:val="0"/>
                <w:numId w:val="12"/>
              </w:numPr>
              <w:contextualSpacing/>
              <w:jc w:val="both"/>
            </w:pPr>
            <w:r w:rsidRPr="00295751">
              <w:rPr>
                <w:bCs/>
              </w:rPr>
              <w:t>Research Methodology</w:t>
            </w:r>
            <w:r w:rsidRPr="00295751">
              <w:t xml:space="preserve"> </w:t>
            </w:r>
          </w:p>
          <w:p w14:paraId="450E7293" w14:textId="77777777" w:rsidR="0017033D" w:rsidRPr="00295751" w:rsidRDefault="0017033D" w:rsidP="00D0374C">
            <w:pPr>
              <w:numPr>
                <w:ilvl w:val="0"/>
                <w:numId w:val="12"/>
              </w:numPr>
              <w:contextualSpacing/>
              <w:jc w:val="both"/>
            </w:pPr>
            <w:r w:rsidRPr="00295751">
              <w:rPr>
                <w:bCs/>
                <w:bdr w:val="none" w:sz="0" w:space="0" w:color="auto" w:frame="1"/>
                <w:lang w:val="en-US"/>
              </w:rPr>
              <w:t>Theories and Concepts in Tourism</w:t>
            </w:r>
            <w:r w:rsidRPr="00295751">
              <w:t xml:space="preserve"> </w:t>
            </w:r>
          </w:p>
          <w:p w14:paraId="564E56EE" w14:textId="77777777" w:rsidR="0017033D" w:rsidRPr="00295751" w:rsidRDefault="0017033D" w:rsidP="00D0374C">
            <w:pPr>
              <w:numPr>
                <w:ilvl w:val="0"/>
                <w:numId w:val="12"/>
              </w:numPr>
              <w:contextualSpacing/>
              <w:jc w:val="both"/>
            </w:pPr>
            <w:r w:rsidRPr="00295751">
              <w:rPr>
                <w:bCs/>
                <w:bdr w:val="none" w:sz="0" w:space="0" w:color="auto" w:frame="1"/>
                <w:lang w:val="en-US"/>
              </w:rPr>
              <w:t>Current Issues in Hospitality Management</w:t>
            </w:r>
            <w:r w:rsidRPr="00295751">
              <w:t xml:space="preserve"> </w:t>
            </w:r>
          </w:p>
          <w:p w14:paraId="1669C706" w14:textId="77777777" w:rsidR="0017033D" w:rsidRPr="00295751" w:rsidRDefault="0017033D" w:rsidP="00D0374C">
            <w:pPr>
              <w:numPr>
                <w:ilvl w:val="0"/>
                <w:numId w:val="12"/>
              </w:numPr>
              <w:contextualSpacing/>
              <w:jc w:val="both"/>
            </w:pPr>
            <w:r w:rsidRPr="00295751">
              <w:rPr>
                <w:bCs/>
                <w:bdr w:val="none" w:sz="0" w:space="0" w:color="auto" w:frame="1"/>
              </w:rPr>
              <w:t>Tourism Economics</w:t>
            </w:r>
            <w:r w:rsidRPr="00295751">
              <w:t xml:space="preserve"> </w:t>
            </w:r>
          </w:p>
          <w:p w14:paraId="7304ED7F" w14:textId="35E6B128" w:rsidR="0017033D" w:rsidRDefault="0017033D" w:rsidP="00D0374C">
            <w:pPr>
              <w:numPr>
                <w:ilvl w:val="0"/>
                <w:numId w:val="12"/>
              </w:numPr>
              <w:contextualSpacing/>
              <w:jc w:val="both"/>
              <w:rPr>
                <w:ins w:id="30" w:author="Pavla Trefilová" w:date="2022-05-11T15:15:00Z"/>
              </w:rPr>
            </w:pPr>
            <w:r w:rsidRPr="00295751">
              <w:rPr>
                <w:bCs/>
                <w:bdr w:val="none" w:sz="0" w:space="0" w:color="auto" w:frame="1"/>
                <w:lang w:val="en-US"/>
              </w:rPr>
              <w:t>Professional communication in English</w:t>
            </w:r>
            <w:r w:rsidRPr="00295751">
              <w:t xml:space="preserve"> </w:t>
            </w:r>
            <w:r w:rsidRPr="003F03AD">
              <w:t xml:space="preserve">(předmět se skládá ze čtyř dílčích předmětů </w:t>
            </w:r>
            <w:r>
              <w:t>–</w:t>
            </w:r>
            <w:r w:rsidRPr="003F03AD">
              <w:t xml:space="preserve"> </w:t>
            </w:r>
            <w:r>
              <w:t xml:space="preserve">English </w:t>
            </w:r>
            <w:r w:rsidRPr="003F03AD">
              <w:t xml:space="preserve">1, </w:t>
            </w:r>
            <w:r>
              <w:t>English</w:t>
            </w:r>
            <w:r w:rsidRPr="003F03AD">
              <w:t xml:space="preserve"> 2</w:t>
            </w:r>
            <w:r>
              <w:t xml:space="preserve"> – Academic Reading</w:t>
            </w:r>
            <w:r w:rsidRPr="003F03AD">
              <w:t>,</w:t>
            </w:r>
            <w:r>
              <w:t xml:space="preserve"> Academic Writing</w:t>
            </w:r>
            <w:r w:rsidRPr="003F03AD">
              <w:t xml:space="preserve">, </w:t>
            </w:r>
            <w:r>
              <w:t>Academic Presentations</w:t>
            </w:r>
            <w:r w:rsidRPr="003F03AD">
              <w:t>. Studenti skládají čtyři dílčí zkoušky v rámci celého studia.)</w:t>
            </w:r>
          </w:p>
          <w:p w14:paraId="6E271111" w14:textId="70A6168B" w:rsidR="00D5697F" w:rsidRPr="003F03AD" w:rsidRDefault="00D5697F" w:rsidP="00D0374C">
            <w:pPr>
              <w:numPr>
                <w:ilvl w:val="0"/>
                <w:numId w:val="12"/>
              </w:numPr>
              <w:contextualSpacing/>
              <w:jc w:val="both"/>
            </w:pPr>
            <w:ins w:id="31" w:author="Pavla Trefilová" w:date="2022-05-11T15:16:00Z">
              <w:r w:rsidRPr="000F7CC1">
                <w:t>Foreign language</w:t>
              </w:r>
            </w:ins>
          </w:p>
          <w:p w14:paraId="1F180372" w14:textId="45378A7F" w:rsidR="0017033D" w:rsidRPr="000C5BE1" w:rsidRDefault="0017033D" w:rsidP="00D439A7">
            <w:pPr>
              <w:jc w:val="both"/>
            </w:pPr>
            <w:r w:rsidRPr="000C5BE1">
              <w:lastRenderedPageBreak/>
              <w:t xml:space="preserve">Dále musí student složit zkoušku </w:t>
            </w:r>
            <w:r w:rsidRPr="00E132AD">
              <w:rPr>
                <w:b/>
              </w:rPr>
              <w:t>ze dvou volitelných předmětů</w:t>
            </w:r>
            <w:r w:rsidRPr="000C5BE1">
              <w:t xml:space="preserve"> z následující nabídky</w:t>
            </w:r>
            <w:ins w:id="32" w:author="Pavla Trefilová" w:date="2022-05-11T15:17:00Z">
              <w:r w:rsidR="00D5697F">
                <w:t xml:space="preserve"> (min. jeden z předmětů musí být z problematiky cestovního ruchu)</w:t>
              </w:r>
              <w:r w:rsidR="00D5697F" w:rsidRPr="000C5BE1">
                <w:t>:</w:t>
              </w:r>
            </w:ins>
            <w:del w:id="33" w:author="Pavla Trefilová" w:date="2022-05-11T15:17:00Z">
              <w:r w:rsidRPr="000C5BE1" w:rsidDel="00D5697F">
                <w:delText>:</w:delText>
              </w:r>
            </w:del>
          </w:p>
          <w:p w14:paraId="7748EBE0" w14:textId="77777777" w:rsidR="0017033D" w:rsidRPr="000C5BE1" w:rsidRDefault="0017033D" w:rsidP="00D0374C">
            <w:pPr>
              <w:numPr>
                <w:ilvl w:val="0"/>
                <w:numId w:val="12"/>
              </w:numPr>
              <w:contextualSpacing/>
              <w:jc w:val="both"/>
            </w:pPr>
            <w:r w:rsidRPr="000C5BE1">
              <w:t>Revenue Management</w:t>
            </w:r>
          </w:p>
          <w:p w14:paraId="438DEACF" w14:textId="77777777" w:rsidR="0017033D" w:rsidRPr="00295751" w:rsidRDefault="0017033D" w:rsidP="00D0374C">
            <w:pPr>
              <w:numPr>
                <w:ilvl w:val="0"/>
                <w:numId w:val="12"/>
              </w:numPr>
              <w:contextualSpacing/>
              <w:jc w:val="both"/>
            </w:pPr>
            <w:r w:rsidRPr="00295751">
              <w:rPr>
                <w:bCs/>
                <w:bdr w:val="none" w:sz="0" w:space="0" w:color="auto" w:frame="1"/>
                <w:lang w:val="en-US"/>
              </w:rPr>
              <w:t>Psychology in Tourism</w:t>
            </w:r>
            <w:r w:rsidRPr="00295751">
              <w:t xml:space="preserve"> </w:t>
            </w:r>
          </w:p>
          <w:p w14:paraId="3675D98C" w14:textId="77777777" w:rsidR="0017033D" w:rsidRPr="00295751" w:rsidRDefault="0017033D" w:rsidP="00D0374C">
            <w:pPr>
              <w:numPr>
                <w:ilvl w:val="0"/>
                <w:numId w:val="12"/>
              </w:numPr>
              <w:contextualSpacing/>
              <w:jc w:val="both"/>
            </w:pPr>
            <w:r w:rsidRPr="00295751">
              <w:rPr>
                <w:bCs/>
                <w:bdr w:val="none" w:sz="0" w:space="0" w:color="auto" w:frame="1"/>
                <w:lang w:val="en-US"/>
              </w:rPr>
              <w:t>Digital Competencies in Tourism</w:t>
            </w:r>
            <w:r w:rsidRPr="00295751">
              <w:t xml:space="preserve"> </w:t>
            </w:r>
          </w:p>
          <w:p w14:paraId="62279B3C" w14:textId="77777777" w:rsidR="0017033D" w:rsidRPr="00295751" w:rsidRDefault="0017033D" w:rsidP="00D0374C">
            <w:pPr>
              <w:numPr>
                <w:ilvl w:val="0"/>
                <w:numId w:val="12"/>
              </w:numPr>
              <w:contextualSpacing/>
              <w:jc w:val="both"/>
            </w:pPr>
            <w:r w:rsidRPr="00295751">
              <w:rPr>
                <w:bCs/>
                <w:bdr w:val="none" w:sz="0" w:space="0" w:color="auto" w:frame="1"/>
                <w:lang w:val="en-US"/>
              </w:rPr>
              <w:t>Business Economy</w:t>
            </w:r>
            <w:r w:rsidRPr="00295751">
              <w:t xml:space="preserve"> </w:t>
            </w:r>
          </w:p>
          <w:p w14:paraId="247B42A9" w14:textId="77777777" w:rsidR="0017033D" w:rsidRPr="00295751" w:rsidRDefault="0017033D" w:rsidP="00D0374C">
            <w:pPr>
              <w:numPr>
                <w:ilvl w:val="0"/>
                <w:numId w:val="12"/>
              </w:numPr>
              <w:contextualSpacing/>
              <w:jc w:val="both"/>
            </w:pPr>
            <w:r w:rsidRPr="00295751">
              <w:t xml:space="preserve">Management </w:t>
            </w:r>
          </w:p>
          <w:p w14:paraId="27B91C85" w14:textId="77777777" w:rsidR="0017033D" w:rsidRPr="00295751" w:rsidRDefault="0017033D" w:rsidP="00D0374C">
            <w:pPr>
              <w:numPr>
                <w:ilvl w:val="0"/>
                <w:numId w:val="12"/>
              </w:numPr>
              <w:contextualSpacing/>
              <w:jc w:val="both"/>
            </w:pPr>
            <w:r w:rsidRPr="00295751">
              <w:rPr>
                <w:bCs/>
                <w:bdr w:val="none" w:sz="0" w:space="0" w:color="auto" w:frame="1"/>
                <w:lang w:val="en-US"/>
              </w:rPr>
              <w:t>Knowledge Management</w:t>
            </w:r>
            <w:r w:rsidRPr="00295751">
              <w:t xml:space="preserve"> </w:t>
            </w:r>
          </w:p>
          <w:p w14:paraId="0387ECF7" w14:textId="77777777" w:rsidR="0017033D" w:rsidRPr="00862A92" w:rsidRDefault="0017033D" w:rsidP="00D439A7">
            <w:r w:rsidRPr="00862A92">
              <w:t>Dalšími studijními požadavky k úspěšnému dokončení doktorského studijního programu je:</w:t>
            </w:r>
          </w:p>
          <w:p w14:paraId="109A809F" w14:textId="77777777" w:rsidR="0017033D" w:rsidRPr="00862A92" w:rsidRDefault="0017033D" w:rsidP="00D0374C">
            <w:pPr>
              <w:numPr>
                <w:ilvl w:val="0"/>
                <w:numId w:val="12"/>
              </w:numPr>
              <w:contextualSpacing/>
              <w:rPr>
                <w:b/>
              </w:rPr>
            </w:pPr>
            <w:r w:rsidRPr="00862A92">
              <w:rPr>
                <w:b/>
              </w:rPr>
              <w:t>Vykonání státní doktorské zkoušky,</w:t>
            </w:r>
          </w:p>
          <w:p w14:paraId="124512C8" w14:textId="77777777" w:rsidR="0017033D" w:rsidRPr="00862A92" w:rsidRDefault="0017033D" w:rsidP="00D0374C">
            <w:pPr>
              <w:numPr>
                <w:ilvl w:val="0"/>
                <w:numId w:val="12"/>
              </w:numPr>
              <w:contextualSpacing/>
              <w:rPr>
                <w:b/>
                <w:szCs w:val="24"/>
              </w:rPr>
            </w:pPr>
            <w:r w:rsidRPr="00862A92">
              <w:rPr>
                <w:b/>
                <w:szCs w:val="24"/>
              </w:rPr>
              <w:t>Obhajoba disertační práce.</w:t>
            </w:r>
          </w:p>
          <w:p w14:paraId="7EEE2CEA" w14:textId="77777777" w:rsidR="0017033D" w:rsidRPr="00862A92" w:rsidRDefault="0017033D" w:rsidP="00D439A7">
            <w:pPr>
              <w:jc w:val="both"/>
            </w:pPr>
          </w:p>
        </w:tc>
      </w:tr>
      <w:tr w:rsidR="0017033D" w:rsidRPr="00422F29" w14:paraId="5CD51E1C" w14:textId="77777777" w:rsidTr="00D439A7">
        <w:tc>
          <w:tcPr>
            <w:tcW w:w="3510" w:type="dxa"/>
            <w:shd w:val="clear" w:color="auto" w:fill="F7CAAC"/>
          </w:tcPr>
          <w:p w14:paraId="6E5D4717" w14:textId="77777777" w:rsidR="0017033D" w:rsidRPr="00862A92" w:rsidRDefault="0017033D" w:rsidP="00D439A7">
            <w:pPr>
              <w:jc w:val="both"/>
              <w:rPr>
                <w:b/>
              </w:rPr>
            </w:pPr>
            <w:r w:rsidRPr="00862A92">
              <w:rPr>
                <w:b/>
              </w:rPr>
              <w:lastRenderedPageBreak/>
              <w:t>Požadavky na tvůrčí činnost</w:t>
            </w:r>
          </w:p>
        </w:tc>
        <w:tc>
          <w:tcPr>
            <w:tcW w:w="5775" w:type="dxa"/>
            <w:tcBorders>
              <w:bottom w:val="nil"/>
            </w:tcBorders>
          </w:tcPr>
          <w:p w14:paraId="0B7D3133" w14:textId="77777777" w:rsidR="0017033D" w:rsidRPr="00862A92" w:rsidRDefault="0017033D" w:rsidP="00D439A7">
            <w:pPr>
              <w:jc w:val="both"/>
            </w:pPr>
          </w:p>
        </w:tc>
      </w:tr>
      <w:tr w:rsidR="0017033D" w:rsidRPr="00422F29" w14:paraId="07A5EA0B" w14:textId="77777777" w:rsidTr="00D439A7">
        <w:trPr>
          <w:trHeight w:val="1134"/>
        </w:trPr>
        <w:tc>
          <w:tcPr>
            <w:tcW w:w="9285" w:type="dxa"/>
            <w:gridSpan w:val="2"/>
            <w:tcBorders>
              <w:top w:val="nil"/>
            </w:tcBorders>
          </w:tcPr>
          <w:p w14:paraId="76F0F4EE" w14:textId="77777777" w:rsidR="0017033D" w:rsidRPr="000C5BE1" w:rsidRDefault="0017033D" w:rsidP="00D439A7">
            <w:pPr>
              <w:spacing w:after="120"/>
              <w:jc w:val="both"/>
            </w:pPr>
            <w:r w:rsidRPr="000C5BE1">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 </w:t>
            </w:r>
          </w:p>
          <w:p w14:paraId="14F149B9" w14:textId="582ED7ED" w:rsidR="0017033D" w:rsidRPr="00862A92" w:rsidRDefault="0017033D" w:rsidP="00D439A7">
            <w:pPr>
              <w:spacing w:after="120"/>
              <w:jc w:val="both"/>
            </w:pPr>
            <w:r w:rsidRPr="000C5BE1">
              <w:t>Studenti se musí účastnit na řešení výzkumného projektu UTB nebo FaME (po dobu minimálně jednoho roku) nebo projektu Interní grantové agentury organizované UTB, případně vedlejší hospodářské činnosti fakulty,</w:t>
            </w:r>
            <w:r>
              <w:t xml:space="preserve"> popř. také výzkumného projektu aj. na VŠH</w:t>
            </w:r>
            <w:ins w:id="34" w:author="Pavla Trefilová" w:date="2022-05-11T15:17:00Z">
              <w:r w:rsidR="00D5697F">
                <w:t>E</w:t>
              </w:r>
            </w:ins>
            <w:r w:rsidRPr="000C5BE1">
              <w:t>.</w:t>
            </w:r>
          </w:p>
        </w:tc>
      </w:tr>
      <w:tr w:rsidR="0017033D" w:rsidRPr="00422F29" w14:paraId="3810B757" w14:textId="77777777" w:rsidTr="00D439A7">
        <w:tc>
          <w:tcPr>
            <w:tcW w:w="3510" w:type="dxa"/>
            <w:shd w:val="clear" w:color="auto" w:fill="F7CAAC"/>
          </w:tcPr>
          <w:p w14:paraId="03106571" w14:textId="77777777" w:rsidR="0017033D" w:rsidRPr="00862A92" w:rsidRDefault="0017033D" w:rsidP="00D439A7">
            <w:pPr>
              <w:rPr>
                <w:b/>
              </w:rPr>
            </w:pPr>
            <w:r w:rsidRPr="00862A92">
              <w:rPr>
                <w:b/>
              </w:rPr>
              <w:t>Požadavky na absolvování stáží</w:t>
            </w:r>
          </w:p>
        </w:tc>
        <w:tc>
          <w:tcPr>
            <w:tcW w:w="5775" w:type="dxa"/>
            <w:tcBorders>
              <w:bottom w:val="nil"/>
            </w:tcBorders>
          </w:tcPr>
          <w:p w14:paraId="2710516E" w14:textId="77777777" w:rsidR="0017033D" w:rsidRPr="00862A92" w:rsidRDefault="0017033D" w:rsidP="00D439A7">
            <w:pPr>
              <w:jc w:val="both"/>
            </w:pPr>
          </w:p>
        </w:tc>
      </w:tr>
      <w:tr w:rsidR="0017033D" w:rsidRPr="00422F29" w14:paraId="2E1F07DC" w14:textId="77777777" w:rsidTr="00D439A7">
        <w:trPr>
          <w:trHeight w:val="830"/>
        </w:trPr>
        <w:tc>
          <w:tcPr>
            <w:tcW w:w="9285" w:type="dxa"/>
            <w:gridSpan w:val="2"/>
            <w:tcBorders>
              <w:top w:val="nil"/>
            </w:tcBorders>
          </w:tcPr>
          <w:p w14:paraId="74564EEE" w14:textId="77777777" w:rsidR="0017033D" w:rsidRPr="000C5BE1" w:rsidRDefault="0017033D" w:rsidP="00D439A7">
            <w:pPr>
              <w:spacing w:after="120"/>
              <w:jc w:val="both"/>
            </w:pPr>
            <w:r w:rsidRPr="000C5BE1">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17033D" w:rsidRPr="00422F29" w14:paraId="244F8C6E" w14:textId="77777777" w:rsidTr="00D439A7">
        <w:tc>
          <w:tcPr>
            <w:tcW w:w="3510" w:type="dxa"/>
            <w:shd w:val="clear" w:color="auto" w:fill="F7CAAC"/>
          </w:tcPr>
          <w:p w14:paraId="777D3F16" w14:textId="77777777" w:rsidR="0017033D" w:rsidRPr="00862A92" w:rsidRDefault="0017033D" w:rsidP="00D439A7">
            <w:r w:rsidRPr="00862A92">
              <w:rPr>
                <w:b/>
              </w:rPr>
              <w:t>Další studijní povinnosti</w:t>
            </w:r>
          </w:p>
        </w:tc>
        <w:tc>
          <w:tcPr>
            <w:tcW w:w="5775" w:type="dxa"/>
            <w:tcBorders>
              <w:bottom w:val="nil"/>
            </w:tcBorders>
            <w:shd w:val="clear" w:color="auto" w:fill="FFFFFF"/>
          </w:tcPr>
          <w:p w14:paraId="1AEA29BA" w14:textId="77777777" w:rsidR="0017033D" w:rsidRPr="00862A92" w:rsidRDefault="0017033D" w:rsidP="00D439A7">
            <w:pPr>
              <w:jc w:val="center"/>
            </w:pPr>
          </w:p>
        </w:tc>
      </w:tr>
      <w:tr w:rsidR="0017033D" w:rsidRPr="00422F29" w14:paraId="7B9F2C8E" w14:textId="77777777" w:rsidTr="00D439A7">
        <w:trPr>
          <w:trHeight w:val="765"/>
        </w:trPr>
        <w:tc>
          <w:tcPr>
            <w:tcW w:w="9285" w:type="dxa"/>
            <w:gridSpan w:val="2"/>
            <w:tcBorders>
              <w:top w:val="nil"/>
            </w:tcBorders>
          </w:tcPr>
          <w:p w14:paraId="1ACB12DB" w14:textId="77777777" w:rsidR="0017033D" w:rsidRPr="000C5BE1" w:rsidRDefault="0017033D" w:rsidP="00D439A7">
            <w:pPr>
              <w:spacing w:after="120"/>
              <w:jc w:val="both"/>
            </w:pPr>
            <w:r w:rsidRPr="000C5BE1">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17033D" w:rsidRPr="00422F29" w14:paraId="67E5FEAA" w14:textId="77777777" w:rsidTr="00D439A7">
        <w:tc>
          <w:tcPr>
            <w:tcW w:w="3510" w:type="dxa"/>
            <w:shd w:val="clear" w:color="auto" w:fill="F7CAAC"/>
          </w:tcPr>
          <w:p w14:paraId="247D2AFD" w14:textId="77777777" w:rsidR="0017033D" w:rsidRPr="00862A92" w:rsidRDefault="0017033D" w:rsidP="00D439A7">
            <w:r w:rsidRPr="00862A92">
              <w:rPr>
                <w:b/>
              </w:rPr>
              <w:t>Návrh témat disertačních prací a témata obhájených prací</w:t>
            </w:r>
          </w:p>
        </w:tc>
        <w:tc>
          <w:tcPr>
            <w:tcW w:w="5775" w:type="dxa"/>
            <w:tcBorders>
              <w:bottom w:val="nil"/>
            </w:tcBorders>
            <w:shd w:val="clear" w:color="auto" w:fill="FFFFFF"/>
          </w:tcPr>
          <w:p w14:paraId="70E6F8DC" w14:textId="77777777" w:rsidR="0017033D" w:rsidRPr="00862A92" w:rsidRDefault="0017033D" w:rsidP="00D439A7"/>
        </w:tc>
      </w:tr>
      <w:tr w:rsidR="0017033D" w:rsidRPr="00422F29" w14:paraId="58D4A150" w14:textId="77777777" w:rsidTr="00D439A7">
        <w:trPr>
          <w:trHeight w:val="3087"/>
        </w:trPr>
        <w:tc>
          <w:tcPr>
            <w:tcW w:w="9285" w:type="dxa"/>
            <w:gridSpan w:val="2"/>
            <w:tcBorders>
              <w:top w:val="nil"/>
            </w:tcBorders>
          </w:tcPr>
          <w:p w14:paraId="7D67AB94" w14:textId="77777777" w:rsidR="0017033D" w:rsidRPr="000C5BE1" w:rsidRDefault="0017033D" w:rsidP="00D439A7">
            <w:pPr>
              <w:spacing w:after="120"/>
              <w:jc w:val="both"/>
            </w:pPr>
            <w:r>
              <w:t>Níže j</w:t>
            </w:r>
            <w:r w:rsidRPr="000C5BE1">
              <w:t>sou uvedeny některé z obhájených disertačních prací v DSP Ekonomika a management, tematicky související s nově navrhovaným programem:</w:t>
            </w:r>
          </w:p>
          <w:p w14:paraId="0D2E3538" w14:textId="77777777" w:rsidR="0017033D" w:rsidRPr="000C5BE1" w:rsidRDefault="0017033D" w:rsidP="00D439A7">
            <w:pPr>
              <w:jc w:val="both"/>
              <w:rPr>
                <w:b/>
              </w:rPr>
            </w:pPr>
            <w:r w:rsidRPr="000C5BE1">
              <w:rPr>
                <w:b/>
              </w:rPr>
              <w:t>Obhájené práce</w:t>
            </w:r>
          </w:p>
          <w:p w14:paraId="40BC60E9" w14:textId="77777777" w:rsidR="0017033D" w:rsidRPr="005E1D9E" w:rsidRDefault="0017033D" w:rsidP="00D0374C">
            <w:pPr>
              <w:numPr>
                <w:ilvl w:val="0"/>
                <w:numId w:val="16"/>
              </w:numPr>
              <w:jc w:val="both"/>
              <w:rPr>
                <w:lang w:val="en-GB"/>
              </w:rPr>
            </w:pPr>
            <w:r w:rsidRPr="005E1D9E">
              <w:rPr>
                <w:lang w:val="en-GB"/>
              </w:rPr>
              <w:t>Sustainability assessment in tourism companies</w:t>
            </w:r>
          </w:p>
          <w:p w14:paraId="15DEB3FF" w14:textId="77777777" w:rsidR="0017033D" w:rsidRPr="005E1D9E" w:rsidRDefault="0017033D" w:rsidP="00D0374C">
            <w:pPr>
              <w:numPr>
                <w:ilvl w:val="0"/>
                <w:numId w:val="16"/>
              </w:numPr>
              <w:jc w:val="both"/>
              <w:rPr>
                <w:lang w:val="en-GB"/>
              </w:rPr>
            </w:pPr>
            <w:r w:rsidRPr="005E1D9E">
              <w:rPr>
                <w:lang w:val="en-GB"/>
              </w:rPr>
              <w:t>Creation of a system of indicators for evaluating the economic sustainability of tourism enterprises</w:t>
            </w:r>
          </w:p>
          <w:p w14:paraId="1BABFFF3" w14:textId="77777777" w:rsidR="0017033D" w:rsidRPr="005E1D9E" w:rsidRDefault="0017033D" w:rsidP="00D0374C">
            <w:pPr>
              <w:numPr>
                <w:ilvl w:val="0"/>
                <w:numId w:val="16"/>
              </w:numPr>
              <w:jc w:val="both"/>
              <w:rPr>
                <w:lang w:val="en-GB"/>
              </w:rPr>
            </w:pPr>
            <w:r w:rsidRPr="005E1D9E">
              <w:rPr>
                <w:lang w:val="en-GB"/>
              </w:rPr>
              <w:t>Sustainable tourism indicators and their applications in Pakistan</w:t>
            </w:r>
          </w:p>
          <w:p w14:paraId="3086DD9A" w14:textId="77777777" w:rsidR="0017033D" w:rsidRPr="005E1D9E" w:rsidRDefault="0017033D" w:rsidP="00D0374C">
            <w:pPr>
              <w:numPr>
                <w:ilvl w:val="0"/>
                <w:numId w:val="16"/>
              </w:numPr>
              <w:jc w:val="both"/>
              <w:rPr>
                <w:color w:val="000000"/>
                <w:lang w:val="en-GB"/>
              </w:rPr>
            </w:pPr>
            <w:r w:rsidRPr="005E1D9E">
              <w:rPr>
                <w:lang w:val="en-GB"/>
              </w:rPr>
              <w:t xml:space="preserve">Customer attitude and customer satisfaction with luxury hotels in Vietnam </w:t>
            </w:r>
          </w:p>
          <w:p w14:paraId="40F02BFF" w14:textId="77777777" w:rsidR="0017033D" w:rsidRPr="00862A92" w:rsidRDefault="0017033D" w:rsidP="00D0374C">
            <w:pPr>
              <w:numPr>
                <w:ilvl w:val="0"/>
                <w:numId w:val="16"/>
              </w:numPr>
              <w:jc w:val="both"/>
              <w:rPr>
                <w:color w:val="000000"/>
              </w:rPr>
            </w:pPr>
            <w:r w:rsidRPr="005E1D9E">
              <w:rPr>
                <w:color w:val="000000"/>
                <w:lang w:val="en-GB"/>
              </w:rPr>
              <w:t>Green Human Resource Management and Corporate Environmental Performance in the Hotel Industry</w:t>
            </w:r>
          </w:p>
        </w:tc>
      </w:tr>
    </w:tbl>
    <w:p w14:paraId="089E6BB9" w14:textId="7ED6AE64" w:rsidR="00423A81" w:rsidRDefault="00423A81"/>
    <w:p w14:paraId="0CED24AC" w14:textId="00A49528" w:rsidR="0017033D" w:rsidRDefault="0017033D"/>
    <w:p w14:paraId="44FADBA0" w14:textId="66C85686" w:rsidR="0017033D" w:rsidRDefault="0017033D"/>
    <w:p w14:paraId="2EAC5056" w14:textId="2392BE2C" w:rsidR="0017033D" w:rsidRDefault="0017033D"/>
    <w:p w14:paraId="4F966A09" w14:textId="71467195" w:rsidR="0017033D" w:rsidRDefault="0017033D"/>
    <w:p w14:paraId="36804622" w14:textId="720F5A7E" w:rsidR="0017033D" w:rsidRDefault="0017033D"/>
    <w:p w14:paraId="520F934D" w14:textId="3A92D0CE" w:rsidR="0017033D" w:rsidRDefault="0017033D"/>
    <w:p w14:paraId="2D6154E4" w14:textId="0A027171" w:rsidR="0017033D" w:rsidRDefault="0017033D"/>
    <w:p w14:paraId="1AC6C1E3" w14:textId="5608E007" w:rsidR="0017033D" w:rsidRDefault="0017033D"/>
    <w:p w14:paraId="2D876015" w14:textId="3D7DE2EA" w:rsidR="0017033D" w:rsidRDefault="0017033D"/>
    <w:p w14:paraId="21770A52" w14:textId="6ED3A110" w:rsidR="0017033D" w:rsidRDefault="0017033D"/>
    <w:p w14:paraId="47D6C245" w14:textId="14E7BACB" w:rsidR="0017033D" w:rsidRDefault="0017033D"/>
    <w:p w14:paraId="18F5BC8A" w14:textId="264EB5DA" w:rsidR="0017033D" w:rsidRDefault="0017033D"/>
    <w:p w14:paraId="34A33D1E" w14:textId="756C8854" w:rsidR="0017033D" w:rsidRDefault="0017033D"/>
    <w:p w14:paraId="5FB6F5F3" w14:textId="090659CD" w:rsidR="0017033D" w:rsidRDefault="0017033D"/>
    <w:p w14:paraId="53AFBDE0" w14:textId="7EC8FE5A" w:rsidR="0017033D" w:rsidDel="00C76BBA" w:rsidRDefault="0017033D">
      <w:pPr>
        <w:rPr>
          <w:del w:id="35" w:author="Pavla Trefilová" w:date="2022-05-13T18:59:00Z"/>
        </w:rPr>
      </w:pPr>
    </w:p>
    <w:p w14:paraId="574C7D26" w14:textId="7FD2C930" w:rsidR="0017033D" w:rsidDel="00C76BBA" w:rsidRDefault="0017033D">
      <w:pPr>
        <w:rPr>
          <w:del w:id="36" w:author="Pavla Trefilová" w:date="2022-05-13T18:59:00Z"/>
        </w:rPr>
      </w:pPr>
    </w:p>
    <w:p w14:paraId="79901BF4" w14:textId="547D3870" w:rsidR="0017033D" w:rsidDel="00C76BBA" w:rsidRDefault="0017033D">
      <w:pPr>
        <w:rPr>
          <w:del w:id="37" w:author="Pavla Trefilová" w:date="2022-05-13T18:59:00Z"/>
        </w:rPr>
      </w:pPr>
    </w:p>
    <w:p w14:paraId="50AE89B8" w14:textId="62EB0038" w:rsidR="0017033D" w:rsidDel="00C76BBA" w:rsidRDefault="0017033D">
      <w:pPr>
        <w:rPr>
          <w:del w:id="38" w:author="Pavla Trefilová" w:date="2022-05-13T18:59:00Z"/>
        </w:rPr>
      </w:pPr>
    </w:p>
    <w:p w14:paraId="6340C16D" w14:textId="6C7454E2" w:rsidR="0017033D" w:rsidDel="00C76BBA" w:rsidRDefault="0017033D">
      <w:pPr>
        <w:rPr>
          <w:del w:id="39" w:author="Pavla Trefilová" w:date="2022-05-13T18:59:00Z"/>
        </w:rPr>
      </w:pPr>
    </w:p>
    <w:p w14:paraId="088FADA0" w14:textId="77777777" w:rsidR="0017033D" w:rsidRDefault="0017033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3A81" w:rsidRPr="00F2780F" w14:paraId="6F308889" w14:textId="77777777" w:rsidTr="00D439A7">
        <w:tc>
          <w:tcPr>
            <w:tcW w:w="9855" w:type="dxa"/>
            <w:gridSpan w:val="8"/>
            <w:tcBorders>
              <w:bottom w:val="double" w:sz="4" w:space="0" w:color="auto"/>
            </w:tcBorders>
            <w:shd w:val="clear" w:color="auto" w:fill="BDD6EE"/>
          </w:tcPr>
          <w:p w14:paraId="3DFB5D21" w14:textId="77777777" w:rsidR="00423A81" w:rsidRPr="00F2780F" w:rsidRDefault="00423A81" w:rsidP="00D439A7">
            <w:pPr>
              <w:jc w:val="both"/>
              <w:rPr>
                <w:b/>
                <w:sz w:val="28"/>
              </w:rPr>
            </w:pPr>
            <w:r w:rsidRPr="00F2780F">
              <w:br w:type="page"/>
            </w:r>
            <w:r w:rsidRPr="00F2780F">
              <w:rPr>
                <w:b/>
                <w:sz w:val="28"/>
              </w:rPr>
              <w:t>B-III – Charakteristika studijního předmětu</w:t>
            </w:r>
          </w:p>
        </w:tc>
      </w:tr>
      <w:tr w:rsidR="00423A81" w:rsidRPr="00F2780F" w14:paraId="7444223A" w14:textId="77777777" w:rsidTr="00D439A7">
        <w:tc>
          <w:tcPr>
            <w:tcW w:w="3086" w:type="dxa"/>
            <w:tcBorders>
              <w:top w:val="double" w:sz="4" w:space="0" w:color="auto"/>
            </w:tcBorders>
            <w:shd w:val="clear" w:color="auto" w:fill="F7CAAC"/>
          </w:tcPr>
          <w:p w14:paraId="33F2EFE6" w14:textId="77777777" w:rsidR="00423A81" w:rsidRPr="00F2780F" w:rsidRDefault="00423A81" w:rsidP="00D439A7">
            <w:pPr>
              <w:jc w:val="both"/>
              <w:rPr>
                <w:b/>
              </w:rPr>
            </w:pPr>
            <w:r w:rsidRPr="00F2780F">
              <w:rPr>
                <w:b/>
              </w:rPr>
              <w:t>Název studijního předmětu</w:t>
            </w:r>
          </w:p>
        </w:tc>
        <w:tc>
          <w:tcPr>
            <w:tcW w:w="6769" w:type="dxa"/>
            <w:gridSpan w:val="7"/>
            <w:tcBorders>
              <w:top w:val="double" w:sz="4" w:space="0" w:color="auto"/>
            </w:tcBorders>
          </w:tcPr>
          <w:p w14:paraId="09EA1569" w14:textId="77777777" w:rsidR="00423A81" w:rsidRPr="00F2780F" w:rsidRDefault="00423A81" w:rsidP="00D439A7">
            <w:pPr>
              <w:jc w:val="both"/>
            </w:pPr>
            <w:r w:rsidRPr="00F2780F">
              <w:t>Microeconomics III</w:t>
            </w:r>
          </w:p>
        </w:tc>
      </w:tr>
      <w:tr w:rsidR="00423A81" w:rsidRPr="00F2780F" w14:paraId="0F184150" w14:textId="77777777" w:rsidTr="00D439A7">
        <w:tc>
          <w:tcPr>
            <w:tcW w:w="3086" w:type="dxa"/>
            <w:shd w:val="clear" w:color="auto" w:fill="F7CAAC"/>
          </w:tcPr>
          <w:p w14:paraId="74E1F70A" w14:textId="77777777" w:rsidR="00423A81" w:rsidRPr="00F2780F" w:rsidRDefault="00423A81" w:rsidP="00D439A7">
            <w:pPr>
              <w:jc w:val="both"/>
              <w:rPr>
                <w:b/>
              </w:rPr>
            </w:pPr>
            <w:r w:rsidRPr="00F2780F">
              <w:rPr>
                <w:b/>
              </w:rPr>
              <w:t>Typ předmětu</w:t>
            </w:r>
          </w:p>
        </w:tc>
        <w:tc>
          <w:tcPr>
            <w:tcW w:w="3406" w:type="dxa"/>
            <w:gridSpan w:val="4"/>
          </w:tcPr>
          <w:p w14:paraId="1BCF3119" w14:textId="77777777" w:rsidR="00423A81" w:rsidRPr="00F2780F" w:rsidRDefault="00423A81" w:rsidP="00D439A7">
            <w:pPr>
              <w:jc w:val="both"/>
            </w:pPr>
            <w:r w:rsidRPr="00F2780F">
              <w:t>povinný „P“</w:t>
            </w:r>
          </w:p>
        </w:tc>
        <w:tc>
          <w:tcPr>
            <w:tcW w:w="2695" w:type="dxa"/>
            <w:gridSpan w:val="2"/>
            <w:shd w:val="clear" w:color="auto" w:fill="F7CAAC"/>
          </w:tcPr>
          <w:p w14:paraId="769B464C" w14:textId="77777777" w:rsidR="00423A81" w:rsidRPr="00F2780F" w:rsidRDefault="00423A81" w:rsidP="00D439A7">
            <w:pPr>
              <w:jc w:val="both"/>
            </w:pPr>
            <w:r w:rsidRPr="00F2780F">
              <w:rPr>
                <w:b/>
              </w:rPr>
              <w:t>doporučený ročník / semestr</w:t>
            </w:r>
          </w:p>
        </w:tc>
        <w:tc>
          <w:tcPr>
            <w:tcW w:w="668" w:type="dxa"/>
          </w:tcPr>
          <w:p w14:paraId="3DE4D6FB" w14:textId="77777777" w:rsidR="00423A81" w:rsidRPr="00F2780F" w:rsidRDefault="00423A81" w:rsidP="00D439A7">
            <w:pPr>
              <w:jc w:val="both"/>
            </w:pPr>
            <w:r w:rsidRPr="00F2780F">
              <w:t>1/L</w:t>
            </w:r>
          </w:p>
        </w:tc>
      </w:tr>
      <w:tr w:rsidR="00423A81" w:rsidRPr="00F2780F" w14:paraId="1E54284A" w14:textId="77777777" w:rsidTr="00D439A7">
        <w:tc>
          <w:tcPr>
            <w:tcW w:w="3086" w:type="dxa"/>
            <w:shd w:val="clear" w:color="auto" w:fill="F7CAAC"/>
          </w:tcPr>
          <w:p w14:paraId="308E63A5" w14:textId="77777777" w:rsidR="00423A81" w:rsidRPr="00F2780F" w:rsidRDefault="00423A81" w:rsidP="00D439A7">
            <w:pPr>
              <w:jc w:val="both"/>
              <w:rPr>
                <w:b/>
              </w:rPr>
            </w:pPr>
            <w:r w:rsidRPr="00F2780F">
              <w:rPr>
                <w:b/>
              </w:rPr>
              <w:t>Rozsah studijního předmětu</w:t>
            </w:r>
          </w:p>
        </w:tc>
        <w:tc>
          <w:tcPr>
            <w:tcW w:w="1701" w:type="dxa"/>
            <w:gridSpan w:val="2"/>
          </w:tcPr>
          <w:p w14:paraId="619172A7" w14:textId="041F41BE" w:rsidR="00423A81" w:rsidRPr="00F2780F" w:rsidRDefault="00423A81" w:rsidP="00D439A7">
            <w:pPr>
              <w:jc w:val="both"/>
            </w:pPr>
            <w:r>
              <w:t xml:space="preserve">15 </w:t>
            </w:r>
            <w:r w:rsidRPr="00F2780F">
              <w:t>p</w:t>
            </w:r>
          </w:p>
        </w:tc>
        <w:tc>
          <w:tcPr>
            <w:tcW w:w="889" w:type="dxa"/>
            <w:shd w:val="clear" w:color="auto" w:fill="F7CAAC"/>
          </w:tcPr>
          <w:p w14:paraId="23E855F9" w14:textId="77777777" w:rsidR="00423A81" w:rsidRPr="00F2780F" w:rsidRDefault="00423A81" w:rsidP="00D439A7">
            <w:pPr>
              <w:jc w:val="both"/>
              <w:rPr>
                <w:b/>
              </w:rPr>
            </w:pPr>
            <w:r w:rsidRPr="00F2780F">
              <w:rPr>
                <w:b/>
              </w:rPr>
              <w:t xml:space="preserve">hod. </w:t>
            </w:r>
          </w:p>
        </w:tc>
        <w:tc>
          <w:tcPr>
            <w:tcW w:w="816" w:type="dxa"/>
          </w:tcPr>
          <w:p w14:paraId="2336FB1D" w14:textId="0C57F806" w:rsidR="00423A81" w:rsidRPr="00F2780F" w:rsidRDefault="00423A81" w:rsidP="00D439A7">
            <w:pPr>
              <w:jc w:val="both"/>
            </w:pPr>
            <w:r>
              <w:t>15</w:t>
            </w:r>
          </w:p>
        </w:tc>
        <w:tc>
          <w:tcPr>
            <w:tcW w:w="2156" w:type="dxa"/>
            <w:shd w:val="clear" w:color="auto" w:fill="F7CAAC"/>
          </w:tcPr>
          <w:p w14:paraId="0F4C5038" w14:textId="77777777" w:rsidR="00423A81" w:rsidRPr="00F2780F" w:rsidRDefault="00423A81" w:rsidP="00D439A7">
            <w:pPr>
              <w:jc w:val="both"/>
              <w:rPr>
                <w:b/>
              </w:rPr>
            </w:pPr>
            <w:r w:rsidRPr="00F2780F">
              <w:rPr>
                <w:b/>
              </w:rPr>
              <w:t>kreditů</w:t>
            </w:r>
          </w:p>
        </w:tc>
        <w:tc>
          <w:tcPr>
            <w:tcW w:w="1207" w:type="dxa"/>
            <w:gridSpan w:val="2"/>
          </w:tcPr>
          <w:p w14:paraId="7DAE2F29" w14:textId="77777777" w:rsidR="00423A81" w:rsidRPr="00F2780F" w:rsidRDefault="00423A81" w:rsidP="00D439A7">
            <w:pPr>
              <w:jc w:val="both"/>
            </w:pPr>
          </w:p>
        </w:tc>
      </w:tr>
      <w:tr w:rsidR="00423A81" w:rsidRPr="00F2780F" w14:paraId="6A5AC14D" w14:textId="77777777" w:rsidTr="00D439A7">
        <w:tc>
          <w:tcPr>
            <w:tcW w:w="3086" w:type="dxa"/>
            <w:shd w:val="clear" w:color="auto" w:fill="F7CAAC"/>
          </w:tcPr>
          <w:p w14:paraId="1D9A640B" w14:textId="77777777" w:rsidR="00423A81" w:rsidRPr="00F2780F" w:rsidRDefault="00423A81" w:rsidP="00D439A7">
            <w:pPr>
              <w:jc w:val="both"/>
              <w:rPr>
                <w:b/>
                <w:sz w:val="22"/>
              </w:rPr>
            </w:pPr>
            <w:r w:rsidRPr="00F2780F">
              <w:rPr>
                <w:b/>
              </w:rPr>
              <w:t>Prerekvizity, korekvizity, ekvivalence</w:t>
            </w:r>
          </w:p>
        </w:tc>
        <w:tc>
          <w:tcPr>
            <w:tcW w:w="6769" w:type="dxa"/>
            <w:gridSpan w:val="7"/>
          </w:tcPr>
          <w:p w14:paraId="46FCC693" w14:textId="77777777" w:rsidR="00423A81" w:rsidRPr="00F2780F" w:rsidRDefault="00423A81" w:rsidP="00D439A7">
            <w:pPr>
              <w:jc w:val="both"/>
            </w:pPr>
          </w:p>
        </w:tc>
      </w:tr>
      <w:tr w:rsidR="00423A81" w:rsidRPr="00F2780F" w14:paraId="0376BCCF" w14:textId="77777777" w:rsidTr="00D439A7">
        <w:tc>
          <w:tcPr>
            <w:tcW w:w="3086" w:type="dxa"/>
            <w:shd w:val="clear" w:color="auto" w:fill="F7CAAC"/>
          </w:tcPr>
          <w:p w14:paraId="36B6A740" w14:textId="77777777" w:rsidR="00423A81" w:rsidRPr="00F2780F" w:rsidRDefault="00423A81" w:rsidP="00D439A7">
            <w:pPr>
              <w:jc w:val="both"/>
              <w:rPr>
                <w:b/>
              </w:rPr>
            </w:pPr>
            <w:r w:rsidRPr="00F2780F">
              <w:rPr>
                <w:b/>
              </w:rPr>
              <w:t>Způsob ověření studijních výsledků</w:t>
            </w:r>
          </w:p>
        </w:tc>
        <w:tc>
          <w:tcPr>
            <w:tcW w:w="3406" w:type="dxa"/>
            <w:gridSpan w:val="4"/>
          </w:tcPr>
          <w:p w14:paraId="183B1AE5" w14:textId="77777777" w:rsidR="00423A81" w:rsidRPr="00F2780F" w:rsidRDefault="00423A81" w:rsidP="00D439A7">
            <w:pPr>
              <w:jc w:val="both"/>
            </w:pPr>
            <w:r w:rsidRPr="00F2780F">
              <w:t xml:space="preserve">zkouška </w:t>
            </w:r>
          </w:p>
        </w:tc>
        <w:tc>
          <w:tcPr>
            <w:tcW w:w="2156" w:type="dxa"/>
            <w:shd w:val="clear" w:color="auto" w:fill="F7CAAC"/>
          </w:tcPr>
          <w:p w14:paraId="2E837219" w14:textId="77777777" w:rsidR="00423A81" w:rsidRPr="00F2780F" w:rsidRDefault="00423A81" w:rsidP="00D439A7">
            <w:pPr>
              <w:jc w:val="both"/>
              <w:rPr>
                <w:b/>
              </w:rPr>
            </w:pPr>
            <w:r w:rsidRPr="00F2780F">
              <w:rPr>
                <w:b/>
              </w:rPr>
              <w:t>Forma výuky</w:t>
            </w:r>
          </w:p>
        </w:tc>
        <w:tc>
          <w:tcPr>
            <w:tcW w:w="1207" w:type="dxa"/>
            <w:gridSpan w:val="2"/>
          </w:tcPr>
          <w:p w14:paraId="03BCF7B0" w14:textId="77777777" w:rsidR="00423A81" w:rsidRPr="00F2780F" w:rsidRDefault="00423A81" w:rsidP="00D439A7">
            <w:pPr>
              <w:jc w:val="both"/>
            </w:pPr>
            <w:r w:rsidRPr="00F2780F">
              <w:t>přednáška</w:t>
            </w:r>
          </w:p>
        </w:tc>
      </w:tr>
      <w:tr w:rsidR="00423A81" w:rsidRPr="00F2780F" w14:paraId="1DFF8544" w14:textId="77777777" w:rsidTr="00D439A7">
        <w:tc>
          <w:tcPr>
            <w:tcW w:w="3086" w:type="dxa"/>
            <w:shd w:val="clear" w:color="auto" w:fill="F7CAAC"/>
          </w:tcPr>
          <w:p w14:paraId="7D360891" w14:textId="77777777" w:rsidR="00423A81" w:rsidRPr="00F2780F" w:rsidRDefault="00423A81" w:rsidP="00D439A7">
            <w:pPr>
              <w:jc w:val="both"/>
              <w:rPr>
                <w:b/>
              </w:rPr>
            </w:pPr>
            <w:r w:rsidRPr="00F2780F">
              <w:rPr>
                <w:b/>
              </w:rPr>
              <w:t>Forma způsobu ověření studijních výsledků a další požadavky na studenta</w:t>
            </w:r>
          </w:p>
        </w:tc>
        <w:tc>
          <w:tcPr>
            <w:tcW w:w="6769" w:type="dxa"/>
            <w:gridSpan w:val="7"/>
            <w:tcBorders>
              <w:bottom w:val="nil"/>
            </w:tcBorders>
          </w:tcPr>
          <w:p w14:paraId="1CF3ABCC" w14:textId="77777777" w:rsidR="00423A81" w:rsidRPr="00F2780F" w:rsidRDefault="00423A81" w:rsidP="00D439A7">
            <w:pPr>
              <w:jc w:val="both"/>
            </w:pPr>
            <w:r w:rsidRPr="00F2780F">
              <w:t>Způsob ukončení předmětu: zkouška</w:t>
            </w:r>
          </w:p>
          <w:p w14:paraId="4B12742B" w14:textId="77777777" w:rsidR="00423A81" w:rsidRPr="00F2780F" w:rsidRDefault="00423A81" w:rsidP="00D439A7">
            <w:pPr>
              <w:jc w:val="both"/>
            </w:pPr>
            <w:r w:rsidRPr="00F2780F">
              <w:t>Požadavky ke zkoušce: zkouška formou vědecké rozpravy na základě zpracované seminární práce.</w:t>
            </w:r>
          </w:p>
        </w:tc>
      </w:tr>
      <w:tr w:rsidR="00423A81" w:rsidRPr="00F2780F" w14:paraId="49C18CB4" w14:textId="77777777" w:rsidTr="00D439A7">
        <w:trPr>
          <w:trHeight w:val="70"/>
        </w:trPr>
        <w:tc>
          <w:tcPr>
            <w:tcW w:w="9855" w:type="dxa"/>
            <w:gridSpan w:val="8"/>
            <w:tcBorders>
              <w:top w:val="nil"/>
            </w:tcBorders>
          </w:tcPr>
          <w:p w14:paraId="6EA84DE7" w14:textId="77777777" w:rsidR="00423A81" w:rsidRPr="00F2780F" w:rsidRDefault="00423A81" w:rsidP="00D439A7">
            <w:pPr>
              <w:jc w:val="both"/>
            </w:pPr>
          </w:p>
        </w:tc>
      </w:tr>
      <w:tr w:rsidR="00423A81" w:rsidRPr="00F2780F" w14:paraId="3D22DB06" w14:textId="77777777" w:rsidTr="00D439A7">
        <w:trPr>
          <w:trHeight w:val="197"/>
        </w:trPr>
        <w:tc>
          <w:tcPr>
            <w:tcW w:w="3086" w:type="dxa"/>
            <w:tcBorders>
              <w:top w:val="nil"/>
            </w:tcBorders>
            <w:shd w:val="clear" w:color="auto" w:fill="F7CAAC"/>
          </w:tcPr>
          <w:p w14:paraId="213FC3E9" w14:textId="77777777" w:rsidR="00423A81" w:rsidRPr="00F2780F" w:rsidRDefault="00423A81" w:rsidP="00D439A7">
            <w:pPr>
              <w:jc w:val="both"/>
              <w:rPr>
                <w:b/>
              </w:rPr>
            </w:pPr>
            <w:r w:rsidRPr="00F2780F">
              <w:rPr>
                <w:b/>
              </w:rPr>
              <w:t>Garant předmětu</w:t>
            </w:r>
          </w:p>
        </w:tc>
        <w:tc>
          <w:tcPr>
            <w:tcW w:w="6769" w:type="dxa"/>
            <w:gridSpan w:val="7"/>
            <w:tcBorders>
              <w:top w:val="nil"/>
            </w:tcBorders>
          </w:tcPr>
          <w:p w14:paraId="264B986A" w14:textId="77777777" w:rsidR="00423A81" w:rsidRPr="00F2780F" w:rsidRDefault="00423A81" w:rsidP="00D439A7">
            <w:pPr>
              <w:jc w:val="both"/>
            </w:pPr>
            <w:r w:rsidRPr="00F2780F">
              <w:t>doc. Ing. Zuzana Dohnalová, Ph.D.</w:t>
            </w:r>
          </w:p>
        </w:tc>
      </w:tr>
      <w:tr w:rsidR="00423A81" w:rsidRPr="00F2780F" w14:paraId="0D5AA4E2" w14:textId="77777777" w:rsidTr="00D439A7">
        <w:trPr>
          <w:trHeight w:val="243"/>
        </w:trPr>
        <w:tc>
          <w:tcPr>
            <w:tcW w:w="3086" w:type="dxa"/>
            <w:tcBorders>
              <w:top w:val="nil"/>
            </w:tcBorders>
            <w:shd w:val="clear" w:color="auto" w:fill="F7CAAC"/>
          </w:tcPr>
          <w:p w14:paraId="7D3937B6" w14:textId="77777777" w:rsidR="00423A81" w:rsidRPr="00F2780F" w:rsidRDefault="00423A81" w:rsidP="00D439A7">
            <w:pPr>
              <w:jc w:val="both"/>
              <w:rPr>
                <w:b/>
              </w:rPr>
            </w:pPr>
            <w:r w:rsidRPr="00F2780F">
              <w:rPr>
                <w:b/>
              </w:rPr>
              <w:t>Zapojení garanta do výuky předmětu</w:t>
            </w:r>
          </w:p>
        </w:tc>
        <w:tc>
          <w:tcPr>
            <w:tcW w:w="6769" w:type="dxa"/>
            <w:gridSpan w:val="7"/>
            <w:tcBorders>
              <w:top w:val="nil"/>
            </w:tcBorders>
          </w:tcPr>
          <w:p w14:paraId="171B4CB6" w14:textId="77777777" w:rsidR="00423A81" w:rsidRPr="00F2780F" w:rsidRDefault="00423A81" w:rsidP="00D439A7">
            <w:pPr>
              <w:jc w:val="both"/>
            </w:pPr>
            <w:r w:rsidRPr="00F2780F">
              <w:t>Garant se podílí na přednášení v rozsahu 100 %.</w:t>
            </w:r>
          </w:p>
        </w:tc>
      </w:tr>
      <w:tr w:rsidR="00423A81" w:rsidRPr="00F2780F" w14:paraId="6AE8D0EE" w14:textId="77777777" w:rsidTr="00D439A7">
        <w:tc>
          <w:tcPr>
            <w:tcW w:w="3086" w:type="dxa"/>
            <w:shd w:val="clear" w:color="auto" w:fill="F7CAAC"/>
          </w:tcPr>
          <w:p w14:paraId="69741F82" w14:textId="77777777" w:rsidR="00423A81" w:rsidRPr="00F2780F" w:rsidRDefault="00423A81" w:rsidP="00D439A7">
            <w:pPr>
              <w:jc w:val="both"/>
              <w:rPr>
                <w:b/>
              </w:rPr>
            </w:pPr>
            <w:r w:rsidRPr="00F2780F">
              <w:rPr>
                <w:b/>
              </w:rPr>
              <w:t>Vyučující</w:t>
            </w:r>
          </w:p>
        </w:tc>
        <w:tc>
          <w:tcPr>
            <w:tcW w:w="6769" w:type="dxa"/>
            <w:gridSpan w:val="7"/>
            <w:tcBorders>
              <w:bottom w:val="nil"/>
            </w:tcBorders>
          </w:tcPr>
          <w:p w14:paraId="26E99AEA" w14:textId="77777777" w:rsidR="00423A81" w:rsidRPr="00F2780F" w:rsidRDefault="00423A81" w:rsidP="00D439A7">
            <w:pPr>
              <w:jc w:val="both"/>
            </w:pPr>
            <w:r w:rsidRPr="00F2780F">
              <w:t>doc. Ing. Zuzana Dohnalová, Ph.D. - přednášející (</w:t>
            </w:r>
            <w:proofErr w:type="gramStart"/>
            <w:r w:rsidRPr="00F2780F">
              <w:t>100%</w:t>
            </w:r>
            <w:proofErr w:type="gramEnd"/>
            <w:r w:rsidRPr="00F2780F">
              <w:t>)</w:t>
            </w:r>
          </w:p>
        </w:tc>
      </w:tr>
      <w:tr w:rsidR="00423A81" w:rsidRPr="00F2780F" w14:paraId="36E163B7" w14:textId="77777777" w:rsidTr="00D439A7">
        <w:trPr>
          <w:trHeight w:val="196"/>
        </w:trPr>
        <w:tc>
          <w:tcPr>
            <w:tcW w:w="9855" w:type="dxa"/>
            <w:gridSpan w:val="8"/>
            <w:tcBorders>
              <w:top w:val="nil"/>
            </w:tcBorders>
          </w:tcPr>
          <w:p w14:paraId="00A43712" w14:textId="77777777" w:rsidR="00423A81" w:rsidRPr="00F2780F" w:rsidRDefault="00423A81" w:rsidP="00D439A7">
            <w:pPr>
              <w:jc w:val="both"/>
            </w:pPr>
          </w:p>
        </w:tc>
      </w:tr>
      <w:tr w:rsidR="00423A81" w:rsidRPr="00F2780F" w14:paraId="1B1E5458" w14:textId="77777777" w:rsidTr="00D439A7">
        <w:tc>
          <w:tcPr>
            <w:tcW w:w="3086" w:type="dxa"/>
            <w:shd w:val="clear" w:color="auto" w:fill="F7CAAC"/>
          </w:tcPr>
          <w:p w14:paraId="7FBB2378" w14:textId="77777777" w:rsidR="00423A81" w:rsidRPr="00F2780F" w:rsidRDefault="00423A81" w:rsidP="00D439A7">
            <w:pPr>
              <w:jc w:val="both"/>
              <w:rPr>
                <w:b/>
              </w:rPr>
            </w:pPr>
            <w:r w:rsidRPr="00F2780F">
              <w:rPr>
                <w:b/>
              </w:rPr>
              <w:t>Stručná anotace předmětu</w:t>
            </w:r>
          </w:p>
        </w:tc>
        <w:tc>
          <w:tcPr>
            <w:tcW w:w="6769" w:type="dxa"/>
            <w:gridSpan w:val="7"/>
            <w:tcBorders>
              <w:bottom w:val="nil"/>
            </w:tcBorders>
          </w:tcPr>
          <w:p w14:paraId="494C9C8B" w14:textId="77777777" w:rsidR="00423A81" w:rsidRPr="00F2780F" w:rsidRDefault="00423A81" w:rsidP="00D439A7">
            <w:pPr>
              <w:jc w:val="both"/>
            </w:pPr>
          </w:p>
        </w:tc>
      </w:tr>
      <w:tr w:rsidR="00423A81" w:rsidRPr="00F2780F" w14:paraId="571A6190" w14:textId="77777777" w:rsidTr="005D78A5">
        <w:trPr>
          <w:trHeight w:val="2981"/>
        </w:trPr>
        <w:tc>
          <w:tcPr>
            <w:tcW w:w="9855" w:type="dxa"/>
            <w:gridSpan w:val="8"/>
            <w:tcBorders>
              <w:top w:val="nil"/>
              <w:bottom w:val="single" w:sz="12" w:space="0" w:color="auto"/>
            </w:tcBorders>
          </w:tcPr>
          <w:p w14:paraId="75967142" w14:textId="77777777" w:rsidR="00423A81" w:rsidRPr="00F2780F" w:rsidRDefault="00423A81" w:rsidP="00D439A7">
            <w:pPr>
              <w:jc w:val="both"/>
            </w:pPr>
            <w:r w:rsidRPr="00F2780F">
              <w:t>Předmět Microeconomics III</w:t>
            </w:r>
            <w:r w:rsidRPr="00F2780F" w:rsidDel="00E7249C">
              <w:t xml:space="preserve"> </w:t>
            </w:r>
            <w:r w:rsidRPr="00F2780F">
              <w:t>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2783E125" w14:textId="77777777" w:rsidR="00423A81" w:rsidRPr="00F2780F" w:rsidRDefault="00423A81" w:rsidP="005D78A5">
            <w:pPr>
              <w:numPr>
                <w:ilvl w:val="0"/>
                <w:numId w:val="9"/>
              </w:numPr>
              <w:ind w:left="252" w:hanging="252"/>
              <w:contextualSpacing/>
              <w:jc w:val="both"/>
            </w:pPr>
            <w:r w:rsidRPr="00F2780F">
              <w:t>Metodologie ekonomické teorie</w:t>
            </w:r>
          </w:p>
          <w:p w14:paraId="09611F23" w14:textId="77777777" w:rsidR="00423A81" w:rsidRPr="00F2780F" w:rsidRDefault="00423A81" w:rsidP="005D78A5">
            <w:pPr>
              <w:numPr>
                <w:ilvl w:val="0"/>
                <w:numId w:val="9"/>
              </w:numPr>
              <w:ind w:left="252" w:hanging="252"/>
              <w:contextualSpacing/>
              <w:jc w:val="both"/>
            </w:pPr>
            <w:r w:rsidRPr="00F2780F">
              <w:t>Analytický aparát mikroekonomie</w:t>
            </w:r>
          </w:p>
          <w:p w14:paraId="6DF43B42" w14:textId="77777777" w:rsidR="00423A81" w:rsidRPr="00F2780F" w:rsidRDefault="00423A81" w:rsidP="005D78A5">
            <w:pPr>
              <w:numPr>
                <w:ilvl w:val="0"/>
                <w:numId w:val="9"/>
              </w:numPr>
              <w:ind w:left="252" w:hanging="252"/>
              <w:contextualSpacing/>
              <w:jc w:val="both"/>
            </w:pPr>
            <w:r w:rsidRPr="00F2780F">
              <w:t>Systematický rozbor chování poptávkové strany tržního mechanizmu</w:t>
            </w:r>
          </w:p>
          <w:p w14:paraId="4D923FFF" w14:textId="77777777" w:rsidR="00423A81" w:rsidRPr="00F2780F" w:rsidRDefault="00423A81" w:rsidP="005D78A5">
            <w:pPr>
              <w:numPr>
                <w:ilvl w:val="0"/>
                <w:numId w:val="9"/>
              </w:numPr>
              <w:ind w:left="252" w:hanging="252"/>
              <w:contextualSpacing/>
              <w:jc w:val="both"/>
            </w:pPr>
            <w:r w:rsidRPr="00F2780F">
              <w:t>Systematický rozbor chování nabídkové strany tržního mechanizmu</w:t>
            </w:r>
          </w:p>
          <w:p w14:paraId="7EADFE90" w14:textId="77777777" w:rsidR="00423A81" w:rsidRPr="00F2780F" w:rsidRDefault="00423A81" w:rsidP="005D78A5">
            <w:pPr>
              <w:numPr>
                <w:ilvl w:val="0"/>
                <w:numId w:val="9"/>
              </w:numPr>
              <w:ind w:left="252" w:hanging="252"/>
              <w:contextualSpacing/>
              <w:jc w:val="both"/>
            </w:pPr>
            <w:r w:rsidRPr="00F2780F">
              <w:t>Alternativní teorie firmy</w:t>
            </w:r>
          </w:p>
          <w:p w14:paraId="740BCDD9" w14:textId="77777777" w:rsidR="00423A81" w:rsidRPr="00F2780F" w:rsidRDefault="00423A81" w:rsidP="005D78A5">
            <w:pPr>
              <w:numPr>
                <w:ilvl w:val="0"/>
                <w:numId w:val="9"/>
              </w:numPr>
              <w:ind w:left="252" w:hanging="252"/>
              <w:contextualSpacing/>
              <w:jc w:val="both"/>
            </w:pPr>
            <w:r w:rsidRPr="00F2780F">
              <w:t>Tržní rovnováha a tržní selhání</w:t>
            </w:r>
          </w:p>
          <w:p w14:paraId="03E501A3" w14:textId="77777777" w:rsidR="00423A81" w:rsidRPr="00F2780F" w:rsidRDefault="00423A81" w:rsidP="005D78A5">
            <w:pPr>
              <w:numPr>
                <w:ilvl w:val="0"/>
                <w:numId w:val="9"/>
              </w:numPr>
              <w:ind w:left="252" w:hanging="252"/>
              <w:contextualSpacing/>
              <w:jc w:val="both"/>
            </w:pPr>
            <w:r w:rsidRPr="00F2780F">
              <w:t>Ekonomie blahobytu</w:t>
            </w:r>
          </w:p>
          <w:p w14:paraId="037C6AD0" w14:textId="77777777" w:rsidR="00423A81" w:rsidRPr="00F2780F" w:rsidRDefault="00423A81" w:rsidP="005D78A5">
            <w:pPr>
              <w:numPr>
                <w:ilvl w:val="0"/>
                <w:numId w:val="9"/>
              </w:numPr>
              <w:ind w:left="252" w:hanging="252"/>
              <w:contextualSpacing/>
              <w:jc w:val="both"/>
            </w:pPr>
            <w:r w:rsidRPr="00F2780F">
              <w:t>Ekonomie informací</w:t>
            </w:r>
          </w:p>
        </w:tc>
      </w:tr>
      <w:tr w:rsidR="00423A81" w:rsidRPr="00F2780F" w14:paraId="2FD52237" w14:textId="77777777" w:rsidTr="00D439A7">
        <w:trPr>
          <w:trHeight w:val="265"/>
        </w:trPr>
        <w:tc>
          <w:tcPr>
            <w:tcW w:w="3653" w:type="dxa"/>
            <w:gridSpan w:val="2"/>
            <w:tcBorders>
              <w:top w:val="nil"/>
            </w:tcBorders>
            <w:shd w:val="clear" w:color="auto" w:fill="F7CAAC"/>
          </w:tcPr>
          <w:p w14:paraId="2A1DAD67" w14:textId="77777777" w:rsidR="00423A81" w:rsidRPr="00F2780F" w:rsidRDefault="00423A81" w:rsidP="00D439A7">
            <w:pPr>
              <w:jc w:val="both"/>
            </w:pPr>
            <w:r w:rsidRPr="00F2780F">
              <w:rPr>
                <w:b/>
              </w:rPr>
              <w:t>Studijní literatura a studijní pomůcky</w:t>
            </w:r>
          </w:p>
        </w:tc>
        <w:tc>
          <w:tcPr>
            <w:tcW w:w="6202" w:type="dxa"/>
            <w:gridSpan w:val="6"/>
            <w:tcBorders>
              <w:top w:val="nil"/>
              <w:bottom w:val="nil"/>
            </w:tcBorders>
          </w:tcPr>
          <w:p w14:paraId="4F9204F6" w14:textId="77777777" w:rsidR="00423A81" w:rsidRPr="00F2780F" w:rsidRDefault="00423A81" w:rsidP="00D439A7">
            <w:pPr>
              <w:jc w:val="both"/>
            </w:pPr>
          </w:p>
        </w:tc>
      </w:tr>
      <w:tr w:rsidR="00423A81" w:rsidRPr="00F2780F" w14:paraId="078E3DE4" w14:textId="77777777" w:rsidTr="00D439A7">
        <w:trPr>
          <w:trHeight w:val="1497"/>
        </w:trPr>
        <w:tc>
          <w:tcPr>
            <w:tcW w:w="9855" w:type="dxa"/>
            <w:gridSpan w:val="8"/>
            <w:tcBorders>
              <w:top w:val="nil"/>
            </w:tcBorders>
          </w:tcPr>
          <w:p w14:paraId="1E8E7172" w14:textId="77777777" w:rsidR="00423A81" w:rsidRPr="00F2780F" w:rsidRDefault="00423A81" w:rsidP="00D439A7">
            <w:pPr>
              <w:jc w:val="both"/>
              <w:rPr>
                <w:b/>
              </w:rPr>
            </w:pPr>
            <w:r w:rsidRPr="00F2780F">
              <w:rPr>
                <w:b/>
              </w:rPr>
              <w:t>Povinná literatura</w:t>
            </w:r>
          </w:p>
          <w:p w14:paraId="59A2F79B" w14:textId="24B18304" w:rsidR="00423A81" w:rsidRPr="00F2780F" w:rsidRDefault="00423A81" w:rsidP="00D439A7">
            <w:pPr>
              <w:jc w:val="both"/>
            </w:pPr>
            <w:r w:rsidRPr="00F2780F">
              <w:t xml:space="preserve">PINDYCK, S.R., RUBINFELD L.D. </w:t>
            </w:r>
            <w:r w:rsidRPr="00F2780F">
              <w:rPr>
                <w:i/>
              </w:rPr>
              <w:t>Microeconomics</w:t>
            </w:r>
            <w:r w:rsidRPr="00F2780F">
              <w:t xml:space="preserve">. Eight edition. Pearson, 2013, 743 </w:t>
            </w:r>
            <w:r w:rsidR="003376FD">
              <w:t>p</w:t>
            </w:r>
            <w:r w:rsidRPr="00F2780F">
              <w:t>. ISBN 978-0-13-304170.</w:t>
            </w:r>
          </w:p>
          <w:p w14:paraId="5C01E34D" w14:textId="07CA94EE" w:rsidR="00423A81" w:rsidRPr="00F2780F" w:rsidRDefault="00423A81" w:rsidP="00D439A7">
            <w:pPr>
              <w:jc w:val="both"/>
            </w:pPr>
            <w:r w:rsidRPr="00F2780F">
              <w:t xml:space="preserve">VARIAN, R. H. </w:t>
            </w:r>
            <w:r w:rsidRPr="00F2780F">
              <w:rPr>
                <w:i/>
              </w:rPr>
              <w:t>Intermediate Microeconomics a Modern Approach</w:t>
            </w:r>
            <w:r w:rsidRPr="00F2780F">
              <w:t xml:space="preserve">. 9th Revised edition. W.W. Norton &amp; Company. 2014, 739 </w:t>
            </w:r>
            <w:r w:rsidR="003376FD">
              <w:t>p</w:t>
            </w:r>
            <w:r w:rsidRPr="00F2780F">
              <w:t>. ISBN 0393920771.</w:t>
            </w:r>
          </w:p>
          <w:p w14:paraId="4F79F3B0" w14:textId="77777777" w:rsidR="00423A81" w:rsidRPr="00F2780F" w:rsidRDefault="00423A81" w:rsidP="00D439A7">
            <w:pPr>
              <w:jc w:val="both"/>
              <w:rPr>
                <w:b/>
              </w:rPr>
            </w:pPr>
            <w:r w:rsidRPr="00F2780F">
              <w:rPr>
                <w:b/>
              </w:rPr>
              <w:t>Doporučená literatura</w:t>
            </w:r>
          </w:p>
          <w:p w14:paraId="1486844D" w14:textId="134CEB18" w:rsidR="00423A81" w:rsidRPr="00F2780F" w:rsidRDefault="00423A81" w:rsidP="00D439A7">
            <w:pPr>
              <w:jc w:val="both"/>
            </w:pPr>
            <w:r w:rsidRPr="00F2780F">
              <w:t>MATEER,</w:t>
            </w:r>
            <w:r w:rsidR="005D78A5">
              <w:t xml:space="preserve"> </w:t>
            </w:r>
            <w:r w:rsidRPr="00F2780F">
              <w:t>D., COPPOCK,</w:t>
            </w:r>
            <w:r w:rsidR="005D78A5">
              <w:t xml:space="preserve"> </w:t>
            </w:r>
            <w:r w:rsidRPr="00F2780F">
              <w:t xml:space="preserve">L. </w:t>
            </w:r>
            <w:r w:rsidRPr="00F2780F">
              <w:rPr>
                <w:i/>
              </w:rPr>
              <w:t>Principles of Microeconomics</w:t>
            </w:r>
            <w:r w:rsidRPr="00F2780F">
              <w:t>. W.W. Norton &amp; Company. 2013. ISBN 978-0393935769.</w:t>
            </w:r>
          </w:p>
        </w:tc>
      </w:tr>
      <w:tr w:rsidR="00423A81" w:rsidRPr="00F2780F" w14:paraId="6470F104"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E904FA" w14:textId="77777777" w:rsidR="00423A81" w:rsidRPr="00F2780F" w:rsidRDefault="00423A81" w:rsidP="00D439A7">
            <w:pPr>
              <w:jc w:val="center"/>
              <w:rPr>
                <w:b/>
              </w:rPr>
            </w:pPr>
            <w:r w:rsidRPr="00F2780F">
              <w:rPr>
                <w:b/>
              </w:rPr>
              <w:t>Informace ke kombinované nebo distanční formě</w:t>
            </w:r>
          </w:p>
        </w:tc>
      </w:tr>
      <w:tr w:rsidR="00423A81" w:rsidRPr="00F2780F" w14:paraId="18633665" w14:textId="77777777" w:rsidTr="00D439A7">
        <w:tc>
          <w:tcPr>
            <w:tcW w:w="4787" w:type="dxa"/>
            <w:gridSpan w:val="3"/>
            <w:tcBorders>
              <w:top w:val="single" w:sz="2" w:space="0" w:color="auto"/>
            </w:tcBorders>
            <w:shd w:val="clear" w:color="auto" w:fill="F7CAAC"/>
          </w:tcPr>
          <w:p w14:paraId="5BDB0C94" w14:textId="77777777" w:rsidR="00423A81" w:rsidRPr="00F2780F" w:rsidRDefault="00423A81" w:rsidP="00D439A7">
            <w:pPr>
              <w:jc w:val="both"/>
            </w:pPr>
            <w:r w:rsidRPr="00F2780F">
              <w:rPr>
                <w:b/>
              </w:rPr>
              <w:t>Rozsah konzultací (soustředění)</w:t>
            </w:r>
          </w:p>
        </w:tc>
        <w:tc>
          <w:tcPr>
            <w:tcW w:w="889" w:type="dxa"/>
            <w:tcBorders>
              <w:top w:val="single" w:sz="2" w:space="0" w:color="auto"/>
            </w:tcBorders>
          </w:tcPr>
          <w:p w14:paraId="7D7E79B4" w14:textId="5EF45935" w:rsidR="00423A81" w:rsidRPr="00F2780F" w:rsidRDefault="00423A81" w:rsidP="00D439A7">
            <w:pPr>
              <w:jc w:val="both"/>
            </w:pPr>
            <w:r>
              <w:t>15</w:t>
            </w:r>
          </w:p>
        </w:tc>
        <w:tc>
          <w:tcPr>
            <w:tcW w:w="4179" w:type="dxa"/>
            <w:gridSpan w:val="4"/>
            <w:tcBorders>
              <w:top w:val="single" w:sz="2" w:space="0" w:color="auto"/>
            </w:tcBorders>
            <w:shd w:val="clear" w:color="auto" w:fill="F7CAAC"/>
          </w:tcPr>
          <w:p w14:paraId="780FFCD4" w14:textId="77777777" w:rsidR="00423A81" w:rsidRPr="00F2780F" w:rsidRDefault="00423A81" w:rsidP="00D439A7">
            <w:pPr>
              <w:jc w:val="both"/>
              <w:rPr>
                <w:b/>
              </w:rPr>
            </w:pPr>
            <w:r w:rsidRPr="00F2780F">
              <w:rPr>
                <w:b/>
              </w:rPr>
              <w:t xml:space="preserve">hodin </w:t>
            </w:r>
          </w:p>
        </w:tc>
      </w:tr>
      <w:tr w:rsidR="00423A81" w:rsidRPr="00F2780F" w14:paraId="491874DB" w14:textId="77777777" w:rsidTr="00D439A7">
        <w:tc>
          <w:tcPr>
            <w:tcW w:w="9855" w:type="dxa"/>
            <w:gridSpan w:val="8"/>
            <w:shd w:val="clear" w:color="auto" w:fill="F7CAAC"/>
          </w:tcPr>
          <w:p w14:paraId="312A9164" w14:textId="77777777" w:rsidR="00423A81" w:rsidRPr="00F2780F" w:rsidRDefault="00423A81" w:rsidP="00D439A7">
            <w:pPr>
              <w:jc w:val="both"/>
              <w:rPr>
                <w:b/>
              </w:rPr>
            </w:pPr>
            <w:r w:rsidRPr="00F2780F">
              <w:rPr>
                <w:b/>
              </w:rPr>
              <w:t>Informace o způsobu kontaktu s vyučujícím</w:t>
            </w:r>
          </w:p>
        </w:tc>
      </w:tr>
      <w:tr w:rsidR="00423A81" w:rsidRPr="00F2780F" w14:paraId="40764785" w14:textId="77777777" w:rsidTr="00D439A7">
        <w:trPr>
          <w:trHeight w:val="903"/>
        </w:trPr>
        <w:tc>
          <w:tcPr>
            <w:tcW w:w="9855" w:type="dxa"/>
            <w:gridSpan w:val="8"/>
          </w:tcPr>
          <w:p w14:paraId="4A47D2FE" w14:textId="77777777" w:rsidR="00423A81" w:rsidRPr="00F2780F" w:rsidRDefault="00423A81" w:rsidP="00D439A7">
            <w:pPr>
              <w:jc w:val="both"/>
            </w:pPr>
            <w:r w:rsidRPr="00F2780F">
              <w:t xml:space="preserve">Podle Vnitřního předpisu FaME má každý akademický pracovník stanoveny konzultační hodiny v rozsahu </w:t>
            </w:r>
            <w:proofErr w:type="gramStart"/>
            <w:r w:rsidRPr="00F2780F">
              <w:t>2h</w:t>
            </w:r>
            <w:proofErr w:type="gramEnd"/>
            <w:r w:rsidRPr="00F2780F">
              <w:t xml:space="preserve"> týdně. Dále je možno komunikovat s vyučujícím prostřednictvím e-mailu nebo v rámci LMS Moodle, ve kterém jsou připraveny všechny předměty Fakulty managementu a ekonomiky.</w:t>
            </w:r>
          </w:p>
        </w:tc>
      </w:tr>
    </w:tbl>
    <w:p w14:paraId="04F7C481" w14:textId="77777777" w:rsidR="00423A81" w:rsidRDefault="00423A81"/>
    <w:p w14:paraId="7BDCCCC9" w14:textId="77777777" w:rsidR="009C5BFF" w:rsidRDefault="009C5BFF"/>
    <w:p w14:paraId="60A93BF8" w14:textId="1C3937CA" w:rsidR="009C5BFF" w:rsidRDefault="009C5BFF"/>
    <w:p w14:paraId="5A1E0B76" w14:textId="4DAA87DB" w:rsidR="00423A81" w:rsidRDefault="00423A81"/>
    <w:p w14:paraId="222ABC2B" w14:textId="5C818EC4" w:rsidR="00423A81" w:rsidRDefault="00423A81"/>
    <w:p w14:paraId="714EEA8A" w14:textId="7B889B34" w:rsidR="00423A81" w:rsidRDefault="00423A81"/>
    <w:p w14:paraId="42B70976" w14:textId="02F2B92E" w:rsidR="00423A81" w:rsidRDefault="00423A81"/>
    <w:p w14:paraId="34B6CDDD" w14:textId="45E95B8F" w:rsidR="00423A81" w:rsidDel="00C76BBA" w:rsidRDefault="00423A81">
      <w:pPr>
        <w:rPr>
          <w:del w:id="40" w:author="Pavla Trefilová" w:date="2022-05-13T18:59:00Z"/>
        </w:rPr>
      </w:pPr>
    </w:p>
    <w:p w14:paraId="652089EE" w14:textId="246A67B9" w:rsidR="00423A81" w:rsidDel="00C76BBA" w:rsidRDefault="00423A81">
      <w:pPr>
        <w:rPr>
          <w:del w:id="41" w:author="Pavla Trefilová" w:date="2022-05-13T18:59:00Z"/>
        </w:rPr>
      </w:pPr>
    </w:p>
    <w:p w14:paraId="4889E9A9" w14:textId="2119F7D4" w:rsidR="0017033D" w:rsidDel="00C76BBA" w:rsidRDefault="0017033D">
      <w:pPr>
        <w:rPr>
          <w:del w:id="42" w:author="Pavla Trefilová" w:date="2022-05-13T18:59:00Z"/>
        </w:rPr>
      </w:pPr>
    </w:p>
    <w:p w14:paraId="52263EF6" w14:textId="7C454EC3" w:rsidR="00423A81" w:rsidDel="00C76BBA" w:rsidRDefault="00423A81">
      <w:pPr>
        <w:rPr>
          <w:del w:id="43" w:author="Pavla Trefilová" w:date="2022-05-13T18:59:00Z"/>
        </w:rPr>
      </w:pPr>
    </w:p>
    <w:p w14:paraId="1621E795" w14:textId="09EB8B60" w:rsidR="00423A81" w:rsidDel="00C76BBA" w:rsidRDefault="00423A81">
      <w:pPr>
        <w:rPr>
          <w:del w:id="44" w:author="Pavla Trefilová" w:date="2022-05-13T18:59:00Z"/>
        </w:rPr>
      </w:pPr>
    </w:p>
    <w:p w14:paraId="1FEC5D31" w14:textId="2C4E9128" w:rsidR="005D78A5" w:rsidRDefault="005D78A5">
      <w:del w:id="45" w:author="Pavla Trefilová" w:date="2022-05-13T18:59:00Z">
        <w:r w:rsidDel="00C76BBA">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3A81" w:rsidRPr="00F2780F" w14:paraId="1F68053F" w14:textId="77777777" w:rsidTr="00D439A7">
        <w:tc>
          <w:tcPr>
            <w:tcW w:w="9855" w:type="dxa"/>
            <w:gridSpan w:val="8"/>
            <w:tcBorders>
              <w:bottom w:val="double" w:sz="4" w:space="0" w:color="auto"/>
            </w:tcBorders>
            <w:shd w:val="clear" w:color="auto" w:fill="BDD6EE"/>
          </w:tcPr>
          <w:p w14:paraId="3190E9D9" w14:textId="08E3A2E2" w:rsidR="00423A81" w:rsidRPr="00F2780F" w:rsidRDefault="00423A81" w:rsidP="00D439A7">
            <w:pPr>
              <w:jc w:val="both"/>
              <w:rPr>
                <w:b/>
                <w:sz w:val="28"/>
              </w:rPr>
            </w:pPr>
            <w:r w:rsidRPr="00F2780F">
              <w:lastRenderedPageBreak/>
              <w:br w:type="page"/>
            </w:r>
            <w:r w:rsidRPr="00F2780F">
              <w:rPr>
                <w:b/>
                <w:sz w:val="28"/>
              </w:rPr>
              <w:t>B-III – Charakteristika studijního předmětu</w:t>
            </w:r>
          </w:p>
        </w:tc>
      </w:tr>
      <w:tr w:rsidR="00423A81" w:rsidRPr="00F2780F" w14:paraId="121A425F" w14:textId="77777777" w:rsidTr="00D439A7">
        <w:tc>
          <w:tcPr>
            <w:tcW w:w="3086" w:type="dxa"/>
            <w:tcBorders>
              <w:top w:val="double" w:sz="4" w:space="0" w:color="auto"/>
            </w:tcBorders>
            <w:shd w:val="clear" w:color="auto" w:fill="F7CAAC"/>
          </w:tcPr>
          <w:p w14:paraId="749E0C70" w14:textId="77777777" w:rsidR="00423A81" w:rsidRPr="00F2780F" w:rsidRDefault="00423A81" w:rsidP="00D439A7">
            <w:pPr>
              <w:jc w:val="both"/>
              <w:rPr>
                <w:b/>
              </w:rPr>
            </w:pPr>
            <w:r w:rsidRPr="00F2780F">
              <w:rPr>
                <w:b/>
              </w:rPr>
              <w:t>Název studijního předmětu</w:t>
            </w:r>
          </w:p>
        </w:tc>
        <w:tc>
          <w:tcPr>
            <w:tcW w:w="6769" w:type="dxa"/>
            <w:gridSpan w:val="7"/>
            <w:tcBorders>
              <w:top w:val="double" w:sz="4" w:space="0" w:color="auto"/>
            </w:tcBorders>
          </w:tcPr>
          <w:p w14:paraId="6E501A9F" w14:textId="77777777" w:rsidR="00423A81" w:rsidRPr="00F2780F" w:rsidRDefault="00423A81" w:rsidP="00D439A7">
            <w:pPr>
              <w:jc w:val="both"/>
            </w:pPr>
            <w:r w:rsidRPr="00F2780F">
              <w:t>Macroeconomics III</w:t>
            </w:r>
          </w:p>
        </w:tc>
      </w:tr>
      <w:tr w:rsidR="00423A81" w:rsidRPr="00F2780F" w14:paraId="23666A89" w14:textId="77777777" w:rsidTr="00D439A7">
        <w:tc>
          <w:tcPr>
            <w:tcW w:w="3086" w:type="dxa"/>
            <w:shd w:val="clear" w:color="auto" w:fill="F7CAAC"/>
          </w:tcPr>
          <w:p w14:paraId="1470ECB0" w14:textId="77777777" w:rsidR="00423A81" w:rsidRPr="00F2780F" w:rsidRDefault="00423A81" w:rsidP="00D439A7">
            <w:pPr>
              <w:jc w:val="both"/>
              <w:rPr>
                <w:b/>
              </w:rPr>
            </w:pPr>
            <w:r w:rsidRPr="00F2780F">
              <w:rPr>
                <w:b/>
              </w:rPr>
              <w:t>Typ předmětu</w:t>
            </w:r>
          </w:p>
        </w:tc>
        <w:tc>
          <w:tcPr>
            <w:tcW w:w="3406" w:type="dxa"/>
            <w:gridSpan w:val="4"/>
          </w:tcPr>
          <w:p w14:paraId="4B34DBED" w14:textId="77777777" w:rsidR="00423A81" w:rsidRPr="00F2780F" w:rsidRDefault="00423A81" w:rsidP="00D439A7">
            <w:pPr>
              <w:jc w:val="both"/>
            </w:pPr>
            <w:r w:rsidRPr="00F2780F">
              <w:t>povinný „P“</w:t>
            </w:r>
          </w:p>
        </w:tc>
        <w:tc>
          <w:tcPr>
            <w:tcW w:w="2695" w:type="dxa"/>
            <w:gridSpan w:val="2"/>
            <w:shd w:val="clear" w:color="auto" w:fill="F7CAAC"/>
          </w:tcPr>
          <w:p w14:paraId="45E5F195" w14:textId="77777777" w:rsidR="00423A81" w:rsidRPr="00F2780F" w:rsidRDefault="00423A81" w:rsidP="00D439A7">
            <w:pPr>
              <w:jc w:val="both"/>
            </w:pPr>
            <w:r w:rsidRPr="00F2780F">
              <w:rPr>
                <w:b/>
              </w:rPr>
              <w:t>doporučený ročník / semestr</w:t>
            </w:r>
          </w:p>
        </w:tc>
        <w:tc>
          <w:tcPr>
            <w:tcW w:w="668" w:type="dxa"/>
          </w:tcPr>
          <w:p w14:paraId="2171BCD8" w14:textId="77777777" w:rsidR="00423A81" w:rsidRPr="00F2780F" w:rsidRDefault="00423A81" w:rsidP="00D439A7">
            <w:pPr>
              <w:jc w:val="both"/>
            </w:pPr>
            <w:r w:rsidRPr="00F2780F">
              <w:t>1/L</w:t>
            </w:r>
          </w:p>
        </w:tc>
      </w:tr>
      <w:tr w:rsidR="00423A81" w:rsidRPr="00F2780F" w14:paraId="43E6551A" w14:textId="77777777" w:rsidTr="00D439A7">
        <w:tc>
          <w:tcPr>
            <w:tcW w:w="3086" w:type="dxa"/>
            <w:shd w:val="clear" w:color="auto" w:fill="F7CAAC"/>
          </w:tcPr>
          <w:p w14:paraId="2B11C8DC" w14:textId="77777777" w:rsidR="00423A81" w:rsidRPr="00F2780F" w:rsidRDefault="00423A81" w:rsidP="00D439A7">
            <w:pPr>
              <w:jc w:val="both"/>
              <w:rPr>
                <w:b/>
              </w:rPr>
            </w:pPr>
            <w:r w:rsidRPr="00F2780F">
              <w:rPr>
                <w:b/>
              </w:rPr>
              <w:t>Rozsah studijního předmětu</w:t>
            </w:r>
          </w:p>
        </w:tc>
        <w:tc>
          <w:tcPr>
            <w:tcW w:w="1701" w:type="dxa"/>
            <w:gridSpan w:val="2"/>
          </w:tcPr>
          <w:p w14:paraId="64537783" w14:textId="77777777" w:rsidR="00423A81" w:rsidRPr="00F2780F" w:rsidRDefault="00423A81" w:rsidP="00D439A7">
            <w:pPr>
              <w:jc w:val="both"/>
            </w:pPr>
            <w:r>
              <w:t xml:space="preserve">15 </w:t>
            </w:r>
            <w:r w:rsidRPr="00F2780F">
              <w:t>p</w:t>
            </w:r>
          </w:p>
        </w:tc>
        <w:tc>
          <w:tcPr>
            <w:tcW w:w="889" w:type="dxa"/>
            <w:shd w:val="clear" w:color="auto" w:fill="F7CAAC"/>
          </w:tcPr>
          <w:p w14:paraId="711CC364" w14:textId="77777777" w:rsidR="00423A81" w:rsidRPr="00F2780F" w:rsidRDefault="00423A81" w:rsidP="00D439A7">
            <w:pPr>
              <w:jc w:val="both"/>
              <w:rPr>
                <w:b/>
              </w:rPr>
            </w:pPr>
            <w:r w:rsidRPr="00F2780F">
              <w:rPr>
                <w:b/>
              </w:rPr>
              <w:t xml:space="preserve">hod. </w:t>
            </w:r>
          </w:p>
        </w:tc>
        <w:tc>
          <w:tcPr>
            <w:tcW w:w="816" w:type="dxa"/>
          </w:tcPr>
          <w:p w14:paraId="7780B542" w14:textId="77777777" w:rsidR="00423A81" w:rsidRPr="00F2780F" w:rsidRDefault="00423A81" w:rsidP="00D439A7">
            <w:pPr>
              <w:jc w:val="both"/>
            </w:pPr>
            <w:r>
              <w:t>15</w:t>
            </w:r>
          </w:p>
        </w:tc>
        <w:tc>
          <w:tcPr>
            <w:tcW w:w="2156" w:type="dxa"/>
            <w:shd w:val="clear" w:color="auto" w:fill="F7CAAC"/>
          </w:tcPr>
          <w:p w14:paraId="1FB68E67" w14:textId="77777777" w:rsidR="00423A81" w:rsidRPr="00F2780F" w:rsidRDefault="00423A81" w:rsidP="00D439A7">
            <w:pPr>
              <w:jc w:val="both"/>
              <w:rPr>
                <w:b/>
              </w:rPr>
            </w:pPr>
            <w:r w:rsidRPr="00F2780F">
              <w:rPr>
                <w:b/>
              </w:rPr>
              <w:t>kreditů</w:t>
            </w:r>
          </w:p>
        </w:tc>
        <w:tc>
          <w:tcPr>
            <w:tcW w:w="1207" w:type="dxa"/>
            <w:gridSpan w:val="2"/>
          </w:tcPr>
          <w:p w14:paraId="3981CEC6" w14:textId="77777777" w:rsidR="00423A81" w:rsidRPr="00F2780F" w:rsidRDefault="00423A81" w:rsidP="00D439A7">
            <w:pPr>
              <w:jc w:val="both"/>
            </w:pPr>
          </w:p>
        </w:tc>
      </w:tr>
      <w:tr w:rsidR="00423A81" w:rsidRPr="00F2780F" w14:paraId="5B360C66" w14:textId="77777777" w:rsidTr="00D439A7">
        <w:tc>
          <w:tcPr>
            <w:tcW w:w="3086" w:type="dxa"/>
            <w:shd w:val="clear" w:color="auto" w:fill="F7CAAC"/>
          </w:tcPr>
          <w:p w14:paraId="765B91BF" w14:textId="77777777" w:rsidR="00423A81" w:rsidRPr="00F2780F" w:rsidRDefault="00423A81" w:rsidP="00D439A7">
            <w:pPr>
              <w:jc w:val="both"/>
              <w:rPr>
                <w:b/>
                <w:sz w:val="22"/>
              </w:rPr>
            </w:pPr>
            <w:r w:rsidRPr="00F2780F">
              <w:rPr>
                <w:b/>
              </w:rPr>
              <w:t>Prerekvizity, korekvizity, ekvivalence</w:t>
            </w:r>
          </w:p>
        </w:tc>
        <w:tc>
          <w:tcPr>
            <w:tcW w:w="6769" w:type="dxa"/>
            <w:gridSpan w:val="7"/>
          </w:tcPr>
          <w:p w14:paraId="31F33B48" w14:textId="77777777" w:rsidR="00423A81" w:rsidRPr="00F2780F" w:rsidRDefault="00423A81" w:rsidP="00D439A7">
            <w:pPr>
              <w:jc w:val="both"/>
            </w:pPr>
          </w:p>
        </w:tc>
      </w:tr>
      <w:tr w:rsidR="00423A81" w:rsidRPr="00F2780F" w14:paraId="4989CF50" w14:textId="77777777" w:rsidTr="00D439A7">
        <w:tc>
          <w:tcPr>
            <w:tcW w:w="3086" w:type="dxa"/>
            <w:shd w:val="clear" w:color="auto" w:fill="F7CAAC"/>
          </w:tcPr>
          <w:p w14:paraId="43869DB0" w14:textId="77777777" w:rsidR="00423A81" w:rsidRPr="00F2780F" w:rsidRDefault="00423A81" w:rsidP="00D439A7">
            <w:pPr>
              <w:jc w:val="both"/>
              <w:rPr>
                <w:b/>
              </w:rPr>
            </w:pPr>
            <w:r w:rsidRPr="00F2780F">
              <w:rPr>
                <w:b/>
              </w:rPr>
              <w:t>Způsob ověření studijních výsledků</w:t>
            </w:r>
          </w:p>
        </w:tc>
        <w:tc>
          <w:tcPr>
            <w:tcW w:w="3406" w:type="dxa"/>
            <w:gridSpan w:val="4"/>
          </w:tcPr>
          <w:p w14:paraId="1E5C53B6" w14:textId="77777777" w:rsidR="00423A81" w:rsidRPr="00F2780F" w:rsidRDefault="00423A81" w:rsidP="00D439A7">
            <w:pPr>
              <w:jc w:val="both"/>
            </w:pPr>
            <w:r w:rsidRPr="00F2780F">
              <w:t>kolokvium (zkouška formou vědecké rozpravy)</w:t>
            </w:r>
          </w:p>
        </w:tc>
        <w:tc>
          <w:tcPr>
            <w:tcW w:w="2156" w:type="dxa"/>
            <w:shd w:val="clear" w:color="auto" w:fill="F7CAAC"/>
          </w:tcPr>
          <w:p w14:paraId="570440BC" w14:textId="77777777" w:rsidR="00423A81" w:rsidRPr="00F2780F" w:rsidRDefault="00423A81" w:rsidP="00D439A7">
            <w:pPr>
              <w:jc w:val="both"/>
              <w:rPr>
                <w:b/>
              </w:rPr>
            </w:pPr>
            <w:r w:rsidRPr="00F2780F">
              <w:rPr>
                <w:b/>
              </w:rPr>
              <w:t>Forma výuky</w:t>
            </w:r>
          </w:p>
        </w:tc>
        <w:tc>
          <w:tcPr>
            <w:tcW w:w="1207" w:type="dxa"/>
            <w:gridSpan w:val="2"/>
          </w:tcPr>
          <w:p w14:paraId="59346169" w14:textId="77777777" w:rsidR="00423A81" w:rsidRPr="00F2780F" w:rsidRDefault="00423A81" w:rsidP="00D439A7">
            <w:pPr>
              <w:jc w:val="both"/>
            </w:pPr>
            <w:r w:rsidRPr="00F2780F">
              <w:t>přednáška</w:t>
            </w:r>
          </w:p>
        </w:tc>
      </w:tr>
      <w:tr w:rsidR="00423A81" w:rsidRPr="00F2780F" w14:paraId="5673B95A" w14:textId="77777777" w:rsidTr="00D439A7">
        <w:tc>
          <w:tcPr>
            <w:tcW w:w="3086" w:type="dxa"/>
            <w:shd w:val="clear" w:color="auto" w:fill="F7CAAC"/>
          </w:tcPr>
          <w:p w14:paraId="46E3058E" w14:textId="77777777" w:rsidR="00423A81" w:rsidRPr="00F2780F" w:rsidRDefault="00423A81" w:rsidP="00D439A7">
            <w:pPr>
              <w:jc w:val="both"/>
              <w:rPr>
                <w:b/>
              </w:rPr>
            </w:pPr>
            <w:r w:rsidRPr="00F2780F">
              <w:rPr>
                <w:b/>
              </w:rPr>
              <w:t>Forma způsobu ověření studijních výsledků a další požadavky na studenta</w:t>
            </w:r>
          </w:p>
        </w:tc>
        <w:tc>
          <w:tcPr>
            <w:tcW w:w="6769" w:type="dxa"/>
            <w:gridSpan w:val="7"/>
            <w:tcBorders>
              <w:bottom w:val="nil"/>
            </w:tcBorders>
          </w:tcPr>
          <w:p w14:paraId="0E58FC18" w14:textId="77777777" w:rsidR="00423A81" w:rsidRPr="00F2780F" w:rsidRDefault="00423A81" w:rsidP="00D439A7">
            <w:pPr>
              <w:jc w:val="both"/>
            </w:pPr>
            <w:r w:rsidRPr="00F2780F">
              <w:t>Způsob zakončení předmětu – ústní kolokvium</w:t>
            </w:r>
          </w:p>
          <w:p w14:paraId="06CBE097" w14:textId="77777777" w:rsidR="00423A81" w:rsidRPr="00F2780F" w:rsidRDefault="00423A81" w:rsidP="00D439A7">
            <w:pPr>
              <w:jc w:val="both"/>
            </w:pPr>
            <w:r w:rsidRPr="00F2780F">
              <w:t xml:space="preserve">Požadavky na přihlášení ke </w:t>
            </w:r>
            <w:proofErr w:type="gramStart"/>
            <w:r w:rsidRPr="00F2780F">
              <w:t>kolokviu - vypracování</w:t>
            </w:r>
            <w:proofErr w:type="gramEnd"/>
            <w:r w:rsidRPr="00F2780F">
              <w:t xml:space="preserve"> seminární práce na téma doktorandovy disertační práce dle požadavků vyučujícího, kde v bodech naznačí ekonomické teorie, na kterých bude práce založena, a jak současný makroekonomický vývoj a národohospodářská politika ovlivňuje doktorandem řešený problém v jeho disertační práci.</w:t>
            </w:r>
          </w:p>
        </w:tc>
      </w:tr>
      <w:tr w:rsidR="00423A81" w:rsidRPr="00F2780F" w14:paraId="33A89B4A" w14:textId="77777777" w:rsidTr="00D439A7">
        <w:trPr>
          <w:trHeight w:val="56"/>
        </w:trPr>
        <w:tc>
          <w:tcPr>
            <w:tcW w:w="9855" w:type="dxa"/>
            <w:gridSpan w:val="8"/>
            <w:tcBorders>
              <w:top w:val="nil"/>
            </w:tcBorders>
          </w:tcPr>
          <w:p w14:paraId="309A89E3" w14:textId="77777777" w:rsidR="00423A81" w:rsidRPr="00F2780F" w:rsidRDefault="00423A81" w:rsidP="00D439A7">
            <w:pPr>
              <w:jc w:val="both"/>
            </w:pPr>
          </w:p>
        </w:tc>
      </w:tr>
      <w:tr w:rsidR="00423A81" w:rsidRPr="00F2780F" w14:paraId="7871D66D" w14:textId="77777777" w:rsidTr="00D439A7">
        <w:trPr>
          <w:trHeight w:val="197"/>
        </w:trPr>
        <w:tc>
          <w:tcPr>
            <w:tcW w:w="3086" w:type="dxa"/>
            <w:tcBorders>
              <w:top w:val="nil"/>
            </w:tcBorders>
            <w:shd w:val="clear" w:color="auto" w:fill="F7CAAC"/>
          </w:tcPr>
          <w:p w14:paraId="665A26D8" w14:textId="77777777" w:rsidR="00423A81" w:rsidRPr="00F2780F" w:rsidRDefault="00423A81" w:rsidP="00D439A7">
            <w:pPr>
              <w:jc w:val="both"/>
              <w:rPr>
                <w:b/>
              </w:rPr>
            </w:pPr>
            <w:r w:rsidRPr="00F2780F">
              <w:rPr>
                <w:b/>
              </w:rPr>
              <w:t>Garant předmětu</w:t>
            </w:r>
          </w:p>
        </w:tc>
        <w:tc>
          <w:tcPr>
            <w:tcW w:w="6769" w:type="dxa"/>
            <w:gridSpan w:val="7"/>
            <w:tcBorders>
              <w:top w:val="nil"/>
            </w:tcBorders>
          </w:tcPr>
          <w:p w14:paraId="2B9118D1" w14:textId="77777777" w:rsidR="00423A81" w:rsidRPr="00F2780F" w:rsidRDefault="00423A81" w:rsidP="00D439A7">
            <w:pPr>
              <w:jc w:val="both"/>
            </w:pPr>
            <w:r w:rsidRPr="00F2780F">
              <w:t>doc. Ing. Jena Švarcová, Ph.D.</w:t>
            </w:r>
          </w:p>
        </w:tc>
      </w:tr>
      <w:tr w:rsidR="00423A81" w:rsidRPr="00F2780F" w14:paraId="49D40A56" w14:textId="77777777" w:rsidTr="00D439A7">
        <w:trPr>
          <w:trHeight w:val="243"/>
        </w:trPr>
        <w:tc>
          <w:tcPr>
            <w:tcW w:w="3086" w:type="dxa"/>
            <w:tcBorders>
              <w:top w:val="nil"/>
            </w:tcBorders>
            <w:shd w:val="clear" w:color="auto" w:fill="F7CAAC"/>
          </w:tcPr>
          <w:p w14:paraId="423BFEE5" w14:textId="77777777" w:rsidR="00423A81" w:rsidRPr="00F2780F" w:rsidRDefault="00423A81" w:rsidP="00D439A7">
            <w:pPr>
              <w:jc w:val="both"/>
              <w:rPr>
                <w:b/>
              </w:rPr>
            </w:pPr>
            <w:r w:rsidRPr="00F2780F">
              <w:rPr>
                <w:b/>
              </w:rPr>
              <w:t>Zapojení garanta do výuky předmětu</w:t>
            </w:r>
          </w:p>
        </w:tc>
        <w:tc>
          <w:tcPr>
            <w:tcW w:w="6769" w:type="dxa"/>
            <w:gridSpan w:val="7"/>
            <w:tcBorders>
              <w:top w:val="nil"/>
            </w:tcBorders>
          </w:tcPr>
          <w:p w14:paraId="12AE753B" w14:textId="77777777" w:rsidR="00423A81" w:rsidRPr="00F2780F" w:rsidRDefault="00423A81" w:rsidP="00D439A7">
            <w:pPr>
              <w:jc w:val="both"/>
            </w:pPr>
            <w:r w:rsidRPr="00F2780F">
              <w:t>Garant se podílí na přednášení v rozsahu 100 %.</w:t>
            </w:r>
          </w:p>
        </w:tc>
      </w:tr>
      <w:tr w:rsidR="00423A81" w:rsidRPr="00F2780F" w14:paraId="6867EAE4" w14:textId="77777777" w:rsidTr="00D439A7">
        <w:tc>
          <w:tcPr>
            <w:tcW w:w="3086" w:type="dxa"/>
            <w:shd w:val="clear" w:color="auto" w:fill="F7CAAC"/>
          </w:tcPr>
          <w:p w14:paraId="669D5E08" w14:textId="77777777" w:rsidR="00423A81" w:rsidRPr="00F2780F" w:rsidRDefault="00423A81" w:rsidP="00D439A7">
            <w:pPr>
              <w:jc w:val="both"/>
              <w:rPr>
                <w:b/>
              </w:rPr>
            </w:pPr>
            <w:r w:rsidRPr="00F2780F">
              <w:rPr>
                <w:b/>
              </w:rPr>
              <w:t>Vyučující</w:t>
            </w:r>
          </w:p>
        </w:tc>
        <w:tc>
          <w:tcPr>
            <w:tcW w:w="6769" w:type="dxa"/>
            <w:gridSpan w:val="7"/>
            <w:tcBorders>
              <w:bottom w:val="nil"/>
            </w:tcBorders>
          </w:tcPr>
          <w:p w14:paraId="3E2D3C1D" w14:textId="77777777" w:rsidR="00423A81" w:rsidRPr="00F2780F" w:rsidRDefault="00423A81" w:rsidP="00D439A7">
            <w:pPr>
              <w:jc w:val="both"/>
            </w:pPr>
            <w:r w:rsidRPr="00F2780F">
              <w:t>doc. Ing. Jena Švarcová, Ph.D. – přednáška (</w:t>
            </w:r>
            <w:proofErr w:type="gramStart"/>
            <w:r w:rsidRPr="00F2780F">
              <w:t>100%</w:t>
            </w:r>
            <w:proofErr w:type="gramEnd"/>
            <w:r w:rsidRPr="00F2780F">
              <w:t>)</w:t>
            </w:r>
          </w:p>
        </w:tc>
      </w:tr>
      <w:tr w:rsidR="00423A81" w:rsidRPr="00F2780F" w14:paraId="40649AAD" w14:textId="77777777" w:rsidTr="00D439A7">
        <w:trPr>
          <w:trHeight w:val="267"/>
        </w:trPr>
        <w:tc>
          <w:tcPr>
            <w:tcW w:w="9855" w:type="dxa"/>
            <w:gridSpan w:val="8"/>
            <w:tcBorders>
              <w:top w:val="nil"/>
            </w:tcBorders>
          </w:tcPr>
          <w:p w14:paraId="75AB1C2B" w14:textId="77777777" w:rsidR="00423A81" w:rsidRPr="00F2780F" w:rsidRDefault="00423A81" w:rsidP="00D439A7">
            <w:pPr>
              <w:jc w:val="both"/>
            </w:pPr>
          </w:p>
        </w:tc>
      </w:tr>
      <w:tr w:rsidR="00423A81" w:rsidRPr="00F2780F" w14:paraId="101B6A19" w14:textId="77777777" w:rsidTr="00D439A7">
        <w:tc>
          <w:tcPr>
            <w:tcW w:w="3086" w:type="dxa"/>
            <w:shd w:val="clear" w:color="auto" w:fill="F7CAAC"/>
          </w:tcPr>
          <w:p w14:paraId="6E8EBED4" w14:textId="77777777" w:rsidR="00423A81" w:rsidRPr="00F2780F" w:rsidRDefault="00423A81" w:rsidP="00D439A7">
            <w:pPr>
              <w:jc w:val="both"/>
              <w:rPr>
                <w:b/>
              </w:rPr>
            </w:pPr>
            <w:r w:rsidRPr="00F2780F">
              <w:rPr>
                <w:b/>
              </w:rPr>
              <w:t>Stručná anotace předmětu</w:t>
            </w:r>
          </w:p>
        </w:tc>
        <w:tc>
          <w:tcPr>
            <w:tcW w:w="6769" w:type="dxa"/>
            <w:gridSpan w:val="7"/>
            <w:tcBorders>
              <w:bottom w:val="nil"/>
            </w:tcBorders>
          </w:tcPr>
          <w:p w14:paraId="753BBF00" w14:textId="77777777" w:rsidR="00423A81" w:rsidRPr="00F2780F" w:rsidRDefault="00423A81" w:rsidP="00D439A7">
            <w:pPr>
              <w:jc w:val="both"/>
            </w:pPr>
          </w:p>
        </w:tc>
      </w:tr>
      <w:tr w:rsidR="00423A81" w:rsidRPr="00F2780F" w14:paraId="007E4A88" w14:textId="77777777" w:rsidTr="00D439A7">
        <w:trPr>
          <w:trHeight w:val="3117"/>
        </w:trPr>
        <w:tc>
          <w:tcPr>
            <w:tcW w:w="9855" w:type="dxa"/>
            <w:gridSpan w:val="8"/>
            <w:tcBorders>
              <w:top w:val="nil"/>
              <w:bottom w:val="single" w:sz="12" w:space="0" w:color="auto"/>
            </w:tcBorders>
          </w:tcPr>
          <w:p w14:paraId="06C207BE" w14:textId="77777777" w:rsidR="00423A81" w:rsidRPr="00F2780F" w:rsidRDefault="00423A81" w:rsidP="00D439A7">
            <w:pPr>
              <w:jc w:val="both"/>
            </w:pPr>
            <w:r w:rsidRPr="00F2780F">
              <w:t xml:space="preserve">Cíle předmětu: předmět Macroeconomics III v doktorském studiu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F2780F">
              <w:br/>
              <w:t>Cílem kurzu je dosažení úrovně, aby student doktorandského studia dokázal podepřít svoji disertační práci ekonomickou teorií a teorií hospodářské politiky.</w:t>
            </w:r>
          </w:p>
          <w:p w14:paraId="5CAFC283" w14:textId="77777777" w:rsidR="00423A81" w:rsidRPr="00F2780F" w:rsidRDefault="00423A81" w:rsidP="00D439A7">
            <w:pPr>
              <w:jc w:val="both"/>
            </w:pPr>
            <w:r w:rsidRPr="00F2780F">
              <w:t>Okruhy makroekonomické teorie:</w:t>
            </w:r>
          </w:p>
          <w:p w14:paraId="5DC60829" w14:textId="77777777" w:rsidR="00423A81" w:rsidRPr="00F2780F" w:rsidRDefault="00423A81" w:rsidP="005D78A5">
            <w:pPr>
              <w:numPr>
                <w:ilvl w:val="0"/>
                <w:numId w:val="1"/>
              </w:numPr>
              <w:ind w:left="252" w:hanging="252"/>
              <w:contextualSpacing/>
              <w:jc w:val="both"/>
            </w:pPr>
            <w:r w:rsidRPr="00F2780F">
              <w:t xml:space="preserve">Vliv makroekonomických ukazatelů na řízení podniků (stadium hospodářského cyklu, stav nezaměstnanosti a míra inflace, stav deficitu státního rozpočtu, zadluženost státu, výše diskontní a úrokové míry). </w:t>
            </w:r>
          </w:p>
          <w:p w14:paraId="1133EE4E" w14:textId="77777777" w:rsidR="00423A81" w:rsidRPr="00F2780F" w:rsidRDefault="00423A81" w:rsidP="005D78A5">
            <w:pPr>
              <w:numPr>
                <w:ilvl w:val="0"/>
                <w:numId w:val="1"/>
              </w:numPr>
              <w:ind w:left="252" w:hanging="252"/>
              <w:contextualSpacing/>
              <w:jc w:val="both"/>
            </w:pPr>
            <w:r w:rsidRPr="00F2780F">
              <w:t>Přehled metodických změn výpočtu makroekonomických agregátů (např. metodické změny v mezinárodním systému národních účtů a jejich promítnutí do evropské a české metodiky výpočtu HDP a dalších ukazatelů).</w:t>
            </w:r>
          </w:p>
          <w:p w14:paraId="1049DEE9" w14:textId="77777777" w:rsidR="00423A81" w:rsidRPr="00F2780F" w:rsidRDefault="00423A81" w:rsidP="005D78A5">
            <w:pPr>
              <w:numPr>
                <w:ilvl w:val="0"/>
                <w:numId w:val="1"/>
              </w:numPr>
              <w:ind w:left="252" w:hanging="252"/>
              <w:contextualSpacing/>
              <w:jc w:val="both"/>
            </w:pPr>
            <w:r w:rsidRPr="00F2780F">
              <w:t>Vliv monetární politiky na řízení podniků (pohybu peněžní zásoby, regulace diskontní a úrokové míry, regulace povinných a minimálních rezerv, úpravy směnného kurzu).</w:t>
            </w:r>
          </w:p>
          <w:p w14:paraId="7CF94970" w14:textId="77777777" w:rsidR="00423A81" w:rsidRPr="00F2780F" w:rsidRDefault="00423A81" w:rsidP="005D78A5">
            <w:pPr>
              <w:numPr>
                <w:ilvl w:val="0"/>
                <w:numId w:val="1"/>
              </w:numPr>
              <w:ind w:left="252" w:hanging="252"/>
              <w:contextualSpacing/>
              <w:jc w:val="both"/>
            </w:pPr>
            <w:r w:rsidRPr="00F2780F">
              <w:t xml:space="preserve">Vliv fiskální politiky na řízení podniků formou daňové politiky, regulací vládních výdajů atd. </w:t>
            </w:r>
          </w:p>
          <w:p w14:paraId="028341C1" w14:textId="77777777" w:rsidR="00423A81" w:rsidRPr="00F2780F" w:rsidRDefault="00423A81" w:rsidP="005D78A5">
            <w:pPr>
              <w:numPr>
                <w:ilvl w:val="0"/>
                <w:numId w:val="1"/>
              </w:numPr>
              <w:ind w:left="252" w:hanging="252"/>
              <w:contextualSpacing/>
              <w:jc w:val="both"/>
            </w:pPr>
            <w:r w:rsidRPr="00F2780F">
              <w:t>Pohyby na kapitálovém trhu a jejich vliv na podnikovou sféru.</w:t>
            </w:r>
          </w:p>
        </w:tc>
      </w:tr>
      <w:tr w:rsidR="00423A81" w:rsidRPr="00F2780F" w14:paraId="6553E712" w14:textId="77777777" w:rsidTr="00D439A7">
        <w:trPr>
          <w:trHeight w:val="265"/>
        </w:trPr>
        <w:tc>
          <w:tcPr>
            <w:tcW w:w="3653" w:type="dxa"/>
            <w:gridSpan w:val="2"/>
            <w:tcBorders>
              <w:top w:val="nil"/>
            </w:tcBorders>
            <w:shd w:val="clear" w:color="auto" w:fill="F7CAAC"/>
          </w:tcPr>
          <w:p w14:paraId="07FDE67B" w14:textId="77777777" w:rsidR="00423A81" w:rsidRPr="00F2780F" w:rsidRDefault="00423A81" w:rsidP="00D439A7">
            <w:pPr>
              <w:jc w:val="both"/>
            </w:pPr>
            <w:r w:rsidRPr="00F2780F">
              <w:rPr>
                <w:b/>
              </w:rPr>
              <w:t>Studijní literatura a studijní pomůcky</w:t>
            </w:r>
          </w:p>
        </w:tc>
        <w:tc>
          <w:tcPr>
            <w:tcW w:w="6202" w:type="dxa"/>
            <w:gridSpan w:val="6"/>
            <w:tcBorders>
              <w:top w:val="nil"/>
              <w:bottom w:val="nil"/>
            </w:tcBorders>
          </w:tcPr>
          <w:p w14:paraId="327FA118" w14:textId="77777777" w:rsidR="00423A81" w:rsidRPr="00F2780F" w:rsidRDefault="00423A81" w:rsidP="00D439A7">
            <w:pPr>
              <w:jc w:val="both"/>
            </w:pPr>
          </w:p>
        </w:tc>
      </w:tr>
      <w:tr w:rsidR="00423A81" w:rsidRPr="00F2780F" w14:paraId="7F5A37DA" w14:textId="77777777" w:rsidTr="00D439A7">
        <w:trPr>
          <w:trHeight w:val="1497"/>
        </w:trPr>
        <w:tc>
          <w:tcPr>
            <w:tcW w:w="9855" w:type="dxa"/>
            <w:gridSpan w:val="8"/>
            <w:tcBorders>
              <w:top w:val="nil"/>
            </w:tcBorders>
          </w:tcPr>
          <w:p w14:paraId="5ED48949" w14:textId="77777777" w:rsidR="00423A81" w:rsidRPr="00F2780F" w:rsidRDefault="00423A81" w:rsidP="00D439A7">
            <w:pPr>
              <w:jc w:val="both"/>
              <w:rPr>
                <w:b/>
              </w:rPr>
            </w:pPr>
            <w:r w:rsidRPr="00F2780F">
              <w:rPr>
                <w:b/>
              </w:rPr>
              <w:t>Povinná literatura</w:t>
            </w:r>
          </w:p>
          <w:p w14:paraId="1AA39701" w14:textId="44B750C7" w:rsidR="00423A81" w:rsidRDefault="00423A81" w:rsidP="00D439A7">
            <w:pPr>
              <w:jc w:val="both"/>
            </w:pPr>
            <w:r>
              <w:t xml:space="preserve">MANKIW, N. G. </w:t>
            </w:r>
            <w:r>
              <w:rPr>
                <w:i/>
                <w:iCs/>
              </w:rPr>
              <w:t>Macroeconomics</w:t>
            </w:r>
            <w:r>
              <w:t xml:space="preserve">. 10st ed. New York: Worth Publishers, 2019, 612 </w:t>
            </w:r>
            <w:r w:rsidR="003376FD">
              <w:t>p</w:t>
            </w:r>
            <w:r>
              <w:t>. ISBN 978-1-319-24658-6.</w:t>
            </w:r>
          </w:p>
          <w:p w14:paraId="10E4C0E8" w14:textId="77777777" w:rsidR="00423A81" w:rsidRDefault="00423A81" w:rsidP="00D439A7">
            <w:pPr>
              <w:jc w:val="both"/>
              <w:rPr>
                <w:b/>
              </w:rPr>
            </w:pPr>
            <w:r>
              <w:rPr>
                <w:b/>
              </w:rPr>
              <w:t>Doporučená literatura</w:t>
            </w:r>
          </w:p>
          <w:p w14:paraId="32C938F5" w14:textId="4BD88D57" w:rsidR="00423A81" w:rsidRDefault="00423A81" w:rsidP="00D439A7">
            <w:pPr>
              <w:jc w:val="both"/>
            </w:pPr>
            <w:r>
              <w:t xml:space="preserve">BORJAS, G.J. </w:t>
            </w:r>
            <w:r>
              <w:rPr>
                <w:i/>
                <w:iCs/>
              </w:rPr>
              <w:t>Labor economics.</w:t>
            </w:r>
            <w:r>
              <w:t xml:space="preserve">8th ed. New York McGraw-Hill Education, 2020, 478 </w:t>
            </w:r>
            <w:r w:rsidR="003376FD">
              <w:t>p</w:t>
            </w:r>
            <w:r>
              <w:t>. ISBN 978-1-260-56662-2</w:t>
            </w:r>
          </w:p>
          <w:p w14:paraId="6C9ADD14" w14:textId="77777777" w:rsidR="00423A81" w:rsidRPr="00F2780F" w:rsidRDefault="00423A81" w:rsidP="00D439A7">
            <w:pPr>
              <w:jc w:val="both"/>
            </w:pPr>
            <w:r w:rsidRPr="00F2780F">
              <w:t xml:space="preserve">SCHILLER, B.R. </w:t>
            </w:r>
            <w:r w:rsidRPr="00F2780F">
              <w:rPr>
                <w:i/>
                <w:iCs/>
              </w:rPr>
              <w:t>Essentials of economics</w:t>
            </w:r>
            <w:r w:rsidRPr="00F2780F">
              <w:t>. 10th edition. Dubuque, IA: McGraw-Hill Education, 2016. ISBN 978-1259235702.</w:t>
            </w:r>
          </w:p>
          <w:p w14:paraId="0C202C73" w14:textId="6DD53660" w:rsidR="00423A81" w:rsidRPr="00F2780F" w:rsidRDefault="00423A81" w:rsidP="00D439A7">
            <w:pPr>
              <w:jc w:val="both"/>
            </w:pPr>
            <w:r w:rsidRPr="00F2780F">
              <w:t xml:space="preserve">KRUGMAN, P.R., WELLS, R. </w:t>
            </w:r>
            <w:r w:rsidRPr="00F2780F">
              <w:rPr>
                <w:i/>
                <w:iCs/>
              </w:rPr>
              <w:t>Macroeconomics</w:t>
            </w:r>
            <w:r w:rsidRPr="00F2780F">
              <w:t xml:space="preserve">. Fourth edition. New York: Worth Publishers, 2015, 595 </w:t>
            </w:r>
            <w:r w:rsidR="003376FD">
              <w:t>p</w:t>
            </w:r>
            <w:r w:rsidRPr="00F2780F">
              <w:t>. ISBN 978-1-4641-1037-5.</w:t>
            </w:r>
          </w:p>
          <w:p w14:paraId="4955E5B5" w14:textId="6F0966EA" w:rsidR="00423A81" w:rsidRPr="00F2780F" w:rsidRDefault="00423A81" w:rsidP="00D439A7">
            <w:pPr>
              <w:jc w:val="both"/>
            </w:pPr>
            <w:r w:rsidRPr="00F2780F">
              <w:t xml:space="preserve">MANKIW, N.G. </w:t>
            </w:r>
            <w:r w:rsidRPr="00F2780F">
              <w:rPr>
                <w:i/>
                <w:iCs/>
              </w:rPr>
              <w:t>Macroeconomics</w:t>
            </w:r>
            <w:r w:rsidRPr="00F2780F">
              <w:t xml:space="preserve">. 8th ed., international version. Houndmills, Basingstoke: Worth Publishers/Palgrawe Macmillan, 2013, 623 </w:t>
            </w:r>
            <w:r w:rsidR="003376FD">
              <w:t>p</w:t>
            </w:r>
            <w:r w:rsidRPr="00F2780F">
              <w:t>. ISBN 978-1-4641-2167-8.</w:t>
            </w:r>
          </w:p>
        </w:tc>
      </w:tr>
      <w:tr w:rsidR="00423A81" w:rsidRPr="00F2780F" w14:paraId="63296CF0"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1DA400" w14:textId="77777777" w:rsidR="00423A81" w:rsidRPr="00F2780F" w:rsidRDefault="00423A81" w:rsidP="00D439A7">
            <w:pPr>
              <w:jc w:val="center"/>
              <w:rPr>
                <w:b/>
              </w:rPr>
            </w:pPr>
            <w:r w:rsidRPr="00F2780F">
              <w:rPr>
                <w:b/>
              </w:rPr>
              <w:t>Informace ke kombinované nebo distanční formě</w:t>
            </w:r>
          </w:p>
        </w:tc>
      </w:tr>
      <w:tr w:rsidR="00423A81" w:rsidRPr="00F2780F" w14:paraId="3F2E63CC" w14:textId="77777777" w:rsidTr="00D439A7">
        <w:tc>
          <w:tcPr>
            <w:tcW w:w="4787" w:type="dxa"/>
            <w:gridSpan w:val="3"/>
            <w:tcBorders>
              <w:top w:val="single" w:sz="2" w:space="0" w:color="auto"/>
            </w:tcBorders>
            <w:shd w:val="clear" w:color="auto" w:fill="F7CAAC"/>
          </w:tcPr>
          <w:p w14:paraId="47452454" w14:textId="77777777" w:rsidR="00423A81" w:rsidRPr="00F2780F" w:rsidRDefault="00423A81" w:rsidP="00D439A7">
            <w:pPr>
              <w:jc w:val="both"/>
            </w:pPr>
            <w:r w:rsidRPr="00F2780F">
              <w:rPr>
                <w:b/>
              </w:rPr>
              <w:t>Rozsah konzultací (soustředění)</w:t>
            </w:r>
          </w:p>
        </w:tc>
        <w:tc>
          <w:tcPr>
            <w:tcW w:w="889" w:type="dxa"/>
            <w:tcBorders>
              <w:top w:val="single" w:sz="2" w:space="0" w:color="auto"/>
            </w:tcBorders>
          </w:tcPr>
          <w:p w14:paraId="428F8EFF" w14:textId="77777777" w:rsidR="00423A81" w:rsidRPr="00F2780F" w:rsidRDefault="00423A81" w:rsidP="00D439A7">
            <w:pPr>
              <w:jc w:val="both"/>
            </w:pPr>
            <w:r>
              <w:t>15</w:t>
            </w:r>
          </w:p>
        </w:tc>
        <w:tc>
          <w:tcPr>
            <w:tcW w:w="4179" w:type="dxa"/>
            <w:gridSpan w:val="4"/>
            <w:tcBorders>
              <w:top w:val="single" w:sz="2" w:space="0" w:color="auto"/>
            </w:tcBorders>
            <w:shd w:val="clear" w:color="auto" w:fill="F7CAAC"/>
          </w:tcPr>
          <w:p w14:paraId="186D965E" w14:textId="77777777" w:rsidR="00423A81" w:rsidRPr="00F2780F" w:rsidRDefault="00423A81" w:rsidP="00D439A7">
            <w:pPr>
              <w:jc w:val="both"/>
              <w:rPr>
                <w:b/>
              </w:rPr>
            </w:pPr>
            <w:r w:rsidRPr="00F2780F">
              <w:rPr>
                <w:b/>
              </w:rPr>
              <w:t xml:space="preserve">hodin </w:t>
            </w:r>
          </w:p>
        </w:tc>
      </w:tr>
      <w:tr w:rsidR="00423A81" w:rsidRPr="00F2780F" w14:paraId="23D77064" w14:textId="77777777" w:rsidTr="00D439A7">
        <w:tc>
          <w:tcPr>
            <w:tcW w:w="9855" w:type="dxa"/>
            <w:gridSpan w:val="8"/>
            <w:shd w:val="clear" w:color="auto" w:fill="F7CAAC"/>
          </w:tcPr>
          <w:p w14:paraId="71B7662B" w14:textId="77777777" w:rsidR="00423A81" w:rsidRPr="00F2780F" w:rsidRDefault="00423A81" w:rsidP="00D439A7">
            <w:pPr>
              <w:jc w:val="both"/>
              <w:rPr>
                <w:b/>
              </w:rPr>
            </w:pPr>
            <w:r w:rsidRPr="00F2780F">
              <w:rPr>
                <w:b/>
              </w:rPr>
              <w:t>Informace o způsobu kontaktu s vyučujícím</w:t>
            </w:r>
          </w:p>
        </w:tc>
      </w:tr>
      <w:tr w:rsidR="00423A81" w:rsidRPr="00F2780F" w14:paraId="542D5AEF" w14:textId="77777777" w:rsidTr="00D439A7">
        <w:trPr>
          <w:trHeight w:val="694"/>
        </w:trPr>
        <w:tc>
          <w:tcPr>
            <w:tcW w:w="9855" w:type="dxa"/>
            <w:gridSpan w:val="8"/>
          </w:tcPr>
          <w:p w14:paraId="1AFF6E0B" w14:textId="77777777" w:rsidR="00423A81" w:rsidRPr="00F2780F" w:rsidRDefault="00423A81" w:rsidP="00D439A7">
            <w:pPr>
              <w:jc w:val="both"/>
            </w:pPr>
            <w:r w:rsidRPr="00F2780F">
              <w:t xml:space="preserve">Podle Vnitřního předpisu FaME má každý akademický pracovník stanoveny konzultační hodiny v rozsahu </w:t>
            </w:r>
            <w:proofErr w:type="gramStart"/>
            <w:r w:rsidRPr="00F2780F">
              <w:t>2h</w:t>
            </w:r>
            <w:proofErr w:type="gramEnd"/>
            <w:r w:rsidRPr="00F2780F">
              <w:t xml:space="preserve"> týdně. Dále je možno komunikovat s vyučujícím prostřednictvím e-mailu nebo v rámci LMS Moodle, ve kterém jsou připraveny všechny předměty Fakulty managementu a ekonomiky.</w:t>
            </w:r>
          </w:p>
        </w:tc>
      </w:tr>
    </w:tbl>
    <w:p w14:paraId="6E38B1A3" w14:textId="1003B2DA" w:rsidR="00423A81" w:rsidRDefault="00423A81"/>
    <w:p w14:paraId="78F119C0" w14:textId="5475E2AB" w:rsidR="00423A81" w:rsidRDefault="00423A81"/>
    <w:p w14:paraId="4985A724" w14:textId="2769F4EF" w:rsidR="00423A81" w:rsidRDefault="00423A81"/>
    <w:p w14:paraId="26E63B09" w14:textId="69738350" w:rsidR="00423A81" w:rsidRDefault="00423A81"/>
    <w:p w14:paraId="0F817300" w14:textId="74257FCB" w:rsidR="00423A81" w:rsidRDefault="00423A81"/>
    <w:p w14:paraId="5DA482CF" w14:textId="0B3B26FA" w:rsidR="00423A81" w:rsidRDefault="00423A81"/>
    <w:p w14:paraId="77530E3F" w14:textId="48568763" w:rsidR="00423A81" w:rsidRDefault="00423A8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648B" w:rsidRPr="00F2780F" w14:paraId="366C7A67" w14:textId="77777777" w:rsidTr="00D439A7">
        <w:tc>
          <w:tcPr>
            <w:tcW w:w="9855" w:type="dxa"/>
            <w:gridSpan w:val="8"/>
            <w:tcBorders>
              <w:bottom w:val="double" w:sz="4" w:space="0" w:color="auto"/>
            </w:tcBorders>
            <w:shd w:val="clear" w:color="auto" w:fill="BDD6EE"/>
          </w:tcPr>
          <w:p w14:paraId="007F805F" w14:textId="77777777" w:rsidR="0093648B" w:rsidRPr="00F2780F" w:rsidRDefault="0093648B" w:rsidP="00D439A7">
            <w:pPr>
              <w:jc w:val="both"/>
              <w:rPr>
                <w:b/>
                <w:sz w:val="28"/>
              </w:rPr>
            </w:pPr>
            <w:r w:rsidRPr="00F2780F">
              <w:lastRenderedPageBreak/>
              <w:br w:type="page"/>
            </w:r>
            <w:r w:rsidRPr="00F2780F">
              <w:rPr>
                <w:b/>
                <w:sz w:val="28"/>
              </w:rPr>
              <w:t>B-III – Charakteristika studijního předmětu</w:t>
            </w:r>
          </w:p>
        </w:tc>
      </w:tr>
      <w:tr w:rsidR="0093648B" w:rsidRPr="00F2780F" w14:paraId="13776C04" w14:textId="77777777" w:rsidTr="00D439A7">
        <w:tc>
          <w:tcPr>
            <w:tcW w:w="3086" w:type="dxa"/>
            <w:tcBorders>
              <w:top w:val="double" w:sz="4" w:space="0" w:color="auto"/>
            </w:tcBorders>
            <w:shd w:val="clear" w:color="auto" w:fill="F7CAAC"/>
          </w:tcPr>
          <w:p w14:paraId="7AA09C9B" w14:textId="77777777" w:rsidR="0093648B" w:rsidRPr="00F2780F" w:rsidRDefault="0093648B" w:rsidP="00D439A7">
            <w:pPr>
              <w:jc w:val="both"/>
              <w:rPr>
                <w:b/>
              </w:rPr>
            </w:pPr>
            <w:r w:rsidRPr="00F2780F">
              <w:rPr>
                <w:b/>
              </w:rPr>
              <w:t>Název studijního předmětu</w:t>
            </w:r>
          </w:p>
        </w:tc>
        <w:tc>
          <w:tcPr>
            <w:tcW w:w="6769" w:type="dxa"/>
            <w:gridSpan w:val="7"/>
            <w:tcBorders>
              <w:top w:val="double" w:sz="4" w:space="0" w:color="auto"/>
            </w:tcBorders>
          </w:tcPr>
          <w:p w14:paraId="7EA4CDC8" w14:textId="77777777" w:rsidR="0093648B" w:rsidRPr="00F2780F" w:rsidRDefault="0093648B" w:rsidP="00D439A7">
            <w:pPr>
              <w:jc w:val="both"/>
            </w:pPr>
            <w:r w:rsidRPr="00F2780F">
              <w:rPr>
                <w:bCs/>
                <w:szCs w:val="24"/>
              </w:rPr>
              <w:t>Research Methodology</w:t>
            </w:r>
          </w:p>
        </w:tc>
      </w:tr>
      <w:tr w:rsidR="0093648B" w:rsidRPr="00F2780F" w14:paraId="51914237" w14:textId="77777777" w:rsidTr="00D439A7">
        <w:tc>
          <w:tcPr>
            <w:tcW w:w="3086" w:type="dxa"/>
            <w:shd w:val="clear" w:color="auto" w:fill="F7CAAC"/>
          </w:tcPr>
          <w:p w14:paraId="6777A0C1" w14:textId="77777777" w:rsidR="0093648B" w:rsidRPr="00F2780F" w:rsidRDefault="0093648B" w:rsidP="00D439A7">
            <w:pPr>
              <w:jc w:val="both"/>
              <w:rPr>
                <w:b/>
              </w:rPr>
            </w:pPr>
            <w:r w:rsidRPr="00F2780F">
              <w:rPr>
                <w:b/>
              </w:rPr>
              <w:t>Typ předmětu</w:t>
            </w:r>
          </w:p>
        </w:tc>
        <w:tc>
          <w:tcPr>
            <w:tcW w:w="3406" w:type="dxa"/>
            <w:gridSpan w:val="4"/>
          </w:tcPr>
          <w:p w14:paraId="735EFB01" w14:textId="77777777" w:rsidR="0093648B" w:rsidRPr="00F2780F" w:rsidRDefault="0093648B" w:rsidP="00D439A7">
            <w:pPr>
              <w:jc w:val="both"/>
            </w:pPr>
            <w:r w:rsidRPr="00F2780F">
              <w:t>povinný „P“</w:t>
            </w:r>
          </w:p>
        </w:tc>
        <w:tc>
          <w:tcPr>
            <w:tcW w:w="2695" w:type="dxa"/>
            <w:gridSpan w:val="2"/>
            <w:shd w:val="clear" w:color="auto" w:fill="F7CAAC"/>
          </w:tcPr>
          <w:p w14:paraId="1DD04EF9" w14:textId="77777777" w:rsidR="0093648B" w:rsidRPr="00F2780F" w:rsidRDefault="0093648B" w:rsidP="00D439A7">
            <w:pPr>
              <w:jc w:val="both"/>
            </w:pPr>
            <w:r w:rsidRPr="00F2780F">
              <w:rPr>
                <w:b/>
              </w:rPr>
              <w:t>doporučený ročník / semestr</w:t>
            </w:r>
          </w:p>
        </w:tc>
        <w:tc>
          <w:tcPr>
            <w:tcW w:w="668" w:type="dxa"/>
          </w:tcPr>
          <w:p w14:paraId="5B7278CD" w14:textId="77777777" w:rsidR="0093648B" w:rsidRPr="00F2780F" w:rsidRDefault="0093648B" w:rsidP="00D439A7">
            <w:pPr>
              <w:jc w:val="both"/>
            </w:pPr>
            <w:r w:rsidRPr="00F2780F">
              <w:t>1/L</w:t>
            </w:r>
          </w:p>
        </w:tc>
      </w:tr>
      <w:tr w:rsidR="0093648B" w:rsidRPr="00F2780F" w14:paraId="576FD070" w14:textId="77777777" w:rsidTr="00D439A7">
        <w:tc>
          <w:tcPr>
            <w:tcW w:w="3086" w:type="dxa"/>
            <w:shd w:val="clear" w:color="auto" w:fill="F7CAAC"/>
          </w:tcPr>
          <w:p w14:paraId="4CA6077B" w14:textId="77777777" w:rsidR="0093648B" w:rsidRPr="00F2780F" w:rsidRDefault="0093648B" w:rsidP="00D439A7">
            <w:pPr>
              <w:jc w:val="both"/>
              <w:rPr>
                <w:b/>
              </w:rPr>
            </w:pPr>
            <w:r w:rsidRPr="00F2780F">
              <w:rPr>
                <w:b/>
              </w:rPr>
              <w:t>Rozsah studijního předmětu</w:t>
            </w:r>
          </w:p>
        </w:tc>
        <w:tc>
          <w:tcPr>
            <w:tcW w:w="1701" w:type="dxa"/>
            <w:gridSpan w:val="2"/>
          </w:tcPr>
          <w:p w14:paraId="1879C8D0" w14:textId="204A53E9" w:rsidR="0093648B" w:rsidRPr="00F2780F" w:rsidRDefault="0093648B" w:rsidP="00D439A7">
            <w:pPr>
              <w:jc w:val="both"/>
            </w:pPr>
            <w:r w:rsidRPr="00F2780F">
              <w:t>40</w:t>
            </w:r>
            <w:r w:rsidR="00423A81">
              <w:t xml:space="preserve"> </w:t>
            </w:r>
            <w:r w:rsidRPr="00F2780F">
              <w:t>p</w:t>
            </w:r>
          </w:p>
        </w:tc>
        <w:tc>
          <w:tcPr>
            <w:tcW w:w="889" w:type="dxa"/>
            <w:shd w:val="clear" w:color="auto" w:fill="F7CAAC"/>
          </w:tcPr>
          <w:p w14:paraId="13197FD9" w14:textId="77777777" w:rsidR="0093648B" w:rsidRPr="00F2780F" w:rsidRDefault="0093648B" w:rsidP="00D439A7">
            <w:pPr>
              <w:jc w:val="both"/>
              <w:rPr>
                <w:b/>
              </w:rPr>
            </w:pPr>
            <w:r w:rsidRPr="00F2780F">
              <w:rPr>
                <w:b/>
              </w:rPr>
              <w:t xml:space="preserve">hod. </w:t>
            </w:r>
          </w:p>
        </w:tc>
        <w:tc>
          <w:tcPr>
            <w:tcW w:w="816" w:type="dxa"/>
          </w:tcPr>
          <w:p w14:paraId="544A68B8" w14:textId="77777777" w:rsidR="0093648B" w:rsidRPr="00F2780F" w:rsidRDefault="0093648B" w:rsidP="00D439A7">
            <w:pPr>
              <w:jc w:val="both"/>
            </w:pPr>
            <w:r w:rsidRPr="00F2780F">
              <w:t>40</w:t>
            </w:r>
          </w:p>
        </w:tc>
        <w:tc>
          <w:tcPr>
            <w:tcW w:w="2156" w:type="dxa"/>
            <w:shd w:val="clear" w:color="auto" w:fill="F7CAAC"/>
          </w:tcPr>
          <w:p w14:paraId="45A04039" w14:textId="77777777" w:rsidR="0093648B" w:rsidRPr="00F2780F" w:rsidRDefault="0093648B" w:rsidP="00D439A7">
            <w:pPr>
              <w:jc w:val="both"/>
              <w:rPr>
                <w:b/>
              </w:rPr>
            </w:pPr>
            <w:r w:rsidRPr="00F2780F">
              <w:rPr>
                <w:b/>
              </w:rPr>
              <w:t>kreditů</w:t>
            </w:r>
          </w:p>
        </w:tc>
        <w:tc>
          <w:tcPr>
            <w:tcW w:w="1207" w:type="dxa"/>
            <w:gridSpan w:val="2"/>
          </w:tcPr>
          <w:p w14:paraId="2FCC9B55" w14:textId="77777777" w:rsidR="0093648B" w:rsidRPr="00F2780F" w:rsidRDefault="0093648B" w:rsidP="00D439A7">
            <w:pPr>
              <w:jc w:val="both"/>
            </w:pPr>
          </w:p>
        </w:tc>
      </w:tr>
      <w:tr w:rsidR="0093648B" w:rsidRPr="00F2780F" w14:paraId="44D37EAF" w14:textId="77777777" w:rsidTr="00D439A7">
        <w:tc>
          <w:tcPr>
            <w:tcW w:w="3086" w:type="dxa"/>
            <w:shd w:val="clear" w:color="auto" w:fill="F7CAAC"/>
          </w:tcPr>
          <w:p w14:paraId="779C3A3E" w14:textId="77777777" w:rsidR="0093648B" w:rsidRPr="00F2780F" w:rsidRDefault="0093648B" w:rsidP="00D439A7">
            <w:pPr>
              <w:jc w:val="both"/>
              <w:rPr>
                <w:b/>
                <w:sz w:val="22"/>
              </w:rPr>
            </w:pPr>
            <w:r w:rsidRPr="00F2780F">
              <w:rPr>
                <w:b/>
              </w:rPr>
              <w:t>Prerekvizity, korekvizity, ekvivalence</w:t>
            </w:r>
          </w:p>
        </w:tc>
        <w:tc>
          <w:tcPr>
            <w:tcW w:w="6769" w:type="dxa"/>
            <w:gridSpan w:val="7"/>
          </w:tcPr>
          <w:p w14:paraId="3F734965" w14:textId="77777777" w:rsidR="0093648B" w:rsidRPr="00F2780F" w:rsidRDefault="0093648B" w:rsidP="00D439A7">
            <w:pPr>
              <w:jc w:val="both"/>
            </w:pPr>
          </w:p>
        </w:tc>
      </w:tr>
      <w:tr w:rsidR="0093648B" w:rsidRPr="00F2780F" w14:paraId="3D477D8D" w14:textId="77777777" w:rsidTr="00D439A7">
        <w:tc>
          <w:tcPr>
            <w:tcW w:w="3086" w:type="dxa"/>
            <w:shd w:val="clear" w:color="auto" w:fill="F7CAAC"/>
          </w:tcPr>
          <w:p w14:paraId="00AFD4FF" w14:textId="77777777" w:rsidR="0093648B" w:rsidRPr="00F2780F" w:rsidRDefault="0093648B" w:rsidP="00D439A7">
            <w:pPr>
              <w:jc w:val="both"/>
              <w:rPr>
                <w:b/>
              </w:rPr>
            </w:pPr>
            <w:r w:rsidRPr="00F2780F">
              <w:rPr>
                <w:b/>
              </w:rPr>
              <w:t>Způsob ověření studijních výsledků</w:t>
            </w:r>
          </w:p>
        </w:tc>
        <w:tc>
          <w:tcPr>
            <w:tcW w:w="3406" w:type="dxa"/>
            <w:gridSpan w:val="4"/>
          </w:tcPr>
          <w:p w14:paraId="748AF0CF" w14:textId="77777777" w:rsidR="0093648B" w:rsidRPr="00F2780F" w:rsidRDefault="0093648B" w:rsidP="00D439A7">
            <w:pPr>
              <w:jc w:val="both"/>
            </w:pPr>
            <w:r w:rsidRPr="00F2780F">
              <w:t>Ústní zkouška formou kolokvia</w:t>
            </w:r>
          </w:p>
        </w:tc>
        <w:tc>
          <w:tcPr>
            <w:tcW w:w="2156" w:type="dxa"/>
            <w:shd w:val="clear" w:color="auto" w:fill="F7CAAC"/>
          </w:tcPr>
          <w:p w14:paraId="11451B8E" w14:textId="77777777" w:rsidR="0093648B" w:rsidRPr="00F2780F" w:rsidRDefault="0093648B" w:rsidP="00D439A7">
            <w:pPr>
              <w:jc w:val="both"/>
              <w:rPr>
                <w:b/>
              </w:rPr>
            </w:pPr>
            <w:r w:rsidRPr="00F2780F">
              <w:rPr>
                <w:b/>
              </w:rPr>
              <w:t>Forma výuky</w:t>
            </w:r>
          </w:p>
        </w:tc>
        <w:tc>
          <w:tcPr>
            <w:tcW w:w="1207" w:type="dxa"/>
            <w:gridSpan w:val="2"/>
          </w:tcPr>
          <w:p w14:paraId="233EDA40" w14:textId="77777777" w:rsidR="0093648B" w:rsidRPr="00F2780F" w:rsidRDefault="0093648B" w:rsidP="00D439A7">
            <w:pPr>
              <w:jc w:val="both"/>
            </w:pPr>
            <w:r w:rsidRPr="00F2780F">
              <w:t>přednáška</w:t>
            </w:r>
          </w:p>
        </w:tc>
      </w:tr>
      <w:tr w:rsidR="0093648B" w:rsidRPr="00F2780F" w14:paraId="1809399C" w14:textId="77777777" w:rsidTr="00D439A7">
        <w:tc>
          <w:tcPr>
            <w:tcW w:w="3086" w:type="dxa"/>
            <w:shd w:val="clear" w:color="auto" w:fill="F7CAAC"/>
          </w:tcPr>
          <w:p w14:paraId="7AA85BD1" w14:textId="77777777" w:rsidR="0093648B" w:rsidRPr="00F2780F" w:rsidRDefault="0093648B" w:rsidP="00D439A7">
            <w:pPr>
              <w:jc w:val="both"/>
              <w:rPr>
                <w:b/>
              </w:rPr>
            </w:pPr>
            <w:r w:rsidRPr="00F2780F">
              <w:rPr>
                <w:b/>
              </w:rPr>
              <w:t>Forma způsobu ověření studijních výsledků a další požadavky na studenta</w:t>
            </w:r>
          </w:p>
        </w:tc>
        <w:tc>
          <w:tcPr>
            <w:tcW w:w="6769" w:type="dxa"/>
            <w:gridSpan w:val="7"/>
            <w:tcBorders>
              <w:bottom w:val="nil"/>
            </w:tcBorders>
          </w:tcPr>
          <w:p w14:paraId="27D759B6" w14:textId="77777777" w:rsidR="0093648B" w:rsidRDefault="0093648B" w:rsidP="00D439A7">
            <w:pPr>
              <w:jc w:val="both"/>
            </w:pPr>
            <w:r>
              <w:t>Způsob ukončení předmětu: zkouška</w:t>
            </w:r>
          </w:p>
          <w:p w14:paraId="0B996D78" w14:textId="77777777" w:rsidR="0093648B" w:rsidRPr="00F2780F" w:rsidRDefault="0093648B" w:rsidP="00D439A7">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93648B" w:rsidRPr="00F2780F" w14:paraId="0BAB981D" w14:textId="77777777" w:rsidTr="00D439A7">
        <w:trPr>
          <w:trHeight w:val="56"/>
        </w:trPr>
        <w:tc>
          <w:tcPr>
            <w:tcW w:w="9855" w:type="dxa"/>
            <w:gridSpan w:val="8"/>
            <w:tcBorders>
              <w:top w:val="nil"/>
            </w:tcBorders>
          </w:tcPr>
          <w:p w14:paraId="34F3E52C" w14:textId="77777777" w:rsidR="0093648B" w:rsidRPr="00F2780F" w:rsidRDefault="0093648B" w:rsidP="00D439A7">
            <w:pPr>
              <w:jc w:val="both"/>
            </w:pPr>
          </w:p>
        </w:tc>
      </w:tr>
      <w:tr w:rsidR="0093648B" w14:paraId="680474B9" w14:textId="77777777" w:rsidTr="00D439A7">
        <w:trPr>
          <w:trHeight w:val="197"/>
        </w:trPr>
        <w:tc>
          <w:tcPr>
            <w:tcW w:w="3086" w:type="dxa"/>
            <w:tcBorders>
              <w:top w:val="nil"/>
            </w:tcBorders>
            <w:shd w:val="clear" w:color="auto" w:fill="F7CAAC"/>
          </w:tcPr>
          <w:p w14:paraId="50F73CD1" w14:textId="77777777" w:rsidR="0093648B" w:rsidRPr="00F2780F" w:rsidRDefault="0093648B" w:rsidP="00D439A7">
            <w:pPr>
              <w:jc w:val="both"/>
              <w:rPr>
                <w:b/>
              </w:rPr>
            </w:pPr>
            <w:r w:rsidRPr="00F2780F">
              <w:rPr>
                <w:b/>
              </w:rPr>
              <w:t>Garant předmětu</w:t>
            </w:r>
          </w:p>
        </w:tc>
        <w:tc>
          <w:tcPr>
            <w:tcW w:w="6769" w:type="dxa"/>
            <w:gridSpan w:val="7"/>
            <w:tcBorders>
              <w:top w:val="nil"/>
            </w:tcBorders>
          </w:tcPr>
          <w:p w14:paraId="37E5052E" w14:textId="77777777" w:rsidR="0093648B" w:rsidRDefault="0093648B" w:rsidP="00D439A7">
            <w:pPr>
              <w:jc w:val="both"/>
            </w:pPr>
            <w:r>
              <w:t>prof. Dr. Ing. Drahomíra Pavelková</w:t>
            </w:r>
          </w:p>
        </w:tc>
      </w:tr>
      <w:tr w:rsidR="0093648B" w14:paraId="3EE908C4" w14:textId="77777777" w:rsidTr="00D439A7">
        <w:trPr>
          <w:trHeight w:val="243"/>
        </w:trPr>
        <w:tc>
          <w:tcPr>
            <w:tcW w:w="3086" w:type="dxa"/>
            <w:tcBorders>
              <w:top w:val="nil"/>
            </w:tcBorders>
            <w:shd w:val="clear" w:color="auto" w:fill="F7CAAC"/>
          </w:tcPr>
          <w:p w14:paraId="0DFED432" w14:textId="77777777" w:rsidR="0093648B" w:rsidRPr="00F2780F" w:rsidRDefault="0093648B" w:rsidP="00D439A7">
            <w:pPr>
              <w:jc w:val="both"/>
              <w:rPr>
                <w:b/>
              </w:rPr>
            </w:pPr>
            <w:r w:rsidRPr="00F2780F">
              <w:rPr>
                <w:b/>
              </w:rPr>
              <w:t>Zapojení garanta do výuky předmětu</w:t>
            </w:r>
          </w:p>
        </w:tc>
        <w:tc>
          <w:tcPr>
            <w:tcW w:w="6769" w:type="dxa"/>
            <w:gridSpan w:val="7"/>
            <w:tcBorders>
              <w:top w:val="nil"/>
            </w:tcBorders>
          </w:tcPr>
          <w:p w14:paraId="041F46BA" w14:textId="77777777" w:rsidR="0093648B" w:rsidRDefault="0093648B" w:rsidP="00D439A7">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93648B" w14:paraId="5A23E5B8" w14:textId="77777777" w:rsidTr="00D439A7">
        <w:tc>
          <w:tcPr>
            <w:tcW w:w="3086" w:type="dxa"/>
            <w:shd w:val="clear" w:color="auto" w:fill="F7CAAC"/>
          </w:tcPr>
          <w:p w14:paraId="0D020DB7" w14:textId="77777777" w:rsidR="0093648B" w:rsidRPr="00F2780F" w:rsidRDefault="0093648B" w:rsidP="00D439A7">
            <w:pPr>
              <w:jc w:val="both"/>
              <w:rPr>
                <w:b/>
              </w:rPr>
            </w:pPr>
            <w:r w:rsidRPr="00F2780F">
              <w:rPr>
                <w:b/>
              </w:rPr>
              <w:t>Vyučující</w:t>
            </w:r>
          </w:p>
        </w:tc>
        <w:tc>
          <w:tcPr>
            <w:tcW w:w="6769" w:type="dxa"/>
            <w:gridSpan w:val="7"/>
            <w:tcBorders>
              <w:bottom w:val="nil"/>
            </w:tcBorders>
          </w:tcPr>
          <w:p w14:paraId="22D4D609" w14:textId="77777777" w:rsidR="0093648B" w:rsidRDefault="0093648B" w:rsidP="00D439A7">
            <w:pPr>
              <w:jc w:val="both"/>
            </w:pPr>
            <w:r>
              <w:t>prof. Dr. Ing. Drahomíra Pavelková (</w:t>
            </w:r>
            <w:proofErr w:type="gramStart"/>
            <w:r>
              <w:t>60%</w:t>
            </w:r>
            <w:proofErr w:type="gramEnd"/>
            <w:r>
              <w:t>) – metodologie výzkumu; Ing. Lubor Homolka, Ph.D. (30%) – statistické metody zpracování dat; PhDr. Ondřej Fabián (10%) – informační zdroje, publikační aktivity</w:t>
            </w:r>
          </w:p>
        </w:tc>
      </w:tr>
      <w:tr w:rsidR="0093648B" w:rsidRPr="00F2780F" w14:paraId="1B23A87B" w14:textId="77777777" w:rsidTr="00D439A7">
        <w:trPr>
          <w:trHeight w:val="56"/>
        </w:trPr>
        <w:tc>
          <w:tcPr>
            <w:tcW w:w="9855" w:type="dxa"/>
            <w:gridSpan w:val="8"/>
            <w:tcBorders>
              <w:top w:val="nil"/>
            </w:tcBorders>
          </w:tcPr>
          <w:p w14:paraId="2E30A481" w14:textId="77777777" w:rsidR="0093648B" w:rsidRPr="00F2780F" w:rsidRDefault="0093648B" w:rsidP="00D439A7">
            <w:pPr>
              <w:jc w:val="both"/>
            </w:pPr>
          </w:p>
        </w:tc>
      </w:tr>
      <w:tr w:rsidR="0093648B" w:rsidRPr="00F2780F" w14:paraId="36030226" w14:textId="77777777" w:rsidTr="00D439A7">
        <w:tc>
          <w:tcPr>
            <w:tcW w:w="3086" w:type="dxa"/>
            <w:shd w:val="clear" w:color="auto" w:fill="F7CAAC"/>
          </w:tcPr>
          <w:p w14:paraId="42033254" w14:textId="77777777" w:rsidR="0093648B" w:rsidRPr="00F2780F" w:rsidRDefault="0093648B" w:rsidP="00D439A7">
            <w:pPr>
              <w:jc w:val="both"/>
              <w:rPr>
                <w:b/>
              </w:rPr>
            </w:pPr>
            <w:r w:rsidRPr="00F2780F">
              <w:rPr>
                <w:b/>
              </w:rPr>
              <w:t>Stručná anotace předmětu</w:t>
            </w:r>
          </w:p>
        </w:tc>
        <w:tc>
          <w:tcPr>
            <w:tcW w:w="6769" w:type="dxa"/>
            <w:gridSpan w:val="7"/>
            <w:tcBorders>
              <w:bottom w:val="nil"/>
            </w:tcBorders>
          </w:tcPr>
          <w:p w14:paraId="0FAE8A79" w14:textId="77777777" w:rsidR="0093648B" w:rsidRPr="00F2780F" w:rsidRDefault="0093648B" w:rsidP="00D439A7">
            <w:pPr>
              <w:jc w:val="both"/>
            </w:pPr>
          </w:p>
        </w:tc>
      </w:tr>
      <w:tr w:rsidR="0093648B" w:rsidRPr="00F2780F" w14:paraId="4F32F70C" w14:textId="77777777" w:rsidTr="00D439A7">
        <w:trPr>
          <w:trHeight w:val="70"/>
        </w:trPr>
        <w:tc>
          <w:tcPr>
            <w:tcW w:w="9855" w:type="dxa"/>
            <w:gridSpan w:val="8"/>
            <w:tcBorders>
              <w:top w:val="nil"/>
              <w:bottom w:val="single" w:sz="4" w:space="0" w:color="auto"/>
            </w:tcBorders>
          </w:tcPr>
          <w:p w14:paraId="6DA01873" w14:textId="77777777" w:rsidR="003376FD" w:rsidRDefault="003376FD" w:rsidP="003376FD">
            <w:pPr>
              <w:jc w:val="both"/>
            </w:pPr>
            <w:r w:rsidRPr="003D278D">
              <w:t>Předmět se zabývá problematikou vědecké práce, jejími metodami a specifiky v</w:t>
            </w:r>
            <w:r>
              <w:t xml:space="preserve">e </w:t>
            </w:r>
            <w:r w:rsidRPr="003D278D">
              <w:t>společenských věd</w:t>
            </w:r>
            <w:r>
              <w:t>ách</w:t>
            </w:r>
            <w:r w:rsidRPr="003D278D">
              <w:t xml:space="preserve"> se zaměřením na </w:t>
            </w:r>
            <w:r>
              <w:t>výzkum v oblasti ekonomické a manažerské</w:t>
            </w:r>
            <w:r w:rsidRPr="003D278D">
              <w:t xml:space="preserve">.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 dále</w:t>
            </w:r>
            <w:r w:rsidRPr="003D278D">
              <w:t xml:space="preserve"> seznámeni s principy psaní disertační práce a je</w:t>
            </w:r>
            <w:r>
              <w:t>jí strukturou. Diskutovány jsou</w:t>
            </w:r>
            <w:r w:rsidRPr="003D278D">
              <w:t xml:space="preserve"> rovněž etické principy vědecké práce.</w:t>
            </w:r>
            <w:r>
              <w:t xml:space="preserve"> </w:t>
            </w:r>
          </w:p>
          <w:p w14:paraId="18A736CA"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Výzkum ve společenských vědách</w:t>
            </w:r>
            <w:r>
              <w:rPr>
                <w:color w:val="000000"/>
                <w:shd w:val="clear" w:color="auto" w:fill="FFFFFF"/>
                <w:lang w:eastAsia="en-US"/>
              </w:rPr>
              <w:t xml:space="preserve"> se zaměřením na ekonomické a</w:t>
            </w:r>
            <w:r w:rsidRPr="005A7505">
              <w:rPr>
                <w:color w:val="000000"/>
                <w:shd w:val="clear" w:color="auto" w:fill="FFFFFF"/>
                <w:lang w:eastAsia="en-US"/>
              </w:rPr>
              <w:t xml:space="preserve"> mana</w:t>
            </w:r>
            <w:r>
              <w:rPr>
                <w:color w:val="000000"/>
                <w:shd w:val="clear" w:color="auto" w:fill="FFFFFF"/>
                <w:lang w:eastAsia="en-US"/>
              </w:rPr>
              <w:t>žerské oblasti.</w:t>
            </w:r>
          </w:p>
          <w:p w14:paraId="61EDB521"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774A9358"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03038771" w14:textId="77777777" w:rsidR="003376FD" w:rsidRPr="00DD6D86"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Filozofie výzkumu</w:t>
            </w:r>
            <w:r>
              <w:rPr>
                <w:color w:val="000000"/>
                <w:shd w:val="clear" w:color="auto" w:fill="FFFFFF"/>
                <w:lang w:eastAsia="en-US"/>
              </w:rPr>
              <w:t>, v</w:t>
            </w:r>
            <w:r w:rsidRPr="00DD6D86">
              <w:rPr>
                <w:color w:val="000000"/>
                <w:shd w:val="clear" w:color="auto" w:fill="FFFFFF"/>
                <w:lang w:eastAsia="en-US"/>
              </w:rPr>
              <w:t>ýzkumné přístupy.</w:t>
            </w:r>
          </w:p>
          <w:p w14:paraId="396F9FE4"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Design výzkumu.</w:t>
            </w:r>
          </w:p>
          <w:p w14:paraId="0A55BD42"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Metody výzkumu.</w:t>
            </w:r>
          </w:p>
          <w:p w14:paraId="164A45C6"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Výběr vzorku.</w:t>
            </w:r>
          </w:p>
          <w:p w14:paraId="3A638AA2"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17CA2A31"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Sběr primárních dat.</w:t>
            </w:r>
          </w:p>
          <w:p w14:paraId="41C15C43"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31FD549A" w14:textId="77777777" w:rsidR="003376FD"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5EA35EC0" w14:textId="77777777" w:rsidR="003376FD" w:rsidRPr="002B20CA"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Etické otázky výzkumu.</w:t>
            </w:r>
          </w:p>
          <w:p w14:paraId="3C76DE8A"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37443876"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4F36E906"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08966313" w14:textId="77777777" w:rsidR="003376FD" w:rsidRPr="005A7505"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0C6385DB" w14:textId="77777777" w:rsidR="003376FD"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6112CDA4" w14:textId="77777777" w:rsidR="003376FD" w:rsidRDefault="003376FD" w:rsidP="003376FD">
            <w:pPr>
              <w:pStyle w:val="Odstavecseseznamem"/>
              <w:numPr>
                <w:ilvl w:val="0"/>
                <w:numId w:val="8"/>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3F3E2C36" w14:textId="1EF0272F" w:rsidR="0093648B" w:rsidRPr="00F2780F" w:rsidRDefault="0093648B" w:rsidP="0093648B">
            <w:pPr>
              <w:contextualSpacing/>
              <w:rPr>
                <w:color w:val="000000"/>
                <w:shd w:val="clear" w:color="auto" w:fill="FFFFFF"/>
                <w:lang w:eastAsia="en-US"/>
              </w:rPr>
            </w:pPr>
          </w:p>
        </w:tc>
      </w:tr>
      <w:tr w:rsidR="0093648B" w:rsidRPr="00F2780F" w14:paraId="054660EB" w14:textId="77777777" w:rsidTr="00D439A7">
        <w:trPr>
          <w:trHeight w:val="265"/>
        </w:trPr>
        <w:tc>
          <w:tcPr>
            <w:tcW w:w="3653" w:type="dxa"/>
            <w:gridSpan w:val="2"/>
            <w:tcBorders>
              <w:top w:val="single" w:sz="4" w:space="0" w:color="auto"/>
            </w:tcBorders>
            <w:shd w:val="clear" w:color="auto" w:fill="F7CAAC"/>
          </w:tcPr>
          <w:p w14:paraId="713C629F" w14:textId="77777777" w:rsidR="0093648B" w:rsidRPr="00F2780F" w:rsidRDefault="0093648B" w:rsidP="00D439A7">
            <w:pPr>
              <w:jc w:val="both"/>
            </w:pPr>
            <w:r w:rsidRPr="00F2780F">
              <w:rPr>
                <w:b/>
              </w:rPr>
              <w:t>Studijní literatura a studijní pomůcky</w:t>
            </w:r>
          </w:p>
        </w:tc>
        <w:tc>
          <w:tcPr>
            <w:tcW w:w="6202" w:type="dxa"/>
            <w:gridSpan w:val="6"/>
            <w:tcBorders>
              <w:top w:val="single" w:sz="4" w:space="0" w:color="auto"/>
              <w:bottom w:val="nil"/>
            </w:tcBorders>
          </w:tcPr>
          <w:p w14:paraId="34A050BE" w14:textId="77777777" w:rsidR="0093648B" w:rsidRPr="00F2780F" w:rsidRDefault="0093648B" w:rsidP="00D439A7">
            <w:pPr>
              <w:jc w:val="both"/>
            </w:pPr>
          </w:p>
        </w:tc>
      </w:tr>
      <w:tr w:rsidR="003376FD" w:rsidRPr="00F2780F" w14:paraId="24A7BF3D" w14:textId="77777777" w:rsidTr="00D439A7">
        <w:trPr>
          <w:trHeight w:val="850"/>
        </w:trPr>
        <w:tc>
          <w:tcPr>
            <w:tcW w:w="9855" w:type="dxa"/>
            <w:gridSpan w:val="8"/>
            <w:tcBorders>
              <w:top w:val="nil"/>
            </w:tcBorders>
          </w:tcPr>
          <w:p w14:paraId="436CAB1D" w14:textId="77777777" w:rsidR="003376FD" w:rsidRPr="00B131E7" w:rsidRDefault="003376FD" w:rsidP="003376FD">
            <w:pPr>
              <w:rPr>
                <w:color w:val="000000"/>
                <w:lang w:val="en-US" w:eastAsia="en-US"/>
              </w:rPr>
            </w:pPr>
            <w:r>
              <w:rPr>
                <w:b/>
                <w:bCs/>
                <w:color w:val="000000"/>
                <w:lang w:val="en-US" w:eastAsia="en-US"/>
              </w:rPr>
              <w:lastRenderedPageBreak/>
              <w:t>Povinná literatura</w:t>
            </w:r>
          </w:p>
          <w:p w14:paraId="3AED5173" w14:textId="77777777" w:rsidR="003376FD" w:rsidRDefault="003376FD" w:rsidP="003376FD">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5423BB23" w14:textId="77777777" w:rsidR="003376FD" w:rsidRPr="00286404" w:rsidRDefault="003376FD" w:rsidP="003376FD">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1A723572" w14:textId="77777777" w:rsidR="003376FD" w:rsidRDefault="003376FD" w:rsidP="003376FD">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2A790DCA" w14:textId="7D78D31E" w:rsidR="003376FD" w:rsidRDefault="003376FD" w:rsidP="003376FD">
            <w:pPr>
              <w:rPr>
                <w:color w:val="000000"/>
                <w:lang w:eastAsia="en-US"/>
              </w:rPr>
            </w:pPr>
            <w:r w:rsidRPr="002649CF">
              <w:rPr>
                <w:color w:val="000000"/>
                <w:lang w:eastAsia="en-US"/>
              </w:rPr>
              <w:t xml:space="preserve">SAUNDERS, M., LEWIS, P., THORNHILL, A. </w:t>
            </w:r>
            <w:r w:rsidRPr="002649CF">
              <w:rPr>
                <w:i/>
                <w:iCs/>
                <w:color w:val="000000"/>
                <w:lang w:eastAsia="en-US"/>
              </w:rPr>
              <w:t>Research methods for business students</w:t>
            </w:r>
            <w:r w:rsidRPr="002649CF">
              <w:rPr>
                <w:color w:val="000000"/>
                <w:lang w:eastAsia="en-US"/>
              </w:rPr>
              <w:t xml:space="preserve">. 8th edition. Prentice Hall, 2019. 872 </w:t>
            </w:r>
            <w:r>
              <w:rPr>
                <w:color w:val="000000"/>
                <w:lang w:eastAsia="en-US"/>
              </w:rPr>
              <w:t>p</w:t>
            </w:r>
            <w:r w:rsidRPr="002649CF">
              <w:rPr>
                <w:color w:val="000000"/>
                <w:lang w:eastAsia="en-US"/>
              </w:rPr>
              <w:t>.</w:t>
            </w:r>
            <w:r>
              <w:rPr>
                <w:color w:val="000000"/>
                <w:lang w:eastAsia="en-US"/>
              </w:rPr>
              <w:t xml:space="preserve"> ISBN 9781292208787.</w:t>
            </w:r>
          </w:p>
          <w:p w14:paraId="0112BAC7" w14:textId="2DBC8743" w:rsidR="003376FD" w:rsidRPr="000E5506" w:rsidRDefault="003376FD" w:rsidP="003376FD">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46942734" w14:textId="77777777" w:rsidR="003376FD" w:rsidRPr="00B131E7" w:rsidRDefault="003376FD" w:rsidP="003376FD">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14:paraId="3CB0D799" w14:textId="2949B0C2" w:rsidR="003376FD" w:rsidRPr="00B131E7" w:rsidRDefault="003376FD" w:rsidP="003376FD">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p. ISBN 978-0-335-26446-9.</w:t>
            </w:r>
          </w:p>
          <w:p w14:paraId="674BE87D" w14:textId="4F0AFBF1" w:rsidR="003376FD" w:rsidRPr="00B131E7" w:rsidRDefault="003376FD" w:rsidP="003376FD">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p. ISBN 978-1-906638-87-0.</w:t>
            </w:r>
          </w:p>
          <w:p w14:paraId="6622F06E" w14:textId="2FB744ED" w:rsidR="003376FD" w:rsidRPr="00B131E7" w:rsidRDefault="003376FD" w:rsidP="003376FD">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p. ISBN 978-1-4522-2610-1.</w:t>
            </w:r>
          </w:p>
          <w:p w14:paraId="656E90D0" w14:textId="77777777" w:rsidR="003376FD" w:rsidRPr="00B131E7" w:rsidRDefault="003376FD" w:rsidP="003376FD">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14:paraId="5DB66822" w14:textId="26395D6F" w:rsidR="003376FD" w:rsidRPr="00B131E7" w:rsidRDefault="003376FD" w:rsidP="003376FD">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14:paraId="39C5C1C2" w14:textId="77777777" w:rsidR="003376FD" w:rsidRPr="00B131E7" w:rsidRDefault="003376FD" w:rsidP="003376FD">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14:paraId="72A70E68" w14:textId="77777777" w:rsidR="003376FD" w:rsidRPr="00B131E7" w:rsidRDefault="003376FD" w:rsidP="003376FD">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14:paraId="0DE0B14F" w14:textId="77777777" w:rsidR="003376FD" w:rsidRPr="00B131E7" w:rsidRDefault="003376FD" w:rsidP="003376FD">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14:paraId="7FFECB2F" w14:textId="6E778983" w:rsidR="003376FD" w:rsidRPr="00B131E7" w:rsidRDefault="003376FD" w:rsidP="003376FD">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14:paraId="6CC5BFB6" w14:textId="77777777" w:rsidR="003376FD" w:rsidRPr="00235247" w:rsidRDefault="003376FD" w:rsidP="003376FD">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14:paraId="795889D9" w14:textId="77777777" w:rsidR="003376FD" w:rsidRPr="00B131E7" w:rsidRDefault="003376FD" w:rsidP="003376FD">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14:paraId="141E2E20" w14:textId="77777777" w:rsidR="003376FD" w:rsidRPr="00B131E7" w:rsidRDefault="003376FD" w:rsidP="003376FD">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14:paraId="64DC4ECD" w14:textId="1415373E" w:rsidR="003376FD" w:rsidRPr="00B131E7" w:rsidRDefault="003376FD" w:rsidP="003376FD">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14:paraId="72C7EBC1" w14:textId="77777777" w:rsidR="003376FD" w:rsidRPr="00235247" w:rsidRDefault="003376FD" w:rsidP="003376FD">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14:paraId="61B2D524" w14:textId="7AAC50C8" w:rsidR="003376FD" w:rsidRPr="00F2780F" w:rsidRDefault="003376FD" w:rsidP="003376FD">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3376FD" w:rsidRPr="00F2780F" w14:paraId="54CF81AF"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6055FC" w14:textId="77777777" w:rsidR="003376FD" w:rsidRPr="00F2780F" w:rsidRDefault="003376FD" w:rsidP="003376FD">
            <w:pPr>
              <w:jc w:val="center"/>
              <w:rPr>
                <w:b/>
              </w:rPr>
            </w:pPr>
            <w:r w:rsidRPr="00F2780F">
              <w:rPr>
                <w:b/>
              </w:rPr>
              <w:t>Informace ke kombinované nebo distanční formě</w:t>
            </w:r>
          </w:p>
        </w:tc>
      </w:tr>
      <w:tr w:rsidR="003376FD" w:rsidRPr="00F2780F" w14:paraId="431956C2" w14:textId="77777777" w:rsidTr="00D439A7">
        <w:tc>
          <w:tcPr>
            <w:tcW w:w="4787" w:type="dxa"/>
            <w:gridSpan w:val="3"/>
            <w:tcBorders>
              <w:top w:val="single" w:sz="2" w:space="0" w:color="auto"/>
            </w:tcBorders>
            <w:shd w:val="clear" w:color="auto" w:fill="F7CAAC"/>
          </w:tcPr>
          <w:p w14:paraId="37AEE7F2" w14:textId="77777777" w:rsidR="003376FD" w:rsidRPr="00F2780F" w:rsidRDefault="003376FD" w:rsidP="003376FD">
            <w:pPr>
              <w:jc w:val="both"/>
            </w:pPr>
            <w:r w:rsidRPr="00F2780F">
              <w:rPr>
                <w:b/>
              </w:rPr>
              <w:t>Rozsah konzultací (soustředění)</w:t>
            </w:r>
          </w:p>
        </w:tc>
        <w:tc>
          <w:tcPr>
            <w:tcW w:w="889" w:type="dxa"/>
            <w:tcBorders>
              <w:top w:val="single" w:sz="2" w:space="0" w:color="auto"/>
            </w:tcBorders>
          </w:tcPr>
          <w:p w14:paraId="4C0512CB" w14:textId="77777777" w:rsidR="003376FD" w:rsidRPr="00F2780F" w:rsidRDefault="003376FD" w:rsidP="003376FD">
            <w:pPr>
              <w:jc w:val="both"/>
            </w:pPr>
            <w:r w:rsidRPr="00F2780F">
              <w:t>40</w:t>
            </w:r>
          </w:p>
        </w:tc>
        <w:tc>
          <w:tcPr>
            <w:tcW w:w="4179" w:type="dxa"/>
            <w:gridSpan w:val="4"/>
            <w:tcBorders>
              <w:top w:val="single" w:sz="2" w:space="0" w:color="auto"/>
            </w:tcBorders>
            <w:shd w:val="clear" w:color="auto" w:fill="F7CAAC"/>
          </w:tcPr>
          <w:p w14:paraId="79AED474" w14:textId="77777777" w:rsidR="003376FD" w:rsidRPr="00F2780F" w:rsidRDefault="003376FD" w:rsidP="003376FD">
            <w:pPr>
              <w:jc w:val="both"/>
              <w:rPr>
                <w:b/>
              </w:rPr>
            </w:pPr>
            <w:r w:rsidRPr="00F2780F">
              <w:rPr>
                <w:b/>
              </w:rPr>
              <w:t xml:space="preserve">hodin </w:t>
            </w:r>
          </w:p>
        </w:tc>
      </w:tr>
      <w:tr w:rsidR="003376FD" w:rsidRPr="00F2780F" w14:paraId="3FC9B695" w14:textId="77777777" w:rsidTr="00D439A7">
        <w:tc>
          <w:tcPr>
            <w:tcW w:w="9855" w:type="dxa"/>
            <w:gridSpan w:val="8"/>
            <w:shd w:val="clear" w:color="auto" w:fill="F7CAAC"/>
          </w:tcPr>
          <w:p w14:paraId="3E222A9E" w14:textId="77777777" w:rsidR="003376FD" w:rsidRPr="00F2780F" w:rsidRDefault="003376FD" w:rsidP="003376FD">
            <w:pPr>
              <w:jc w:val="both"/>
              <w:rPr>
                <w:b/>
              </w:rPr>
            </w:pPr>
            <w:r w:rsidRPr="00F2780F">
              <w:rPr>
                <w:b/>
              </w:rPr>
              <w:t>Informace o způsobu kontaktu s vyučujícím</w:t>
            </w:r>
          </w:p>
        </w:tc>
      </w:tr>
      <w:tr w:rsidR="003376FD" w:rsidRPr="00F2780F" w14:paraId="77DB97FD" w14:textId="77777777" w:rsidTr="00D439A7">
        <w:trPr>
          <w:trHeight w:val="621"/>
        </w:trPr>
        <w:tc>
          <w:tcPr>
            <w:tcW w:w="9855" w:type="dxa"/>
            <w:gridSpan w:val="8"/>
          </w:tcPr>
          <w:p w14:paraId="386E3B09" w14:textId="77777777" w:rsidR="003376FD" w:rsidRPr="00F2780F" w:rsidRDefault="003376FD" w:rsidP="003376FD">
            <w:pPr>
              <w:jc w:val="both"/>
            </w:pPr>
            <w:r w:rsidRPr="00F2780F">
              <w:t xml:space="preserve">Podle Vnitřního předpisu FaME má každý akademický pracovník stanoveny konzultační hodiny v rozsahu </w:t>
            </w:r>
            <w:proofErr w:type="gramStart"/>
            <w:r w:rsidRPr="00F2780F">
              <w:t>2h</w:t>
            </w:r>
            <w:proofErr w:type="gramEnd"/>
            <w:r w:rsidRPr="00F2780F">
              <w:t xml:space="preserve"> týdně. Dále je možno komunikovat s vyučujícím prostřednictvím e-mailu nebo v rámci LMS Moodle.</w:t>
            </w:r>
          </w:p>
        </w:tc>
      </w:tr>
    </w:tbl>
    <w:p w14:paraId="2C2DCC69" w14:textId="7407B38E" w:rsidR="0093648B" w:rsidRDefault="0093648B"/>
    <w:p w14:paraId="66803F80" w14:textId="61110783" w:rsidR="0093648B" w:rsidRDefault="0093648B"/>
    <w:p w14:paraId="655A09A6" w14:textId="3F2A6094" w:rsidR="0093648B" w:rsidRDefault="0093648B"/>
    <w:p w14:paraId="57C7D326" w14:textId="27FC3A4A" w:rsidR="0093648B" w:rsidRDefault="0093648B"/>
    <w:p w14:paraId="1254E86D" w14:textId="5E655245" w:rsidR="0093648B" w:rsidRDefault="0093648B"/>
    <w:p w14:paraId="70121581" w14:textId="00CFDA0C" w:rsidR="0093648B" w:rsidRDefault="0093648B"/>
    <w:p w14:paraId="40ECAC4A" w14:textId="529A79FC" w:rsidR="0093648B" w:rsidRDefault="0093648B"/>
    <w:p w14:paraId="0B469B75" w14:textId="2EC681FD" w:rsidR="0093648B" w:rsidRDefault="0093648B"/>
    <w:p w14:paraId="1075A061" w14:textId="0B965812" w:rsidR="0093648B" w:rsidRDefault="0093648B"/>
    <w:p w14:paraId="21BD722C" w14:textId="7BD1CE55" w:rsidR="0093648B" w:rsidRDefault="0093648B"/>
    <w:p w14:paraId="3AE5969A" w14:textId="14CF7860" w:rsidR="0093648B" w:rsidRDefault="0093648B"/>
    <w:p w14:paraId="7649B9F6" w14:textId="05701053" w:rsidR="0093648B" w:rsidRDefault="0093648B"/>
    <w:p w14:paraId="092DFD5F" w14:textId="77777777" w:rsidR="0093648B" w:rsidRDefault="0093648B"/>
    <w:p w14:paraId="22AEE6F4"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18EF" w14:paraId="3DD0D97E" w14:textId="77777777" w:rsidTr="00D439A7">
        <w:tc>
          <w:tcPr>
            <w:tcW w:w="9855" w:type="dxa"/>
            <w:gridSpan w:val="8"/>
            <w:tcBorders>
              <w:bottom w:val="double" w:sz="4" w:space="0" w:color="auto"/>
            </w:tcBorders>
            <w:shd w:val="clear" w:color="auto" w:fill="BDD6EE"/>
          </w:tcPr>
          <w:p w14:paraId="7CE37A1E" w14:textId="7809953B" w:rsidR="000218EF" w:rsidRDefault="000218EF" w:rsidP="00D439A7">
            <w:pPr>
              <w:jc w:val="both"/>
              <w:rPr>
                <w:b/>
                <w:sz w:val="28"/>
              </w:rPr>
            </w:pPr>
            <w:r>
              <w:lastRenderedPageBreak/>
              <w:br w:type="page"/>
            </w:r>
            <w:r>
              <w:rPr>
                <w:b/>
                <w:sz w:val="28"/>
              </w:rPr>
              <w:t>B-III – Charakteristika studijního předmětu</w:t>
            </w:r>
          </w:p>
        </w:tc>
      </w:tr>
      <w:tr w:rsidR="000218EF" w14:paraId="1EB521B6" w14:textId="77777777" w:rsidTr="00D439A7">
        <w:tc>
          <w:tcPr>
            <w:tcW w:w="3086" w:type="dxa"/>
            <w:tcBorders>
              <w:top w:val="double" w:sz="4" w:space="0" w:color="auto"/>
            </w:tcBorders>
            <w:shd w:val="clear" w:color="auto" w:fill="F7CAAC"/>
          </w:tcPr>
          <w:p w14:paraId="103495B6" w14:textId="77777777" w:rsidR="000218EF" w:rsidRDefault="000218EF" w:rsidP="00D439A7">
            <w:pPr>
              <w:jc w:val="both"/>
              <w:rPr>
                <w:b/>
              </w:rPr>
            </w:pPr>
            <w:r>
              <w:rPr>
                <w:b/>
              </w:rPr>
              <w:t>Název studijního předmětu</w:t>
            </w:r>
          </w:p>
        </w:tc>
        <w:tc>
          <w:tcPr>
            <w:tcW w:w="6769" w:type="dxa"/>
            <w:gridSpan w:val="7"/>
            <w:tcBorders>
              <w:top w:val="double" w:sz="4" w:space="0" w:color="auto"/>
            </w:tcBorders>
          </w:tcPr>
          <w:p w14:paraId="4C601FEA" w14:textId="4B736D98" w:rsidR="000218EF" w:rsidRDefault="000218EF" w:rsidP="00D439A7">
            <w:pPr>
              <w:jc w:val="both"/>
            </w:pPr>
            <w:r>
              <w:t xml:space="preserve">Theories and Concepts in </w:t>
            </w:r>
            <w:r w:rsidR="00D439A7">
              <w:t>T</w:t>
            </w:r>
            <w:r>
              <w:t>ourism</w:t>
            </w:r>
          </w:p>
        </w:tc>
      </w:tr>
      <w:tr w:rsidR="000218EF" w14:paraId="4A8A6C0E" w14:textId="77777777" w:rsidTr="00D439A7">
        <w:tc>
          <w:tcPr>
            <w:tcW w:w="3086" w:type="dxa"/>
            <w:shd w:val="clear" w:color="auto" w:fill="F7CAAC"/>
          </w:tcPr>
          <w:p w14:paraId="25DB0475" w14:textId="77777777" w:rsidR="000218EF" w:rsidRDefault="000218EF" w:rsidP="00D439A7">
            <w:pPr>
              <w:jc w:val="both"/>
              <w:rPr>
                <w:b/>
              </w:rPr>
            </w:pPr>
            <w:r>
              <w:rPr>
                <w:b/>
              </w:rPr>
              <w:t>Typ předmětu</w:t>
            </w:r>
          </w:p>
        </w:tc>
        <w:tc>
          <w:tcPr>
            <w:tcW w:w="3406" w:type="dxa"/>
            <w:gridSpan w:val="4"/>
          </w:tcPr>
          <w:p w14:paraId="5E46BEF7" w14:textId="77777777" w:rsidR="000218EF" w:rsidRDefault="000218EF" w:rsidP="00D439A7">
            <w:pPr>
              <w:jc w:val="both"/>
            </w:pPr>
            <w:r w:rsidRPr="009C11F1">
              <w:t>povinný „P“</w:t>
            </w:r>
          </w:p>
        </w:tc>
        <w:tc>
          <w:tcPr>
            <w:tcW w:w="2695" w:type="dxa"/>
            <w:gridSpan w:val="2"/>
            <w:shd w:val="clear" w:color="auto" w:fill="F7CAAC"/>
          </w:tcPr>
          <w:p w14:paraId="5B18E7FD" w14:textId="77777777" w:rsidR="000218EF" w:rsidRDefault="000218EF" w:rsidP="00D439A7">
            <w:pPr>
              <w:jc w:val="both"/>
            </w:pPr>
            <w:r>
              <w:rPr>
                <w:b/>
              </w:rPr>
              <w:t>doporučený ročník / semestr</w:t>
            </w:r>
          </w:p>
        </w:tc>
        <w:tc>
          <w:tcPr>
            <w:tcW w:w="668" w:type="dxa"/>
          </w:tcPr>
          <w:p w14:paraId="6588C214" w14:textId="77777777" w:rsidR="000218EF" w:rsidRDefault="000218EF" w:rsidP="00D439A7">
            <w:pPr>
              <w:jc w:val="both"/>
            </w:pPr>
            <w:r>
              <w:t>1/Z</w:t>
            </w:r>
          </w:p>
        </w:tc>
      </w:tr>
      <w:tr w:rsidR="000218EF" w14:paraId="2E1E934B" w14:textId="77777777" w:rsidTr="00D439A7">
        <w:tc>
          <w:tcPr>
            <w:tcW w:w="3086" w:type="dxa"/>
            <w:shd w:val="clear" w:color="auto" w:fill="F7CAAC"/>
          </w:tcPr>
          <w:p w14:paraId="3B60396A" w14:textId="77777777" w:rsidR="000218EF" w:rsidRDefault="000218EF" w:rsidP="00D439A7">
            <w:pPr>
              <w:jc w:val="both"/>
              <w:rPr>
                <w:b/>
              </w:rPr>
            </w:pPr>
            <w:r>
              <w:rPr>
                <w:b/>
              </w:rPr>
              <w:t>Rozsah studijního předmětu</w:t>
            </w:r>
          </w:p>
        </w:tc>
        <w:tc>
          <w:tcPr>
            <w:tcW w:w="1701" w:type="dxa"/>
            <w:gridSpan w:val="2"/>
          </w:tcPr>
          <w:p w14:paraId="758779A9" w14:textId="5EA771FF" w:rsidR="000218EF" w:rsidRDefault="000218EF" w:rsidP="00D439A7">
            <w:pPr>
              <w:jc w:val="both"/>
            </w:pPr>
            <w:r>
              <w:t>20 p</w:t>
            </w:r>
          </w:p>
        </w:tc>
        <w:tc>
          <w:tcPr>
            <w:tcW w:w="889" w:type="dxa"/>
            <w:shd w:val="clear" w:color="auto" w:fill="F7CAAC"/>
          </w:tcPr>
          <w:p w14:paraId="695346A6" w14:textId="77777777" w:rsidR="000218EF" w:rsidRDefault="000218EF" w:rsidP="00D439A7">
            <w:pPr>
              <w:jc w:val="both"/>
              <w:rPr>
                <w:b/>
              </w:rPr>
            </w:pPr>
            <w:r>
              <w:rPr>
                <w:b/>
              </w:rPr>
              <w:t xml:space="preserve">hod. </w:t>
            </w:r>
          </w:p>
        </w:tc>
        <w:tc>
          <w:tcPr>
            <w:tcW w:w="816" w:type="dxa"/>
          </w:tcPr>
          <w:p w14:paraId="3ACA2AB1" w14:textId="77777777" w:rsidR="000218EF" w:rsidRDefault="000218EF" w:rsidP="00D439A7">
            <w:pPr>
              <w:jc w:val="both"/>
            </w:pPr>
            <w:r>
              <w:t>20</w:t>
            </w:r>
          </w:p>
        </w:tc>
        <w:tc>
          <w:tcPr>
            <w:tcW w:w="2156" w:type="dxa"/>
            <w:shd w:val="clear" w:color="auto" w:fill="F7CAAC"/>
          </w:tcPr>
          <w:p w14:paraId="78D4A0B7" w14:textId="77777777" w:rsidR="000218EF" w:rsidRDefault="000218EF" w:rsidP="00D439A7">
            <w:pPr>
              <w:jc w:val="both"/>
              <w:rPr>
                <w:b/>
              </w:rPr>
            </w:pPr>
            <w:r>
              <w:rPr>
                <w:b/>
              </w:rPr>
              <w:t>kreditů</w:t>
            </w:r>
          </w:p>
        </w:tc>
        <w:tc>
          <w:tcPr>
            <w:tcW w:w="1207" w:type="dxa"/>
            <w:gridSpan w:val="2"/>
          </w:tcPr>
          <w:p w14:paraId="10267336" w14:textId="77777777" w:rsidR="000218EF" w:rsidRDefault="000218EF" w:rsidP="00D439A7">
            <w:pPr>
              <w:jc w:val="both"/>
            </w:pPr>
          </w:p>
        </w:tc>
      </w:tr>
      <w:tr w:rsidR="000218EF" w14:paraId="5D75D950" w14:textId="77777777" w:rsidTr="00D439A7">
        <w:tc>
          <w:tcPr>
            <w:tcW w:w="3086" w:type="dxa"/>
            <w:shd w:val="clear" w:color="auto" w:fill="F7CAAC"/>
          </w:tcPr>
          <w:p w14:paraId="66057252" w14:textId="77777777" w:rsidR="000218EF" w:rsidRDefault="000218EF" w:rsidP="00D439A7">
            <w:pPr>
              <w:jc w:val="both"/>
              <w:rPr>
                <w:b/>
                <w:sz w:val="22"/>
              </w:rPr>
            </w:pPr>
            <w:r>
              <w:rPr>
                <w:b/>
              </w:rPr>
              <w:t>Prerekvizity, korekvizity, ekvivalence</w:t>
            </w:r>
          </w:p>
        </w:tc>
        <w:tc>
          <w:tcPr>
            <w:tcW w:w="6769" w:type="dxa"/>
            <w:gridSpan w:val="7"/>
          </w:tcPr>
          <w:p w14:paraId="79FF97F7" w14:textId="77777777" w:rsidR="000218EF" w:rsidRDefault="000218EF" w:rsidP="00D439A7">
            <w:pPr>
              <w:jc w:val="both"/>
            </w:pPr>
          </w:p>
        </w:tc>
      </w:tr>
      <w:tr w:rsidR="000218EF" w14:paraId="72B22227" w14:textId="77777777" w:rsidTr="00D439A7">
        <w:tc>
          <w:tcPr>
            <w:tcW w:w="3086" w:type="dxa"/>
            <w:shd w:val="clear" w:color="auto" w:fill="F7CAAC"/>
          </w:tcPr>
          <w:p w14:paraId="0D1EB233" w14:textId="77777777" w:rsidR="000218EF" w:rsidRDefault="000218EF" w:rsidP="00D439A7">
            <w:pPr>
              <w:jc w:val="both"/>
              <w:rPr>
                <w:b/>
              </w:rPr>
            </w:pPr>
            <w:r>
              <w:rPr>
                <w:b/>
              </w:rPr>
              <w:t>Způsob ověření studijních výsledků</w:t>
            </w:r>
          </w:p>
        </w:tc>
        <w:tc>
          <w:tcPr>
            <w:tcW w:w="3406" w:type="dxa"/>
            <w:gridSpan w:val="4"/>
          </w:tcPr>
          <w:p w14:paraId="6DA703B9" w14:textId="77777777" w:rsidR="000218EF" w:rsidRDefault="000218EF" w:rsidP="00D439A7">
            <w:pPr>
              <w:jc w:val="both"/>
            </w:pPr>
            <w:r>
              <w:t>zkouška</w:t>
            </w:r>
          </w:p>
        </w:tc>
        <w:tc>
          <w:tcPr>
            <w:tcW w:w="2156" w:type="dxa"/>
            <w:shd w:val="clear" w:color="auto" w:fill="F7CAAC"/>
          </w:tcPr>
          <w:p w14:paraId="3B46CF10" w14:textId="77777777" w:rsidR="000218EF" w:rsidRDefault="000218EF" w:rsidP="00D439A7">
            <w:pPr>
              <w:jc w:val="both"/>
              <w:rPr>
                <w:b/>
              </w:rPr>
            </w:pPr>
            <w:r>
              <w:rPr>
                <w:b/>
              </w:rPr>
              <w:t>Forma výuky</w:t>
            </w:r>
          </w:p>
        </w:tc>
        <w:tc>
          <w:tcPr>
            <w:tcW w:w="1207" w:type="dxa"/>
            <w:gridSpan w:val="2"/>
          </w:tcPr>
          <w:p w14:paraId="26826039" w14:textId="77777777" w:rsidR="000218EF" w:rsidRDefault="000218EF" w:rsidP="00D439A7">
            <w:pPr>
              <w:jc w:val="both"/>
            </w:pPr>
            <w:r>
              <w:t>přednáška</w:t>
            </w:r>
          </w:p>
        </w:tc>
      </w:tr>
      <w:tr w:rsidR="000218EF" w14:paraId="00D6DC85" w14:textId="77777777" w:rsidTr="00D439A7">
        <w:tc>
          <w:tcPr>
            <w:tcW w:w="3086" w:type="dxa"/>
            <w:shd w:val="clear" w:color="auto" w:fill="F7CAAC"/>
          </w:tcPr>
          <w:p w14:paraId="36D51BE5" w14:textId="77777777" w:rsidR="000218EF" w:rsidRDefault="000218EF" w:rsidP="00D439A7">
            <w:pPr>
              <w:jc w:val="both"/>
              <w:rPr>
                <w:b/>
              </w:rPr>
            </w:pPr>
            <w:r>
              <w:rPr>
                <w:b/>
              </w:rPr>
              <w:t>Forma způsobu ověření studijních výsledků a další požadavky na studenta</w:t>
            </w:r>
          </w:p>
        </w:tc>
        <w:tc>
          <w:tcPr>
            <w:tcW w:w="6769" w:type="dxa"/>
            <w:gridSpan w:val="7"/>
            <w:tcBorders>
              <w:bottom w:val="nil"/>
            </w:tcBorders>
          </w:tcPr>
          <w:p w14:paraId="289BDF0F" w14:textId="77777777" w:rsidR="000218EF" w:rsidRDefault="000218EF" w:rsidP="00D439A7">
            <w:pPr>
              <w:jc w:val="both"/>
            </w:pPr>
            <w:r>
              <w:t>Způsob ukončení předmětu: zkouška</w:t>
            </w:r>
          </w:p>
          <w:p w14:paraId="7EC90522" w14:textId="77777777" w:rsidR="000218EF" w:rsidRDefault="000218EF" w:rsidP="00D439A7">
            <w:pPr>
              <w:jc w:val="both"/>
            </w:pPr>
            <w:r>
              <w:t>Požadavky ke zkoušce: obhajoba seminární práce včetně případové studie a ústní forma zkoušky k ověření získaných znalostí.</w:t>
            </w:r>
          </w:p>
        </w:tc>
      </w:tr>
      <w:tr w:rsidR="000218EF" w14:paraId="3C18AA43" w14:textId="77777777" w:rsidTr="00D439A7">
        <w:trPr>
          <w:trHeight w:val="122"/>
        </w:trPr>
        <w:tc>
          <w:tcPr>
            <w:tcW w:w="9855" w:type="dxa"/>
            <w:gridSpan w:val="8"/>
            <w:tcBorders>
              <w:top w:val="nil"/>
            </w:tcBorders>
          </w:tcPr>
          <w:p w14:paraId="4DD694D6" w14:textId="77777777" w:rsidR="000218EF" w:rsidRDefault="000218EF" w:rsidP="00D439A7">
            <w:pPr>
              <w:jc w:val="both"/>
            </w:pPr>
          </w:p>
        </w:tc>
      </w:tr>
      <w:tr w:rsidR="000218EF" w14:paraId="7D8F1C62" w14:textId="77777777" w:rsidTr="00D439A7">
        <w:trPr>
          <w:trHeight w:val="197"/>
        </w:trPr>
        <w:tc>
          <w:tcPr>
            <w:tcW w:w="3086" w:type="dxa"/>
            <w:tcBorders>
              <w:top w:val="nil"/>
            </w:tcBorders>
            <w:shd w:val="clear" w:color="auto" w:fill="F7CAAC"/>
          </w:tcPr>
          <w:p w14:paraId="1948AD73" w14:textId="77777777" w:rsidR="000218EF" w:rsidRDefault="000218EF" w:rsidP="00D439A7">
            <w:pPr>
              <w:jc w:val="both"/>
              <w:rPr>
                <w:b/>
              </w:rPr>
            </w:pPr>
            <w:r>
              <w:rPr>
                <w:b/>
              </w:rPr>
              <w:t>Garant předmětu</w:t>
            </w:r>
          </w:p>
        </w:tc>
        <w:tc>
          <w:tcPr>
            <w:tcW w:w="6769" w:type="dxa"/>
            <w:gridSpan w:val="7"/>
            <w:tcBorders>
              <w:top w:val="nil"/>
            </w:tcBorders>
          </w:tcPr>
          <w:p w14:paraId="1432D7D7" w14:textId="77777777" w:rsidR="000218EF" w:rsidRDefault="000218EF" w:rsidP="00D439A7">
            <w:pPr>
              <w:jc w:val="both"/>
            </w:pPr>
            <w:r>
              <w:t>doc. Ing. Zuzana Tučková, Ph.D.</w:t>
            </w:r>
          </w:p>
        </w:tc>
      </w:tr>
      <w:tr w:rsidR="000218EF" w14:paraId="2FADCF76" w14:textId="77777777" w:rsidTr="00D439A7">
        <w:trPr>
          <w:trHeight w:val="243"/>
        </w:trPr>
        <w:tc>
          <w:tcPr>
            <w:tcW w:w="3086" w:type="dxa"/>
            <w:tcBorders>
              <w:top w:val="nil"/>
            </w:tcBorders>
            <w:shd w:val="clear" w:color="auto" w:fill="F7CAAC"/>
          </w:tcPr>
          <w:p w14:paraId="7640CE2A" w14:textId="77777777" w:rsidR="000218EF" w:rsidRDefault="000218EF" w:rsidP="00D439A7">
            <w:pPr>
              <w:jc w:val="both"/>
              <w:rPr>
                <w:b/>
              </w:rPr>
            </w:pPr>
            <w:r>
              <w:rPr>
                <w:b/>
              </w:rPr>
              <w:t>Zapojení garanta do výuky předmětu</w:t>
            </w:r>
          </w:p>
        </w:tc>
        <w:tc>
          <w:tcPr>
            <w:tcW w:w="6769" w:type="dxa"/>
            <w:gridSpan w:val="7"/>
            <w:tcBorders>
              <w:top w:val="nil"/>
            </w:tcBorders>
          </w:tcPr>
          <w:p w14:paraId="2F32171F" w14:textId="00BAF7B8" w:rsidR="000218EF" w:rsidRDefault="000218EF" w:rsidP="00D439A7">
            <w:pPr>
              <w:jc w:val="both"/>
            </w:pPr>
            <w:r>
              <w:t xml:space="preserve">Garant se podílí na přednášení v rozsahu </w:t>
            </w:r>
            <w:r w:rsidR="00EA16A4">
              <w:t>80</w:t>
            </w:r>
            <w:r>
              <w:t xml:space="preserve"> %.</w:t>
            </w:r>
          </w:p>
        </w:tc>
      </w:tr>
      <w:tr w:rsidR="000218EF" w14:paraId="3E105151" w14:textId="77777777" w:rsidTr="00D439A7">
        <w:tc>
          <w:tcPr>
            <w:tcW w:w="3086" w:type="dxa"/>
            <w:shd w:val="clear" w:color="auto" w:fill="F7CAAC"/>
          </w:tcPr>
          <w:p w14:paraId="39FCBB7B" w14:textId="77777777" w:rsidR="000218EF" w:rsidRDefault="000218EF" w:rsidP="00D439A7">
            <w:pPr>
              <w:jc w:val="both"/>
              <w:rPr>
                <w:b/>
              </w:rPr>
            </w:pPr>
            <w:r>
              <w:rPr>
                <w:b/>
              </w:rPr>
              <w:t>Vyučující</w:t>
            </w:r>
          </w:p>
        </w:tc>
        <w:tc>
          <w:tcPr>
            <w:tcW w:w="6769" w:type="dxa"/>
            <w:gridSpan w:val="7"/>
            <w:tcBorders>
              <w:bottom w:val="nil"/>
            </w:tcBorders>
          </w:tcPr>
          <w:p w14:paraId="2FB140D1" w14:textId="20419997" w:rsidR="000218EF" w:rsidRDefault="000218EF" w:rsidP="00D439A7">
            <w:pPr>
              <w:jc w:val="both"/>
            </w:pPr>
            <w:r>
              <w:t>doc. Ing. Zuzana Tučková, Ph.D.– přednáš</w:t>
            </w:r>
            <w:r w:rsidR="00BE5583">
              <w:t>ka</w:t>
            </w:r>
            <w:r>
              <w:t xml:space="preserve"> (</w:t>
            </w:r>
            <w:del w:id="46" w:author="Pavla Trefilová" w:date="2022-05-11T16:19:00Z">
              <w:r w:rsidDel="00752344">
                <w:delText>8</w:delText>
              </w:r>
            </w:del>
            <w:proofErr w:type="gramStart"/>
            <w:ins w:id="47" w:author="Pavla Trefilová" w:date="2022-05-11T16:19:00Z">
              <w:r w:rsidR="00752344">
                <w:t>10</w:t>
              </w:r>
            </w:ins>
            <w:r>
              <w:t>0%</w:t>
            </w:r>
            <w:proofErr w:type="gramEnd"/>
            <w:r>
              <w:t>)</w:t>
            </w:r>
            <w:del w:id="48" w:author="Pavla Trefilová" w:date="2022-05-11T16:19:00Z">
              <w:r w:rsidR="00D439A7" w:rsidDel="00752344">
                <w:delText>;</w:delText>
              </w:r>
            </w:del>
            <w:r w:rsidR="00D439A7">
              <w:t xml:space="preserve"> </w:t>
            </w:r>
            <w:del w:id="49" w:author="Pavla Trefilová" w:date="2022-05-11T16:19:00Z">
              <w:r w:rsidR="00D439A7" w:rsidDel="00752344">
                <w:delText>Ing. Zuzana Vaculčíková, Ph.D. – přednáška (20%)</w:delText>
              </w:r>
            </w:del>
          </w:p>
        </w:tc>
      </w:tr>
      <w:tr w:rsidR="000218EF" w14:paraId="5C6CDA5C" w14:textId="77777777" w:rsidTr="00D439A7">
        <w:trPr>
          <w:trHeight w:val="56"/>
        </w:trPr>
        <w:tc>
          <w:tcPr>
            <w:tcW w:w="9855" w:type="dxa"/>
            <w:gridSpan w:val="8"/>
            <w:tcBorders>
              <w:top w:val="nil"/>
            </w:tcBorders>
          </w:tcPr>
          <w:p w14:paraId="130C5D88" w14:textId="71D497C2" w:rsidR="000218EF" w:rsidRDefault="000218EF" w:rsidP="00D439A7">
            <w:pPr>
              <w:jc w:val="both"/>
            </w:pPr>
          </w:p>
        </w:tc>
      </w:tr>
      <w:tr w:rsidR="000218EF" w14:paraId="0FE9677D" w14:textId="77777777" w:rsidTr="00D439A7">
        <w:tc>
          <w:tcPr>
            <w:tcW w:w="3086" w:type="dxa"/>
            <w:shd w:val="clear" w:color="auto" w:fill="F7CAAC"/>
          </w:tcPr>
          <w:p w14:paraId="5701DEDA" w14:textId="77777777" w:rsidR="000218EF" w:rsidRDefault="000218EF" w:rsidP="00D439A7">
            <w:pPr>
              <w:jc w:val="both"/>
              <w:rPr>
                <w:b/>
              </w:rPr>
            </w:pPr>
            <w:r>
              <w:rPr>
                <w:b/>
              </w:rPr>
              <w:t>Stručná anotace předmětu</w:t>
            </w:r>
          </w:p>
        </w:tc>
        <w:tc>
          <w:tcPr>
            <w:tcW w:w="6769" w:type="dxa"/>
            <w:gridSpan w:val="7"/>
            <w:tcBorders>
              <w:bottom w:val="nil"/>
            </w:tcBorders>
          </w:tcPr>
          <w:p w14:paraId="7DCF2C74" w14:textId="77777777" w:rsidR="000218EF" w:rsidRDefault="000218EF" w:rsidP="00D439A7">
            <w:pPr>
              <w:jc w:val="both"/>
            </w:pPr>
          </w:p>
        </w:tc>
      </w:tr>
      <w:tr w:rsidR="000218EF" w14:paraId="267CBC28" w14:textId="77777777" w:rsidTr="005D78A5">
        <w:trPr>
          <w:trHeight w:val="2743"/>
        </w:trPr>
        <w:tc>
          <w:tcPr>
            <w:tcW w:w="9855" w:type="dxa"/>
            <w:gridSpan w:val="8"/>
            <w:tcBorders>
              <w:top w:val="nil"/>
              <w:bottom w:val="single" w:sz="12" w:space="0" w:color="auto"/>
            </w:tcBorders>
          </w:tcPr>
          <w:p w14:paraId="0833D7F1" w14:textId="77777777" w:rsidR="000218EF" w:rsidRDefault="000218EF" w:rsidP="00D439A7">
            <w:pPr>
              <w:jc w:val="both"/>
            </w:pPr>
            <w:r>
              <w:t xml:space="preserve">Podstatou předmětu je prezentace a kritická diskuse o aktuálních literárních zdrojích ve spojitosti s cestovním ruchem a jeho složkách. Klíčový důraz je dále kladen na vymezení klíčových nositelů aktivit a vztahů v definovaných systémech, případné digitalizaci a standardizaci systémových komponent z hlediska produktivity, výkonnosti, efektivnosti navrhovaných systémů ve službách cestovního ruchu. </w:t>
            </w:r>
            <w:r w:rsidRPr="00EB3D64">
              <w:t xml:space="preserve">Důraz </w:t>
            </w:r>
            <w:r>
              <w:t xml:space="preserve">je kladen také na </w:t>
            </w:r>
            <w:r w:rsidRPr="00EB3D64">
              <w:t>identifikaci příslušných interdisciplinárních paradigmat a teori</w:t>
            </w:r>
            <w:r>
              <w:t>í</w:t>
            </w:r>
            <w:r w:rsidRPr="00EB3D64">
              <w:t xml:space="preserve"> a hodnocení společenskovědního výzkumu.</w:t>
            </w:r>
            <w:r>
              <w:t xml:space="preserve"> Součástí přednášek je i prostor pro diskusi o problémech výzkumu v oblasti cestovního ruchu a hotelnictví a prezentaci vlastních výzkumů postgraduálních studentů. V závěru předmětu je pozornost věnována obeznámení se s nejnovějšími trendy z oblasti cestovního ruchu.</w:t>
            </w:r>
          </w:p>
          <w:p w14:paraId="5A9D75F2" w14:textId="77777777" w:rsidR="000218EF" w:rsidRDefault="000218EF" w:rsidP="000218EF">
            <w:pPr>
              <w:pStyle w:val="Odstavecseseznamem"/>
              <w:numPr>
                <w:ilvl w:val="0"/>
                <w:numId w:val="2"/>
              </w:numPr>
              <w:ind w:left="389" w:hanging="284"/>
              <w:jc w:val="both"/>
            </w:pPr>
            <w:r>
              <w:t>Aktuální problémy cestovního ruchu</w:t>
            </w:r>
          </w:p>
          <w:p w14:paraId="65C2AFC3" w14:textId="77777777" w:rsidR="000218EF" w:rsidRDefault="000218EF" w:rsidP="000218EF">
            <w:pPr>
              <w:pStyle w:val="Odstavecseseznamem"/>
              <w:numPr>
                <w:ilvl w:val="0"/>
                <w:numId w:val="2"/>
              </w:numPr>
              <w:ind w:left="389" w:hanging="284"/>
              <w:jc w:val="both"/>
            </w:pPr>
            <w:r>
              <w:t>P</w:t>
            </w:r>
            <w:r w:rsidRPr="00806AC2">
              <w:t>odnikatelským teori</w:t>
            </w:r>
            <w:r>
              <w:t>e</w:t>
            </w:r>
            <w:r w:rsidRPr="00806AC2">
              <w:t xml:space="preserve"> a postup</w:t>
            </w:r>
            <w:r>
              <w:t>y</w:t>
            </w:r>
            <w:r w:rsidRPr="00806AC2">
              <w:t xml:space="preserve"> v řízení cestovního ruchu</w:t>
            </w:r>
            <w:r>
              <w:t xml:space="preserve"> a hotelnictví</w:t>
            </w:r>
          </w:p>
          <w:p w14:paraId="78DDA66D" w14:textId="77777777" w:rsidR="000218EF" w:rsidRDefault="000218EF" w:rsidP="000218EF">
            <w:pPr>
              <w:pStyle w:val="Odstavecseseznamem"/>
              <w:numPr>
                <w:ilvl w:val="0"/>
                <w:numId w:val="2"/>
              </w:numPr>
              <w:ind w:left="389" w:hanging="284"/>
              <w:jc w:val="both"/>
            </w:pPr>
            <w:r w:rsidRPr="000E75A2">
              <w:t>Environmentální trendy, sociální a ekonomické dopady</w:t>
            </w:r>
            <w:r>
              <w:t xml:space="preserve"> cestovního ruchu</w:t>
            </w:r>
          </w:p>
          <w:p w14:paraId="6A469496" w14:textId="77777777" w:rsidR="000218EF" w:rsidRDefault="000218EF" w:rsidP="000218EF">
            <w:pPr>
              <w:pStyle w:val="Odstavecseseznamem"/>
              <w:numPr>
                <w:ilvl w:val="0"/>
                <w:numId w:val="2"/>
              </w:numPr>
              <w:ind w:left="389" w:hanging="284"/>
              <w:jc w:val="both"/>
            </w:pPr>
            <w:r>
              <w:t>Koncepty,</w:t>
            </w:r>
            <w:r w:rsidRPr="000E75A2">
              <w:t xml:space="preserve"> formulace politik plánování a rozvoj</w:t>
            </w:r>
            <w:r>
              <w:t xml:space="preserve"> cestovního ruchu</w:t>
            </w:r>
          </w:p>
          <w:p w14:paraId="19F9FD72" w14:textId="568F4D91" w:rsidR="000218EF" w:rsidRDefault="005D78A5" w:rsidP="00D439A7">
            <w:pPr>
              <w:pStyle w:val="Odstavecseseznamem"/>
              <w:numPr>
                <w:ilvl w:val="0"/>
                <w:numId w:val="2"/>
              </w:numPr>
              <w:ind w:left="389" w:hanging="284"/>
              <w:jc w:val="both"/>
            </w:pPr>
            <w:r>
              <w:t>A</w:t>
            </w:r>
            <w:r w:rsidR="000218EF">
              <w:t>ktuální trendy v oblasti cestovního ruchu a hotelnictví.</w:t>
            </w:r>
          </w:p>
        </w:tc>
      </w:tr>
      <w:tr w:rsidR="000218EF" w14:paraId="1459C0D6" w14:textId="77777777" w:rsidTr="00D439A7">
        <w:trPr>
          <w:trHeight w:val="265"/>
        </w:trPr>
        <w:tc>
          <w:tcPr>
            <w:tcW w:w="3653" w:type="dxa"/>
            <w:gridSpan w:val="2"/>
            <w:tcBorders>
              <w:top w:val="nil"/>
            </w:tcBorders>
            <w:shd w:val="clear" w:color="auto" w:fill="F7CAAC"/>
          </w:tcPr>
          <w:p w14:paraId="1A4B17C9" w14:textId="77777777" w:rsidR="000218EF" w:rsidRDefault="000218EF" w:rsidP="00D439A7">
            <w:pPr>
              <w:jc w:val="both"/>
            </w:pPr>
            <w:r>
              <w:rPr>
                <w:b/>
              </w:rPr>
              <w:t>Studijní literatura a studijní pomůcky</w:t>
            </w:r>
          </w:p>
        </w:tc>
        <w:tc>
          <w:tcPr>
            <w:tcW w:w="6202" w:type="dxa"/>
            <w:gridSpan w:val="6"/>
            <w:tcBorders>
              <w:top w:val="nil"/>
              <w:bottom w:val="nil"/>
            </w:tcBorders>
          </w:tcPr>
          <w:p w14:paraId="4DDC37E9" w14:textId="77777777" w:rsidR="000218EF" w:rsidRDefault="000218EF" w:rsidP="00D439A7">
            <w:pPr>
              <w:jc w:val="both"/>
            </w:pPr>
          </w:p>
        </w:tc>
      </w:tr>
      <w:tr w:rsidR="000218EF" w14:paraId="0ADEA7A8" w14:textId="77777777" w:rsidTr="00D439A7">
        <w:trPr>
          <w:trHeight w:val="1497"/>
        </w:trPr>
        <w:tc>
          <w:tcPr>
            <w:tcW w:w="9855" w:type="dxa"/>
            <w:gridSpan w:val="8"/>
            <w:tcBorders>
              <w:top w:val="nil"/>
            </w:tcBorders>
          </w:tcPr>
          <w:p w14:paraId="52478764" w14:textId="77777777" w:rsidR="000218EF" w:rsidRDefault="000218EF" w:rsidP="00D439A7">
            <w:pPr>
              <w:jc w:val="both"/>
              <w:rPr>
                <w:b/>
              </w:rPr>
            </w:pPr>
            <w:r>
              <w:rPr>
                <w:b/>
              </w:rPr>
              <w:t>Povinná literatura</w:t>
            </w:r>
          </w:p>
          <w:p w14:paraId="38187CAC" w14:textId="40A1EA12" w:rsidR="000218EF" w:rsidRPr="00D439A7" w:rsidRDefault="000218EF" w:rsidP="00D547E6">
            <w:pPr>
              <w:jc w:val="both"/>
            </w:pPr>
            <w:r w:rsidRPr="00D439A7">
              <w:t>COOK, R</w:t>
            </w:r>
            <w:r w:rsidR="00D439A7">
              <w:t>.</w:t>
            </w:r>
            <w:r w:rsidRPr="00D439A7">
              <w:t>A., HSU</w:t>
            </w:r>
            <w:r w:rsidR="00D439A7">
              <w:t>, C.H.C.,</w:t>
            </w:r>
            <w:r w:rsidRPr="00D439A7">
              <w:t xml:space="preserve"> TAYLOR,</w:t>
            </w:r>
            <w:r w:rsidR="00D439A7">
              <w:t xml:space="preserve"> L.L.</w:t>
            </w:r>
            <w:r w:rsidRPr="00D439A7">
              <w:t xml:space="preserve"> </w:t>
            </w:r>
            <w:r w:rsidRPr="00D439A7">
              <w:rPr>
                <w:i/>
              </w:rPr>
              <w:t xml:space="preserve">Tourism: the business of hospitality and travel. </w:t>
            </w:r>
            <w:r w:rsidRPr="00D439A7">
              <w:t xml:space="preserve">Seventh edition. Harlow: Pearson. </w:t>
            </w:r>
            <w:r w:rsidR="003376FD" w:rsidRPr="00D439A7">
              <w:t>2018</w:t>
            </w:r>
            <w:r w:rsidR="003376FD">
              <w:t>,</w:t>
            </w:r>
            <w:r w:rsidR="003376FD" w:rsidRPr="00D439A7">
              <w:t xml:space="preserve"> </w:t>
            </w:r>
            <w:r w:rsidRPr="00D439A7">
              <w:t xml:space="preserve">448 </w:t>
            </w:r>
            <w:r w:rsidR="00985AAA">
              <w:t>p</w:t>
            </w:r>
            <w:r w:rsidRPr="00D439A7">
              <w:t>. ISBN 978-1-292-22167-0.</w:t>
            </w:r>
          </w:p>
          <w:p w14:paraId="1E73AB94" w14:textId="0C9CCB8B" w:rsidR="000218EF" w:rsidRPr="00D439A7" w:rsidRDefault="000218EF" w:rsidP="00D547E6">
            <w:pPr>
              <w:jc w:val="both"/>
            </w:pPr>
            <w:r w:rsidRPr="00D439A7">
              <w:t>EPLER WOOD, M</w:t>
            </w:r>
            <w:r w:rsidR="00D439A7">
              <w:t>.</w:t>
            </w:r>
            <w:r w:rsidRPr="00D439A7">
              <w:t xml:space="preserve"> </w:t>
            </w:r>
            <w:r w:rsidRPr="00D439A7">
              <w:rPr>
                <w:i/>
              </w:rPr>
              <w:t>Sustainable tourism on a finite planet: environmental, business and policy solutions.</w:t>
            </w:r>
            <w:r w:rsidRPr="00D439A7">
              <w:t xml:space="preserve"> New York: Routledge, Taylor &amp; Francis Group, earthscan from Routledge. </w:t>
            </w:r>
            <w:r w:rsidR="003376FD" w:rsidRPr="00D439A7">
              <w:t>2017</w:t>
            </w:r>
            <w:r w:rsidR="003376FD">
              <w:t>,</w:t>
            </w:r>
            <w:r w:rsidR="003376FD" w:rsidRPr="00D439A7">
              <w:t xml:space="preserve"> </w:t>
            </w:r>
            <w:r w:rsidRPr="00D439A7">
              <w:t xml:space="preserve">328 </w:t>
            </w:r>
            <w:r w:rsidR="00985AAA">
              <w:t>p</w:t>
            </w:r>
            <w:r w:rsidRPr="00D439A7">
              <w:t>. ISBN 978-1-138-21761-4</w:t>
            </w:r>
            <w:r w:rsidR="00D547E6">
              <w:t>.</w:t>
            </w:r>
          </w:p>
          <w:p w14:paraId="5689FF1E" w14:textId="629B63BC" w:rsidR="000218EF" w:rsidRPr="00D439A7" w:rsidRDefault="000218EF" w:rsidP="00D547E6">
            <w:pPr>
              <w:jc w:val="both"/>
            </w:pPr>
            <w:r w:rsidRPr="00D439A7">
              <w:t xml:space="preserve">COSTA, V. G., MOURA, A. A., MIRA, M. do R. </w:t>
            </w:r>
            <w:r w:rsidRPr="00D547E6">
              <w:rPr>
                <w:i/>
              </w:rPr>
              <w:t>Handbook of research on human capital and people management in the tourism industry</w:t>
            </w:r>
            <w:r w:rsidR="00D547E6">
              <w:rPr>
                <w:i/>
              </w:rPr>
              <w:t>.</w:t>
            </w:r>
            <w:r w:rsidRPr="00D439A7">
              <w:t> IGI Global,</w:t>
            </w:r>
            <w:r w:rsidR="003376FD" w:rsidRPr="00D439A7">
              <w:t xml:space="preserve"> 2021, </w:t>
            </w:r>
            <w:r w:rsidRPr="00D439A7">
              <w:t xml:space="preserve">472 </w:t>
            </w:r>
            <w:r w:rsidR="00985AAA">
              <w:t>p</w:t>
            </w:r>
            <w:r w:rsidRPr="00D439A7">
              <w:t>.</w:t>
            </w:r>
            <w:r w:rsidR="00D547E6" w:rsidRPr="00D439A7">
              <w:t xml:space="preserve"> </w:t>
            </w:r>
            <w:r w:rsidRPr="00D439A7">
              <w:t>ISBN</w:t>
            </w:r>
            <w:r w:rsidR="00D547E6">
              <w:t xml:space="preserve"> </w:t>
            </w:r>
            <w:r w:rsidRPr="00D439A7">
              <w:t>9781799843191</w:t>
            </w:r>
            <w:r w:rsidR="00D547E6">
              <w:t>.</w:t>
            </w:r>
          </w:p>
          <w:p w14:paraId="070CFE24" w14:textId="3C0614B2" w:rsidR="000218EF" w:rsidRPr="00D439A7" w:rsidRDefault="000218EF" w:rsidP="00D547E6">
            <w:pPr>
              <w:jc w:val="both"/>
            </w:pPr>
            <w:r w:rsidRPr="00D439A7">
              <w:t xml:space="preserve">CLARE, I., MINNAERT, L. </w:t>
            </w:r>
            <w:r w:rsidRPr="00D547E6">
              <w:rPr>
                <w:i/>
              </w:rPr>
              <w:t>Tourism Management an Introduction</w:t>
            </w:r>
            <w:r w:rsidR="00D547E6">
              <w:t xml:space="preserve">. </w:t>
            </w:r>
            <w:r w:rsidR="00D547E6" w:rsidRPr="00D547E6">
              <w:t>SAGE Publications Ltd</w:t>
            </w:r>
            <w:r w:rsidRPr="00D439A7">
              <w:t xml:space="preserve">, </w:t>
            </w:r>
            <w:r w:rsidR="003376FD" w:rsidRPr="00D439A7">
              <w:t>2018</w:t>
            </w:r>
            <w:r w:rsidR="003376FD">
              <w:t>,</w:t>
            </w:r>
            <w:r w:rsidR="003376FD" w:rsidRPr="00D439A7">
              <w:t xml:space="preserve"> </w:t>
            </w:r>
            <w:r w:rsidRPr="00D439A7">
              <w:t xml:space="preserve">464 </w:t>
            </w:r>
            <w:r w:rsidR="00985AAA">
              <w:t>p</w:t>
            </w:r>
            <w:r w:rsidRPr="00D439A7">
              <w:t>. ISBN 9781526423894</w:t>
            </w:r>
            <w:r w:rsidR="00D547E6">
              <w:t>.</w:t>
            </w:r>
          </w:p>
          <w:p w14:paraId="187E4F32" w14:textId="1008C62A" w:rsidR="000218EF" w:rsidRPr="00D439A7" w:rsidRDefault="000218EF" w:rsidP="00D547E6">
            <w:pPr>
              <w:jc w:val="both"/>
            </w:pPr>
            <w:r w:rsidRPr="00D439A7">
              <w:t xml:space="preserve">ROBINSON, P., LUCK, M., SMITH, S. </w:t>
            </w:r>
            <w:r w:rsidRPr="00D547E6">
              <w:rPr>
                <w:i/>
              </w:rPr>
              <w:t>Tourism</w:t>
            </w:r>
            <w:r w:rsidR="00D547E6" w:rsidRPr="00D547E6">
              <w:rPr>
                <w:i/>
              </w:rPr>
              <w:t>.</w:t>
            </w:r>
            <w:r w:rsidRPr="00D439A7">
              <w:t xml:space="preserve"> CABI Publishing</w:t>
            </w:r>
            <w:r w:rsidR="00D547E6">
              <w:t>,</w:t>
            </w:r>
            <w:r w:rsidRPr="00D439A7">
              <w:t xml:space="preserve"> </w:t>
            </w:r>
            <w:r w:rsidR="003376FD" w:rsidRPr="00D439A7">
              <w:t>2020</w:t>
            </w:r>
            <w:r w:rsidR="003376FD">
              <w:t xml:space="preserve">, </w:t>
            </w:r>
            <w:r w:rsidRPr="00D439A7">
              <w:t xml:space="preserve">480 </w:t>
            </w:r>
            <w:r w:rsidR="00985AAA">
              <w:t>p</w:t>
            </w:r>
            <w:r w:rsidR="00D547E6">
              <w:t>.</w:t>
            </w:r>
            <w:r w:rsidR="00D547E6" w:rsidRPr="00D439A7">
              <w:t xml:space="preserve"> </w:t>
            </w:r>
            <w:r w:rsidRPr="00D439A7">
              <w:t>ISBN 978-1789241495</w:t>
            </w:r>
            <w:r w:rsidR="00D547E6">
              <w:t>.</w:t>
            </w:r>
          </w:p>
          <w:p w14:paraId="40B0F9C5" w14:textId="77777777" w:rsidR="000218EF" w:rsidRPr="00D547E6" w:rsidRDefault="000218EF" w:rsidP="00D547E6">
            <w:pPr>
              <w:jc w:val="both"/>
              <w:rPr>
                <w:b/>
              </w:rPr>
            </w:pPr>
            <w:r w:rsidRPr="00D547E6">
              <w:rPr>
                <w:b/>
              </w:rPr>
              <w:t>Doporučená literatura</w:t>
            </w:r>
          </w:p>
          <w:p w14:paraId="606AD4C7" w14:textId="0C5FC960" w:rsidR="000218EF" w:rsidRPr="00D439A7" w:rsidRDefault="000218EF" w:rsidP="00D547E6">
            <w:pPr>
              <w:jc w:val="both"/>
            </w:pPr>
            <w:r w:rsidRPr="00D439A7">
              <w:t>LESLIE, D</w:t>
            </w:r>
            <w:r w:rsidR="00D547E6">
              <w:t>.</w:t>
            </w:r>
            <w:r w:rsidRPr="00D439A7">
              <w:t xml:space="preserve"> </w:t>
            </w:r>
            <w:r w:rsidRPr="00D547E6">
              <w:rPr>
                <w:i/>
              </w:rPr>
              <w:t>Sustainable Tourism: concepts, theory and practise.</w:t>
            </w:r>
            <w:r w:rsidRPr="00D439A7">
              <w:t xml:space="preserve"> Oxfordshire/Cambridge: CAB International. </w:t>
            </w:r>
            <w:r w:rsidR="003376FD" w:rsidRPr="00D439A7">
              <w:t>2012</w:t>
            </w:r>
            <w:r w:rsidR="003376FD">
              <w:t>,</w:t>
            </w:r>
            <w:r w:rsidR="003376FD" w:rsidRPr="00D439A7">
              <w:t xml:space="preserve"> </w:t>
            </w:r>
            <w:r w:rsidRPr="00D439A7">
              <w:t>179</w:t>
            </w:r>
            <w:r w:rsidR="00D547E6">
              <w:t xml:space="preserve"> </w:t>
            </w:r>
            <w:r w:rsidR="00985AAA">
              <w:t>p</w:t>
            </w:r>
            <w:r w:rsidR="00D547E6" w:rsidRPr="00D439A7">
              <w:t>.</w:t>
            </w:r>
            <w:r w:rsidR="00D547E6">
              <w:t xml:space="preserve"> </w:t>
            </w:r>
            <w:r w:rsidRPr="00D439A7">
              <w:t>ISBN 978-1-84593-987-8</w:t>
            </w:r>
            <w:r w:rsidR="00D547E6">
              <w:t>.</w:t>
            </w:r>
          </w:p>
          <w:p w14:paraId="7D71CACE" w14:textId="786957CD" w:rsidR="000218EF" w:rsidRPr="00D439A7" w:rsidRDefault="000218EF" w:rsidP="00D547E6">
            <w:pPr>
              <w:jc w:val="both"/>
            </w:pPr>
            <w:r w:rsidRPr="00D439A7">
              <w:t xml:space="preserve">RAMOS, C. M. Q., ALMEIDA, C. R., FERNANDES, P. O. </w:t>
            </w:r>
            <w:r w:rsidRPr="00D547E6">
              <w:rPr>
                <w:i/>
              </w:rPr>
              <w:t>Handbook of research on social media applications for the tourism and hospitality sector</w:t>
            </w:r>
            <w:r w:rsidR="00D547E6">
              <w:rPr>
                <w:i/>
              </w:rPr>
              <w:t>.</w:t>
            </w:r>
            <w:r w:rsidRPr="00D439A7">
              <w:t xml:space="preserve"> Hershey, Pennsylvania: IGI Global, </w:t>
            </w:r>
            <w:r w:rsidR="003376FD" w:rsidRPr="00D439A7">
              <w:t>2020</w:t>
            </w:r>
            <w:r w:rsidR="003376FD">
              <w:t>,</w:t>
            </w:r>
            <w:r w:rsidR="003376FD" w:rsidRPr="00D439A7">
              <w:t xml:space="preserve"> </w:t>
            </w:r>
            <w:r w:rsidRPr="00D439A7">
              <w:t xml:space="preserve">477 </w:t>
            </w:r>
            <w:r w:rsidR="00985AAA">
              <w:t>p</w:t>
            </w:r>
            <w:r w:rsidRPr="00D439A7">
              <w:t>.</w:t>
            </w:r>
            <w:r w:rsidR="00D547E6" w:rsidRPr="00D439A7">
              <w:t xml:space="preserve"> </w:t>
            </w:r>
            <w:r w:rsidRPr="00D439A7">
              <w:t>ISBN 9781799819479</w:t>
            </w:r>
            <w:r w:rsidR="00D547E6">
              <w:t>.</w:t>
            </w:r>
          </w:p>
          <w:p w14:paraId="117E2BFD" w14:textId="78EB19E5" w:rsidR="000218EF" w:rsidRPr="00D439A7" w:rsidRDefault="000218EF" w:rsidP="00D547E6">
            <w:pPr>
              <w:jc w:val="both"/>
            </w:pPr>
            <w:r w:rsidRPr="00D439A7">
              <w:t xml:space="preserve">CELTEK, E. </w:t>
            </w:r>
            <w:r w:rsidRPr="00D547E6">
              <w:rPr>
                <w:i/>
              </w:rPr>
              <w:t>Handbook of research on smart technology applications in the tourism industry</w:t>
            </w:r>
            <w:r w:rsidR="00D547E6">
              <w:rPr>
                <w:i/>
              </w:rPr>
              <w:t>.</w:t>
            </w:r>
            <w:r w:rsidRPr="00D547E6">
              <w:rPr>
                <w:i/>
              </w:rPr>
              <w:t xml:space="preserve"> </w:t>
            </w:r>
            <w:r w:rsidRPr="00D439A7">
              <w:t>IGI Global</w:t>
            </w:r>
            <w:r w:rsidR="00D547E6">
              <w:t>,</w:t>
            </w:r>
            <w:r w:rsidRPr="00D439A7">
              <w:t xml:space="preserve"> </w:t>
            </w:r>
            <w:r w:rsidR="003376FD" w:rsidRPr="00D439A7">
              <w:t>2020</w:t>
            </w:r>
            <w:r w:rsidR="003376FD">
              <w:t xml:space="preserve">, </w:t>
            </w:r>
            <w:r w:rsidRPr="00D439A7">
              <w:t xml:space="preserve">569 </w:t>
            </w:r>
            <w:r w:rsidR="00985AAA">
              <w:t>p</w:t>
            </w:r>
            <w:r w:rsidR="00D547E6">
              <w:t>.</w:t>
            </w:r>
            <w:r w:rsidR="00D547E6" w:rsidRPr="00D439A7">
              <w:t xml:space="preserve"> </w:t>
            </w:r>
            <w:r w:rsidRPr="00D439A7">
              <w:t>ISBN 978-1799819899</w:t>
            </w:r>
            <w:r w:rsidR="00D547E6">
              <w:t>.</w:t>
            </w:r>
          </w:p>
          <w:p w14:paraId="306A32CC" w14:textId="1AE267CD" w:rsidR="000218EF" w:rsidRPr="00D439A7" w:rsidRDefault="000218EF" w:rsidP="00D547E6">
            <w:pPr>
              <w:jc w:val="both"/>
            </w:pPr>
            <w:r w:rsidRPr="00D439A7">
              <w:t xml:space="preserve">AKBABA, A., ALTINAS, V. </w:t>
            </w:r>
            <w:r w:rsidRPr="00D547E6">
              <w:rPr>
                <w:i/>
              </w:rPr>
              <w:t>Industrial and managerial solutions for tourism enterprises</w:t>
            </w:r>
            <w:r w:rsidR="00D547E6">
              <w:t>.</w:t>
            </w:r>
            <w:r w:rsidRPr="00D439A7">
              <w:t xml:space="preserve"> Business Science Reference, </w:t>
            </w:r>
            <w:r w:rsidR="003376FD" w:rsidRPr="00D439A7">
              <w:t>2020</w:t>
            </w:r>
            <w:r w:rsidR="003376FD">
              <w:t xml:space="preserve">, </w:t>
            </w:r>
            <w:r w:rsidRPr="00D439A7">
              <w:t xml:space="preserve">360 </w:t>
            </w:r>
            <w:r w:rsidR="00985AAA">
              <w:t>p</w:t>
            </w:r>
            <w:r w:rsidR="00D547E6">
              <w:t>.</w:t>
            </w:r>
            <w:r w:rsidR="00D547E6" w:rsidRPr="00D439A7">
              <w:t xml:space="preserve"> </w:t>
            </w:r>
            <w:r w:rsidRPr="00D439A7">
              <w:t>ISBN 978-1799830313</w:t>
            </w:r>
            <w:r w:rsidR="00D547E6">
              <w:t>.</w:t>
            </w:r>
          </w:p>
          <w:p w14:paraId="752B8430" w14:textId="649311E1" w:rsidR="000218EF" w:rsidRPr="00D439A7" w:rsidRDefault="000218EF" w:rsidP="00D547E6">
            <w:pPr>
              <w:jc w:val="both"/>
            </w:pPr>
            <w:r w:rsidRPr="00D439A7">
              <w:t xml:space="preserve">DEMIR, M., DALGIC, A., ERGEN, F. D. </w:t>
            </w:r>
            <w:r w:rsidRPr="00D547E6">
              <w:rPr>
                <w:i/>
              </w:rPr>
              <w:t>Handbook of research on the impacts and implications of COVID-19 on the tourism industry</w:t>
            </w:r>
            <w:r w:rsidR="00D547E6">
              <w:rPr>
                <w:i/>
              </w:rPr>
              <w:t>.</w:t>
            </w:r>
            <w:r w:rsidRPr="00D547E6">
              <w:rPr>
                <w:i/>
              </w:rPr>
              <w:t xml:space="preserve"> </w:t>
            </w:r>
            <w:r w:rsidRPr="00D439A7">
              <w:t xml:space="preserve">Business Science Reference, </w:t>
            </w:r>
            <w:r w:rsidR="003376FD" w:rsidRPr="00D439A7">
              <w:t>2021</w:t>
            </w:r>
            <w:r w:rsidR="003376FD">
              <w:t>,</w:t>
            </w:r>
            <w:r w:rsidR="003376FD" w:rsidRPr="00D439A7">
              <w:t xml:space="preserve"> </w:t>
            </w:r>
            <w:r w:rsidRPr="00D439A7">
              <w:t xml:space="preserve">636 </w:t>
            </w:r>
            <w:r w:rsidR="00985AAA">
              <w:t>p</w:t>
            </w:r>
            <w:r w:rsidRPr="00D439A7">
              <w:t>. ISBN 978-1668423752</w:t>
            </w:r>
            <w:r w:rsidR="00D547E6">
              <w:t>.</w:t>
            </w:r>
          </w:p>
          <w:p w14:paraId="217B1B9A" w14:textId="76877761" w:rsidR="000218EF" w:rsidRDefault="000218EF" w:rsidP="00D547E6">
            <w:pPr>
              <w:jc w:val="both"/>
            </w:pPr>
            <w:r w:rsidRPr="00D439A7">
              <w:t xml:space="preserve">ALMEIDA, C. R., QUINTANO, A., SIMANCAS, M., HEUTE, R. </w:t>
            </w:r>
            <w:r w:rsidRPr="00D547E6">
              <w:rPr>
                <w:i/>
              </w:rPr>
              <w:t>Handbook of research on the impacts, challenges, and policy responses to overtourism</w:t>
            </w:r>
            <w:r w:rsidR="00D547E6">
              <w:t>.</w:t>
            </w:r>
            <w:r w:rsidRPr="00D439A7">
              <w:t xml:space="preserve"> IGI Global, </w:t>
            </w:r>
            <w:r w:rsidR="003376FD" w:rsidRPr="00D439A7">
              <w:t>2021</w:t>
            </w:r>
            <w:r w:rsidR="003376FD">
              <w:t xml:space="preserve">, </w:t>
            </w:r>
            <w:r w:rsidRPr="00D439A7">
              <w:t xml:space="preserve">447 </w:t>
            </w:r>
            <w:r w:rsidR="00985AAA">
              <w:t>p</w:t>
            </w:r>
            <w:r w:rsidRPr="00D439A7">
              <w:t>. ISBN 978-1799822240</w:t>
            </w:r>
            <w:r w:rsidR="00D547E6">
              <w:t>.</w:t>
            </w:r>
          </w:p>
        </w:tc>
      </w:tr>
      <w:tr w:rsidR="000218EF" w14:paraId="1D7D8687"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D2A12A" w14:textId="77777777" w:rsidR="000218EF" w:rsidRDefault="000218EF" w:rsidP="00D439A7">
            <w:pPr>
              <w:jc w:val="center"/>
              <w:rPr>
                <w:b/>
              </w:rPr>
            </w:pPr>
            <w:r>
              <w:rPr>
                <w:b/>
              </w:rPr>
              <w:t>Informace ke kombinované nebo distanční formě</w:t>
            </w:r>
          </w:p>
        </w:tc>
      </w:tr>
      <w:tr w:rsidR="000218EF" w14:paraId="608AFC30" w14:textId="77777777" w:rsidTr="00D439A7">
        <w:tc>
          <w:tcPr>
            <w:tcW w:w="4787" w:type="dxa"/>
            <w:gridSpan w:val="3"/>
            <w:tcBorders>
              <w:top w:val="single" w:sz="2" w:space="0" w:color="auto"/>
            </w:tcBorders>
            <w:shd w:val="clear" w:color="auto" w:fill="F7CAAC"/>
          </w:tcPr>
          <w:p w14:paraId="739E9A58" w14:textId="77777777" w:rsidR="000218EF" w:rsidRDefault="000218EF" w:rsidP="00D439A7">
            <w:pPr>
              <w:jc w:val="both"/>
            </w:pPr>
            <w:r>
              <w:rPr>
                <w:b/>
              </w:rPr>
              <w:t>Rozsah konzultací (soustředění)</w:t>
            </w:r>
          </w:p>
        </w:tc>
        <w:tc>
          <w:tcPr>
            <w:tcW w:w="889" w:type="dxa"/>
            <w:tcBorders>
              <w:top w:val="single" w:sz="2" w:space="0" w:color="auto"/>
            </w:tcBorders>
          </w:tcPr>
          <w:p w14:paraId="26940FBE" w14:textId="77777777" w:rsidR="000218EF" w:rsidRDefault="000218EF" w:rsidP="00D439A7">
            <w:pPr>
              <w:jc w:val="both"/>
            </w:pPr>
            <w:r>
              <w:t>20</w:t>
            </w:r>
          </w:p>
        </w:tc>
        <w:tc>
          <w:tcPr>
            <w:tcW w:w="4179" w:type="dxa"/>
            <w:gridSpan w:val="4"/>
            <w:tcBorders>
              <w:top w:val="single" w:sz="2" w:space="0" w:color="auto"/>
            </w:tcBorders>
            <w:shd w:val="clear" w:color="auto" w:fill="F7CAAC"/>
          </w:tcPr>
          <w:p w14:paraId="192CA38C" w14:textId="77777777" w:rsidR="000218EF" w:rsidRDefault="000218EF" w:rsidP="00D439A7">
            <w:pPr>
              <w:jc w:val="both"/>
              <w:rPr>
                <w:b/>
              </w:rPr>
            </w:pPr>
            <w:r>
              <w:rPr>
                <w:b/>
              </w:rPr>
              <w:t xml:space="preserve">hodin </w:t>
            </w:r>
          </w:p>
        </w:tc>
      </w:tr>
      <w:tr w:rsidR="000218EF" w14:paraId="5941440C" w14:textId="77777777" w:rsidTr="00D439A7">
        <w:tc>
          <w:tcPr>
            <w:tcW w:w="9855" w:type="dxa"/>
            <w:gridSpan w:val="8"/>
            <w:shd w:val="clear" w:color="auto" w:fill="F7CAAC"/>
          </w:tcPr>
          <w:p w14:paraId="4EF99E78" w14:textId="77777777" w:rsidR="000218EF" w:rsidRDefault="000218EF" w:rsidP="00D439A7">
            <w:pPr>
              <w:jc w:val="both"/>
              <w:rPr>
                <w:b/>
              </w:rPr>
            </w:pPr>
            <w:r>
              <w:rPr>
                <w:b/>
              </w:rPr>
              <w:t>Informace o způsobu kontaktu s vyučujícím</w:t>
            </w:r>
          </w:p>
        </w:tc>
      </w:tr>
      <w:tr w:rsidR="000218EF" w14:paraId="1F5FBB74" w14:textId="77777777" w:rsidTr="00D439A7">
        <w:trPr>
          <w:trHeight w:val="611"/>
        </w:trPr>
        <w:tc>
          <w:tcPr>
            <w:tcW w:w="9855" w:type="dxa"/>
            <w:gridSpan w:val="8"/>
          </w:tcPr>
          <w:p w14:paraId="37DC7420" w14:textId="77777777" w:rsidR="000218EF" w:rsidRDefault="000218EF" w:rsidP="00D439A7">
            <w:pPr>
              <w:jc w:val="both"/>
            </w:pPr>
            <w:r>
              <w:lastRenderedPageBreak/>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DBAC641" w14:textId="01549484" w:rsidR="0006333C" w:rsidRDefault="0006333C"/>
    <w:p w14:paraId="24D24AD2" w14:textId="328D1CFA" w:rsidR="0006333C" w:rsidRDefault="0006333C"/>
    <w:p w14:paraId="6A9D7B1F" w14:textId="368943B8" w:rsidR="0006333C" w:rsidRDefault="0006333C"/>
    <w:p w14:paraId="4AF7B7C5" w14:textId="1C51D6D0" w:rsidR="0006333C" w:rsidRDefault="0006333C"/>
    <w:p w14:paraId="0AAA9FAA" w14:textId="4EBBF5C7" w:rsidR="0006333C" w:rsidRDefault="0006333C"/>
    <w:p w14:paraId="1BD0B5E7" w14:textId="30DF13E5" w:rsidR="0006333C" w:rsidRDefault="0006333C"/>
    <w:p w14:paraId="790AFBC6" w14:textId="3569D4FD" w:rsidR="0006333C" w:rsidRDefault="0006333C"/>
    <w:p w14:paraId="381CC3B4" w14:textId="428CA968" w:rsidR="0006333C" w:rsidRDefault="0006333C"/>
    <w:p w14:paraId="294BCC88" w14:textId="5BF23766" w:rsidR="0006333C" w:rsidRDefault="0006333C"/>
    <w:p w14:paraId="76443485" w14:textId="319FC4CF" w:rsidR="0006333C" w:rsidRDefault="0006333C"/>
    <w:p w14:paraId="594E01A7" w14:textId="20A2564F" w:rsidR="0006333C" w:rsidRDefault="0006333C"/>
    <w:p w14:paraId="0ED5EB18" w14:textId="3FA8BBC1" w:rsidR="0006333C" w:rsidRDefault="0006333C"/>
    <w:p w14:paraId="4737B241" w14:textId="3EBE4AF8" w:rsidR="0006333C" w:rsidRDefault="0006333C"/>
    <w:p w14:paraId="254EE064" w14:textId="5E031D11" w:rsidR="0006333C" w:rsidRDefault="0006333C"/>
    <w:p w14:paraId="387EEC9E" w14:textId="78484243" w:rsidR="0006333C" w:rsidRDefault="0006333C"/>
    <w:p w14:paraId="0722EE84" w14:textId="62250043" w:rsidR="0006333C" w:rsidRDefault="0006333C"/>
    <w:p w14:paraId="40880107" w14:textId="3C9C3898" w:rsidR="0006333C" w:rsidRDefault="0006333C"/>
    <w:p w14:paraId="5033EAE5" w14:textId="72C73E90" w:rsidR="0006333C" w:rsidRDefault="0006333C"/>
    <w:p w14:paraId="60B7FF50" w14:textId="0DCA9A93" w:rsidR="0006333C" w:rsidRDefault="0006333C"/>
    <w:p w14:paraId="3098AC34" w14:textId="6C132692" w:rsidR="0006333C" w:rsidRDefault="0006333C"/>
    <w:p w14:paraId="35BBAD85" w14:textId="7BFC922B" w:rsidR="0006333C" w:rsidRDefault="0006333C"/>
    <w:p w14:paraId="23806712" w14:textId="0FFEE34D" w:rsidR="0006333C" w:rsidRDefault="0006333C"/>
    <w:p w14:paraId="4062B892" w14:textId="264F8A57" w:rsidR="0006333C" w:rsidRDefault="0006333C"/>
    <w:p w14:paraId="547AE227" w14:textId="0942D501" w:rsidR="0006333C" w:rsidRDefault="0006333C"/>
    <w:p w14:paraId="63F22AE1" w14:textId="5C63D753" w:rsidR="0006333C" w:rsidRDefault="0006333C"/>
    <w:p w14:paraId="7D485FF8" w14:textId="5C969E9C" w:rsidR="0006333C" w:rsidRDefault="0006333C"/>
    <w:p w14:paraId="194FA7B5" w14:textId="1FE186D9" w:rsidR="0006333C" w:rsidRDefault="0006333C"/>
    <w:p w14:paraId="29FF003C" w14:textId="36B8C9A0" w:rsidR="0006333C" w:rsidRDefault="0006333C"/>
    <w:p w14:paraId="6A1BD212" w14:textId="4856D94D" w:rsidR="0006333C" w:rsidRDefault="0006333C"/>
    <w:p w14:paraId="46DB33DE" w14:textId="62619DC5" w:rsidR="0006333C" w:rsidRDefault="0006333C"/>
    <w:p w14:paraId="55EE6B67" w14:textId="369B2A48" w:rsidR="0006333C" w:rsidRDefault="0006333C"/>
    <w:p w14:paraId="79B1DA27" w14:textId="370B0DBE" w:rsidR="0006333C" w:rsidRDefault="0006333C"/>
    <w:p w14:paraId="3E1B0A5D" w14:textId="2E69718B" w:rsidR="0006333C" w:rsidRDefault="0006333C"/>
    <w:p w14:paraId="1E35C095" w14:textId="0F29DADD" w:rsidR="0006333C" w:rsidRDefault="0006333C"/>
    <w:p w14:paraId="53BE15BE" w14:textId="3E550279" w:rsidR="0006333C" w:rsidRDefault="0006333C"/>
    <w:p w14:paraId="5E4CBDBD" w14:textId="4117D713" w:rsidR="0006333C" w:rsidRDefault="0006333C"/>
    <w:p w14:paraId="4AA2BE75" w14:textId="60715E13" w:rsidR="0006333C" w:rsidRDefault="0006333C"/>
    <w:p w14:paraId="7832FB5B" w14:textId="56E1C6F2" w:rsidR="0006333C" w:rsidRDefault="0006333C"/>
    <w:p w14:paraId="2E9A198B" w14:textId="77777777" w:rsidR="0006333C" w:rsidRDefault="0006333C"/>
    <w:p w14:paraId="2015DBB1" w14:textId="34EB093E" w:rsidR="00606766" w:rsidRDefault="00606766"/>
    <w:p w14:paraId="37CE54E8" w14:textId="019C29C4" w:rsidR="00606766" w:rsidRDefault="00606766"/>
    <w:p w14:paraId="5EFB03BE" w14:textId="5ECB6B10" w:rsidR="00606766" w:rsidRDefault="00606766"/>
    <w:p w14:paraId="3CD71E5A" w14:textId="23B43EDC" w:rsidR="00606766" w:rsidRDefault="00606766"/>
    <w:p w14:paraId="54DC416E" w14:textId="7701A13D" w:rsidR="00606766" w:rsidRDefault="00606766"/>
    <w:p w14:paraId="14939C92" w14:textId="7DEA46CE" w:rsidR="00606766" w:rsidRDefault="00606766"/>
    <w:p w14:paraId="1FAB4EC4" w14:textId="540BDAAA" w:rsidR="00606766" w:rsidRDefault="00606766"/>
    <w:p w14:paraId="65D08C30" w14:textId="0C9F04E0" w:rsidR="00DC617A" w:rsidRDefault="00DC617A"/>
    <w:p w14:paraId="4B8ACD61" w14:textId="26F5F16F" w:rsidR="00DC617A" w:rsidRDefault="00DC617A"/>
    <w:p w14:paraId="443BF814" w14:textId="497936FF" w:rsidR="00DC617A" w:rsidRDefault="00DC617A"/>
    <w:p w14:paraId="4A3FAD5A" w14:textId="77777777" w:rsidR="00D547E6" w:rsidRDefault="00D547E6"/>
    <w:p w14:paraId="2D5B71C8" w14:textId="2828CB31" w:rsidR="00DC617A" w:rsidRDefault="00DC617A"/>
    <w:p w14:paraId="4007DFDB" w14:textId="0923B239" w:rsidR="00DC617A" w:rsidRDefault="00DC617A"/>
    <w:p w14:paraId="3978EA22" w14:textId="77777777" w:rsidR="00DC617A" w:rsidRDefault="00DC617A"/>
    <w:p w14:paraId="7274EA62" w14:textId="77777777" w:rsidR="00606766" w:rsidRDefault="00606766"/>
    <w:p w14:paraId="0F262891" w14:textId="77777777" w:rsidR="00606766" w:rsidRDefault="00606766"/>
    <w:p w14:paraId="647DDD11"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5BFF" w14:paraId="7AFC77A1" w14:textId="77777777" w:rsidTr="00985AAA">
        <w:tc>
          <w:tcPr>
            <w:tcW w:w="9855" w:type="dxa"/>
            <w:gridSpan w:val="8"/>
            <w:tcBorders>
              <w:bottom w:val="double" w:sz="4" w:space="0" w:color="auto"/>
            </w:tcBorders>
            <w:shd w:val="clear" w:color="auto" w:fill="BDD6EE"/>
          </w:tcPr>
          <w:p w14:paraId="46B72468" w14:textId="49BFF745" w:rsidR="009C5BFF" w:rsidRDefault="009C5BFF" w:rsidP="004F7A75">
            <w:pPr>
              <w:jc w:val="both"/>
              <w:rPr>
                <w:b/>
                <w:sz w:val="28"/>
              </w:rPr>
            </w:pPr>
            <w:r>
              <w:lastRenderedPageBreak/>
              <w:br w:type="page"/>
            </w:r>
            <w:r>
              <w:rPr>
                <w:b/>
                <w:sz w:val="28"/>
              </w:rPr>
              <w:t>B-III – Charakteristika studijního předmětu</w:t>
            </w:r>
          </w:p>
        </w:tc>
      </w:tr>
      <w:tr w:rsidR="009C5BFF" w:rsidRPr="000F37FA" w14:paraId="6450A501" w14:textId="77777777" w:rsidTr="00985AAA">
        <w:tc>
          <w:tcPr>
            <w:tcW w:w="3086" w:type="dxa"/>
            <w:tcBorders>
              <w:top w:val="double" w:sz="4" w:space="0" w:color="auto"/>
            </w:tcBorders>
            <w:shd w:val="clear" w:color="auto" w:fill="F7CAAC"/>
          </w:tcPr>
          <w:p w14:paraId="42865120" w14:textId="77777777" w:rsidR="009C5BFF" w:rsidRDefault="009C5BFF" w:rsidP="004F7A75">
            <w:pPr>
              <w:jc w:val="both"/>
              <w:rPr>
                <w:b/>
              </w:rPr>
            </w:pPr>
            <w:r>
              <w:rPr>
                <w:b/>
              </w:rPr>
              <w:t>Název studijního předmětu</w:t>
            </w:r>
          </w:p>
        </w:tc>
        <w:tc>
          <w:tcPr>
            <w:tcW w:w="6769" w:type="dxa"/>
            <w:gridSpan w:val="7"/>
            <w:tcBorders>
              <w:top w:val="double" w:sz="4" w:space="0" w:color="auto"/>
            </w:tcBorders>
          </w:tcPr>
          <w:p w14:paraId="35E3195C" w14:textId="77777777" w:rsidR="009C5BFF" w:rsidRPr="000F37FA" w:rsidRDefault="009C5BFF" w:rsidP="004F7A75">
            <w:pPr>
              <w:jc w:val="both"/>
            </w:pPr>
            <w:r w:rsidRPr="000F37FA">
              <w:rPr>
                <w:color w:val="000000"/>
                <w:lang w:val="en-US"/>
              </w:rPr>
              <w:t>Current Issues in Hospitality Management</w:t>
            </w:r>
          </w:p>
        </w:tc>
      </w:tr>
      <w:tr w:rsidR="009C5BFF" w14:paraId="15489414" w14:textId="77777777" w:rsidTr="00985AAA">
        <w:tc>
          <w:tcPr>
            <w:tcW w:w="3086" w:type="dxa"/>
            <w:shd w:val="clear" w:color="auto" w:fill="F7CAAC"/>
          </w:tcPr>
          <w:p w14:paraId="04D6F541" w14:textId="77777777" w:rsidR="009C5BFF" w:rsidRDefault="009C5BFF" w:rsidP="004F7A75">
            <w:pPr>
              <w:jc w:val="both"/>
              <w:rPr>
                <w:b/>
              </w:rPr>
            </w:pPr>
            <w:r>
              <w:rPr>
                <w:b/>
              </w:rPr>
              <w:t>Typ předmětu</w:t>
            </w:r>
          </w:p>
        </w:tc>
        <w:tc>
          <w:tcPr>
            <w:tcW w:w="3406" w:type="dxa"/>
            <w:gridSpan w:val="4"/>
          </w:tcPr>
          <w:p w14:paraId="458B6294" w14:textId="77777777" w:rsidR="009C5BFF" w:rsidRDefault="009C5BFF" w:rsidP="004F7A75">
            <w:pPr>
              <w:jc w:val="both"/>
            </w:pPr>
            <w:r w:rsidRPr="009C11F1">
              <w:t>povinný „P“</w:t>
            </w:r>
          </w:p>
        </w:tc>
        <w:tc>
          <w:tcPr>
            <w:tcW w:w="2695" w:type="dxa"/>
            <w:gridSpan w:val="2"/>
            <w:shd w:val="clear" w:color="auto" w:fill="F7CAAC"/>
          </w:tcPr>
          <w:p w14:paraId="0F51A8CD" w14:textId="77777777" w:rsidR="009C5BFF" w:rsidRDefault="009C5BFF" w:rsidP="004F7A75">
            <w:pPr>
              <w:jc w:val="both"/>
            </w:pPr>
            <w:r>
              <w:rPr>
                <w:b/>
              </w:rPr>
              <w:t>doporučený ročník / semestr</w:t>
            </w:r>
          </w:p>
        </w:tc>
        <w:tc>
          <w:tcPr>
            <w:tcW w:w="668" w:type="dxa"/>
          </w:tcPr>
          <w:p w14:paraId="4AC57C91" w14:textId="77777777" w:rsidR="009C5BFF" w:rsidRDefault="009C5BFF" w:rsidP="004F7A75">
            <w:pPr>
              <w:jc w:val="both"/>
            </w:pPr>
          </w:p>
        </w:tc>
      </w:tr>
      <w:tr w:rsidR="009C5BFF" w14:paraId="42DC9368" w14:textId="77777777" w:rsidTr="00985AAA">
        <w:tc>
          <w:tcPr>
            <w:tcW w:w="3086" w:type="dxa"/>
            <w:shd w:val="clear" w:color="auto" w:fill="F7CAAC"/>
          </w:tcPr>
          <w:p w14:paraId="1C658F18" w14:textId="77777777" w:rsidR="009C5BFF" w:rsidRDefault="009C5BFF" w:rsidP="004F7A75">
            <w:pPr>
              <w:jc w:val="both"/>
              <w:rPr>
                <w:b/>
              </w:rPr>
            </w:pPr>
            <w:r>
              <w:rPr>
                <w:b/>
              </w:rPr>
              <w:t>Rozsah studijního předmětu</w:t>
            </w:r>
          </w:p>
        </w:tc>
        <w:tc>
          <w:tcPr>
            <w:tcW w:w="1701" w:type="dxa"/>
            <w:gridSpan w:val="2"/>
          </w:tcPr>
          <w:p w14:paraId="7F2F5EA9" w14:textId="4C029BF8" w:rsidR="009C5BFF" w:rsidRDefault="003C0B3A" w:rsidP="004F7A75">
            <w:pPr>
              <w:jc w:val="both"/>
            </w:pPr>
            <w:r>
              <w:t>15 p</w:t>
            </w:r>
          </w:p>
        </w:tc>
        <w:tc>
          <w:tcPr>
            <w:tcW w:w="889" w:type="dxa"/>
            <w:shd w:val="clear" w:color="auto" w:fill="F7CAAC"/>
          </w:tcPr>
          <w:p w14:paraId="574F7C85" w14:textId="77777777" w:rsidR="009C5BFF" w:rsidRDefault="009C5BFF" w:rsidP="004F7A75">
            <w:pPr>
              <w:jc w:val="both"/>
              <w:rPr>
                <w:b/>
              </w:rPr>
            </w:pPr>
            <w:r>
              <w:rPr>
                <w:b/>
              </w:rPr>
              <w:t xml:space="preserve">hod. </w:t>
            </w:r>
          </w:p>
        </w:tc>
        <w:tc>
          <w:tcPr>
            <w:tcW w:w="816" w:type="dxa"/>
          </w:tcPr>
          <w:p w14:paraId="1F68CF5D" w14:textId="77777777" w:rsidR="009C5BFF" w:rsidRDefault="009C5BFF" w:rsidP="004F7A75">
            <w:pPr>
              <w:jc w:val="both"/>
            </w:pPr>
            <w:r>
              <w:t>15</w:t>
            </w:r>
          </w:p>
        </w:tc>
        <w:tc>
          <w:tcPr>
            <w:tcW w:w="2156" w:type="dxa"/>
            <w:shd w:val="clear" w:color="auto" w:fill="F7CAAC"/>
          </w:tcPr>
          <w:p w14:paraId="12E7DC7C" w14:textId="77777777" w:rsidR="009C5BFF" w:rsidRDefault="009C5BFF" w:rsidP="004F7A75">
            <w:pPr>
              <w:jc w:val="both"/>
              <w:rPr>
                <w:b/>
              </w:rPr>
            </w:pPr>
            <w:r>
              <w:rPr>
                <w:b/>
              </w:rPr>
              <w:t>kreditů</w:t>
            </w:r>
          </w:p>
        </w:tc>
        <w:tc>
          <w:tcPr>
            <w:tcW w:w="1207" w:type="dxa"/>
            <w:gridSpan w:val="2"/>
          </w:tcPr>
          <w:p w14:paraId="64022F47" w14:textId="77777777" w:rsidR="009C5BFF" w:rsidRDefault="009C5BFF" w:rsidP="004F7A75">
            <w:pPr>
              <w:jc w:val="both"/>
            </w:pPr>
          </w:p>
        </w:tc>
      </w:tr>
      <w:tr w:rsidR="009C5BFF" w14:paraId="3D083644" w14:textId="77777777" w:rsidTr="00985AAA">
        <w:tc>
          <w:tcPr>
            <w:tcW w:w="3086" w:type="dxa"/>
            <w:shd w:val="clear" w:color="auto" w:fill="F7CAAC"/>
          </w:tcPr>
          <w:p w14:paraId="230FC3BE" w14:textId="77777777" w:rsidR="009C5BFF" w:rsidRDefault="009C5BFF" w:rsidP="004F7A75">
            <w:pPr>
              <w:jc w:val="both"/>
              <w:rPr>
                <w:b/>
                <w:sz w:val="22"/>
              </w:rPr>
            </w:pPr>
            <w:r>
              <w:rPr>
                <w:b/>
              </w:rPr>
              <w:t>Prerekvizity, korekvizity, ekvivalence</w:t>
            </w:r>
          </w:p>
        </w:tc>
        <w:tc>
          <w:tcPr>
            <w:tcW w:w="6769" w:type="dxa"/>
            <w:gridSpan w:val="7"/>
          </w:tcPr>
          <w:p w14:paraId="2ED50406" w14:textId="77777777" w:rsidR="009C5BFF" w:rsidRDefault="009C5BFF" w:rsidP="004F7A75">
            <w:pPr>
              <w:jc w:val="both"/>
            </w:pPr>
          </w:p>
        </w:tc>
      </w:tr>
      <w:tr w:rsidR="009C5BFF" w14:paraId="6ED00ADD" w14:textId="77777777" w:rsidTr="00985AAA">
        <w:tc>
          <w:tcPr>
            <w:tcW w:w="3086" w:type="dxa"/>
            <w:shd w:val="clear" w:color="auto" w:fill="F7CAAC"/>
          </w:tcPr>
          <w:p w14:paraId="7F16B19B" w14:textId="77777777" w:rsidR="009C5BFF" w:rsidRDefault="009C5BFF" w:rsidP="004F7A75">
            <w:pPr>
              <w:jc w:val="both"/>
              <w:rPr>
                <w:b/>
              </w:rPr>
            </w:pPr>
            <w:r>
              <w:rPr>
                <w:b/>
              </w:rPr>
              <w:t>Způsob ověření studijních výsledků</w:t>
            </w:r>
          </w:p>
        </w:tc>
        <w:tc>
          <w:tcPr>
            <w:tcW w:w="3406" w:type="dxa"/>
            <w:gridSpan w:val="4"/>
          </w:tcPr>
          <w:p w14:paraId="24A87E86" w14:textId="77777777" w:rsidR="009C5BFF" w:rsidRDefault="009C5BFF" w:rsidP="004F7A75">
            <w:pPr>
              <w:jc w:val="both"/>
            </w:pPr>
            <w:r>
              <w:t>zkouška</w:t>
            </w:r>
          </w:p>
        </w:tc>
        <w:tc>
          <w:tcPr>
            <w:tcW w:w="2156" w:type="dxa"/>
            <w:shd w:val="clear" w:color="auto" w:fill="F7CAAC"/>
          </w:tcPr>
          <w:p w14:paraId="6F0A8DDA" w14:textId="77777777" w:rsidR="009C5BFF" w:rsidRDefault="009C5BFF" w:rsidP="004F7A75">
            <w:pPr>
              <w:jc w:val="both"/>
              <w:rPr>
                <w:b/>
              </w:rPr>
            </w:pPr>
            <w:r>
              <w:rPr>
                <w:b/>
              </w:rPr>
              <w:t>Forma výuky</w:t>
            </w:r>
          </w:p>
        </w:tc>
        <w:tc>
          <w:tcPr>
            <w:tcW w:w="1207" w:type="dxa"/>
            <w:gridSpan w:val="2"/>
          </w:tcPr>
          <w:p w14:paraId="02F0E6B9" w14:textId="77777777" w:rsidR="009C5BFF" w:rsidRDefault="009C5BFF" w:rsidP="004F7A75">
            <w:pPr>
              <w:jc w:val="both"/>
            </w:pPr>
            <w:r>
              <w:t>přednáška</w:t>
            </w:r>
          </w:p>
        </w:tc>
      </w:tr>
      <w:tr w:rsidR="009C5BFF" w14:paraId="1FC97E99" w14:textId="77777777" w:rsidTr="00985AAA">
        <w:tc>
          <w:tcPr>
            <w:tcW w:w="3086" w:type="dxa"/>
            <w:shd w:val="clear" w:color="auto" w:fill="F7CAAC"/>
          </w:tcPr>
          <w:p w14:paraId="3E3DC151" w14:textId="77777777" w:rsidR="009C5BFF" w:rsidRDefault="009C5BFF" w:rsidP="004F7A75">
            <w:pPr>
              <w:jc w:val="both"/>
              <w:rPr>
                <w:b/>
              </w:rPr>
            </w:pPr>
            <w:r>
              <w:rPr>
                <w:b/>
              </w:rPr>
              <w:t>Forma způsobu ověření studijních výsledků a další požadavky na studenta</w:t>
            </w:r>
          </w:p>
        </w:tc>
        <w:tc>
          <w:tcPr>
            <w:tcW w:w="6769" w:type="dxa"/>
            <w:gridSpan w:val="7"/>
            <w:tcBorders>
              <w:bottom w:val="nil"/>
            </w:tcBorders>
          </w:tcPr>
          <w:p w14:paraId="622E02BC" w14:textId="77777777" w:rsidR="009C5BFF" w:rsidRDefault="009C5BFF" w:rsidP="004F7A75">
            <w:pPr>
              <w:jc w:val="both"/>
            </w:pPr>
            <w:r>
              <w:t>Způsob ukončení předmětu: zkouška</w:t>
            </w:r>
          </w:p>
          <w:p w14:paraId="1A2BDCFC" w14:textId="77777777" w:rsidR="009C5BFF" w:rsidRDefault="009C5BFF" w:rsidP="004F7A75">
            <w:pPr>
              <w:jc w:val="both"/>
            </w:pPr>
            <w:r>
              <w:t>Požadavky ke zkoušce: obhajoba seminární práce včetně případové studie a ústní forma zkoušky k ověření získaných znalostí.</w:t>
            </w:r>
          </w:p>
        </w:tc>
      </w:tr>
      <w:tr w:rsidR="009C5BFF" w14:paraId="7DC0F258" w14:textId="77777777" w:rsidTr="005D78A5">
        <w:trPr>
          <w:trHeight w:val="53"/>
        </w:trPr>
        <w:tc>
          <w:tcPr>
            <w:tcW w:w="9855" w:type="dxa"/>
            <w:gridSpan w:val="8"/>
            <w:tcBorders>
              <w:top w:val="nil"/>
            </w:tcBorders>
          </w:tcPr>
          <w:p w14:paraId="100A7F43" w14:textId="77777777" w:rsidR="009C5BFF" w:rsidRDefault="009C5BFF" w:rsidP="004F7A75">
            <w:pPr>
              <w:jc w:val="both"/>
            </w:pPr>
          </w:p>
        </w:tc>
      </w:tr>
      <w:tr w:rsidR="009C5BFF" w:rsidRPr="00301D06" w14:paraId="16993735" w14:textId="77777777" w:rsidTr="00985AAA">
        <w:trPr>
          <w:trHeight w:val="197"/>
        </w:trPr>
        <w:tc>
          <w:tcPr>
            <w:tcW w:w="3086" w:type="dxa"/>
            <w:tcBorders>
              <w:top w:val="nil"/>
            </w:tcBorders>
            <w:shd w:val="clear" w:color="auto" w:fill="F7CAAC"/>
          </w:tcPr>
          <w:p w14:paraId="6E1E2555" w14:textId="77777777" w:rsidR="009C5BFF" w:rsidRDefault="009C5BFF" w:rsidP="004F7A75">
            <w:pPr>
              <w:jc w:val="both"/>
              <w:rPr>
                <w:b/>
              </w:rPr>
            </w:pPr>
            <w:r>
              <w:rPr>
                <w:b/>
              </w:rPr>
              <w:t>Garant předmětu</w:t>
            </w:r>
          </w:p>
        </w:tc>
        <w:tc>
          <w:tcPr>
            <w:tcW w:w="6769" w:type="dxa"/>
            <w:gridSpan w:val="7"/>
            <w:tcBorders>
              <w:top w:val="nil"/>
            </w:tcBorders>
          </w:tcPr>
          <w:p w14:paraId="158B2864" w14:textId="77777777" w:rsidR="009C5BFF" w:rsidRPr="00301D06" w:rsidRDefault="009C5BFF" w:rsidP="004F7A75">
            <w:pPr>
              <w:jc w:val="both"/>
            </w:pPr>
            <w:r w:rsidRPr="00301D06">
              <w:t>doc. Mgr. Ing. Karel Chadt, CSc.</w:t>
            </w:r>
          </w:p>
        </w:tc>
      </w:tr>
      <w:tr w:rsidR="009C5BFF" w14:paraId="072BC101" w14:textId="77777777" w:rsidTr="00985AAA">
        <w:trPr>
          <w:trHeight w:val="243"/>
        </w:trPr>
        <w:tc>
          <w:tcPr>
            <w:tcW w:w="3086" w:type="dxa"/>
            <w:tcBorders>
              <w:top w:val="nil"/>
            </w:tcBorders>
            <w:shd w:val="clear" w:color="auto" w:fill="F7CAAC"/>
          </w:tcPr>
          <w:p w14:paraId="0EE7AC8C" w14:textId="77777777" w:rsidR="009C5BFF" w:rsidRDefault="009C5BFF" w:rsidP="004F7A75">
            <w:pPr>
              <w:jc w:val="both"/>
              <w:rPr>
                <w:b/>
              </w:rPr>
            </w:pPr>
            <w:r>
              <w:rPr>
                <w:b/>
              </w:rPr>
              <w:t>Zapojení garanta do výuky předmětu</w:t>
            </w:r>
          </w:p>
        </w:tc>
        <w:tc>
          <w:tcPr>
            <w:tcW w:w="6769" w:type="dxa"/>
            <w:gridSpan w:val="7"/>
            <w:tcBorders>
              <w:top w:val="nil"/>
            </w:tcBorders>
          </w:tcPr>
          <w:p w14:paraId="68D3247D" w14:textId="77777777" w:rsidR="009C5BFF" w:rsidRDefault="009C5BFF" w:rsidP="004F7A75">
            <w:pPr>
              <w:jc w:val="both"/>
            </w:pPr>
            <w:r>
              <w:t>Garant se podílí na přednášení v rozsahu 50 %.</w:t>
            </w:r>
          </w:p>
        </w:tc>
      </w:tr>
      <w:tr w:rsidR="009C5BFF" w14:paraId="093CEBEC" w14:textId="77777777" w:rsidTr="00985AAA">
        <w:tc>
          <w:tcPr>
            <w:tcW w:w="3086" w:type="dxa"/>
            <w:shd w:val="clear" w:color="auto" w:fill="F7CAAC"/>
          </w:tcPr>
          <w:p w14:paraId="349804ED" w14:textId="77777777" w:rsidR="009C5BFF" w:rsidRDefault="009C5BFF" w:rsidP="004F7A75">
            <w:pPr>
              <w:jc w:val="both"/>
              <w:rPr>
                <w:b/>
              </w:rPr>
            </w:pPr>
            <w:r>
              <w:rPr>
                <w:b/>
              </w:rPr>
              <w:t>Vyučující</w:t>
            </w:r>
          </w:p>
        </w:tc>
        <w:tc>
          <w:tcPr>
            <w:tcW w:w="6769" w:type="dxa"/>
            <w:gridSpan w:val="7"/>
            <w:tcBorders>
              <w:bottom w:val="nil"/>
            </w:tcBorders>
          </w:tcPr>
          <w:p w14:paraId="2B80DA21" w14:textId="4C82AD36" w:rsidR="009C5BFF" w:rsidRDefault="009C5BFF" w:rsidP="00D547E6">
            <w:pPr>
              <w:spacing w:line="256" w:lineRule="auto"/>
              <w:jc w:val="both"/>
            </w:pPr>
            <w:r w:rsidRPr="00301D06">
              <w:t>doc. Mgr. Ing. Karel Chadt, CSc</w:t>
            </w:r>
            <w:r>
              <w:rPr>
                <w:lang w:eastAsia="en-US"/>
              </w:rPr>
              <w:t>. – přednášející (</w:t>
            </w:r>
            <w:proofErr w:type="gramStart"/>
            <w:r>
              <w:rPr>
                <w:lang w:eastAsia="en-US"/>
              </w:rPr>
              <w:t>50%</w:t>
            </w:r>
            <w:proofErr w:type="gramEnd"/>
            <w:r>
              <w:rPr>
                <w:lang w:eastAsia="en-US"/>
              </w:rPr>
              <w:t>)</w:t>
            </w:r>
            <w:r w:rsidR="00D547E6">
              <w:rPr>
                <w:lang w:eastAsia="en-US"/>
              </w:rPr>
              <w:t xml:space="preserve">; </w:t>
            </w:r>
            <w:r>
              <w:rPr>
                <w:lang w:eastAsia="en-US"/>
              </w:rPr>
              <w:t>doc. Ing. Jan Hán, Ph.D. – přednášející (50%)</w:t>
            </w:r>
          </w:p>
        </w:tc>
      </w:tr>
      <w:tr w:rsidR="009C5BFF" w14:paraId="2F8C8076" w14:textId="77777777" w:rsidTr="00985AAA">
        <w:trPr>
          <w:trHeight w:val="176"/>
        </w:trPr>
        <w:tc>
          <w:tcPr>
            <w:tcW w:w="9855" w:type="dxa"/>
            <w:gridSpan w:val="8"/>
            <w:tcBorders>
              <w:top w:val="nil"/>
            </w:tcBorders>
          </w:tcPr>
          <w:p w14:paraId="01337E9A" w14:textId="77777777" w:rsidR="009C5BFF" w:rsidRDefault="009C5BFF" w:rsidP="004F7A75">
            <w:pPr>
              <w:jc w:val="both"/>
            </w:pPr>
          </w:p>
        </w:tc>
      </w:tr>
      <w:tr w:rsidR="009C5BFF" w14:paraId="799367BD" w14:textId="77777777" w:rsidTr="00985AAA">
        <w:tc>
          <w:tcPr>
            <w:tcW w:w="3086" w:type="dxa"/>
            <w:shd w:val="clear" w:color="auto" w:fill="F7CAAC"/>
          </w:tcPr>
          <w:p w14:paraId="3C28F048" w14:textId="77777777" w:rsidR="009C5BFF" w:rsidRDefault="009C5BFF" w:rsidP="004F7A75">
            <w:pPr>
              <w:jc w:val="both"/>
              <w:rPr>
                <w:b/>
              </w:rPr>
            </w:pPr>
            <w:r>
              <w:rPr>
                <w:b/>
              </w:rPr>
              <w:t>Stručná anotace předmětu</w:t>
            </w:r>
          </w:p>
        </w:tc>
        <w:tc>
          <w:tcPr>
            <w:tcW w:w="6769" w:type="dxa"/>
            <w:gridSpan w:val="7"/>
            <w:tcBorders>
              <w:bottom w:val="nil"/>
            </w:tcBorders>
          </w:tcPr>
          <w:p w14:paraId="0996CF17" w14:textId="77777777" w:rsidR="009C5BFF" w:rsidRDefault="009C5BFF" w:rsidP="004F7A75">
            <w:pPr>
              <w:jc w:val="both"/>
            </w:pPr>
          </w:p>
        </w:tc>
      </w:tr>
      <w:tr w:rsidR="009C5BFF" w14:paraId="10A1CC4A" w14:textId="77777777" w:rsidTr="005D78A5">
        <w:trPr>
          <w:trHeight w:val="3708"/>
        </w:trPr>
        <w:tc>
          <w:tcPr>
            <w:tcW w:w="9855" w:type="dxa"/>
            <w:gridSpan w:val="8"/>
            <w:tcBorders>
              <w:top w:val="nil"/>
              <w:bottom w:val="single" w:sz="12" w:space="0" w:color="auto"/>
            </w:tcBorders>
          </w:tcPr>
          <w:p w14:paraId="26FFBB51" w14:textId="77777777" w:rsidR="009C5BFF" w:rsidRDefault="009C5BFF" w:rsidP="005D78A5">
            <w:pPr>
              <w:jc w:val="both"/>
            </w:pPr>
            <w:r>
              <w:t>Předmět přináší svým postgraduálním studentům aktuální poznatky týkající se rozvoje systémů řízení ubytovacích zařízení ve vazbě na měnící se podmínky a vlastnosti jejich trhů. Obsah vychází nejen ze soustavné rešerše aktuálních literárních zdrojů, ale také z výsledků a výstupů národních i mezinárodních výzkumných projektů zaměřených na VaVaI aktivity v oblastech hotelnictví a cestovního ruchu a v neposlední řadě na poznatky z intenzivní komunikace vč. výměny dat s aplikační sférou.</w:t>
            </w:r>
          </w:p>
          <w:p w14:paraId="3BC1DD6E" w14:textId="77777777" w:rsidR="009C5BFF" w:rsidRDefault="009C5BFF" w:rsidP="005D78A5">
            <w:pPr>
              <w:jc w:val="both"/>
            </w:pPr>
            <w:r>
              <w:t>Ve svém obsahu se zaměřuje především na ekonomické a technologické aspekty aktuálního stavu a dalšího rozvoje systémů řízení ubytovacích zařízení. Důraz je kladen na identifikaci metod a nástrojů vedoucích k soustavnému zvyšování úrovně konkurenceschopnosti těchto zařízení. Mezi klíčová obsahová témata předmětu patří především:</w:t>
            </w:r>
          </w:p>
          <w:p w14:paraId="175897FC" w14:textId="77777777" w:rsidR="009C5BFF" w:rsidRPr="00301D06" w:rsidRDefault="009C5BFF" w:rsidP="005D78A5">
            <w:pPr>
              <w:pStyle w:val="Odstavecseseznamem"/>
              <w:numPr>
                <w:ilvl w:val="0"/>
                <w:numId w:val="3"/>
              </w:numPr>
              <w:ind w:left="250" w:hanging="142"/>
              <w:contextualSpacing w:val="0"/>
              <w:jc w:val="both"/>
            </w:pPr>
            <w:r w:rsidRPr="00301D06">
              <w:t>aplikace metod a nástrojů procesního řízení do systémů ubytovacích zařízení,</w:t>
            </w:r>
          </w:p>
          <w:p w14:paraId="3CCB5BEA" w14:textId="77777777" w:rsidR="009C5BFF" w:rsidRPr="00301D06" w:rsidRDefault="009C5BFF" w:rsidP="005D78A5">
            <w:pPr>
              <w:pStyle w:val="Odstavecseseznamem"/>
              <w:numPr>
                <w:ilvl w:val="0"/>
                <w:numId w:val="3"/>
              </w:numPr>
              <w:ind w:left="250" w:hanging="142"/>
              <w:contextualSpacing w:val="0"/>
              <w:jc w:val="both"/>
            </w:pPr>
            <w:r w:rsidRPr="00301D06">
              <w:t>aplikace pokročilých informačních technologií (simulace, virtuální realita, umělá inteligence apod.) v rámci systémů řízení ubytovacích zařízení,</w:t>
            </w:r>
          </w:p>
          <w:p w14:paraId="6091F0C7" w14:textId="77777777" w:rsidR="009C5BFF" w:rsidRPr="00301D06" w:rsidRDefault="009C5BFF" w:rsidP="005D78A5">
            <w:pPr>
              <w:pStyle w:val="Odstavecseseznamem"/>
              <w:numPr>
                <w:ilvl w:val="0"/>
                <w:numId w:val="3"/>
              </w:numPr>
              <w:ind w:left="250" w:hanging="142"/>
              <w:contextualSpacing w:val="0"/>
              <w:jc w:val="both"/>
            </w:pPr>
            <w:r w:rsidRPr="00301D06">
              <w:t>identifikace vlastností a chování dílčích tržních segmentů hotelů a jejich vlivu na výkonnost ubytovacích zařízení.</w:t>
            </w:r>
          </w:p>
          <w:p w14:paraId="59CEFB27" w14:textId="77777777" w:rsidR="009C5BFF" w:rsidRDefault="009C5BFF" w:rsidP="005D78A5">
            <w:pPr>
              <w:jc w:val="both"/>
            </w:pPr>
            <w:r>
              <w:t>Uvedená témata jsou sledována nejen z pohledu jejich aktuálního vývoje, ale částečně také z pohledu predikce jejich dalšího směřování. Důraz je kladen na práci s aktuálními daty z praxe samotných ubytovacích zařízení.</w:t>
            </w:r>
          </w:p>
          <w:p w14:paraId="4F01BC4E" w14:textId="508125E9" w:rsidR="009C5BFF" w:rsidRDefault="009C5BFF" w:rsidP="004F7A75">
            <w:pPr>
              <w:jc w:val="both"/>
            </w:pPr>
            <w:r>
              <w:t>Studentům jsou během svého studia k dispozici moderní systémy pro získávání a aplikaci poznatků z výše uvedených oblastí, jako například modelovací a simulační systémy, systémy virtuální reality apod.</w:t>
            </w:r>
          </w:p>
        </w:tc>
      </w:tr>
      <w:tr w:rsidR="009C5BFF" w14:paraId="086737B8" w14:textId="77777777" w:rsidTr="00985AAA">
        <w:trPr>
          <w:trHeight w:val="265"/>
        </w:trPr>
        <w:tc>
          <w:tcPr>
            <w:tcW w:w="3653" w:type="dxa"/>
            <w:gridSpan w:val="2"/>
            <w:tcBorders>
              <w:top w:val="nil"/>
            </w:tcBorders>
            <w:shd w:val="clear" w:color="auto" w:fill="F7CAAC"/>
          </w:tcPr>
          <w:p w14:paraId="2A26DF18" w14:textId="77777777" w:rsidR="009C5BFF" w:rsidRDefault="009C5BFF" w:rsidP="004F7A75">
            <w:pPr>
              <w:jc w:val="both"/>
            </w:pPr>
            <w:r>
              <w:rPr>
                <w:b/>
              </w:rPr>
              <w:t>Studijní literatura a studijní pomůcky</w:t>
            </w:r>
          </w:p>
        </w:tc>
        <w:tc>
          <w:tcPr>
            <w:tcW w:w="6202" w:type="dxa"/>
            <w:gridSpan w:val="6"/>
            <w:tcBorders>
              <w:top w:val="nil"/>
              <w:bottom w:val="nil"/>
            </w:tcBorders>
          </w:tcPr>
          <w:p w14:paraId="304955A4" w14:textId="77777777" w:rsidR="009C5BFF" w:rsidRDefault="009C5BFF" w:rsidP="004F7A75">
            <w:pPr>
              <w:jc w:val="both"/>
            </w:pPr>
          </w:p>
        </w:tc>
      </w:tr>
      <w:tr w:rsidR="009C5BFF" w14:paraId="5AD18731" w14:textId="77777777" w:rsidTr="00985AAA">
        <w:trPr>
          <w:trHeight w:val="1497"/>
        </w:trPr>
        <w:tc>
          <w:tcPr>
            <w:tcW w:w="9855" w:type="dxa"/>
            <w:gridSpan w:val="8"/>
            <w:tcBorders>
              <w:top w:val="nil"/>
            </w:tcBorders>
          </w:tcPr>
          <w:p w14:paraId="09E7A888" w14:textId="2036FFEF" w:rsidR="00AE3E09" w:rsidRPr="003C0B3A" w:rsidRDefault="00AE3E09" w:rsidP="004F7A75">
            <w:pPr>
              <w:rPr>
                <w:b/>
              </w:rPr>
            </w:pPr>
            <w:r w:rsidRPr="003C0B3A">
              <w:rPr>
                <w:b/>
              </w:rPr>
              <w:t>Povinná literatura</w:t>
            </w:r>
          </w:p>
          <w:p w14:paraId="7AD137BA" w14:textId="7ADE559B" w:rsidR="009C5BFF" w:rsidRDefault="009C5BFF" w:rsidP="00985AAA">
            <w:pPr>
              <w:jc w:val="both"/>
            </w:pPr>
            <w:r w:rsidRPr="00463A45">
              <w:t>NYHEIM, P., D. </w:t>
            </w:r>
            <w:r w:rsidRPr="00D547E6">
              <w:rPr>
                <w:i/>
              </w:rPr>
              <w:t>Technology Strategies for the Hospitality Industry.</w:t>
            </w:r>
            <w:r>
              <w:t xml:space="preserve"> </w:t>
            </w:r>
            <w:r w:rsidRPr="00463A45">
              <w:t xml:space="preserve">Pearson; 3rd edition. </w:t>
            </w:r>
            <w:r w:rsidR="003376FD" w:rsidRPr="00463A45">
              <w:t>2018</w:t>
            </w:r>
            <w:r w:rsidR="003376FD">
              <w:t xml:space="preserve">, </w:t>
            </w:r>
            <w:r w:rsidRPr="00463A45">
              <w:t>224 p. ISBN 978-0134484495</w:t>
            </w:r>
            <w:r w:rsidR="00D547E6">
              <w:t>.</w:t>
            </w:r>
          </w:p>
          <w:p w14:paraId="4753C904" w14:textId="75211B8B" w:rsidR="009C5BFF" w:rsidRDefault="009C5BFF" w:rsidP="00985AAA">
            <w:pPr>
              <w:jc w:val="both"/>
            </w:pPr>
            <w:r w:rsidRPr="00BD46E2">
              <w:t>RONTOS, K.,</w:t>
            </w:r>
            <w:r w:rsidR="00D547E6">
              <w:t xml:space="preserve"> </w:t>
            </w:r>
            <w:r w:rsidRPr="00BD46E2">
              <w:t xml:space="preserve">FILIPE, J., A., TSARTAS, P. </w:t>
            </w:r>
            <w:r w:rsidRPr="00D547E6">
              <w:rPr>
                <w:i/>
              </w:rPr>
              <w:t>Modeling and New Trends in Tourism: A Contribution to Social and Economic Development.</w:t>
            </w:r>
            <w:r w:rsidRPr="00BD46E2">
              <w:t xml:space="preserve">  Nova Science Publishers, Inc. </w:t>
            </w:r>
            <w:r w:rsidR="003376FD" w:rsidRPr="00BD46E2">
              <w:t>2016</w:t>
            </w:r>
            <w:r w:rsidR="003376FD">
              <w:t xml:space="preserve">, </w:t>
            </w:r>
            <w:r w:rsidRPr="00BD46E2">
              <w:t>370 p. ISBN‎ 978-1634859202</w:t>
            </w:r>
            <w:r w:rsidR="00D547E6">
              <w:t>.</w:t>
            </w:r>
          </w:p>
          <w:p w14:paraId="74536E66" w14:textId="53CEBADF" w:rsidR="009C5BFF" w:rsidRPr="00BD46E2" w:rsidRDefault="009C5BFF" w:rsidP="00985AAA">
            <w:pPr>
              <w:jc w:val="both"/>
            </w:pPr>
            <w:r w:rsidRPr="00F056AC">
              <w:t xml:space="preserve">BAGGIO, J. A., BAGGIO, R. </w:t>
            </w:r>
            <w:r w:rsidRPr="00D547E6">
              <w:rPr>
                <w:i/>
              </w:rPr>
              <w:t>Modelling and Simulations for Tourism and Hospitality</w:t>
            </w:r>
            <w:r w:rsidRPr="00F056AC">
              <w:t xml:space="preserve">. Channel View Publications. </w:t>
            </w:r>
            <w:r w:rsidR="003376FD" w:rsidRPr="00F056AC">
              <w:t>2020</w:t>
            </w:r>
            <w:r w:rsidR="003376FD">
              <w:t>,</w:t>
            </w:r>
            <w:r w:rsidR="003376FD" w:rsidRPr="00F056AC">
              <w:t xml:space="preserve"> </w:t>
            </w:r>
            <w:r w:rsidRPr="00F056AC">
              <w:t>339 p. ISBN 978-1845417420</w:t>
            </w:r>
            <w:r w:rsidR="00D547E6">
              <w:t>.</w:t>
            </w:r>
          </w:p>
          <w:p w14:paraId="3FBF37FD" w14:textId="5EC039A6" w:rsidR="009C5BFF" w:rsidRDefault="009C5BFF" w:rsidP="00985AAA">
            <w:pPr>
              <w:jc w:val="both"/>
            </w:pPr>
            <w:r>
              <w:t xml:space="preserve">HUUB, R. </w:t>
            </w:r>
            <w:r w:rsidRPr="00D547E6">
              <w:rPr>
                <w:i/>
              </w:rPr>
              <w:t xml:space="preserve">Sustainable Hospitality Management: Designing Meaningful Encounters With Talent and Technology. </w:t>
            </w:r>
            <w:r w:rsidRPr="0015551C">
              <w:t xml:space="preserve">Emerald Publishing Limited. </w:t>
            </w:r>
            <w:r w:rsidR="003376FD">
              <w:t xml:space="preserve">2020, </w:t>
            </w:r>
            <w:r w:rsidRPr="0015551C">
              <w:t>193 p. ISBN 978-1-83909-266-4</w:t>
            </w:r>
            <w:r w:rsidR="00985AAA">
              <w:t>.</w:t>
            </w:r>
          </w:p>
          <w:p w14:paraId="751AABF1" w14:textId="273B123A" w:rsidR="003C0B3A" w:rsidRPr="003C0B3A" w:rsidRDefault="003C0B3A" w:rsidP="00985AAA">
            <w:pPr>
              <w:jc w:val="both"/>
              <w:rPr>
                <w:b/>
              </w:rPr>
            </w:pPr>
            <w:r w:rsidRPr="003C0B3A">
              <w:rPr>
                <w:b/>
              </w:rPr>
              <w:t>Doporučená literatura</w:t>
            </w:r>
          </w:p>
          <w:p w14:paraId="565D7800" w14:textId="2984E251" w:rsidR="009C5BFF" w:rsidRDefault="009C5BFF" w:rsidP="005D78A5">
            <w:pPr>
              <w:jc w:val="both"/>
            </w:pPr>
            <w:r w:rsidRPr="00044991">
              <w:t>OKUMUS, F</w:t>
            </w:r>
            <w:r>
              <w:t>.</w:t>
            </w:r>
            <w:r w:rsidRPr="00044991">
              <w:t>, ALTINAI, L., CHATHOTH, P., ALI KOSEOGLU, M</w:t>
            </w:r>
            <w:r>
              <w:t>.</w:t>
            </w:r>
            <w:r w:rsidR="00985AAA">
              <w:t xml:space="preserve"> </w:t>
            </w:r>
            <w:r w:rsidRPr="00985AAA">
              <w:rPr>
                <w:i/>
              </w:rPr>
              <w:t>Strategic Management for Hospitality and Tourism</w:t>
            </w:r>
            <w:r w:rsidRPr="00044991">
              <w:t xml:space="preserve">. Routledge; 2nd edition. </w:t>
            </w:r>
            <w:r w:rsidR="003376FD" w:rsidRPr="00044991">
              <w:t>2019</w:t>
            </w:r>
            <w:r w:rsidR="003376FD">
              <w:t xml:space="preserve">, </w:t>
            </w:r>
            <w:r w:rsidRPr="00044991">
              <w:t>356 p. ISBN‎ 978-0815393474</w:t>
            </w:r>
            <w:r w:rsidR="00985AAA">
              <w:t>.</w:t>
            </w:r>
          </w:p>
        </w:tc>
      </w:tr>
      <w:tr w:rsidR="009C5BFF" w14:paraId="2C1F8C86" w14:textId="77777777" w:rsidTr="00985A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3C51EC" w14:textId="77777777" w:rsidR="009C5BFF" w:rsidRDefault="009C5BFF" w:rsidP="004F7A75">
            <w:pPr>
              <w:jc w:val="center"/>
              <w:rPr>
                <w:b/>
              </w:rPr>
            </w:pPr>
            <w:r>
              <w:rPr>
                <w:b/>
              </w:rPr>
              <w:t>Informace ke kombinované nebo distanční formě</w:t>
            </w:r>
          </w:p>
        </w:tc>
      </w:tr>
      <w:tr w:rsidR="009C5BFF" w14:paraId="3592C243" w14:textId="77777777" w:rsidTr="00985AAA">
        <w:tc>
          <w:tcPr>
            <w:tcW w:w="4787" w:type="dxa"/>
            <w:gridSpan w:val="3"/>
            <w:tcBorders>
              <w:top w:val="single" w:sz="2" w:space="0" w:color="auto"/>
            </w:tcBorders>
            <w:shd w:val="clear" w:color="auto" w:fill="F7CAAC"/>
          </w:tcPr>
          <w:p w14:paraId="515EB696" w14:textId="77777777" w:rsidR="009C5BFF" w:rsidRDefault="009C5BFF" w:rsidP="004F7A75">
            <w:pPr>
              <w:jc w:val="both"/>
            </w:pPr>
            <w:r>
              <w:rPr>
                <w:b/>
              </w:rPr>
              <w:t>Rozsah konzultací (soustředění)</w:t>
            </w:r>
          </w:p>
        </w:tc>
        <w:tc>
          <w:tcPr>
            <w:tcW w:w="889" w:type="dxa"/>
            <w:tcBorders>
              <w:top w:val="single" w:sz="2" w:space="0" w:color="auto"/>
            </w:tcBorders>
          </w:tcPr>
          <w:p w14:paraId="398F8464" w14:textId="77777777" w:rsidR="009C5BFF" w:rsidRDefault="009C5BFF" w:rsidP="004F7A75">
            <w:pPr>
              <w:jc w:val="both"/>
            </w:pPr>
            <w:r>
              <w:t>15</w:t>
            </w:r>
          </w:p>
        </w:tc>
        <w:tc>
          <w:tcPr>
            <w:tcW w:w="4179" w:type="dxa"/>
            <w:gridSpan w:val="4"/>
            <w:tcBorders>
              <w:top w:val="single" w:sz="2" w:space="0" w:color="auto"/>
            </w:tcBorders>
            <w:shd w:val="clear" w:color="auto" w:fill="F7CAAC"/>
          </w:tcPr>
          <w:p w14:paraId="51D6B962" w14:textId="77777777" w:rsidR="009C5BFF" w:rsidRDefault="009C5BFF" w:rsidP="004F7A75">
            <w:pPr>
              <w:jc w:val="both"/>
              <w:rPr>
                <w:b/>
              </w:rPr>
            </w:pPr>
            <w:r>
              <w:rPr>
                <w:b/>
              </w:rPr>
              <w:t xml:space="preserve">hodin </w:t>
            </w:r>
          </w:p>
        </w:tc>
      </w:tr>
      <w:tr w:rsidR="009C5BFF" w14:paraId="7FFB9904" w14:textId="77777777" w:rsidTr="00985AAA">
        <w:tc>
          <w:tcPr>
            <w:tcW w:w="9855" w:type="dxa"/>
            <w:gridSpan w:val="8"/>
            <w:shd w:val="clear" w:color="auto" w:fill="F7CAAC"/>
          </w:tcPr>
          <w:p w14:paraId="5A336020" w14:textId="77777777" w:rsidR="009C5BFF" w:rsidRDefault="009C5BFF" w:rsidP="004F7A75">
            <w:pPr>
              <w:jc w:val="both"/>
              <w:rPr>
                <w:b/>
              </w:rPr>
            </w:pPr>
            <w:r>
              <w:rPr>
                <w:b/>
              </w:rPr>
              <w:t>Informace o způsobu kontaktu s vyučujícím</w:t>
            </w:r>
          </w:p>
        </w:tc>
      </w:tr>
      <w:tr w:rsidR="009C5BFF" w14:paraId="586C27D8" w14:textId="77777777" w:rsidTr="00985AAA">
        <w:trPr>
          <w:trHeight w:val="694"/>
        </w:trPr>
        <w:tc>
          <w:tcPr>
            <w:tcW w:w="9855" w:type="dxa"/>
            <w:gridSpan w:val="8"/>
          </w:tcPr>
          <w:p w14:paraId="722A3625" w14:textId="77777777" w:rsidR="009C5BFF" w:rsidRDefault="009C5BFF" w:rsidP="004F7A75">
            <w:pPr>
              <w:jc w:val="both"/>
            </w:pPr>
            <w:r>
              <w:t>Konzultace se studentem budou probíhat v rámci speciálně vyhrazených konzultačních hodin, a to prezenčně v prostorách UTB nebo VŠH nebo distančně pomocí videokonferenčního systému Google Meet.</w:t>
            </w:r>
          </w:p>
        </w:tc>
      </w:tr>
    </w:tbl>
    <w:p w14:paraId="69E30A39"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617A" w14:paraId="60A8B06F" w14:textId="77777777" w:rsidTr="00DC617A">
        <w:tc>
          <w:tcPr>
            <w:tcW w:w="9855" w:type="dxa"/>
            <w:gridSpan w:val="8"/>
            <w:tcBorders>
              <w:bottom w:val="double" w:sz="4" w:space="0" w:color="auto"/>
            </w:tcBorders>
            <w:shd w:val="clear" w:color="auto" w:fill="BDD6EE"/>
          </w:tcPr>
          <w:p w14:paraId="13A94AD6" w14:textId="05E2D3C6" w:rsidR="00DC617A" w:rsidRDefault="00DC617A" w:rsidP="00D439A7">
            <w:pPr>
              <w:jc w:val="both"/>
              <w:rPr>
                <w:b/>
                <w:sz w:val="28"/>
              </w:rPr>
            </w:pPr>
            <w:r>
              <w:lastRenderedPageBreak/>
              <w:br w:type="page"/>
            </w:r>
            <w:r>
              <w:rPr>
                <w:b/>
                <w:sz w:val="28"/>
              </w:rPr>
              <w:t>B-III – Charakteristika studijního předmětu</w:t>
            </w:r>
          </w:p>
        </w:tc>
      </w:tr>
      <w:tr w:rsidR="003C0B3A" w14:paraId="6BA2ED00" w14:textId="77777777" w:rsidTr="004F7A75">
        <w:tc>
          <w:tcPr>
            <w:tcW w:w="3086" w:type="dxa"/>
            <w:tcBorders>
              <w:top w:val="double" w:sz="4" w:space="0" w:color="auto"/>
            </w:tcBorders>
            <w:shd w:val="clear" w:color="auto" w:fill="F7CAAC"/>
          </w:tcPr>
          <w:p w14:paraId="6C939D09" w14:textId="77777777" w:rsidR="003C0B3A" w:rsidRDefault="003C0B3A" w:rsidP="004F7A75">
            <w:pPr>
              <w:jc w:val="both"/>
              <w:rPr>
                <w:b/>
              </w:rPr>
            </w:pPr>
            <w:r>
              <w:rPr>
                <w:b/>
              </w:rPr>
              <w:t>Název studijního předmětu</w:t>
            </w:r>
          </w:p>
        </w:tc>
        <w:tc>
          <w:tcPr>
            <w:tcW w:w="6769" w:type="dxa"/>
            <w:gridSpan w:val="7"/>
            <w:tcBorders>
              <w:top w:val="double" w:sz="4" w:space="0" w:color="auto"/>
            </w:tcBorders>
          </w:tcPr>
          <w:p w14:paraId="75FC5056" w14:textId="77777777" w:rsidR="003C0B3A" w:rsidRDefault="003C0B3A" w:rsidP="004F7A75">
            <w:pPr>
              <w:jc w:val="both"/>
            </w:pPr>
            <w:r>
              <w:t>Tourism Economics</w:t>
            </w:r>
          </w:p>
        </w:tc>
      </w:tr>
      <w:tr w:rsidR="003C0B3A" w14:paraId="4F0DBB29" w14:textId="77777777" w:rsidTr="004F7A75">
        <w:tc>
          <w:tcPr>
            <w:tcW w:w="3086" w:type="dxa"/>
            <w:shd w:val="clear" w:color="auto" w:fill="F7CAAC"/>
          </w:tcPr>
          <w:p w14:paraId="646AF948" w14:textId="77777777" w:rsidR="003C0B3A" w:rsidRDefault="003C0B3A" w:rsidP="004F7A75">
            <w:pPr>
              <w:jc w:val="both"/>
              <w:rPr>
                <w:b/>
              </w:rPr>
            </w:pPr>
            <w:r>
              <w:rPr>
                <w:b/>
              </w:rPr>
              <w:t>Typ předmětu</w:t>
            </w:r>
          </w:p>
        </w:tc>
        <w:tc>
          <w:tcPr>
            <w:tcW w:w="3406" w:type="dxa"/>
            <w:gridSpan w:val="4"/>
          </w:tcPr>
          <w:p w14:paraId="76EA28BA" w14:textId="77777777" w:rsidR="003C0B3A" w:rsidRDefault="003C0B3A" w:rsidP="004F7A75">
            <w:pPr>
              <w:jc w:val="both"/>
            </w:pPr>
            <w:r w:rsidRPr="009C11F1">
              <w:t>povinný „P“</w:t>
            </w:r>
          </w:p>
        </w:tc>
        <w:tc>
          <w:tcPr>
            <w:tcW w:w="2695" w:type="dxa"/>
            <w:gridSpan w:val="2"/>
            <w:shd w:val="clear" w:color="auto" w:fill="F7CAAC"/>
          </w:tcPr>
          <w:p w14:paraId="10296527" w14:textId="77777777" w:rsidR="003C0B3A" w:rsidRDefault="003C0B3A" w:rsidP="004F7A75">
            <w:pPr>
              <w:jc w:val="both"/>
            </w:pPr>
            <w:r>
              <w:rPr>
                <w:b/>
              </w:rPr>
              <w:t>doporučený ročník / semestr</w:t>
            </w:r>
          </w:p>
        </w:tc>
        <w:tc>
          <w:tcPr>
            <w:tcW w:w="668" w:type="dxa"/>
          </w:tcPr>
          <w:p w14:paraId="1F1A4D21" w14:textId="77777777" w:rsidR="003C0B3A" w:rsidRDefault="003C0B3A" w:rsidP="004F7A75">
            <w:pPr>
              <w:jc w:val="both"/>
            </w:pPr>
            <w:r>
              <w:t>1/Z</w:t>
            </w:r>
          </w:p>
        </w:tc>
      </w:tr>
      <w:tr w:rsidR="003C0B3A" w14:paraId="2434EBEC" w14:textId="77777777" w:rsidTr="004F7A75">
        <w:tc>
          <w:tcPr>
            <w:tcW w:w="3086" w:type="dxa"/>
            <w:shd w:val="clear" w:color="auto" w:fill="F7CAAC"/>
          </w:tcPr>
          <w:p w14:paraId="5CD1FB5E" w14:textId="77777777" w:rsidR="003C0B3A" w:rsidRDefault="003C0B3A" w:rsidP="004F7A75">
            <w:pPr>
              <w:jc w:val="both"/>
              <w:rPr>
                <w:b/>
              </w:rPr>
            </w:pPr>
            <w:r>
              <w:rPr>
                <w:b/>
              </w:rPr>
              <w:t>Rozsah studijního předmětu</w:t>
            </w:r>
          </w:p>
        </w:tc>
        <w:tc>
          <w:tcPr>
            <w:tcW w:w="1701" w:type="dxa"/>
            <w:gridSpan w:val="2"/>
          </w:tcPr>
          <w:p w14:paraId="7EA53F6E" w14:textId="77777777" w:rsidR="003C0B3A" w:rsidRDefault="003C0B3A" w:rsidP="004F7A75">
            <w:pPr>
              <w:jc w:val="both"/>
            </w:pPr>
            <w:r>
              <w:t>15 p</w:t>
            </w:r>
          </w:p>
        </w:tc>
        <w:tc>
          <w:tcPr>
            <w:tcW w:w="889" w:type="dxa"/>
            <w:shd w:val="clear" w:color="auto" w:fill="F7CAAC"/>
          </w:tcPr>
          <w:p w14:paraId="247F4996" w14:textId="77777777" w:rsidR="003C0B3A" w:rsidRDefault="003C0B3A" w:rsidP="004F7A75">
            <w:pPr>
              <w:jc w:val="both"/>
              <w:rPr>
                <w:b/>
              </w:rPr>
            </w:pPr>
            <w:r>
              <w:rPr>
                <w:b/>
              </w:rPr>
              <w:t xml:space="preserve">hod. </w:t>
            </w:r>
          </w:p>
        </w:tc>
        <w:tc>
          <w:tcPr>
            <w:tcW w:w="816" w:type="dxa"/>
          </w:tcPr>
          <w:p w14:paraId="4236C540" w14:textId="567BF4F9" w:rsidR="003C0B3A" w:rsidRDefault="003C0B3A" w:rsidP="004F7A75">
            <w:pPr>
              <w:jc w:val="both"/>
            </w:pPr>
            <w:r>
              <w:t>15</w:t>
            </w:r>
          </w:p>
        </w:tc>
        <w:tc>
          <w:tcPr>
            <w:tcW w:w="2156" w:type="dxa"/>
            <w:shd w:val="clear" w:color="auto" w:fill="F7CAAC"/>
          </w:tcPr>
          <w:p w14:paraId="4A3A0636" w14:textId="77777777" w:rsidR="003C0B3A" w:rsidRDefault="003C0B3A" w:rsidP="004F7A75">
            <w:pPr>
              <w:jc w:val="both"/>
              <w:rPr>
                <w:b/>
              </w:rPr>
            </w:pPr>
            <w:r>
              <w:rPr>
                <w:b/>
              </w:rPr>
              <w:t>kreditů</w:t>
            </w:r>
          </w:p>
        </w:tc>
        <w:tc>
          <w:tcPr>
            <w:tcW w:w="1207" w:type="dxa"/>
            <w:gridSpan w:val="2"/>
          </w:tcPr>
          <w:p w14:paraId="2F0D16EA" w14:textId="77777777" w:rsidR="003C0B3A" w:rsidRDefault="003C0B3A" w:rsidP="004F7A75">
            <w:pPr>
              <w:jc w:val="both"/>
            </w:pPr>
          </w:p>
        </w:tc>
      </w:tr>
      <w:tr w:rsidR="003C0B3A" w14:paraId="7F332826" w14:textId="77777777" w:rsidTr="004F7A75">
        <w:tc>
          <w:tcPr>
            <w:tcW w:w="3086" w:type="dxa"/>
            <w:shd w:val="clear" w:color="auto" w:fill="F7CAAC"/>
          </w:tcPr>
          <w:p w14:paraId="1D4B7934" w14:textId="77777777" w:rsidR="003C0B3A" w:rsidRDefault="003C0B3A" w:rsidP="004F7A75">
            <w:pPr>
              <w:jc w:val="both"/>
              <w:rPr>
                <w:b/>
                <w:sz w:val="22"/>
              </w:rPr>
            </w:pPr>
            <w:r>
              <w:rPr>
                <w:b/>
              </w:rPr>
              <w:t>Prerekvizity, korekvizity, ekvivalence</w:t>
            </w:r>
          </w:p>
        </w:tc>
        <w:tc>
          <w:tcPr>
            <w:tcW w:w="6769" w:type="dxa"/>
            <w:gridSpan w:val="7"/>
          </w:tcPr>
          <w:p w14:paraId="737589C4" w14:textId="77777777" w:rsidR="003C0B3A" w:rsidRDefault="003C0B3A" w:rsidP="004F7A75">
            <w:pPr>
              <w:jc w:val="both"/>
            </w:pPr>
          </w:p>
        </w:tc>
      </w:tr>
      <w:tr w:rsidR="003C0B3A" w14:paraId="0307422F" w14:textId="77777777" w:rsidTr="004F7A75">
        <w:tc>
          <w:tcPr>
            <w:tcW w:w="3086" w:type="dxa"/>
            <w:shd w:val="clear" w:color="auto" w:fill="F7CAAC"/>
          </w:tcPr>
          <w:p w14:paraId="6898350F" w14:textId="77777777" w:rsidR="003C0B3A" w:rsidRDefault="003C0B3A" w:rsidP="004F7A75">
            <w:pPr>
              <w:jc w:val="both"/>
              <w:rPr>
                <w:b/>
              </w:rPr>
            </w:pPr>
            <w:r>
              <w:rPr>
                <w:b/>
              </w:rPr>
              <w:t>Způsob ověření studijních výsledků</w:t>
            </w:r>
          </w:p>
        </w:tc>
        <w:tc>
          <w:tcPr>
            <w:tcW w:w="3406" w:type="dxa"/>
            <w:gridSpan w:val="4"/>
          </w:tcPr>
          <w:p w14:paraId="32387903" w14:textId="77777777" w:rsidR="003C0B3A" w:rsidRDefault="003C0B3A" w:rsidP="004F7A75">
            <w:pPr>
              <w:jc w:val="both"/>
            </w:pPr>
            <w:r>
              <w:t>zkouška</w:t>
            </w:r>
          </w:p>
        </w:tc>
        <w:tc>
          <w:tcPr>
            <w:tcW w:w="2156" w:type="dxa"/>
            <w:shd w:val="clear" w:color="auto" w:fill="F7CAAC"/>
          </w:tcPr>
          <w:p w14:paraId="3B872588" w14:textId="77777777" w:rsidR="003C0B3A" w:rsidRDefault="003C0B3A" w:rsidP="004F7A75">
            <w:pPr>
              <w:jc w:val="both"/>
              <w:rPr>
                <w:b/>
              </w:rPr>
            </w:pPr>
            <w:r>
              <w:rPr>
                <w:b/>
              </w:rPr>
              <w:t>Forma výuky</w:t>
            </w:r>
          </w:p>
        </w:tc>
        <w:tc>
          <w:tcPr>
            <w:tcW w:w="1207" w:type="dxa"/>
            <w:gridSpan w:val="2"/>
          </w:tcPr>
          <w:p w14:paraId="4AB7AA26" w14:textId="77777777" w:rsidR="003C0B3A" w:rsidRDefault="003C0B3A" w:rsidP="004F7A75">
            <w:pPr>
              <w:jc w:val="both"/>
            </w:pPr>
            <w:r>
              <w:t>přednáška</w:t>
            </w:r>
          </w:p>
        </w:tc>
      </w:tr>
      <w:tr w:rsidR="003C0B3A" w14:paraId="15F9D640" w14:textId="77777777" w:rsidTr="004F7A75">
        <w:tc>
          <w:tcPr>
            <w:tcW w:w="3086" w:type="dxa"/>
            <w:shd w:val="clear" w:color="auto" w:fill="F7CAAC"/>
          </w:tcPr>
          <w:p w14:paraId="4882B866" w14:textId="77777777" w:rsidR="003C0B3A" w:rsidRDefault="003C0B3A" w:rsidP="004F7A75">
            <w:pPr>
              <w:jc w:val="both"/>
              <w:rPr>
                <w:b/>
              </w:rPr>
            </w:pPr>
            <w:r>
              <w:rPr>
                <w:b/>
              </w:rPr>
              <w:t>Forma způsobu ověření studijních výsledků a další požadavky na studenta</w:t>
            </w:r>
          </w:p>
        </w:tc>
        <w:tc>
          <w:tcPr>
            <w:tcW w:w="6769" w:type="dxa"/>
            <w:gridSpan w:val="7"/>
            <w:tcBorders>
              <w:bottom w:val="nil"/>
            </w:tcBorders>
          </w:tcPr>
          <w:p w14:paraId="59E90B27" w14:textId="77777777" w:rsidR="003C0B3A" w:rsidRDefault="003C0B3A" w:rsidP="004F7A75">
            <w:pPr>
              <w:jc w:val="both"/>
            </w:pPr>
            <w:r>
              <w:t>Způsob ukončení předmětu: zkouška</w:t>
            </w:r>
          </w:p>
          <w:p w14:paraId="5C5DCFCD" w14:textId="3EE72798" w:rsidR="003C0B3A" w:rsidRDefault="003C0B3A" w:rsidP="004F7A75">
            <w:pPr>
              <w:jc w:val="both"/>
            </w:pPr>
            <w:r>
              <w:t xml:space="preserve">Požadavky ke zkoušce: vytvoření analytické studie trhu cestovního ruchu s ohledem na zaměření tématu disertační práce a její prezentace na </w:t>
            </w:r>
            <w:r w:rsidR="00985AAA">
              <w:t>kolokviu.</w:t>
            </w:r>
          </w:p>
        </w:tc>
      </w:tr>
      <w:tr w:rsidR="003C0B3A" w14:paraId="1E7603FB" w14:textId="77777777" w:rsidTr="004F7A75">
        <w:trPr>
          <w:trHeight w:val="122"/>
        </w:trPr>
        <w:tc>
          <w:tcPr>
            <w:tcW w:w="9855" w:type="dxa"/>
            <w:gridSpan w:val="8"/>
            <w:tcBorders>
              <w:top w:val="nil"/>
            </w:tcBorders>
          </w:tcPr>
          <w:p w14:paraId="2C9D0282" w14:textId="77777777" w:rsidR="003C0B3A" w:rsidRDefault="003C0B3A" w:rsidP="004F7A75">
            <w:pPr>
              <w:jc w:val="both"/>
            </w:pPr>
          </w:p>
        </w:tc>
      </w:tr>
      <w:tr w:rsidR="003C0B3A" w14:paraId="792570EB" w14:textId="77777777" w:rsidTr="004F7A75">
        <w:trPr>
          <w:trHeight w:val="197"/>
        </w:trPr>
        <w:tc>
          <w:tcPr>
            <w:tcW w:w="3086" w:type="dxa"/>
            <w:tcBorders>
              <w:top w:val="nil"/>
            </w:tcBorders>
            <w:shd w:val="clear" w:color="auto" w:fill="F7CAAC"/>
          </w:tcPr>
          <w:p w14:paraId="308363FD" w14:textId="77777777" w:rsidR="003C0B3A" w:rsidRDefault="003C0B3A" w:rsidP="004F7A75">
            <w:pPr>
              <w:jc w:val="both"/>
              <w:rPr>
                <w:b/>
              </w:rPr>
            </w:pPr>
            <w:r>
              <w:rPr>
                <w:b/>
              </w:rPr>
              <w:t>Garant předmětu</w:t>
            </w:r>
          </w:p>
        </w:tc>
        <w:tc>
          <w:tcPr>
            <w:tcW w:w="6769" w:type="dxa"/>
            <w:gridSpan w:val="7"/>
            <w:tcBorders>
              <w:top w:val="nil"/>
            </w:tcBorders>
          </w:tcPr>
          <w:p w14:paraId="3B9FB667" w14:textId="64E4707B" w:rsidR="003C0B3A" w:rsidRDefault="003C0B3A" w:rsidP="004F7A75">
            <w:pPr>
              <w:jc w:val="both"/>
            </w:pPr>
            <w:r>
              <w:t>prof. Ing. Vanda Maráková, PhD.</w:t>
            </w:r>
          </w:p>
        </w:tc>
      </w:tr>
      <w:tr w:rsidR="003C0B3A" w14:paraId="497119EB" w14:textId="77777777" w:rsidTr="004F7A75">
        <w:trPr>
          <w:trHeight w:val="243"/>
        </w:trPr>
        <w:tc>
          <w:tcPr>
            <w:tcW w:w="3086" w:type="dxa"/>
            <w:tcBorders>
              <w:top w:val="nil"/>
            </w:tcBorders>
            <w:shd w:val="clear" w:color="auto" w:fill="F7CAAC"/>
          </w:tcPr>
          <w:p w14:paraId="2C69EFF8" w14:textId="77777777" w:rsidR="003C0B3A" w:rsidRDefault="003C0B3A" w:rsidP="004F7A75">
            <w:pPr>
              <w:jc w:val="both"/>
              <w:rPr>
                <w:b/>
              </w:rPr>
            </w:pPr>
            <w:r>
              <w:rPr>
                <w:b/>
              </w:rPr>
              <w:t>Zapojení garanta do výuky předmětu</w:t>
            </w:r>
          </w:p>
        </w:tc>
        <w:tc>
          <w:tcPr>
            <w:tcW w:w="6769" w:type="dxa"/>
            <w:gridSpan w:val="7"/>
            <w:tcBorders>
              <w:top w:val="nil"/>
            </w:tcBorders>
          </w:tcPr>
          <w:p w14:paraId="7727B5A9" w14:textId="77777777" w:rsidR="003C0B3A" w:rsidRDefault="003C0B3A" w:rsidP="004F7A75">
            <w:pPr>
              <w:jc w:val="both"/>
            </w:pPr>
            <w:r>
              <w:t>Garant se podílí na přednášení v rozsahu 100 %.</w:t>
            </w:r>
          </w:p>
        </w:tc>
      </w:tr>
      <w:tr w:rsidR="003C0B3A" w14:paraId="0A4C3CC5" w14:textId="77777777" w:rsidTr="004F7A75">
        <w:tc>
          <w:tcPr>
            <w:tcW w:w="3086" w:type="dxa"/>
            <w:shd w:val="clear" w:color="auto" w:fill="F7CAAC"/>
          </w:tcPr>
          <w:p w14:paraId="12FC1A3A" w14:textId="77777777" w:rsidR="003C0B3A" w:rsidRDefault="003C0B3A" w:rsidP="004F7A75">
            <w:pPr>
              <w:jc w:val="both"/>
              <w:rPr>
                <w:b/>
              </w:rPr>
            </w:pPr>
            <w:r>
              <w:rPr>
                <w:b/>
              </w:rPr>
              <w:t>Vyučující</w:t>
            </w:r>
          </w:p>
        </w:tc>
        <w:tc>
          <w:tcPr>
            <w:tcW w:w="6769" w:type="dxa"/>
            <w:gridSpan w:val="7"/>
            <w:tcBorders>
              <w:bottom w:val="nil"/>
            </w:tcBorders>
          </w:tcPr>
          <w:p w14:paraId="6C86CBFB" w14:textId="460C2EDC" w:rsidR="003C0B3A" w:rsidRDefault="003C0B3A" w:rsidP="004F7A75">
            <w:pPr>
              <w:jc w:val="both"/>
            </w:pPr>
            <w:r>
              <w:t>prof. Ing. Vanda Maráková, PhD.</w:t>
            </w:r>
            <w:r w:rsidR="005D78A5">
              <w:t xml:space="preserve"> </w:t>
            </w:r>
            <w:r>
              <w:t>– přednášky (</w:t>
            </w:r>
            <w:proofErr w:type="gramStart"/>
            <w:r>
              <w:t>100%</w:t>
            </w:r>
            <w:proofErr w:type="gramEnd"/>
            <w:r>
              <w:t>)</w:t>
            </w:r>
          </w:p>
        </w:tc>
      </w:tr>
      <w:tr w:rsidR="003C0B3A" w14:paraId="60CB7F9D" w14:textId="77777777" w:rsidTr="004F7A75">
        <w:trPr>
          <w:trHeight w:val="56"/>
        </w:trPr>
        <w:tc>
          <w:tcPr>
            <w:tcW w:w="9855" w:type="dxa"/>
            <w:gridSpan w:val="8"/>
            <w:tcBorders>
              <w:top w:val="nil"/>
            </w:tcBorders>
          </w:tcPr>
          <w:p w14:paraId="29C40A4A" w14:textId="77777777" w:rsidR="003C0B3A" w:rsidRDefault="003C0B3A" w:rsidP="004F7A75">
            <w:pPr>
              <w:jc w:val="both"/>
            </w:pPr>
          </w:p>
        </w:tc>
      </w:tr>
      <w:tr w:rsidR="003C0B3A" w14:paraId="163EBDA9" w14:textId="77777777" w:rsidTr="004F7A75">
        <w:tc>
          <w:tcPr>
            <w:tcW w:w="3086" w:type="dxa"/>
            <w:shd w:val="clear" w:color="auto" w:fill="F7CAAC"/>
          </w:tcPr>
          <w:p w14:paraId="79EB95DB" w14:textId="77777777" w:rsidR="003C0B3A" w:rsidRDefault="003C0B3A" w:rsidP="004F7A75">
            <w:pPr>
              <w:jc w:val="both"/>
              <w:rPr>
                <w:b/>
              </w:rPr>
            </w:pPr>
            <w:r>
              <w:rPr>
                <w:b/>
              </w:rPr>
              <w:t>Stručná anotace předmětu</w:t>
            </w:r>
          </w:p>
        </w:tc>
        <w:tc>
          <w:tcPr>
            <w:tcW w:w="6769" w:type="dxa"/>
            <w:gridSpan w:val="7"/>
            <w:tcBorders>
              <w:bottom w:val="nil"/>
            </w:tcBorders>
          </w:tcPr>
          <w:p w14:paraId="5DE0DB02" w14:textId="77777777" w:rsidR="003C0B3A" w:rsidRDefault="003C0B3A" w:rsidP="004F7A75">
            <w:pPr>
              <w:jc w:val="both"/>
            </w:pPr>
          </w:p>
        </w:tc>
      </w:tr>
      <w:tr w:rsidR="003C0B3A" w14:paraId="1D020706" w14:textId="77777777" w:rsidTr="004F7A75">
        <w:trPr>
          <w:trHeight w:val="3265"/>
        </w:trPr>
        <w:tc>
          <w:tcPr>
            <w:tcW w:w="9855" w:type="dxa"/>
            <w:gridSpan w:val="8"/>
            <w:tcBorders>
              <w:top w:val="nil"/>
              <w:bottom w:val="single" w:sz="12" w:space="0" w:color="auto"/>
            </w:tcBorders>
          </w:tcPr>
          <w:p w14:paraId="7FFEBF60" w14:textId="0E345E15" w:rsidR="003C0B3A" w:rsidRPr="000332D2" w:rsidRDefault="003C0B3A" w:rsidP="00985AAA">
            <w:pPr>
              <w:jc w:val="both"/>
            </w:pPr>
            <w:r>
              <w:t xml:space="preserve">Podstatou předmětu je na základě práce s aktuální zahraniční i domácí literaturou posoudit a kriticky zhodnotit přístup autorů k hodnocení ekonomických a mimoekonomických aspektů rozvoje cestovního ruchu. Klíčový důraz je kladen na schopnost kritické analýzy, hodnocení a syntézy odvětví cestovního ruchu, kvantifikace poptávky a nabídky jako i přínosů cestovního ruchu na makro i mezo úrovni z hlediska socio-ekonomického rozvoje území. </w:t>
            </w:r>
            <w:r w:rsidRPr="00EB3D64">
              <w:t xml:space="preserve">Důraz </w:t>
            </w:r>
            <w:r>
              <w:t xml:space="preserve">je kladen také na schopnost analyzovat data, přiměřeně argumentovat a prezentovat výzkumné zprávy, komunikovat a interpretovat zjištění mezi kolegy a širší vědeckou komunitou v oblast své expertízy.  V závěru předmětu je pozornost věnována </w:t>
            </w:r>
            <w:r w:rsidRPr="00985AAA">
              <w:rPr>
                <w:lang w:val="cs"/>
              </w:rPr>
              <w:t xml:space="preserve">současné úrovni rozvoje cestovního ruchu ve světě, posouzení konkurenceschopnosti destinací a směřovaní výzkumu cestovního ruchu.  </w:t>
            </w:r>
          </w:p>
          <w:p w14:paraId="19F4E569" w14:textId="77777777" w:rsidR="003C0B3A" w:rsidRDefault="003C0B3A" w:rsidP="005D78A5">
            <w:pPr>
              <w:pStyle w:val="Odstavecseseznamem"/>
              <w:numPr>
                <w:ilvl w:val="0"/>
                <w:numId w:val="2"/>
              </w:numPr>
              <w:ind w:left="252" w:hanging="284"/>
              <w:jc w:val="both"/>
            </w:pPr>
            <w:r>
              <w:t>Cestovní ruch jako průřezový a socioekonomický systém</w:t>
            </w:r>
          </w:p>
          <w:p w14:paraId="63119CDF" w14:textId="77777777" w:rsidR="003C0B3A" w:rsidRPr="002470DA" w:rsidRDefault="003C0B3A" w:rsidP="005D78A5">
            <w:pPr>
              <w:pStyle w:val="Odstavecseseznamem"/>
              <w:numPr>
                <w:ilvl w:val="0"/>
                <w:numId w:val="2"/>
              </w:numPr>
              <w:ind w:left="252" w:hanging="284"/>
              <w:jc w:val="both"/>
            </w:pPr>
            <w:r w:rsidRPr="006C0179">
              <w:rPr>
                <w:lang w:val="cs"/>
              </w:rPr>
              <w:t>Poptávka po cestovním ruchu, kvantifikace a prognózování pomocí kvalitativních a kvantitativních metod</w:t>
            </w:r>
          </w:p>
          <w:p w14:paraId="35BC0BE7" w14:textId="596C0D84" w:rsidR="003C0B3A" w:rsidRPr="002470DA" w:rsidRDefault="003C0B3A" w:rsidP="005D78A5">
            <w:pPr>
              <w:pStyle w:val="Odstavecseseznamem"/>
              <w:numPr>
                <w:ilvl w:val="0"/>
                <w:numId w:val="2"/>
              </w:numPr>
              <w:ind w:left="252" w:hanging="284"/>
              <w:jc w:val="both"/>
            </w:pPr>
            <w:r w:rsidRPr="002470DA">
              <w:rPr>
                <w:lang w:val="cs"/>
              </w:rPr>
              <w:t>Nabídka cestovního ruchu</w:t>
            </w:r>
            <w:r>
              <w:rPr>
                <w:lang w:val="cs"/>
              </w:rPr>
              <w:t xml:space="preserve"> </w:t>
            </w:r>
            <w:r w:rsidRPr="002470DA">
              <w:rPr>
                <w:lang w:val="cs"/>
              </w:rPr>
              <w:t>a ovlivňující faktory</w:t>
            </w:r>
          </w:p>
          <w:p w14:paraId="0A215E2F" w14:textId="77777777" w:rsidR="003C0B3A" w:rsidRPr="000332D2" w:rsidRDefault="003C0B3A" w:rsidP="005D78A5">
            <w:pPr>
              <w:pStyle w:val="Odstavecseseznamem"/>
              <w:numPr>
                <w:ilvl w:val="0"/>
                <w:numId w:val="2"/>
              </w:numPr>
              <w:ind w:left="252" w:hanging="284"/>
              <w:jc w:val="both"/>
            </w:pPr>
            <w:r w:rsidRPr="002470DA">
              <w:rPr>
                <w:lang w:val="cs"/>
              </w:rPr>
              <w:t>Struktura trhu cestovního ruchu, dodavatelský řetězec a partnerství</w:t>
            </w:r>
          </w:p>
          <w:p w14:paraId="3D26EC91" w14:textId="77777777" w:rsidR="003C0B3A" w:rsidRDefault="003C0B3A" w:rsidP="005D78A5">
            <w:pPr>
              <w:pStyle w:val="Odstavecseseznamem"/>
              <w:numPr>
                <w:ilvl w:val="0"/>
                <w:numId w:val="2"/>
              </w:numPr>
              <w:ind w:left="252" w:hanging="284"/>
              <w:jc w:val="both"/>
            </w:pPr>
            <w:r w:rsidRPr="000332D2">
              <w:rPr>
                <w:lang w:val="cs"/>
              </w:rPr>
              <w:t>Ekonomické přínosy cestovního ruchu a možnost jeho hodnocení (satelitní účet, modely vstupů a výstupů, analýza nákladů a přínosů)</w:t>
            </w:r>
          </w:p>
          <w:p w14:paraId="194E590F" w14:textId="77777777" w:rsidR="003C0B3A" w:rsidRPr="000332D2" w:rsidRDefault="003C0B3A" w:rsidP="005D78A5">
            <w:pPr>
              <w:pStyle w:val="Odstavecseseznamem"/>
              <w:numPr>
                <w:ilvl w:val="0"/>
                <w:numId w:val="2"/>
              </w:numPr>
              <w:ind w:left="252" w:hanging="284"/>
              <w:jc w:val="both"/>
            </w:pPr>
            <w:r>
              <w:rPr>
                <w:lang w:val="cs"/>
              </w:rPr>
              <w:t xml:space="preserve">Mimoekonomické přínosy cestovního ruchu </w:t>
            </w:r>
          </w:p>
          <w:p w14:paraId="6DBB5AE1" w14:textId="7E2C9A77" w:rsidR="003C0B3A" w:rsidRPr="000332D2" w:rsidRDefault="003C0B3A" w:rsidP="005D78A5">
            <w:pPr>
              <w:pStyle w:val="Odstavecseseznamem"/>
              <w:numPr>
                <w:ilvl w:val="0"/>
                <w:numId w:val="2"/>
              </w:numPr>
              <w:ind w:left="252" w:hanging="284"/>
              <w:jc w:val="both"/>
            </w:pPr>
            <w:r w:rsidRPr="000332D2">
              <w:rPr>
                <w:lang w:val="cs"/>
              </w:rPr>
              <w:t>Současná úroveň rozvoje cestovního ruchu ve světě</w:t>
            </w:r>
          </w:p>
          <w:p w14:paraId="479A600D" w14:textId="77777777" w:rsidR="003C0B3A" w:rsidRPr="000332D2" w:rsidRDefault="003C0B3A" w:rsidP="005D78A5">
            <w:pPr>
              <w:pStyle w:val="Odstavecseseznamem"/>
              <w:numPr>
                <w:ilvl w:val="0"/>
                <w:numId w:val="2"/>
              </w:numPr>
              <w:ind w:left="252" w:hanging="284"/>
              <w:jc w:val="both"/>
            </w:pPr>
            <w:r w:rsidRPr="000332D2">
              <w:rPr>
                <w:lang w:val="cs"/>
              </w:rPr>
              <w:t>Posouzení konkurenceschopnosti destinac</w:t>
            </w:r>
            <w:r>
              <w:rPr>
                <w:lang w:val="cs"/>
              </w:rPr>
              <w:t>í</w:t>
            </w:r>
          </w:p>
          <w:p w14:paraId="3785A46F" w14:textId="3881E1E2" w:rsidR="003C0B3A" w:rsidRDefault="003C0B3A" w:rsidP="004F7A75">
            <w:pPr>
              <w:pStyle w:val="Odstavecseseznamem"/>
              <w:numPr>
                <w:ilvl w:val="0"/>
                <w:numId w:val="2"/>
              </w:numPr>
              <w:ind w:left="252" w:hanging="284"/>
              <w:jc w:val="both"/>
            </w:pPr>
            <w:r w:rsidRPr="000332D2">
              <w:rPr>
                <w:lang w:val="cs"/>
              </w:rPr>
              <w:t>Budoucí směr výzkumu v</w:t>
            </w:r>
            <w:r>
              <w:rPr>
                <w:lang w:val="cs"/>
              </w:rPr>
              <w:t xml:space="preserve"> </w:t>
            </w:r>
            <w:r w:rsidRPr="000332D2">
              <w:rPr>
                <w:lang w:val="cs"/>
              </w:rPr>
              <w:t>cestovní</w:t>
            </w:r>
            <w:r>
              <w:rPr>
                <w:lang w:val="cs"/>
              </w:rPr>
              <w:t>m</w:t>
            </w:r>
            <w:r w:rsidRPr="000332D2">
              <w:rPr>
                <w:lang w:val="cs"/>
              </w:rPr>
              <w:t xml:space="preserve"> ruchu.</w:t>
            </w:r>
          </w:p>
        </w:tc>
      </w:tr>
      <w:tr w:rsidR="003C0B3A" w14:paraId="3C1823C2" w14:textId="77777777" w:rsidTr="004F7A75">
        <w:trPr>
          <w:trHeight w:val="265"/>
        </w:trPr>
        <w:tc>
          <w:tcPr>
            <w:tcW w:w="3653" w:type="dxa"/>
            <w:gridSpan w:val="2"/>
            <w:tcBorders>
              <w:top w:val="nil"/>
            </w:tcBorders>
            <w:shd w:val="clear" w:color="auto" w:fill="F7CAAC"/>
          </w:tcPr>
          <w:p w14:paraId="71D43CB4" w14:textId="77777777" w:rsidR="003C0B3A" w:rsidRDefault="003C0B3A" w:rsidP="004F7A75">
            <w:pPr>
              <w:jc w:val="both"/>
            </w:pPr>
            <w:r>
              <w:rPr>
                <w:b/>
              </w:rPr>
              <w:t>Studijní literatura a studijní pomůcky</w:t>
            </w:r>
          </w:p>
        </w:tc>
        <w:tc>
          <w:tcPr>
            <w:tcW w:w="6202" w:type="dxa"/>
            <w:gridSpan w:val="6"/>
            <w:tcBorders>
              <w:top w:val="nil"/>
              <w:bottom w:val="nil"/>
            </w:tcBorders>
          </w:tcPr>
          <w:p w14:paraId="7629C930" w14:textId="77777777" w:rsidR="003C0B3A" w:rsidRDefault="003C0B3A" w:rsidP="004F7A75">
            <w:pPr>
              <w:jc w:val="both"/>
            </w:pPr>
          </w:p>
        </w:tc>
      </w:tr>
      <w:tr w:rsidR="003C0B3A" w14:paraId="0AA49623" w14:textId="77777777" w:rsidTr="00985AAA">
        <w:trPr>
          <w:trHeight w:val="694"/>
        </w:trPr>
        <w:tc>
          <w:tcPr>
            <w:tcW w:w="9855" w:type="dxa"/>
            <w:gridSpan w:val="8"/>
            <w:tcBorders>
              <w:top w:val="nil"/>
            </w:tcBorders>
          </w:tcPr>
          <w:p w14:paraId="0520A3EB" w14:textId="77777777" w:rsidR="003C0B3A" w:rsidRDefault="003C0B3A" w:rsidP="004F7A75">
            <w:pPr>
              <w:jc w:val="both"/>
              <w:rPr>
                <w:b/>
              </w:rPr>
            </w:pPr>
            <w:r>
              <w:rPr>
                <w:b/>
              </w:rPr>
              <w:t>Povinná literatura</w:t>
            </w:r>
          </w:p>
          <w:p w14:paraId="58FF82CB" w14:textId="77777777" w:rsidR="003376FD" w:rsidRPr="004D69A6" w:rsidRDefault="003376FD" w:rsidP="003376FD">
            <w:pPr>
              <w:autoSpaceDE w:val="0"/>
              <w:autoSpaceDN w:val="0"/>
              <w:adjustRightInd w:val="0"/>
              <w:jc w:val="both"/>
              <w:rPr>
                <w:lang w:eastAsia="en-US"/>
              </w:rPr>
            </w:pPr>
            <w:r w:rsidRPr="004D69A6">
              <w:t xml:space="preserve">DWYER, L., FORSYTH, P., DWYER, W. </w:t>
            </w:r>
            <w:r w:rsidRPr="004D69A6">
              <w:rPr>
                <w:i/>
              </w:rPr>
              <w:t>Tourism economics and policy</w:t>
            </w:r>
            <w:r w:rsidRPr="004D69A6">
              <w:t>. Bristol: Channel View Publications</w:t>
            </w:r>
            <w:r>
              <w:t>,</w:t>
            </w:r>
            <w:r w:rsidRPr="004D69A6">
              <w:t xml:space="preserve"> 2010</w:t>
            </w:r>
            <w:r>
              <w:t>,</w:t>
            </w:r>
            <w:r w:rsidRPr="004D69A6">
              <w:t xml:space="preserve"> 855 </w:t>
            </w:r>
            <w:r>
              <w:t>s</w:t>
            </w:r>
            <w:r w:rsidRPr="004D69A6">
              <w:t>. ISBN 978-13-84541-151-0.</w:t>
            </w:r>
          </w:p>
          <w:p w14:paraId="5D498A73" w14:textId="77777777" w:rsidR="003376FD" w:rsidRPr="004D69A6" w:rsidRDefault="003376FD" w:rsidP="003376FD">
            <w:pPr>
              <w:autoSpaceDE w:val="0"/>
              <w:autoSpaceDN w:val="0"/>
              <w:adjustRightInd w:val="0"/>
              <w:jc w:val="both"/>
            </w:pPr>
            <w:r w:rsidRPr="004D69A6">
              <w:t xml:space="preserve">VANHOVE, N. </w:t>
            </w:r>
            <w:r w:rsidRPr="004D69A6">
              <w:rPr>
                <w:i/>
              </w:rPr>
              <w:t>The economics of tourism destinations</w:t>
            </w:r>
            <w:r w:rsidRPr="004D69A6">
              <w:t>. Abingdon: Routldege</w:t>
            </w:r>
            <w:r>
              <w:t>,</w:t>
            </w:r>
            <w:r w:rsidRPr="004D69A6">
              <w:t xml:space="preserve"> 2018</w:t>
            </w:r>
            <w:r>
              <w:t xml:space="preserve">, </w:t>
            </w:r>
            <w:r w:rsidRPr="004D69A6">
              <w:t xml:space="preserve">363 </w:t>
            </w:r>
            <w:r>
              <w:t>s</w:t>
            </w:r>
            <w:r w:rsidRPr="004D69A6">
              <w:t xml:space="preserve">. ISBN 978-1-138-5787-1. </w:t>
            </w:r>
          </w:p>
          <w:p w14:paraId="69513C69" w14:textId="77777777" w:rsidR="003376FD" w:rsidRPr="004D69A6" w:rsidRDefault="003376FD" w:rsidP="003376FD">
            <w:pPr>
              <w:autoSpaceDE w:val="0"/>
              <w:autoSpaceDN w:val="0"/>
              <w:adjustRightInd w:val="0"/>
              <w:jc w:val="both"/>
            </w:pPr>
            <w:r w:rsidRPr="004D69A6">
              <w:rPr>
                <w:caps/>
              </w:rPr>
              <w:t>Matias, A., Nijkamp, P., Romão,</w:t>
            </w:r>
            <w:r w:rsidRPr="004D69A6">
              <w:t xml:space="preserve"> J. </w:t>
            </w:r>
            <w:r w:rsidRPr="004D69A6">
              <w:rPr>
                <w:i/>
              </w:rPr>
              <w:t>Impact Assessment in Tourism Economics</w:t>
            </w:r>
            <w:r w:rsidRPr="004D69A6">
              <w:t>. Berlin: Springer, 2016</w:t>
            </w:r>
            <w:r>
              <w:t>,</w:t>
            </w:r>
            <w:r w:rsidRPr="004D69A6">
              <w:t xml:space="preserve"> 273 </w:t>
            </w:r>
            <w:r>
              <w:t>s</w:t>
            </w:r>
            <w:r w:rsidRPr="004D69A6">
              <w:t>. ISBN 978-3-319-14919-6.</w:t>
            </w:r>
          </w:p>
          <w:p w14:paraId="6C8771CB" w14:textId="77777777" w:rsidR="003376FD" w:rsidRPr="004D69A6" w:rsidRDefault="003376FD" w:rsidP="003376FD">
            <w:pPr>
              <w:autoSpaceDE w:val="0"/>
              <w:autoSpaceDN w:val="0"/>
              <w:adjustRightInd w:val="0"/>
              <w:jc w:val="both"/>
            </w:pPr>
            <w:r w:rsidRPr="004D69A6">
              <w:t xml:space="preserve">MATIAS, A. </w:t>
            </w:r>
            <w:r w:rsidRPr="004D69A6">
              <w:rPr>
                <w:i/>
              </w:rPr>
              <w:t>Quantitative Methods in Tourism Economics</w:t>
            </w:r>
            <w:r w:rsidRPr="004D69A6">
              <w:t>. Berlin: Springer</w:t>
            </w:r>
            <w:r>
              <w:t>,</w:t>
            </w:r>
            <w:r w:rsidRPr="004D69A6">
              <w:t xml:space="preserve"> 2012</w:t>
            </w:r>
            <w:r>
              <w:t>,</w:t>
            </w:r>
            <w:r w:rsidRPr="004D69A6">
              <w:t xml:space="preserve"> 352 </w:t>
            </w:r>
            <w:r>
              <w:t>s</w:t>
            </w:r>
            <w:r w:rsidRPr="004D69A6">
              <w:t>. ISBN 978-3-790-82870-88.</w:t>
            </w:r>
          </w:p>
          <w:p w14:paraId="232556EF" w14:textId="77777777" w:rsidR="003376FD" w:rsidRPr="004D69A6" w:rsidRDefault="003376FD" w:rsidP="003376FD">
            <w:pPr>
              <w:autoSpaceDE w:val="0"/>
              <w:autoSpaceDN w:val="0"/>
              <w:adjustRightInd w:val="0"/>
              <w:jc w:val="both"/>
            </w:pPr>
            <w:r w:rsidRPr="004D69A6">
              <w:t xml:space="preserve">HILLMAN, W., RADEL, K. </w:t>
            </w:r>
            <w:r w:rsidRPr="004D69A6">
              <w:rPr>
                <w:i/>
              </w:rPr>
              <w:t>Qualitative methods in tourism researc</w:t>
            </w:r>
            <w:r w:rsidRPr="004D69A6">
              <w:t>h. Bristol: Channel View Publications</w:t>
            </w:r>
            <w:r>
              <w:t>,</w:t>
            </w:r>
            <w:r w:rsidRPr="004D69A6">
              <w:t xml:space="preserve"> 2018</w:t>
            </w:r>
            <w:r>
              <w:t>,</w:t>
            </w:r>
            <w:r w:rsidRPr="004D69A6">
              <w:t xml:space="preserve"> 293 </w:t>
            </w:r>
            <w:r>
              <w:t>s</w:t>
            </w:r>
            <w:r w:rsidRPr="004D69A6">
              <w:t>. ISBN 978-1-84541-640-9.</w:t>
            </w:r>
          </w:p>
          <w:p w14:paraId="6A84CEBC" w14:textId="77777777" w:rsidR="003376FD" w:rsidRPr="00D22BCF" w:rsidRDefault="003376FD" w:rsidP="003376FD">
            <w:pPr>
              <w:jc w:val="both"/>
              <w:rPr>
                <w:b/>
              </w:rPr>
            </w:pPr>
            <w:r w:rsidRPr="00D424FB">
              <w:rPr>
                <w:b/>
              </w:rPr>
              <w:t>Doporučená literatur</w:t>
            </w:r>
            <w:r>
              <w:rPr>
                <w:b/>
              </w:rPr>
              <w:t>a</w:t>
            </w:r>
          </w:p>
          <w:p w14:paraId="759F9E2E" w14:textId="77777777" w:rsidR="003376FD" w:rsidRPr="00D111A0" w:rsidRDefault="003376FD" w:rsidP="003376FD">
            <w:pPr>
              <w:jc w:val="both"/>
              <w:rPr>
                <w:lang w:val="en-US"/>
              </w:rPr>
            </w:pPr>
            <w:r w:rsidRPr="00D22BCF">
              <w:rPr>
                <w:lang w:val="en-GB"/>
              </w:rPr>
              <w:t xml:space="preserve">BI, J-W., LI, H., FAN, Z-P. </w:t>
            </w:r>
            <w:r w:rsidRPr="00D111A0">
              <w:rPr>
                <w:lang w:val="en-US"/>
              </w:rPr>
              <w:t>Tourism demand forecasting with time series imaging: A deep learning model</w:t>
            </w:r>
            <w:r w:rsidRPr="00D111A0">
              <w:rPr>
                <w:i/>
                <w:iCs/>
                <w:lang w:val="en-US"/>
              </w:rPr>
              <w:t>.</w:t>
            </w:r>
            <w:r w:rsidRPr="00D111A0">
              <w:rPr>
                <w:lang w:val="en-US"/>
              </w:rPr>
              <w:t xml:space="preserve"> In </w:t>
            </w:r>
            <w:r w:rsidRPr="00D111A0">
              <w:rPr>
                <w:i/>
                <w:iCs/>
                <w:lang w:val="en-US"/>
              </w:rPr>
              <w:t>Annals of Tourism Research</w:t>
            </w:r>
            <w:r w:rsidRPr="00D111A0">
              <w:rPr>
                <w:lang w:val="en-US"/>
              </w:rPr>
              <w:t xml:space="preserve">, </w:t>
            </w:r>
            <w:r>
              <w:rPr>
                <w:lang w:val="en-US"/>
              </w:rPr>
              <w:t>Volume</w:t>
            </w:r>
            <w:r w:rsidRPr="00D111A0">
              <w:rPr>
                <w:lang w:val="en-US"/>
              </w:rPr>
              <w:t xml:space="preserve"> 90, </w:t>
            </w:r>
            <w:r>
              <w:rPr>
                <w:lang w:val="en-US"/>
              </w:rPr>
              <w:t>s</w:t>
            </w:r>
            <w:r w:rsidRPr="00D111A0">
              <w:rPr>
                <w:lang w:val="en-US"/>
              </w:rPr>
              <w:t xml:space="preserve">. 103255. </w:t>
            </w:r>
            <w:r w:rsidRPr="00D22BCF">
              <w:rPr>
                <w:lang w:val="en-GB"/>
              </w:rPr>
              <w:t xml:space="preserve">2021. </w:t>
            </w:r>
            <w:r w:rsidRPr="00D111A0">
              <w:rPr>
                <w:lang w:val="en-US"/>
              </w:rPr>
              <w:t>ISSN 0160-7383.</w:t>
            </w:r>
          </w:p>
          <w:p w14:paraId="078430C4" w14:textId="77777777" w:rsidR="003376FD" w:rsidRPr="00D111A0" w:rsidRDefault="003376FD" w:rsidP="003376FD">
            <w:pPr>
              <w:jc w:val="both"/>
              <w:rPr>
                <w:lang w:val="en-US"/>
              </w:rPr>
            </w:pPr>
            <w:r w:rsidRPr="00D111A0">
              <w:rPr>
                <w:lang w:val="en-US"/>
              </w:rPr>
              <w:t xml:space="preserve">JIAO, X., CHEN, J. L., LI, G. Forecasting tourism demand: Developing a general nesting spatiotemporal model. In </w:t>
            </w:r>
            <w:r w:rsidRPr="00D111A0">
              <w:rPr>
                <w:i/>
                <w:iCs/>
                <w:lang w:val="en-US"/>
              </w:rPr>
              <w:t>Annals of Tourism Research</w:t>
            </w:r>
            <w:r w:rsidRPr="00D111A0">
              <w:rPr>
                <w:lang w:val="en-US"/>
              </w:rPr>
              <w:t xml:space="preserve">, </w:t>
            </w:r>
            <w:r>
              <w:rPr>
                <w:lang w:val="en-US"/>
              </w:rPr>
              <w:t>Volume</w:t>
            </w:r>
            <w:r w:rsidRPr="00D111A0">
              <w:rPr>
                <w:lang w:val="en-US"/>
              </w:rPr>
              <w:t xml:space="preserve"> 90, s. 103277. 2021. ISSN 0160-7383.</w:t>
            </w:r>
          </w:p>
          <w:p w14:paraId="754F91F6" w14:textId="77777777" w:rsidR="003376FD" w:rsidRPr="00D111A0" w:rsidRDefault="003376FD" w:rsidP="003376FD">
            <w:pPr>
              <w:jc w:val="both"/>
              <w:rPr>
                <w:lang w:val="en-US"/>
              </w:rPr>
            </w:pPr>
            <w:r w:rsidRPr="00D111A0">
              <w:rPr>
                <w:lang w:val="en-US"/>
              </w:rPr>
              <w:t xml:space="preserve">KRONENBERG, K., FUCHS, M. Aligning tourism's socio-economic impact with the United Nations' sustainable development goals. </w:t>
            </w:r>
            <w:r w:rsidRPr="004D69A6">
              <w:rPr>
                <w:iCs/>
                <w:lang w:val="en-US"/>
              </w:rPr>
              <w:t>In</w:t>
            </w:r>
            <w:r w:rsidRPr="00D111A0">
              <w:rPr>
                <w:i/>
                <w:iCs/>
                <w:lang w:val="en-US"/>
              </w:rPr>
              <w:t xml:space="preserve"> Tourism Management Perspectives</w:t>
            </w:r>
            <w:r w:rsidRPr="00D111A0">
              <w:rPr>
                <w:lang w:val="en-US"/>
              </w:rPr>
              <w:t xml:space="preserve">, </w:t>
            </w:r>
            <w:r>
              <w:rPr>
                <w:lang w:val="en-US"/>
              </w:rPr>
              <w:t>Volume</w:t>
            </w:r>
            <w:r w:rsidRPr="00D111A0">
              <w:rPr>
                <w:lang w:val="en-US"/>
              </w:rPr>
              <w:t xml:space="preserve"> 39, </w:t>
            </w:r>
            <w:r>
              <w:rPr>
                <w:lang w:val="en-US"/>
              </w:rPr>
              <w:t>s</w:t>
            </w:r>
            <w:r w:rsidRPr="00D111A0">
              <w:rPr>
                <w:lang w:val="en-US"/>
              </w:rPr>
              <w:t>. 100831. 2021. ISSN 2211-9736.</w:t>
            </w:r>
          </w:p>
          <w:p w14:paraId="089F8481" w14:textId="77777777" w:rsidR="003376FD" w:rsidRPr="00D111A0" w:rsidRDefault="003376FD" w:rsidP="003376FD">
            <w:pPr>
              <w:jc w:val="both"/>
              <w:rPr>
                <w:lang w:val="en-US"/>
              </w:rPr>
            </w:pPr>
            <w:r w:rsidRPr="00D111A0">
              <w:rPr>
                <w:lang w:val="en-US"/>
              </w:rPr>
              <w:t xml:space="preserve">MACNEILL, T., WOZNIAK, D. The economic, social, and environmental impacts of cruise tourism. In </w:t>
            </w:r>
            <w:r w:rsidRPr="00D111A0">
              <w:rPr>
                <w:i/>
                <w:iCs/>
                <w:lang w:val="en-US"/>
              </w:rPr>
              <w:t>Tourism Management,</w:t>
            </w:r>
            <w:r w:rsidRPr="00D111A0">
              <w:rPr>
                <w:lang w:val="en-US"/>
              </w:rPr>
              <w:t xml:space="preserve"> </w:t>
            </w:r>
            <w:r>
              <w:rPr>
                <w:lang w:val="en-US"/>
              </w:rPr>
              <w:t>Volume</w:t>
            </w:r>
            <w:r w:rsidRPr="00D111A0">
              <w:rPr>
                <w:lang w:val="en-US"/>
              </w:rPr>
              <w:t xml:space="preserve"> 66, </w:t>
            </w:r>
            <w:r>
              <w:rPr>
                <w:lang w:val="en-US"/>
              </w:rPr>
              <w:t>s</w:t>
            </w:r>
            <w:r w:rsidRPr="00D111A0">
              <w:rPr>
                <w:lang w:val="en-US"/>
              </w:rPr>
              <w:t>. 387-404</w:t>
            </w:r>
            <w:r>
              <w:rPr>
                <w:lang w:val="en-US"/>
              </w:rPr>
              <w:t xml:space="preserve">. </w:t>
            </w:r>
            <w:r w:rsidRPr="00D111A0">
              <w:rPr>
                <w:lang w:val="en-US"/>
              </w:rPr>
              <w:t>2018. ISSN 0261-5177.</w:t>
            </w:r>
          </w:p>
          <w:p w14:paraId="6AAAFF55" w14:textId="77777777" w:rsidR="003376FD" w:rsidRPr="00D111A0" w:rsidRDefault="003376FD" w:rsidP="003376FD">
            <w:pPr>
              <w:jc w:val="both"/>
              <w:rPr>
                <w:lang w:val="en-US"/>
              </w:rPr>
            </w:pPr>
            <w:r w:rsidRPr="00D111A0">
              <w:rPr>
                <w:lang w:val="en-US"/>
              </w:rPr>
              <w:t xml:space="preserve">ZHANG, Y., LI, G., MUSKAT, B., VU, H.Q., LAW, R. Predictivity of tourism demand data. In </w:t>
            </w:r>
            <w:r w:rsidRPr="00D111A0">
              <w:rPr>
                <w:i/>
                <w:iCs/>
                <w:lang w:val="en-US"/>
              </w:rPr>
              <w:t>Annals of Tourism Research</w:t>
            </w:r>
            <w:r w:rsidRPr="00D111A0">
              <w:rPr>
                <w:lang w:val="en-US"/>
              </w:rPr>
              <w:t xml:space="preserve">, </w:t>
            </w:r>
            <w:r>
              <w:rPr>
                <w:lang w:val="en-US"/>
              </w:rPr>
              <w:t>Volume</w:t>
            </w:r>
            <w:r w:rsidRPr="00D111A0">
              <w:rPr>
                <w:lang w:val="en-US"/>
              </w:rPr>
              <w:t xml:space="preserve"> 89, </w:t>
            </w:r>
            <w:r>
              <w:rPr>
                <w:lang w:val="en-US"/>
              </w:rPr>
              <w:t>s</w:t>
            </w:r>
            <w:r w:rsidRPr="00D111A0">
              <w:rPr>
                <w:lang w:val="en-US"/>
              </w:rPr>
              <w:t>. 103234. 2021. ISSN 0160-7383.</w:t>
            </w:r>
          </w:p>
          <w:p w14:paraId="3EBD9908" w14:textId="3D12621B" w:rsidR="003C0B3A" w:rsidRDefault="003376FD" w:rsidP="003376FD">
            <w:pPr>
              <w:jc w:val="both"/>
            </w:pPr>
            <w:r w:rsidRPr="00D111A0">
              <w:rPr>
                <w:lang w:val="en-US"/>
              </w:rPr>
              <w:t xml:space="preserve">ZHENG, W., HUANG, L., LIN, Z. Multi-attraction, hourly tourism demand forecasting. In </w:t>
            </w:r>
            <w:r w:rsidRPr="00D111A0">
              <w:rPr>
                <w:i/>
                <w:iCs/>
                <w:lang w:val="en-US"/>
              </w:rPr>
              <w:t>Annals of Tourism Research,</w:t>
            </w:r>
            <w:r w:rsidRPr="00D111A0">
              <w:rPr>
                <w:lang w:val="en-US"/>
              </w:rPr>
              <w:t xml:space="preserve"> </w:t>
            </w:r>
            <w:r>
              <w:rPr>
                <w:lang w:val="en-US"/>
              </w:rPr>
              <w:t>Volume</w:t>
            </w:r>
            <w:r w:rsidRPr="00D111A0">
              <w:rPr>
                <w:lang w:val="en-US"/>
              </w:rPr>
              <w:t xml:space="preserve"> 90, </w:t>
            </w:r>
            <w:r>
              <w:rPr>
                <w:lang w:val="en-US"/>
              </w:rPr>
              <w:t>s</w:t>
            </w:r>
            <w:r w:rsidRPr="00D111A0">
              <w:rPr>
                <w:lang w:val="en-US"/>
              </w:rPr>
              <w:t>. 103271. 2021. ISSN 0160-7383.</w:t>
            </w:r>
          </w:p>
        </w:tc>
      </w:tr>
      <w:tr w:rsidR="003C0B3A" w14:paraId="606071C9" w14:textId="77777777" w:rsidTr="004F7A7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20621A" w14:textId="77777777" w:rsidR="003C0B3A" w:rsidRDefault="003C0B3A" w:rsidP="004F7A75">
            <w:pPr>
              <w:jc w:val="center"/>
              <w:rPr>
                <w:b/>
              </w:rPr>
            </w:pPr>
            <w:r>
              <w:rPr>
                <w:b/>
              </w:rPr>
              <w:t>Informace ke kombinované nebo distanční formě</w:t>
            </w:r>
          </w:p>
        </w:tc>
      </w:tr>
      <w:tr w:rsidR="003C0B3A" w14:paraId="2FFCABF5" w14:textId="77777777" w:rsidTr="004F7A75">
        <w:tc>
          <w:tcPr>
            <w:tcW w:w="4787" w:type="dxa"/>
            <w:gridSpan w:val="3"/>
            <w:tcBorders>
              <w:top w:val="single" w:sz="2" w:space="0" w:color="auto"/>
            </w:tcBorders>
            <w:shd w:val="clear" w:color="auto" w:fill="F7CAAC"/>
          </w:tcPr>
          <w:p w14:paraId="6EFA0CE6" w14:textId="77777777" w:rsidR="003C0B3A" w:rsidRDefault="003C0B3A" w:rsidP="004F7A75">
            <w:pPr>
              <w:jc w:val="both"/>
            </w:pPr>
            <w:r>
              <w:rPr>
                <w:b/>
              </w:rPr>
              <w:lastRenderedPageBreak/>
              <w:t>Rozsah konzultací (soustředění)</w:t>
            </w:r>
          </w:p>
        </w:tc>
        <w:tc>
          <w:tcPr>
            <w:tcW w:w="889" w:type="dxa"/>
            <w:tcBorders>
              <w:top w:val="single" w:sz="2" w:space="0" w:color="auto"/>
            </w:tcBorders>
          </w:tcPr>
          <w:p w14:paraId="09CDCE71" w14:textId="6DBF3AD3" w:rsidR="003C0B3A" w:rsidRDefault="003C0B3A" w:rsidP="004F7A75">
            <w:pPr>
              <w:jc w:val="both"/>
            </w:pPr>
            <w:r>
              <w:t>15</w:t>
            </w:r>
          </w:p>
        </w:tc>
        <w:tc>
          <w:tcPr>
            <w:tcW w:w="4179" w:type="dxa"/>
            <w:gridSpan w:val="4"/>
            <w:tcBorders>
              <w:top w:val="single" w:sz="2" w:space="0" w:color="auto"/>
            </w:tcBorders>
            <w:shd w:val="clear" w:color="auto" w:fill="F7CAAC"/>
          </w:tcPr>
          <w:p w14:paraId="37757455" w14:textId="77777777" w:rsidR="003C0B3A" w:rsidRDefault="003C0B3A" w:rsidP="004F7A75">
            <w:pPr>
              <w:jc w:val="both"/>
              <w:rPr>
                <w:b/>
              </w:rPr>
            </w:pPr>
            <w:r>
              <w:rPr>
                <w:b/>
              </w:rPr>
              <w:t xml:space="preserve">hodin </w:t>
            </w:r>
          </w:p>
        </w:tc>
      </w:tr>
      <w:tr w:rsidR="003C0B3A" w14:paraId="243582E2" w14:textId="77777777" w:rsidTr="004F7A75">
        <w:tc>
          <w:tcPr>
            <w:tcW w:w="9855" w:type="dxa"/>
            <w:gridSpan w:val="8"/>
            <w:shd w:val="clear" w:color="auto" w:fill="F7CAAC"/>
          </w:tcPr>
          <w:p w14:paraId="0B5DAFFF" w14:textId="77777777" w:rsidR="003C0B3A" w:rsidRDefault="003C0B3A" w:rsidP="004F7A75">
            <w:pPr>
              <w:jc w:val="both"/>
              <w:rPr>
                <w:b/>
              </w:rPr>
            </w:pPr>
            <w:r>
              <w:rPr>
                <w:b/>
              </w:rPr>
              <w:t>Informace o způsobu kontaktu s vyučujícím</w:t>
            </w:r>
          </w:p>
        </w:tc>
      </w:tr>
      <w:tr w:rsidR="003C0B3A" w14:paraId="56030B39" w14:textId="77777777" w:rsidTr="004F7A75">
        <w:trPr>
          <w:trHeight w:val="611"/>
        </w:trPr>
        <w:tc>
          <w:tcPr>
            <w:tcW w:w="9855" w:type="dxa"/>
            <w:gridSpan w:val="8"/>
          </w:tcPr>
          <w:p w14:paraId="33EAE940" w14:textId="77777777" w:rsidR="003C0B3A" w:rsidRDefault="003C0B3A" w:rsidP="004F7A75">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185991C7" w14:textId="77777777" w:rsidR="009C5BFF" w:rsidRDefault="009C5BFF"/>
    <w:p w14:paraId="3F3A2D60" w14:textId="77777777" w:rsidR="009C5BFF" w:rsidRDefault="009C5BFF"/>
    <w:p w14:paraId="35EB8A8D" w14:textId="77777777" w:rsidR="009C5BFF" w:rsidRDefault="009C5BFF"/>
    <w:p w14:paraId="282F126C" w14:textId="77777777" w:rsidR="009C5BFF" w:rsidRDefault="009C5BFF"/>
    <w:p w14:paraId="30E292DA" w14:textId="3C427F09" w:rsidR="009C5BFF" w:rsidRDefault="009C5BFF"/>
    <w:p w14:paraId="5E105DE6" w14:textId="34EF3465" w:rsidR="004F7A75" w:rsidRDefault="004F7A75"/>
    <w:p w14:paraId="57B9D97C" w14:textId="0FD95F3D" w:rsidR="004F7A75" w:rsidRDefault="004F7A75"/>
    <w:p w14:paraId="21275DEF" w14:textId="7E4B6B31" w:rsidR="004F7A75" w:rsidRDefault="004F7A75"/>
    <w:p w14:paraId="2E5C410B" w14:textId="243821C8" w:rsidR="004F7A75" w:rsidRDefault="004F7A75"/>
    <w:p w14:paraId="1874C6E2" w14:textId="52FE7BAE" w:rsidR="004F7A75" w:rsidRDefault="004F7A75"/>
    <w:p w14:paraId="07DBA92B" w14:textId="10F579C4" w:rsidR="004F7A75" w:rsidRDefault="004F7A75"/>
    <w:p w14:paraId="344D0EF3" w14:textId="0B434357" w:rsidR="004F7A75" w:rsidRDefault="004F7A75"/>
    <w:p w14:paraId="2E7B29E3" w14:textId="4602B5AB" w:rsidR="004F7A75" w:rsidRDefault="004F7A75"/>
    <w:p w14:paraId="7100308B" w14:textId="2F533304" w:rsidR="004F7A75" w:rsidRDefault="004F7A75"/>
    <w:p w14:paraId="25D8F74C" w14:textId="0F93E618" w:rsidR="004F7A75" w:rsidRDefault="004F7A75"/>
    <w:p w14:paraId="37EEE523" w14:textId="62D92EF4" w:rsidR="004F7A75" w:rsidRDefault="004F7A75"/>
    <w:p w14:paraId="40EB2C2B" w14:textId="190A4C2F" w:rsidR="004F7A75" w:rsidRDefault="004F7A75"/>
    <w:p w14:paraId="3B196364" w14:textId="5806D5A2" w:rsidR="004F7A75" w:rsidRDefault="004F7A75"/>
    <w:p w14:paraId="193E8DAF" w14:textId="0FCE2049" w:rsidR="004F7A75" w:rsidRDefault="004F7A75"/>
    <w:p w14:paraId="71B93C5A" w14:textId="6A4D2C7F" w:rsidR="004F7A75" w:rsidRDefault="004F7A75"/>
    <w:p w14:paraId="2DB1023E" w14:textId="7AAFD2E5" w:rsidR="004F7A75" w:rsidRDefault="004F7A75"/>
    <w:p w14:paraId="463A9B3E" w14:textId="516283B2" w:rsidR="004F7A75" w:rsidRDefault="004F7A75"/>
    <w:p w14:paraId="4B632C43" w14:textId="36A5F60F" w:rsidR="004F7A75" w:rsidRDefault="004F7A75"/>
    <w:p w14:paraId="17DD709F" w14:textId="25364F11" w:rsidR="004F7A75" w:rsidRDefault="004F7A75"/>
    <w:p w14:paraId="2F8407B5" w14:textId="77287DFF" w:rsidR="004F7A75" w:rsidRDefault="004F7A75"/>
    <w:p w14:paraId="67769845" w14:textId="4BBC79FD" w:rsidR="004F7A75" w:rsidRDefault="004F7A75"/>
    <w:p w14:paraId="18A0C078" w14:textId="6A048219" w:rsidR="004F7A75" w:rsidRDefault="004F7A75"/>
    <w:p w14:paraId="49FFF65D" w14:textId="7B9B1C3B" w:rsidR="004F7A75" w:rsidRDefault="004F7A75"/>
    <w:p w14:paraId="08970A75" w14:textId="74EBF53A" w:rsidR="004F7A75" w:rsidRDefault="004F7A75"/>
    <w:p w14:paraId="1B2BBA25" w14:textId="7790D70F" w:rsidR="00051918" w:rsidRDefault="00051918"/>
    <w:p w14:paraId="0A974E71" w14:textId="69A8FF6B" w:rsidR="00051918" w:rsidRDefault="00051918"/>
    <w:p w14:paraId="135B98D2" w14:textId="3C0267D0" w:rsidR="00051918" w:rsidRDefault="00051918"/>
    <w:p w14:paraId="435560E4" w14:textId="3D72EBDC" w:rsidR="00051918" w:rsidRDefault="00051918"/>
    <w:p w14:paraId="7CCF3960" w14:textId="34D90BA4" w:rsidR="00051918" w:rsidRDefault="00051918"/>
    <w:p w14:paraId="05A05E7C" w14:textId="74556E98" w:rsidR="00051918" w:rsidRDefault="00051918"/>
    <w:p w14:paraId="0C80BC3A" w14:textId="41C1AC0D" w:rsidR="00051918" w:rsidRDefault="00051918"/>
    <w:p w14:paraId="3DF2444B" w14:textId="1232B55C" w:rsidR="00051918" w:rsidRDefault="00051918"/>
    <w:p w14:paraId="3E64422B" w14:textId="274B4ADB" w:rsidR="00051918" w:rsidRDefault="00051918"/>
    <w:p w14:paraId="0E83883B" w14:textId="670DFCA6" w:rsidR="00051918" w:rsidRDefault="00051918"/>
    <w:p w14:paraId="1EA25582" w14:textId="54B7109A" w:rsidR="00051918" w:rsidRDefault="00051918"/>
    <w:p w14:paraId="0E04BC84" w14:textId="66C0BBE3" w:rsidR="00051918" w:rsidRDefault="00051918"/>
    <w:p w14:paraId="0AF4EC8D" w14:textId="7123A514" w:rsidR="00051918" w:rsidRDefault="00051918"/>
    <w:p w14:paraId="7F80D185" w14:textId="0BF2D2D5" w:rsidR="00051918" w:rsidRDefault="00051918"/>
    <w:p w14:paraId="7D8EDE10" w14:textId="6CE9FDDA" w:rsidR="00051918" w:rsidRDefault="00051918"/>
    <w:p w14:paraId="67BC7FB7" w14:textId="3AFBECBB" w:rsidR="00051918" w:rsidRDefault="00051918"/>
    <w:p w14:paraId="6DB58AD6" w14:textId="689C29D4" w:rsidR="00985AAA" w:rsidRDefault="00985AAA"/>
    <w:p w14:paraId="49FD8E0B" w14:textId="1F3F28A5" w:rsidR="00985AAA" w:rsidRDefault="00985AAA"/>
    <w:p w14:paraId="550703F4" w14:textId="092F8275" w:rsidR="00985AAA" w:rsidRDefault="00985AAA"/>
    <w:p w14:paraId="7EAC7BAC" w14:textId="77777777" w:rsidR="00985AAA" w:rsidRDefault="00985AAA"/>
    <w:p w14:paraId="54A71502" w14:textId="77777777" w:rsidR="00051918" w:rsidRDefault="00051918"/>
    <w:p w14:paraId="2AC022A6" w14:textId="27FDFC05" w:rsidR="004F7A75" w:rsidRDefault="004F7A75"/>
    <w:p w14:paraId="0989DD50"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51918" w14:paraId="49664B35" w14:textId="77777777" w:rsidTr="00D439A7">
        <w:tc>
          <w:tcPr>
            <w:tcW w:w="9855" w:type="dxa"/>
            <w:gridSpan w:val="8"/>
            <w:tcBorders>
              <w:bottom w:val="double" w:sz="4" w:space="0" w:color="auto"/>
            </w:tcBorders>
            <w:shd w:val="clear" w:color="auto" w:fill="BDD6EE"/>
          </w:tcPr>
          <w:p w14:paraId="1C4976FB" w14:textId="69C36F18" w:rsidR="00051918" w:rsidRDefault="00051918" w:rsidP="00D439A7">
            <w:pPr>
              <w:jc w:val="both"/>
              <w:rPr>
                <w:b/>
                <w:sz w:val="28"/>
              </w:rPr>
            </w:pPr>
            <w:r>
              <w:lastRenderedPageBreak/>
              <w:br w:type="page"/>
            </w:r>
            <w:r>
              <w:rPr>
                <w:b/>
                <w:sz w:val="28"/>
              </w:rPr>
              <w:t>B-III – Charakteristika studijního předmětu</w:t>
            </w:r>
          </w:p>
        </w:tc>
      </w:tr>
      <w:tr w:rsidR="00051918" w14:paraId="637E8A4E" w14:textId="77777777" w:rsidTr="00D439A7">
        <w:tc>
          <w:tcPr>
            <w:tcW w:w="3086" w:type="dxa"/>
            <w:tcBorders>
              <w:top w:val="double" w:sz="4" w:space="0" w:color="auto"/>
            </w:tcBorders>
            <w:shd w:val="clear" w:color="auto" w:fill="F7CAAC"/>
          </w:tcPr>
          <w:p w14:paraId="746009CA" w14:textId="77777777" w:rsidR="00051918" w:rsidRDefault="00051918" w:rsidP="00D439A7">
            <w:pPr>
              <w:jc w:val="both"/>
              <w:rPr>
                <w:b/>
              </w:rPr>
            </w:pPr>
            <w:r>
              <w:rPr>
                <w:b/>
              </w:rPr>
              <w:t>Název studijního předmětu</w:t>
            </w:r>
          </w:p>
        </w:tc>
        <w:tc>
          <w:tcPr>
            <w:tcW w:w="6769" w:type="dxa"/>
            <w:gridSpan w:val="7"/>
            <w:tcBorders>
              <w:top w:val="double" w:sz="4" w:space="0" w:color="auto"/>
            </w:tcBorders>
          </w:tcPr>
          <w:p w14:paraId="23648CE9" w14:textId="77777777" w:rsidR="00051918" w:rsidRDefault="00051918" w:rsidP="00D439A7">
            <w:pPr>
              <w:jc w:val="both"/>
            </w:pPr>
            <w:r>
              <w:t>Professional communication in English</w:t>
            </w:r>
            <w:r w:rsidRPr="001614D1">
              <w:t xml:space="preserve"> </w:t>
            </w:r>
            <w:r>
              <w:t>(English 1)</w:t>
            </w:r>
          </w:p>
        </w:tc>
      </w:tr>
      <w:tr w:rsidR="00051918" w14:paraId="517C3B92" w14:textId="77777777" w:rsidTr="00D439A7">
        <w:tc>
          <w:tcPr>
            <w:tcW w:w="3086" w:type="dxa"/>
            <w:shd w:val="clear" w:color="auto" w:fill="F7CAAC"/>
          </w:tcPr>
          <w:p w14:paraId="088CAD01" w14:textId="77777777" w:rsidR="00051918" w:rsidRDefault="00051918" w:rsidP="00D439A7">
            <w:pPr>
              <w:jc w:val="both"/>
              <w:rPr>
                <w:b/>
              </w:rPr>
            </w:pPr>
            <w:r>
              <w:rPr>
                <w:b/>
              </w:rPr>
              <w:t>Typ předmětu</w:t>
            </w:r>
          </w:p>
        </w:tc>
        <w:tc>
          <w:tcPr>
            <w:tcW w:w="3406" w:type="dxa"/>
            <w:gridSpan w:val="4"/>
          </w:tcPr>
          <w:p w14:paraId="17D5AA9A" w14:textId="77777777" w:rsidR="00051918" w:rsidRDefault="00051918" w:rsidP="00D439A7">
            <w:pPr>
              <w:jc w:val="both"/>
            </w:pPr>
            <w:r w:rsidRPr="009C11F1">
              <w:t>povinný „P“</w:t>
            </w:r>
          </w:p>
        </w:tc>
        <w:tc>
          <w:tcPr>
            <w:tcW w:w="2695" w:type="dxa"/>
            <w:gridSpan w:val="2"/>
            <w:shd w:val="clear" w:color="auto" w:fill="F7CAAC"/>
          </w:tcPr>
          <w:p w14:paraId="7AFE8200" w14:textId="77777777" w:rsidR="00051918" w:rsidRDefault="00051918" w:rsidP="00D439A7">
            <w:pPr>
              <w:jc w:val="both"/>
            </w:pPr>
            <w:r>
              <w:rPr>
                <w:b/>
              </w:rPr>
              <w:t>doporučený ročník / semestr</w:t>
            </w:r>
          </w:p>
        </w:tc>
        <w:tc>
          <w:tcPr>
            <w:tcW w:w="668" w:type="dxa"/>
          </w:tcPr>
          <w:p w14:paraId="10CE32B6" w14:textId="77777777" w:rsidR="00051918" w:rsidRDefault="00051918" w:rsidP="00D439A7">
            <w:pPr>
              <w:jc w:val="both"/>
            </w:pPr>
            <w:r>
              <w:t>1/Z</w:t>
            </w:r>
          </w:p>
        </w:tc>
      </w:tr>
      <w:tr w:rsidR="00051918" w14:paraId="3DF99229" w14:textId="77777777" w:rsidTr="00D439A7">
        <w:tc>
          <w:tcPr>
            <w:tcW w:w="3086" w:type="dxa"/>
            <w:shd w:val="clear" w:color="auto" w:fill="F7CAAC"/>
          </w:tcPr>
          <w:p w14:paraId="26062682" w14:textId="77777777" w:rsidR="00051918" w:rsidRDefault="00051918" w:rsidP="00D439A7">
            <w:pPr>
              <w:jc w:val="both"/>
              <w:rPr>
                <w:b/>
              </w:rPr>
            </w:pPr>
            <w:r>
              <w:rPr>
                <w:b/>
              </w:rPr>
              <w:t>Rozsah studijního předmětu</w:t>
            </w:r>
          </w:p>
        </w:tc>
        <w:tc>
          <w:tcPr>
            <w:tcW w:w="1701" w:type="dxa"/>
            <w:gridSpan w:val="2"/>
          </w:tcPr>
          <w:p w14:paraId="5500143B" w14:textId="77777777" w:rsidR="00051918" w:rsidRDefault="00051918" w:rsidP="00D439A7">
            <w:pPr>
              <w:jc w:val="both"/>
            </w:pPr>
            <w:r>
              <w:t>15 s</w:t>
            </w:r>
          </w:p>
        </w:tc>
        <w:tc>
          <w:tcPr>
            <w:tcW w:w="889" w:type="dxa"/>
            <w:shd w:val="clear" w:color="auto" w:fill="F7CAAC"/>
          </w:tcPr>
          <w:p w14:paraId="7F14EE73" w14:textId="77777777" w:rsidR="00051918" w:rsidRDefault="00051918" w:rsidP="00D439A7">
            <w:pPr>
              <w:jc w:val="both"/>
              <w:rPr>
                <w:b/>
              </w:rPr>
            </w:pPr>
            <w:r>
              <w:rPr>
                <w:b/>
              </w:rPr>
              <w:t xml:space="preserve">hod. </w:t>
            </w:r>
          </w:p>
        </w:tc>
        <w:tc>
          <w:tcPr>
            <w:tcW w:w="816" w:type="dxa"/>
          </w:tcPr>
          <w:p w14:paraId="610CBBDE" w14:textId="77777777" w:rsidR="00051918" w:rsidRDefault="00051918" w:rsidP="00D439A7">
            <w:pPr>
              <w:jc w:val="both"/>
            </w:pPr>
            <w:r>
              <w:t>15</w:t>
            </w:r>
          </w:p>
        </w:tc>
        <w:tc>
          <w:tcPr>
            <w:tcW w:w="2156" w:type="dxa"/>
            <w:shd w:val="clear" w:color="auto" w:fill="F7CAAC"/>
          </w:tcPr>
          <w:p w14:paraId="40902ADC" w14:textId="77777777" w:rsidR="00051918" w:rsidRDefault="00051918" w:rsidP="00D439A7">
            <w:pPr>
              <w:jc w:val="both"/>
              <w:rPr>
                <w:b/>
              </w:rPr>
            </w:pPr>
            <w:r>
              <w:rPr>
                <w:b/>
              </w:rPr>
              <w:t>kreditů</w:t>
            </w:r>
          </w:p>
        </w:tc>
        <w:tc>
          <w:tcPr>
            <w:tcW w:w="1207" w:type="dxa"/>
            <w:gridSpan w:val="2"/>
          </w:tcPr>
          <w:p w14:paraId="75C91362" w14:textId="77777777" w:rsidR="00051918" w:rsidRDefault="00051918" w:rsidP="00D439A7">
            <w:pPr>
              <w:jc w:val="both"/>
            </w:pPr>
          </w:p>
        </w:tc>
      </w:tr>
      <w:tr w:rsidR="00051918" w14:paraId="1F731AF2" w14:textId="77777777" w:rsidTr="00D439A7">
        <w:tc>
          <w:tcPr>
            <w:tcW w:w="3086" w:type="dxa"/>
            <w:shd w:val="clear" w:color="auto" w:fill="F7CAAC"/>
          </w:tcPr>
          <w:p w14:paraId="2A68F69A" w14:textId="77777777" w:rsidR="00051918" w:rsidRDefault="00051918" w:rsidP="00D439A7">
            <w:pPr>
              <w:jc w:val="both"/>
              <w:rPr>
                <w:b/>
                <w:sz w:val="22"/>
              </w:rPr>
            </w:pPr>
            <w:r>
              <w:rPr>
                <w:b/>
              </w:rPr>
              <w:t>Prerekvizity, korekvizity, ekvivalence</w:t>
            </w:r>
          </w:p>
        </w:tc>
        <w:tc>
          <w:tcPr>
            <w:tcW w:w="6769" w:type="dxa"/>
            <w:gridSpan w:val="7"/>
          </w:tcPr>
          <w:p w14:paraId="17C94545" w14:textId="77777777" w:rsidR="00051918" w:rsidRDefault="00051918" w:rsidP="00D439A7">
            <w:pPr>
              <w:jc w:val="both"/>
            </w:pPr>
          </w:p>
        </w:tc>
      </w:tr>
      <w:tr w:rsidR="00051918" w14:paraId="436E7183" w14:textId="77777777" w:rsidTr="00D439A7">
        <w:tc>
          <w:tcPr>
            <w:tcW w:w="3086" w:type="dxa"/>
            <w:shd w:val="clear" w:color="auto" w:fill="F7CAAC"/>
          </w:tcPr>
          <w:p w14:paraId="1DDD7634" w14:textId="77777777" w:rsidR="00051918" w:rsidRDefault="00051918" w:rsidP="00D439A7">
            <w:pPr>
              <w:jc w:val="both"/>
              <w:rPr>
                <w:b/>
              </w:rPr>
            </w:pPr>
            <w:r>
              <w:rPr>
                <w:b/>
              </w:rPr>
              <w:t>Způsob ověření studijních výsledků</w:t>
            </w:r>
          </w:p>
        </w:tc>
        <w:tc>
          <w:tcPr>
            <w:tcW w:w="3406" w:type="dxa"/>
            <w:gridSpan w:val="4"/>
          </w:tcPr>
          <w:p w14:paraId="540C7CE2" w14:textId="77777777" w:rsidR="00051918" w:rsidRDefault="00051918" w:rsidP="00D439A7">
            <w:pPr>
              <w:jc w:val="both"/>
            </w:pPr>
            <w:r>
              <w:t>zkouška</w:t>
            </w:r>
          </w:p>
        </w:tc>
        <w:tc>
          <w:tcPr>
            <w:tcW w:w="2156" w:type="dxa"/>
            <w:shd w:val="clear" w:color="auto" w:fill="F7CAAC"/>
          </w:tcPr>
          <w:p w14:paraId="7E1FDBB0" w14:textId="77777777" w:rsidR="00051918" w:rsidRDefault="00051918" w:rsidP="00D439A7">
            <w:pPr>
              <w:jc w:val="both"/>
              <w:rPr>
                <w:b/>
              </w:rPr>
            </w:pPr>
            <w:r>
              <w:rPr>
                <w:b/>
              </w:rPr>
              <w:t>Forma výuky</w:t>
            </w:r>
          </w:p>
        </w:tc>
        <w:tc>
          <w:tcPr>
            <w:tcW w:w="1207" w:type="dxa"/>
            <w:gridSpan w:val="2"/>
          </w:tcPr>
          <w:p w14:paraId="273BFD3A" w14:textId="77777777" w:rsidR="00051918" w:rsidRDefault="00051918" w:rsidP="00D439A7">
            <w:pPr>
              <w:jc w:val="both"/>
            </w:pPr>
            <w:r>
              <w:t>seminář</w:t>
            </w:r>
          </w:p>
        </w:tc>
      </w:tr>
      <w:tr w:rsidR="00051918" w14:paraId="048AF543" w14:textId="77777777" w:rsidTr="00D439A7">
        <w:tc>
          <w:tcPr>
            <w:tcW w:w="3086" w:type="dxa"/>
            <w:shd w:val="clear" w:color="auto" w:fill="F7CAAC"/>
          </w:tcPr>
          <w:p w14:paraId="7F058774" w14:textId="77777777" w:rsidR="00051918" w:rsidRDefault="00051918" w:rsidP="00D439A7">
            <w:pPr>
              <w:jc w:val="both"/>
              <w:rPr>
                <w:b/>
              </w:rPr>
            </w:pPr>
            <w:r>
              <w:rPr>
                <w:b/>
              </w:rPr>
              <w:t>Forma způsobu ověření studijních výsledků a další požadavky na studenta</w:t>
            </w:r>
          </w:p>
        </w:tc>
        <w:tc>
          <w:tcPr>
            <w:tcW w:w="6769" w:type="dxa"/>
            <w:gridSpan w:val="7"/>
            <w:tcBorders>
              <w:bottom w:val="nil"/>
            </w:tcBorders>
          </w:tcPr>
          <w:p w14:paraId="122A5751" w14:textId="77777777" w:rsidR="00051918" w:rsidRDefault="00051918" w:rsidP="00D439A7">
            <w:pPr>
              <w:jc w:val="both"/>
            </w:pPr>
            <w:r w:rsidRPr="00F270F5">
              <w:t xml:space="preserve">Způsob zakončení </w:t>
            </w:r>
            <w:proofErr w:type="gramStart"/>
            <w:r w:rsidRPr="00F270F5">
              <w:t>předmětu - písemná</w:t>
            </w:r>
            <w:proofErr w:type="gramEnd"/>
            <w:r w:rsidRPr="00F270F5">
              <w:t xml:space="preserve"> zkouška. </w:t>
            </w:r>
          </w:p>
          <w:p w14:paraId="7D6480BC" w14:textId="77777777" w:rsidR="00051918" w:rsidRDefault="00051918" w:rsidP="00D439A7">
            <w:pPr>
              <w:jc w:val="both"/>
            </w:pPr>
            <w:r>
              <w:t>Studenti plní písemné úkoly zadávané v průběhu semestru, hodnocena je gramatika a pravopis.</w:t>
            </w:r>
          </w:p>
          <w:p w14:paraId="13ABA2FC" w14:textId="77777777" w:rsidR="00051918" w:rsidRDefault="00051918" w:rsidP="00D439A7">
            <w:pPr>
              <w:jc w:val="both"/>
            </w:pPr>
            <w:r>
              <w:t xml:space="preserve">Na začátku semestru, v jednom zadaném termínu, studenti píší test, který je v případě úspěšného splnění na </w:t>
            </w:r>
            <w:proofErr w:type="gramStart"/>
            <w:r>
              <w:t>60%</w:t>
            </w:r>
            <w:proofErr w:type="gramEnd"/>
            <w:r>
              <w:t xml:space="preserve"> a výše uznán jako zkouška na konci semestru.</w:t>
            </w:r>
          </w:p>
          <w:p w14:paraId="3A986C99" w14:textId="77777777" w:rsidR="00051918" w:rsidRDefault="00051918" w:rsidP="00D439A7">
            <w:pPr>
              <w:jc w:val="both"/>
            </w:pPr>
            <w:r>
              <w:t xml:space="preserve">Pro úspěšné absolvování písemné zkoušky je nutno dosáhnout minimálně </w:t>
            </w:r>
            <w:proofErr w:type="gramStart"/>
            <w:r>
              <w:t>60%</w:t>
            </w:r>
            <w:proofErr w:type="gramEnd"/>
            <w:r>
              <w:t xml:space="preserve"> bodového skóre.</w:t>
            </w:r>
          </w:p>
        </w:tc>
      </w:tr>
      <w:tr w:rsidR="00051918" w14:paraId="4818CB56" w14:textId="77777777" w:rsidTr="00D439A7">
        <w:trPr>
          <w:trHeight w:val="75"/>
        </w:trPr>
        <w:tc>
          <w:tcPr>
            <w:tcW w:w="9855" w:type="dxa"/>
            <w:gridSpan w:val="8"/>
            <w:tcBorders>
              <w:top w:val="nil"/>
            </w:tcBorders>
          </w:tcPr>
          <w:p w14:paraId="61EFD059" w14:textId="77777777" w:rsidR="00051918" w:rsidRDefault="00051918" w:rsidP="00D439A7">
            <w:pPr>
              <w:jc w:val="both"/>
            </w:pPr>
          </w:p>
        </w:tc>
      </w:tr>
      <w:tr w:rsidR="00051918" w:rsidRPr="00382B35" w14:paraId="747A0AD2" w14:textId="77777777" w:rsidTr="00D439A7">
        <w:trPr>
          <w:trHeight w:val="197"/>
        </w:trPr>
        <w:tc>
          <w:tcPr>
            <w:tcW w:w="3086" w:type="dxa"/>
            <w:tcBorders>
              <w:top w:val="nil"/>
            </w:tcBorders>
            <w:shd w:val="clear" w:color="auto" w:fill="F7CAAC"/>
          </w:tcPr>
          <w:p w14:paraId="7A3D7662" w14:textId="77777777" w:rsidR="00051918" w:rsidRPr="00382B35" w:rsidRDefault="00051918" w:rsidP="00D439A7">
            <w:pPr>
              <w:jc w:val="both"/>
              <w:rPr>
                <w:b/>
              </w:rPr>
            </w:pPr>
            <w:r w:rsidRPr="00382B35">
              <w:rPr>
                <w:b/>
              </w:rPr>
              <w:t>Garant předmětu</w:t>
            </w:r>
          </w:p>
        </w:tc>
        <w:tc>
          <w:tcPr>
            <w:tcW w:w="6769" w:type="dxa"/>
            <w:gridSpan w:val="7"/>
            <w:tcBorders>
              <w:top w:val="nil"/>
            </w:tcBorders>
          </w:tcPr>
          <w:p w14:paraId="22F38D22" w14:textId="77777777" w:rsidR="00051918" w:rsidRPr="00382B35" w:rsidRDefault="0031324E" w:rsidP="00D439A7">
            <w:pPr>
              <w:pStyle w:val="Bezmezer"/>
            </w:pPr>
            <w:hyperlink r:id="rId15" w:history="1">
              <w:r w:rsidR="00051918" w:rsidRPr="00382B35">
                <w:rPr>
                  <w:rStyle w:val="Hypertextovodkaz"/>
                  <w:color w:val="auto"/>
                  <w:u w:val="none"/>
                </w:rPr>
                <w:t>Mgr. Hana Atcheson</w:t>
              </w:r>
            </w:hyperlink>
          </w:p>
        </w:tc>
      </w:tr>
      <w:tr w:rsidR="00051918" w:rsidRPr="00893B79" w14:paraId="62EFC3B4" w14:textId="77777777" w:rsidTr="00D439A7">
        <w:trPr>
          <w:trHeight w:val="243"/>
        </w:trPr>
        <w:tc>
          <w:tcPr>
            <w:tcW w:w="3086" w:type="dxa"/>
            <w:tcBorders>
              <w:top w:val="nil"/>
            </w:tcBorders>
            <w:shd w:val="clear" w:color="auto" w:fill="F7CAAC"/>
          </w:tcPr>
          <w:p w14:paraId="08FE0058" w14:textId="77777777" w:rsidR="00051918" w:rsidRDefault="00051918" w:rsidP="00D439A7">
            <w:pPr>
              <w:jc w:val="both"/>
              <w:rPr>
                <w:b/>
              </w:rPr>
            </w:pPr>
            <w:r>
              <w:rPr>
                <w:b/>
              </w:rPr>
              <w:t>Zapojení garanta do výuky předmětu</w:t>
            </w:r>
          </w:p>
        </w:tc>
        <w:tc>
          <w:tcPr>
            <w:tcW w:w="6769" w:type="dxa"/>
            <w:gridSpan w:val="7"/>
            <w:tcBorders>
              <w:top w:val="nil"/>
            </w:tcBorders>
          </w:tcPr>
          <w:p w14:paraId="135FF2BC" w14:textId="77777777" w:rsidR="00051918" w:rsidRPr="00893B79" w:rsidRDefault="00051918" w:rsidP="00D439A7">
            <w:pPr>
              <w:jc w:val="both"/>
            </w:pPr>
            <w:r w:rsidRPr="00893B79">
              <w:t>Garant stanovuje koncepci seminářů a dohlíží na jejich jednotné vedení.</w:t>
            </w:r>
          </w:p>
        </w:tc>
      </w:tr>
      <w:tr w:rsidR="00051918" w:rsidRPr="00893B79" w14:paraId="258B7C0C" w14:textId="77777777" w:rsidTr="00D439A7">
        <w:tc>
          <w:tcPr>
            <w:tcW w:w="3086" w:type="dxa"/>
            <w:shd w:val="clear" w:color="auto" w:fill="F7CAAC"/>
          </w:tcPr>
          <w:p w14:paraId="2333AD14" w14:textId="77777777" w:rsidR="00051918" w:rsidRDefault="00051918" w:rsidP="00D439A7">
            <w:pPr>
              <w:jc w:val="both"/>
              <w:rPr>
                <w:b/>
              </w:rPr>
            </w:pPr>
            <w:r>
              <w:rPr>
                <w:b/>
              </w:rPr>
              <w:t>Vyučující</w:t>
            </w:r>
          </w:p>
        </w:tc>
        <w:tc>
          <w:tcPr>
            <w:tcW w:w="6769" w:type="dxa"/>
            <w:gridSpan w:val="7"/>
            <w:tcBorders>
              <w:bottom w:val="nil"/>
            </w:tcBorders>
          </w:tcPr>
          <w:p w14:paraId="1083A632" w14:textId="1A26173A" w:rsidR="00051918" w:rsidRPr="00893B79" w:rsidRDefault="00051918" w:rsidP="00D439A7">
            <w:pPr>
              <w:jc w:val="both"/>
            </w:pPr>
            <w:r>
              <w:t>Mgr. Jana Orsavová, Ph.D.</w:t>
            </w:r>
            <w:r w:rsidR="00EE586D">
              <w:t xml:space="preserve"> </w:t>
            </w:r>
            <w:r w:rsidR="00EE586D" w:rsidRPr="00382B35">
              <w:rPr>
                <w:rStyle w:val="Hypertextovodkaz"/>
                <w:color w:val="auto"/>
                <w:u w:val="none"/>
              </w:rPr>
              <w:t>– vedení s</w:t>
            </w:r>
            <w:r w:rsidR="00EE586D" w:rsidRPr="00382B35">
              <w:t>eminářů (</w:t>
            </w:r>
            <w:proofErr w:type="gramStart"/>
            <w:r w:rsidR="00EE586D" w:rsidRPr="00382B35">
              <w:t>100%</w:t>
            </w:r>
            <w:proofErr w:type="gramEnd"/>
            <w:r w:rsidR="00EE586D" w:rsidRPr="00382B35">
              <w:t>) </w:t>
            </w:r>
          </w:p>
        </w:tc>
      </w:tr>
      <w:tr w:rsidR="00051918" w:rsidRPr="001C0357" w14:paraId="0FBFFDE4" w14:textId="77777777" w:rsidTr="00D439A7">
        <w:trPr>
          <w:trHeight w:val="70"/>
        </w:trPr>
        <w:tc>
          <w:tcPr>
            <w:tcW w:w="9855" w:type="dxa"/>
            <w:gridSpan w:val="8"/>
            <w:tcBorders>
              <w:top w:val="nil"/>
            </w:tcBorders>
          </w:tcPr>
          <w:p w14:paraId="73228E74" w14:textId="77777777" w:rsidR="00051918" w:rsidRPr="001C0357" w:rsidRDefault="00051918" w:rsidP="00D439A7">
            <w:pPr>
              <w:jc w:val="both"/>
            </w:pPr>
          </w:p>
        </w:tc>
      </w:tr>
      <w:tr w:rsidR="00051918" w14:paraId="51CF6E37" w14:textId="77777777" w:rsidTr="00D439A7">
        <w:tc>
          <w:tcPr>
            <w:tcW w:w="3086" w:type="dxa"/>
            <w:shd w:val="clear" w:color="auto" w:fill="F7CAAC"/>
          </w:tcPr>
          <w:p w14:paraId="537BD025" w14:textId="77777777" w:rsidR="00051918" w:rsidRDefault="00051918" w:rsidP="00D439A7">
            <w:pPr>
              <w:jc w:val="both"/>
              <w:rPr>
                <w:b/>
              </w:rPr>
            </w:pPr>
            <w:r>
              <w:rPr>
                <w:b/>
              </w:rPr>
              <w:t>Stručná anotace předmětu</w:t>
            </w:r>
          </w:p>
        </w:tc>
        <w:tc>
          <w:tcPr>
            <w:tcW w:w="6769" w:type="dxa"/>
            <w:gridSpan w:val="7"/>
            <w:tcBorders>
              <w:bottom w:val="nil"/>
            </w:tcBorders>
          </w:tcPr>
          <w:p w14:paraId="4FECFDBF" w14:textId="77777777" w:rsidR="00051918" w:rsidRDefault="00051918" w:rsidP="00D439A7">
            <w:pPr>
              <w:jc w:val="both"/>
            </w:pPr>
          </w:p>
        </w:tc>
      </w:tr>
      <w:tr w:rsidR="00051918" w14:paraId="025EADA2" w14:textId="77777777" w:rsidTr="00D439A7">
        <w:trPr>
          <w:trHeight w:val="2811"/>
        </w:trPr>
        <w:tc>
          <w:tcPr>
            <w:tcW w:w="9855" w:type="dxa"/>
            <w:gridSpan w:val="8"/>
            <w:tcBorders>
              <w:top w:val="nil"/>
              <w:bottom w:val="single" w:sz="12" w:space="0" w:color="auto"/>
            </w:tcBorders>
          </w:tcPr>
          <w:p w14:paraId="1DC4080D" w14:textId="77777777" w:rsidR="00051918" w:rsidRDefault="00051918" w:rsidP="00D439A7">
            <w:pPr>
              <w:tabs>
                <w:tab w:val="left" w:pos="214"/>
              </w:tabs>
              <w:jc w:val="both"/>
            </w:pPr>
            <w:r w:rsidRPr="00EE3D78">
              <w:t>Cílem předmětu je procvičení a upevnění jazykových dovedností v gramatice na úrovni B2 a výše. Probíhá příprava na čtení a psaní delších odborných textů.</w:t>
            </w:r>
          </w:p>
          <w:p w14:paraId="0475ACEC" w14:textId="77777777" w:rsidR="00051918" w:rsidRDefault="00051918" w:rsidP="00D439A7">
            <w:pPr>
              <w:tabs>
                <w:tab w:val="left" w:pos="214"/>
              </w:tabs>
              <w:jc w:val="both"/>
            </w:pPr>
            <w:r>
              <w:t>Pro rozšíření slovní zásoby a dovednosti čtení jsou využívány studijní materiály k jazykovým zkouškám BEC Vantage. V dovednosti psaní a mluvení studenti procvičují formulace potřebné k popisu statistických údajů zobrazených v grafech nebo tabulkách, čtení a psaní krátkých obchodních zpráv.</w:t>
            </w:r>
          </w:p>
          <w:p w14:paraId="53EF7116" w14:textId="77777777" w:rsidR="00051918" w:rsidRDefault="00051918" w:rsidP="00985AAA">
            <w:pPr>
              <w:pStyle w:val="Odstavecseseznamem"/>
              <w:numPr>
                <w:ilvl w:val="0"/>
                <w:numId w:val="6"/>
              </w:numPr>
              <w:tabs>
                <w:tab w:val="left" w:pos="214"/>
              </w:tabs>
              <w:ind w:hanging="720"/>
              <w:jc w:val="both"/>
            </w:pPr>
            <w:r>
              <w:t>Přehled gramatických časů na jazykové úrovni B2</w:t>
            </w:r>
          </w:p>
          <w:p w14:paraId="23D24DBC" w14:textId="77777777" w:rsidR="00051918" w:rsidRDefault="00051918" w:rsidP="00985AAA">
            <w:pPr>
              <w:pStyle w:val="Odstavecseseznamem"/>
              <w:numPr>
                <w:ilvl w:val="0"/>
                <w:numId w:val="6"/>
              </w:numPr>
              <w:tabs>
                <w:tab w:val="left" w:pos="214"/>
              </w:tabs>
              <w:ind w:hanging="720"/>
              <w:jc w:val="both"/>
            </w:pPr>
            <w:r>
              <w:t>Tvoření přímé a nepřímé otázky</w:t>
            </w:r>
          </w:p>
          <w:p w14:paraId="55FCD89F" w14:textId="77777777" w:rsidR="00051918" w:rsidRDefault="00051918" w:rsidP="00985AAA">
            <w:pPr>
              <w:pStyle w:val="Odstavecseseznamem"/>
              <w:numPr>
                <w:ilvl w:val="0"/>
                <w:numId w:val="6"/>
              </w:numPr>
              <w:tabs>
                <w:tab w:val="left" w:pos="214"/>
              </w:tabs>
              <w:ind w:hanging="720"/>
              <w:jc w:val="both"/>
            </w:pPr>
            <w:r>
              <w:t>Vyjadřování množství a číselných hodnot, užití členů</w:t>
            </w:r>
          </w:p>
          <w:p w14:paraId="600F35DC" w14:textId="77777777" w:rsidR="00051918" w:rsidRDefault="00051918" w:rsidP="00985AAA">
            <w:pPr>
              <w:pStyle w:val="Odstavecseseznamem"/>
              <w:numPr>
                <w:ilvl w:val="0"/>
                <w:numId w:val="6"/>
              </w:numPr>
              <w:tabs>
                <w:tab w:val="left" w:pos="214"/>
              </w:tabs>
              <w:ind w:hanging="720"/>
              <w:jc w:val="both"/>
            </w:pPr>
            <w:r>
              <w:t xml:space="preserve">Podmínkové </w:t>
            </w:r>
            <w:proofErr w:type="gramStart"/>
            <w:r>
              <w:t>věty - přehled</w:t>
            </w:r>
            <w:proofErr w:type="gramEnd"/>
            <w:r>
              <w:t xml:space="preserve"> všech typů podmínkových vět</w:t>
            </w:r>
          </w:p>
          <w:p w14:paraId="42921A8E" w14:textId="77777777" w:rsidR="00051918" w:rsidRDefault="00051918" w:rsidP="00985AAA">
            <w:pPr>
              <w:pStyle w:val="Odstavecseseznamem"/>
              <w:numPr>
                <w:ilvl w:val="0"/>
                <w:numId w:val="6"/>
              </w:numPr>
              <w:tabs>
                <w:tab w:val="left" w:pos="214"/>
              </w:tabs>
              <w:ind w:hanging="720"/>
              <w:jc w:val="both"/>
            </w:pPr>
            <w:r>
              <w:t>Trpný rod v soustavě všech gramatických časů</w:t>
            </w:r>
          </w:p>
          <w:p w14:paraId="7A11870F" w14:textId="77777777" w:rsidR="00051918" w:rsidRDefault="00051918" w:rsidP="00985AAA">
            <w:pPr>
              <w:pStyle w:val="Odstavecseseznamem"/>
              <w:numPr>
                <w:ilvl w:val="0"/>
                <w:numId w:val="6"/>
              </w:numPr>
              <w:tabs>
                <w:tab w:val="left" w:pos="214"/>
              </w:tabs>
              <w:ind w:hanging="720"/>
              <w:jc w:val="both"/>
            </w:pPr>
            <w:r>
              <w:t>Interpunkce a spojky</w:t>
            </w:r>
          </w:p>
          <w:p w14:paraId="0D77439D" w14:textId="77777777" w:rsidR="00051918" w:rsidRDefault="00051918" w:rsidP="00985AAA">
            <w:pPr>
              <w:pStyle w:val="Odstavecseseznamem"/>
              <w:numPr>
                <w:ilvl w:val="0"/>
                <w:numId w:val="6"/>
              </w:numPr>
              <w:tabs>
                <w:tab w:val="left" w:pos="214"/>
              </w:tabs>
              <w:ind w:hanging="720"/>
              <w:jc w:val="both"/>
            </w:pPr>
            <w:r>
              <w:t>Popis statistických údajů v grafu nebo tabulce</w:t>
            </w:r>
          </w:p>
          <w:p w14:paraId="33698693" w14:textId="77777777" w:rsidR="00051918" w:rsidRDefault="00051918" w:rsidP="00985AAA">
            <w:pPr>
              <w:pStyle w:val="Odstavecseseznamem"/>
              <w:numPr>
                <w:ilvl w:val="0"/>
                <w:numId w:val="6"/>
              </w:numPr>
              <w:tabs>
                <w:tab w:val="left" w:pos="214"/>
              </w:tabs>
              <w:ind w:hanging="720"/>
              <w:jc w:val="both"/>
            </w:pPr>
            <w:r>
              <w:t>Stručná obchodní zpráva</w:t>
            </w:r>
          </w:p>
          <w:p w14:paraId="725C7324" w14:textId="77777777" w:rsidR="00051918" w:rsidRDefault="00051918" w:rsidP="00985AAA">
            <w:pPr>
              <w:pStyle w:val="Odstavecseseznamem"/>
              <w:numPr>
                <w:ilvl w:val="0"/>
                <w:numId w:val="6"/>
              </w:numPr>
              <w:tabs>
                <w:tab w:val="left" w:pos="214"/>
              </w:tabs>
              <w:ind w:hanging="720"/>
              <w:jc w:val="both"/>
            </w:pPr>
            <w:r>
              <w:t>Články a zprávy do tisku</w:t>
            </w:r>
          </w:p>
          <w:p w14:paraId="5FBA1FB1" w14:textId="18C5C8FF" w:rsidR="00985AAA" w:rsidRDefault="00051918" w:rsidP="00985AAA">
            <w:pPr>
              <w:pStyle w:val="Odstavecseseznamem"/>
              <w:numPr>
                <w:ilvl w:val="0"/>
                <w:numId w:val="6"/>
              </w:numPr>
              <w:tabs>
                <w:tab w:val="left" w:pos="214"/>
              </w:tabs>
              <w:ind w:hanging="720"/>
              <w:jc w:val="both"/>
            </w:pPr>
            <w:r>
              <w:t>Krátké písemné vzkazy</w:t>
            </w:r>
          </w:p>
        </w:tc>
      </w:tr>
      <w:tr w:rsidR="00051918" w14:paraId="45E27EAF" w14:textId="77777777" w:rsidTr="00D439A7">
        <w:trPr>
          <w:trHeight w:val="265"/>
        </w:trPr>
        <w:tc>
          <w:tcPr>
            <w:tcW w:w="3653" w:type="dxa"/>
            <w:gridSpan w:val="2"/>
            <w:tcBorders>
              <w:top w:val="nil"/>
            </w:tcBorders>
            <w:shd w:val="clear" w:color="auto" w:fill="F7CAAC"/>
          </w:tcPr>
          <w:p w14:paraId="0537DBA6" w14:textId="77777777" w:rsidR="00051918" w:rsidRDefault="00051918" w:rsidP="00D439A7">
            <w:pPr>
              <w:jc w:val="both"/>
            </w:pPr>
            <w:r>
              <w:rPr>
                <w:b/>
              </w:rPr>
              <w:t>Studijní literatura a studijní pomůcky</w:t>
            </w:r>
          </w:p>
        </w:tc>
        <w:tc>
          <w:tcPr>
            <w:tcW w:w="6202" w:type="dxa"/>
            <w:gridSpan w:val="6"/>
            <w:tcBorders>
              <w:top w:val="nil"/>
              <w:bottom w:val="nil"/>
            </w:tcBorders>
          </w:tcPr>
          <w:p w14:paraId="4AF220D6" w14:textId="77777777" w:rsidR="00051918" w:rsidRDefault="00051918" w:rsidP="00D439A7">
            <w:pPr>
              <w:jc w:val="both"/>
            </w:pPr>
          </w:p>
        </w:tc>
      </w:tr>
      <w:tr w:rsidR="00051918" w:rsidRPr="00EE3D78" w14:paraId="1BAC5518" w14:textId="77777777" w:rsidTr="00D439A7">
        <w:trPr>
          <w:trHeight w:val="567"/>
        </w:trPr>
        <w:tc>
          <w:tcPr>
            <w:tcW w:w="9855" w:type="dxa"/>
            <w:gridSpan w:val="8"/>
            <w:tcBorders>
              <w:top w:val="nil"/>
            </w:tcBorders>
          </w:tcPr>
          <w:p w14:paraId="1D22DF09" w14:textId="77777777" w:rsidR="00051918" w:rsidRDefault="00051918" w:rsidP="00D439A7">
            <w:pPr>
              <w:rPr>
                <w:b/>
              </w:rPr>
            </w:pPr>
            <w:r w:rsidRPr="00D46552">
              <w:rPr>
                <w:b/>
              </w:rPr>
              <w:t>Povinná literatura</w:t>
            </w:r>
          </w:p>
          <w:p w14:paraId="5DD31F7B" w14:textId="77777777" w:rsidR="00051918" w:rsidRPr="00D46552" w:rsidRDefault="00051918" w:rsidP="00D439A7">
            <w:pPr>
              <w:jc w:val="both"/>
            </w:pPr>
            <w:r w:rsidRPr="00D46552">
              <w:rPr>
                <w:caps/>
              </w:rPr>
              <w:t>Emmerson, P</w:t>
            </w:r>
            <w:r w:rsidRPr="00D46552">
              <w:t xml:space="preserve">. </w:t>
            </w:r>
            <w:r w:rsidRPr="00D46552">
              <w:rPr>
                <w:i/>
                <w:iCs/>
              </w:rPr>
              <w:t>Business Grammar Builder</w:t>
            </w:r>
            <w:r w:rsidRPr="00D46552">
              <w:t>. Macmillan Publishers, 2010. ISBN 978-3190427222.</w:t>
            </w:r>
          </w:p>
          <w:p w14:paraId="076B88E7" w14:textId="47A0DCAC" w:rsidR="00051918" w:rsidRPr="00EE3D78" w:rsidRDefault="00985AAA" w:rsidP="00D439A7">
            <w:r w:rsidRPr="00EE3D78">
              <w:t xml:space="preserve">HEWINGS, </w:t>
            </w:r>
            <w:r w:rsidR="00051918" w:rsidRPr="00EE3D78">
              <w:t xml:space="preserve">M. </w:t>
            </w:r>
            <w:r w:rsidR="00051918" w:rsidRPr="00985AAA">
              <w:rPr>
                <w:i/>
              </w:rPr>
              <w:t>Advanced Grammar in Use</w:t>
            </w:r>
            <w:r w:rsidR="00051918" w:rsidRPr="00EE3D78">
              <w:t>. Cambridge, CUP, 2013. ISBN 978-1107697386.</w:t>
            </w:r>
          </w:p>
          <w:p w14:paraId="436FC9E1" w14:textId="55B173CF" w:rsidR="00051918" w:rsidRPr="00EE3D78" w:rsidRDefault="00985AAA" w:rsidP="00D439A7">
            <w:r w:rsidRPr="00EE3D78">
              <w:t xml:space="preserve">PATERSON, K. &amp; WEDGE, </w:t>
            </w:r>
            <w:r w:rsidR="00051918" w:rsidRPr="00EE3D78">
              <w:t xml:space="preserve">R. </w:t>
            </w:r>
            <w:r w:rsidR="00051918" w:rsidRPr="00985AAA">
              <w:rPr>
                <w:i/>
              </w:rPr>
              <w:t>Oxford Grammar for EAP</w:t>
            </w:r>
            <w:r w:rsidR="00051918" w:rsidRPr="00EE3D78">
              <w:t>. Oxford: OUP, 2013. ISBN 978-0194329996.</w:t>
            </w:r>
          </w:p>
          <w:p w14:paraId="32A08CEA" w14:textId="77777777" w:rsidR="00051918" w:rsidRDefault="00051918" w:rsidP="00D439A7">
            <w:pPr>
              <w:rPr>
                <w:b/>
              </w:rPr>
            </w:pPr>
            <w:r w:rsidRPr="00EE3D78">
              <w:rPr>
                <w:b/>
              </w:rPr>
              <w:t>Doporučená</w:t>
            </w:r>
            <w:r>
              <w:rPr>
                <w:b/>
              </w:rPr>
              <w:t xml:space="preserve"> literatura</w:t>
            </w:r>
            <w:r w:rsidRPr="00EE3D78">
              <w:rPr>
                <w:b/>
              </w:rPr>
              <w:t xml:space="preserve">: </w:t>
            </w:r>
          </w:p>
          <w:p w14:paraId="544AAE1F" w14:textId="53972FBE" w:rsidR="00051918" w:rsidRPr="00EE3D78" w:rsidRDefault="00985AAA" w:rsidP="00D439A7">
            <w:r w:rsidRPr="00EE3D78">
              <w:t>WOOD</w:t>
            </w:r>
            <w:r w:rsidR="00051918" w:rsidRPr="00EE3D78">
              <w:t>, I</w:t>
            </w:r>
            <w:r>
              <w:t>.</w:t>
            </w:r>
            <w:r w:rsidR="00051918" w:rsidRPr="00EE3D78">
              <w:t xml:space="preserve"> </w:t>
            </w:r>
            <w:r w:rsidR="00051918" w:rsidRPr="00985AAA">
              <w:rPr>
                <w:i/>
              </w:rPr>
              <w:t>Pass Cambridge BEC Vantage B2.</w:t>
            </w:r>
            <w:r w:rsidR="00051918" w:rsidRPr="00EE3D78">
              <w:t xml:space="preserve"> Cambridge, CUP, 2013. ISBN 978113331.</w:t>
            </w:r>
          </w:p>
          <w:p w14:paraId="5006AF2E" w14:textId="77777777" w:rsidR="00051918" w:rsidRPr="00D46552" w:rsidRDefault="00051918" w:rsidP="00D439A7">
            <w:pPr>
              <w:jc w:val="both"/>
            </w:pPr>
            <w:r w:rsidRPr="00D46552">
              <w:t xml:space="preserve">MURPHY, R. </w:t>
            </w:r>
            <w:r w:rsidRPr="00D46552">
              <w:rPr>
                <w:i/>
              </w:rPr>
              <w:t>English Grammar in Use, Self-Study Reference and Practice.</w:t>
            </w:r>
            <w:r w:rsidRPr="00D46552">
              <w:t xml:space="preserve"> CUP, 4 ed. 2015. ISBN 978-1107539334.</w:t>
            </w:r>
          </w:p>
          <w:p w14:paraId="2B7B6256" w14:textId="77777777" w:rsidR="00051918" w:rsidRPr="00D46552" w:rsidRDefault="00051918" w:rsidP="00D439A7">
            <w:pPr>
              <w:jc w:val="both"/>
            </w:pPr>
            <w:r w:rsidRPr="00D46552">
              <w:t xml:space="preserve">EMMERSON, P. </w:t>
            </w:r>
            <w:r w:rsidRPr="00D46552">
              <w:rPr>
                <w:i/>
              </w:rPr>
              <w:t>Business Builder, Modules 4,5,6</w:t>
            </w:r>
            <w:r w:rsidRPr="00D46552">
              <w:t>. Macmillan Publishers Ltd., 2006. ISBN 978-3190026890.</w:t>
            </w:r>
          </w:p>
          <w:p w14:paraId="377842ED" w14:textId="77777777" w:rsidR="00051918" w:rsidRPr="00985AAA" w:rsidRDefault="0031324E" w:rsidP="00D439A7">
            <w:hyperlink r:id="rId16" w:tgtFrame="_blank" w:history="1">
              <w:r w:rsidR="00051918" w:rsidRPr="00985AAA">
                <w:rPr>
                  <w:rStyle w:val="Hypertextovodkaz"/>
                  <w:caps/>
                  <w:color w:val="auto"/>
                  <w:u w:val="none"/>
                </w:rPr>
                <w:t xml:space="preserve">Mascull, </w:t>
              </w:r>
              <w:r w:rsidR="00051918" w:rsidRPr="00985AAA">
                <w:rPr>
                  <w:rStyle w:val="Hypertextovodkaz"/>
                  <w:color w:val="auto"/>
                  <w:u w:val="none"/>
                </w:rPr>
                <w:t xml:space="preserve">B. </w:t>
              </w:r>
              <w:r w:rsidR="00051918" w:rsidRPr="00985AAA">
                <w:rPr>
                  <w:rStyle w:val="Hypertextovodkaz"/>
                  <w:i/>
                  <w:iCs/>
                  <w:color w:val="auto"/>
                  <w:u w:val="none"/>
                </w:rPr>
                <w:t xml:space="preserve">Business vocabulary in </w:t>
              </w:r>
              <w:proofErr w:type="gramStart"/>
              <w:r w:rsidR="00051918" w:rsidRPr="00985AAA">
                <w:rPr>
                  <w:rStyle w:val="Hypertextovodkaz"/>
                  <w:i/>
                  <w:iCs/>
                  <w:color w:val="auto"/>
                  <w:u w:val="none"/>
                </w:rPr>
                <w:t>use - intermediate</w:t>
              </w:r>
              <w:proofErr w:type="gramEnd"/>
              <w:r w:rsidR="00051918" w:rsidRPr="00985AAA">
                <w:rPr>
                  <w:rStyle w:val="Hypertextovodkaz"/>
                  <w:color w:val="auto"/>
                  <w:u w:val="none"/>
                </w:rPr>
                <w:t xml:space="preserve">. 1ed. Cambridge: CUP, 2010. ISBN </w:t>
              </w:r>
            </w:hyperlink>
            <w:r w:rsidR="00051918" w:rsidRPr="00985AAA">
              <w:rPr>
                <w:rStyle w:val="Hypertextovodkaz"/>
                <w:color w:val="auto"/>
                <w:u w:val="none"/>
              </w:rPr>
              <w:t>978-0521748629.</w:t>
            </w:r>
            <w:hyperlink r:id="rId17" w:tgtFrame="_blank" w:history="1"/>
          </w:p>
        </w:tc>
      </w:tr>
      <w:tr w:rsidR="00051918" w14:paraId="3AAE1077"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4928C6" w14:textId="77777777" w:rsidR="00051918" w:rsidRDefault="00051918" w:rsidP="00D439A7">
            <w:pPr>
              <w:jc w:val="center"/>
              <w:rPr>
                <w:b/>
              </w:rPr>
            </w:pPr>
            <w:r>
              <w:rPr>
                <w:b/>
              </w:rPr>
              <w:t>Informace ke kombinované nebo distanční formě</w:t>
            </w:r>
          </w:p>
        </w:tc>
      </w:tr>
      <w:tr w:rsidR="00051918" w14:paraId="11B618D1" w14:textId="77777777" w:rsidTr="00D439A7">
        <w:tc>
          <w:tcPr>
            <w:tcW w:w="4787" w:type="dxa"/>
            <w:gridSpan w:val="3"/>
            <w:tcBorders>
              <w:top w:val="single" w:sz="2" w:space="0" w:color="auto"/>
            </w:tcBorders>
            <w:shd w:val="clear" w:color="auto" w:fill="F7CAAC"/>
          </w:tcPr>
          <w:p w14:paraId="42BA8B95" w14:textId="77777777" w:rsidR="00051918" w:rsidRDefault="00051918" w:rsidP="00D439A7">
            <w:pPr>
              <w:jc w:val="both"/>
            </w:pPr>
            <w:r>
              <w:rPr>
                <w:b/>
              </w:rPr>
              <w:t>Rozsah konzultací (soustředění)</w:t>
            </w:r>
          </w:p>
        </w:tc>
        <w:tc>
          <w:tcPr>
            <w:tcW w:w="889" w:type="dxa"/>
            <w:tcBorders>
              <w:top w:val="single" w:sz="2" w:space="0" w:color="auto"/>
            </w:tcBorders>
          </w:tcPr>
          <w:p w14:paraId="0989B19E" w14:textId="77777777" w:rsidR="00051918" w:rsidRDefault="00051918" w:rsidP="00D439A7">
            <w:pPr>
              <w:jc w:val="both"/>
            </w:pPr>
            <w:r>
              <w:t>15</w:t>
            </w:r>
          </w:p>
        </w:tc>
        <w:tc>
          <w:tcPr>
            <w:tcW w:w="4179" w:type="dxa"/>
            <w:gridSpan w:val="4"/>
            <w:tcBorders>
              <w:top w:val="single" w:sz="2" w:space="0" w:color="auto"/>
            </w:tcBorders>
            <w:shd w:val="clear" w:color="auto" w:fill="F7CAAC"/>
          </w:tcPr>
          <w:p w14:paraId="026FAFC0" w14:textId="77777777" w:rsidR="00051918" w:rsidRDefault="00051918" w:rsidP="00D439A7">
            <w:pPr>
              <w:jc w:val="both"/>
              <w:rPr>
                <w:b/>
              </w:rPr>
            </w:pPr>
            <w:r>
              <w:rPr>
                <w:b/>
              </w:rPr>
              <w:t xml:space="preserve">hodin </w:t>
            </w:r>
          </w:p>
        </w:tc>
      </w:tr>
      <w:tr w:rsidR="00051918" w14:paraId="44468D0C" w14:textId="77777777" w:rsidTr="00D439A7">
        <w:tc>
          <w:tcPr>
            <w:tcW w:w="9855" w:type="dxa"/>
            <w:gridSpan w:val="8"/>
            <w:shd w:val="clear" w:color="auto" w:fill="F7CAAC"/>
          </w:tcPr>
          <w:p w14:paraId="11E2C905" w14:textId="77777777" w:rsidR="00051918" w:rsidRDefault="00051918" w:rsidP="00D439A7">
            <w:pPr>
              <w:jc w:val="both"/>
              <w:rPr>
                <w:b/>
              </w:rPr>
            </w:pPr>
            <w:r>
              <w:rPr>
                <w:b/>
              </w:rPr>
              <w:t>Informace o způsobu kontaktu s vyučujícím</w:t>
            </w:r>
          </w:p>
        </w:tc>
      </w:tr>
      <w:tr w:rsidR="00051918" w14:paraId="011DF27A" w14:textId="77777777" w:rsidTr="00D439A7">
        <w:trPr>
          <w:trHeight w:val="833"/>
        </w:trPr>
        <w:tc>
          <w:tcPr>
            <w:tcW w:w="9855" w:type="dxa"/>
            <w:gridSpan w:val="8"/>
          </w:tcPr>
          <w:p w14:paraId="619DE318" w14:textId="77777777" w:rsidR="00051918" w:rsidRDefault="00051918"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55BA0AC1" w14:textId="5D3B7E21" w:rsidR="004F7A75" w:rsidRDefault="004F7A75"/>
    <w:p w14:paraId="4E62A708" w14:textId="39AEBF17" w:rsidR="004F7A75" w:rsidRDefault="004F7A75"/>
    <w:p w14:paraId="6735EB8B" w14:textId="1A9A2803" w:rsidR="004F7A75" w:rsidRDefault="004F7A75"/>
    <w:p w14:paraId="3F7143D7"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7A75" w14:paraId="3527CCC3" w14:textId="77777777" w:rsidTr="004F7A75">
        <w:tc>
          <w:tcPr>
            <w:tcW w:w="9855" w:type="dxa"/>
            <w:gridSpan w:val="8"/>
            <w:tcBorders>
              <w:bottom w:val="double" w:sz="4" w:space="0" w:color="auto"/>
            </w:tcBorders>
            <w:shd w:val="clear" w:color="auto" w:fill="BDD6EE"/>
          </w:tcPr>
          <w:p w14:paraId="2FC50A45" w14:textId="76BCAE22" w:rsidR="004F7A75" w:rsidRDefault="004F7A75" w:rsidP="004F7A75">
            <w:pPr>
              <w:jc w:val="both"/>
              <w:rPr>
                <w:b/>
                <w:sz w:val="28"/>
              </w:rPr>
            </w:pPr>
            <w:r>
              <w:lastRenderedPageBreak/>
              <w:br w:type="page"/>
            </w:r>
            <w:r>
              <w:br w:type="page"/>
            </w:r>
            <w:r>
              <w:rPr>
                <w:b/>
                <w:sz w:val="28"/>
              </w:rPr>
              <w:t>B-III – Charakteristika studijního předmětu</w:t>
            </w:r>
          </w:p>
        </w:tc>
      </w:tr>
      <w:tr w:rsidR="004F7A75" w14:paraId="237FE982" w14:textId="77777777" w:rsidTr="004F7A75">
        <w:tc>
          <w:tcPr>
            <w:tcW w:w="3086" w:type="dxa"/>
            <w:tcBorders>
              <w:top w:val="double" w:sz="4" w:space="0" w:color="auto"/>
            </w:tcBorders>
            <w:shd w:val="clear" w:color="auto" w:fill="F7CAAC"/>
          </w:tcPr>
          <w:p w14:paraId="52E72A8F" w14:textId="77777777" w:rsidR="004F7A75" w:rsidRDefault="004F7A75" w:rsidP="004F7A75">
            <w:pPr>
              <w:jc w:val="both"/>
              <w:rPr>
                <w:b/>
              </w:rPr>
            </w:pPr>
            <w:r>
              <w:rPr>
                <w:b/>
              </w:rPr>
              <w:t>Název studijního předmětu</w:t>
            </w:r>
          </w:p>
        </w:tc>
        <w:tc>
          <w:tcPr>
            <w:tcW w:w="6769" w:type="dxa"/>
            <w:gridSpan w:val="7"/>
            <w:tcBorders>
              <w:top w:val="double" w:sz="4" w:space="0" w:color="auto"/>
            </w:tcBorders>
          </w:tcPr>
          <w:p w14:paraId="09588200" w14:textId="4D4FAA6A" w:rsidR="004F7A75" w:rsidRPr="001614D1" w:rsidRDefault="00382B35" w:rsidP="004F7A75">
            <w:pPr>
              <w:rPr>
                <w:rFonts w:asciiTheme="minorHAnsi" w:hAnsiTheme="minorHAnsi" w:cstheme="minorHAnsi"/>
                <w:b/>
              </w:rPr>
            </w:pPr>
            <w:r>
              <w:t>Professional communication in English</w:t>
            </w:r>
            <w:r w:rsidR="004F7A75" w:rsidRPr="001614D1">
              <w:t xml:space="preserve"> (</w:t>
            </w:r>
            <w:r>
              <w:t>English 2</w:t>
            </w:r>
            <w:r w:rsidR="000F6BAB">
              <w:t xml:space="preserve"> </w:t>
            </w:r>
            <w:r w:rsidR="00F81DD9">
              <w:t>–</w:t>
            </w:r>
            <w:r w:rsidR="000F6BAB">
              <w:t xml:space="preserve"> </w:t>
            </w:r>
            <w:r w:rsidR="00F81DD9">
              <w:t>Academic Reading</w:t>
            </w:r>
            <w:r w:rsidR="004F7A75" w:rsidRPr="001614D1">
              <w:t>)</w:t>
            </w:r>
          </w:p>
        </w:tc>
      </w:tr>
      <w:tr w:rsidR="004F7A75" w14:paraId="12F08CE9" w14:textId="77777777" w:rsidTr="004F7A75">
        <w:tc>
          <w:tcPr>
            <w:tcW w:w="3086" w:type="dxa"/>
            <w:shd w:val="clear" w:color="auto" w:fill="F7CAAC"/>
          </w:tcPr>
          <w:p w14:paraId="7D2DD9D8" w14:textId="77777777" w:rsidR="004F7A75" w:rsidRDefault="004F7A75" w:rsidP="004F7A75">
            <w:pPr>
              <w:jc w:val="both"/>
              <w:rPr>
                <w:b/>
              </w:rPr>
            </w:pPr>
            <w:r>
              <w:rPr>
                <w:b/>
              </w:rPr>
              <w:t>Typ předmětu</w:t>
            </w:r>
          </w:p>
        </w:tc>
        <w:tc>
          <w:tcPr>
            <w:tcW w:w="3406" w:type="dxa"/>
            <w:gridSpan w:val="4"/>
          </w:tcPr>
          <w:p w14:paraId="630B2775" w14:textId="77777777" w:rsidR="004F7A75" w:rsidRDefault="004F7A75" w:rsidP="004F7A75">
            <w:pPr>
              <w:jc w:val="both"/>
            </w:pPr>
            <w:r w:rsidRPr="009C11F1">
              <w:t>povinný „P“</w:t>
            </w:r>
          </w:p>
        </w:tc>
        <w:tc>
          <w:tcPr>
            <w:tcW w:w="2695" w:type="dxa"/>
            <w:gridSpan w:val="2"/>
            <w:shd w:val="clear" w:color="auto" w:fill="F7CAAC"/>
          </w:tcPr>
          <w:p w14:paraId="3DF5943D" w14:textId="77777777" w:rsidR="004F7A75" w:rsidRDefault="004F7A75" w:rsidP="004F7A75">
            <w:pPr>
              <w:jc w:val="both"/>
            </w:pPr>
            <w:r>
              <w:rPr>
                <w:b/>
              </w:rPr>
              <w:t>doporučený ročník / semestr</w:t>
            </w:r>
          </w:p>
        </w:tc>
        <w:tc>
          <w:tcPr>
            <w:tcW w:w="668" w:type="dxa"/>
          </w:tcPr>
          <w:p w14:paraId="1144AEBF" w14:textId="77777777" w:rsidR="004F7A75" w:rsidRDefault="004F7A75" w:rsidP="004F7A75">
            <w:pPr>
              <w:jc w:val="both"/>
            </w:pPr>
            <w:r>
              <w:t>1/L</w:t>
            </w:r>
          </w:p>
        </w:tc>
      </w:tr>
      <w:tr w:rsidR="004F7A75" w14:paraId="3F951ED4" w14:textId="77777777" w:rsidTr="004F7A75">
        <w:tc>
          <w:tcPr>
            <w:tcW w:w="3086" w:type="dxa"/>
            <w:shd w:val="clear" w:color="auto" w:fill="F7CAAC"/>
          </w:tcPr>
          <w:p w14:paraId="315A90FA" w14:textId="77777777" w:rsidR="004F7A75" w:rsidRDefault="004F7A75" w:rsidP="004F7A75">
            <w:pPr>
              <w:jc w:val="both"/>
              <w:rPr>
                <w:b/>
              </w:rPr>
            </w:pPr>
            <w:r>
              <w:rPr>
                <w:b/>
              </w:rPr>
              <w:t>Rozsah studijního předmětu</w:t>
            </w:r>
          </w:p>
        </w:tc>
        <w:tc>
          <w:tcPr>
            <w:tcW w:w="1701" w:type="dxa"/>
            <w:gridSpan w:val="2"/>
          </w:tcPr>
          <w:p w14:paraId="7A78817C" w14:textId="77777777" w:rsidR="004F7A75" w:rsidRDefault="004F7A75" w:rsidP="004F7A75">
            <w:pPr>
              <w:jc w:val="both"/>
            </w:pPr>
            <w:proofErr w:type="gramStart"/>
            <w:r>
              <w:t>15s</w:t>
            </w:r>
            <w:proofErr w:type="gramEnd"/>
          </w:p>
        </w:tc>
        <w:tc>
          <w:tcPr>
            <w:tcW w:w="889" w:type="dxa"/>
            <w:shd w:val="clear" w:color="auto" w:fill="F7CAAC"/>
          </w:tcPr>
          <w:p w14:paraId="7C0C7ADD" w14:textId="77777777" w:rsidR="004F7A75" w:rsidRDefault="004F7A75" w:rsidP="004F7A75">
            <w:pPr>
              <w:jc w:val="both"/>
              <w:rPr>
                <w:b/>
              </w:rPr>
            </w:pPr>
            <w:r>
              <w:rPr>
                <w:b/>
              </w:rPr>
              <w:t xml:space="preserve">hod. </w:t>
            </w:r>
          </w:p>
        </w:tc>
        <w:tc>
          <w:tcPr>
            <w:tcW w:w="816" w:type="dxa"/>
          </w:tcPr>
          <w:p w14:paraId="05D26434" w14:textId="77777777" w:rsidR="004F7A75" w:rsidRDefault="004F7A75" w:rsidP="004F7A75">
            <w:pPr>
              <w:jc w:val="both"/>
            </w:pPr>
            <w:r>
              <w:t>15</w:t>
            </w:r>
          </w:p>
        </w:tc>
        <w:tc>
          <w:tcPr>
            <w:tcW w:w="2156" w:type="dxa"/>
            <w:shd w:val="clear" w:color="auto" w:fill="F7CAAC"/>
          </w:tcPr>
          <w:p w14:paraId="735AD25D" w14:textId="77777777" w:rsidR="004F7A75" w:rsidRDefault="004F7A75" w:rsidP="004F7A75">
            <w:pPr>
              <w:jc w:val="both"/>
              <w:rPr>
                <w:b/>
              </w:rPr>
            </w:pPr>
            <w:r>
              <w:rPr>
                <w:b/>
              </w:rPr>
              <w:t>kreditů</w:t>
            </w:r>
          </w:p>
        </w:tc>
        <w:tc>
          <w:tcPr>
            <w:tcW w:w="1207" w:type="dxa"/>
            <w:gridSpan w:val="2"/>
          </w:tcPr>
          <w:p w14:paraId="7E4531D1" w14:textId="77777777" w:rsidR="004F7A75" w:rsidRDefault="004F7A75" w:rsidP="004F7A75">
            <w:pPr>
              <w:jc w:val="both"/>
            </w:pPr>
          </w:p>
        </w:tc>
      </w:tr>
      <w:tr w:rsidR="004F7A75" w14:paraId="29B0C853" w14:textId="77777777" w:rsidTr="004F7A75">
        <w:tc>
          <w:tcPr>
            <w:tcW w:w="3086" w:type="dxa"/>
            <w:shd w:val="clear" w:color="auto" w:fill="F7CAAC"/>
          </w:tcPr>
          <w:p w14:paraId="56CC8740" w14:textId="77777777" w:rsidR="004F7A75" w:rsidRDefault="004F7A75" w:rsidP="004F7A75">
            <w:pPr>
              <w:jc w:val="both"/>
              <w:rPr>
                <w:b/>
                <w:sz w:val="22"/>
              </w:rPr>
            </w:pPr>
            <w:r>
              <w:rPr>
                <w:b/>
              </w:rPr>
              <w:t>Prerekvizity, korekvizity, ekvivalence</w:t>
            </w:r>
          </w:p>
        </w:tc>
        <w:tc>
          <w:tcPr>
            <w:tcW w:w="6769" w:type="dxa"/>
            <w:gridSpan w:val="7"/>
          </w:tcPr>
          <w:p w14:paraId="7F6D9317" w14:textId="77777777" w:rsidR="004F7A75" w:rsidRDefault="004F7A75" w:rsidP="004F7A75">
            <w:pPr>
              <w:jc w:val="both"/>
            </w:pPr>
          </w:p>
        </w:tc>
      </w:tr>
      <w:tr w:rsidR="004F7A75" w14:paraId="7ECD1D47" w14:textId="77777777" w:rsidTr="004F7A75">
        <w:tc>
          <w:tcPr>
            <w:tcW w:w="3086" w:type="dxa"/>
            <w:shd w:val="clear" w:color="auto" w:fill="F7CAAC"/>
          </w:tcPr>
          <w:p w14:paraId="7E01F270" w14:textId="77777777" w:rsidR="004F7A75" w:rsidRDefault="004F7A75" w:rsidP="004F7A75">
            <w:pPr>
              <w:jc w:val="both"/>
              <w:rPr>
                <w:b/>
              </w:rPr>
            </w:pPr>
            <w:r>
              <w:rPr>
                <w:b/>
              </w:rPr>
              <w:t>Způsob ověření studijních výsledků</w:t>
            </w:r>
          </w:p>
        </w:tc>
        <w:tc>
          <w:tcPr>
            <w:tcW w:w="3406" w:type="dxa"/>
            <w:gridSpan w:val="4"/>
          </w:tcPr>
          <w:p w14:paraId="2BBEAE2C" w14:textId="77777777" w:rsidR="004F7A75" w:rsidRDefault="004F7A75" w:rsidP="004F7A75">
            <w:pPr>
              <w:jc w:val="both"/>
            </w:pPr>
            <w:r>
              <w:t>zkouška</w:t>
            </w:r>
          </w:p>
        </w:tc>
        <w:tc>
          <w:tcPr>
            <w:tcW w:w="2156" w:type="dxa"/>
            <w:shd w:val="clear" w:color="auto" w:fill="F7CAAC"/>
          </w:tcPr>
          <w:p w14:paraId="4D2C8EA6" w14:textId="77777777" w:rsidR="004F7A75" w:rsidRDefault="004F7A75" w:rsidP="004F7A75">
            <w:pPr>
              <w:jc w:val="both"/>
              <w:rPr>
                <w:b/>
              </w:rPr>
            </w:pPr>
            <w:r>
              <w:rPr>
                <w:b/>
              </w:rPr>
              <w:t>Forma výuky</w:t>
            </w:r>
          </w:p>
        </w:tc>
        <w:tc>
          <w:tcPr>
            <w:tcW w:w="1207" w:type="dxa"/>
            <w:gridSpan w:val="2"/>
          </w:tcPr>
          <w:p w14:paraId="416946C7" w14:textId="77777777" w:rsidR="004F7A75" w:rsidRDefault="004F7A75" w:rsidP="004F7A75">
            <w:pPr>
              <w:jc w:val="both"/>
            </w:pPr>
            <w:r>
              <w:t>seminář</w:t>
            </w:r>
          </w:p>
        </w:tc>
      </w:tr>
      <w:tr w:rsidR="004F7A75" w14:paraId="46EDA7F4" w14:textId="77777777" w:rsidTr="004F7A75">
        <w:tc>
          <w:tcPr>
            <w:tcW w:w="3086" w:type="dxa"/>
            <w:shd w:val="clear" w:color="auto" w:fill="F7CAAC"/>
          </w:tcPr>
          <w:p w14:paraId="1DE91698" w14:textId="77777777" w:rsidR="004F7A75" w:rsidRDefault="004F7A75" w:rsidP="004F7A75">
            <w:pPr>
              <w:jc w:val="both"/>
              <w:rPr>
                <w:b/>
              </w:rPr>
            </w:pPr>
            <w:r>
              <w:rPr>
                <w:b/>
              </w:rPr>
              <w:t>Forma způsobu ověření studijních výsledků a další požadavky na studenta</w:t>
            </w:r>
          </w:p>
        </w:tc>
        <w:tc>
          <w:tcPr>
            <w:tcW w:w="6769" w:type="dxa"/>
            <w:gridSpan w:val="7"/>
            <w:tcBorders>
              <w:bottom w:val="nil"/>
            </w:tcBorders>
          </w:tcPr>
          <w:p w14:paraId="12148AFB" w14:textId="77777777" w:rsidR="004F7A75" w:rsidRDefault="004F7A75" w:rsidP="004F7A75">
            <w:pPr>
              <w:jc w:val="both"/>
            </w:pPr>
            <w:r>
              <w:t xml:space="preserve">Způsob zakončení </w:t>
            </w:r>
            <w:proofErr w:type="gramStart"/>
            <w:r>
              <w:t>předmětu - ústní</w:t>
            </w:r>
            <w:proofErr w:type="gramEnd"/>
            <w:r>
              <w:t xml:space="preserve"> zkouška. </w:t>
            </w:r>
          </w:p>
          <w:p w14:paraId="392476C8" w14:textId="77777777" w:rsidR="004F7A75" w:rsidRDefault="004F7A75" w:rsidP="004F7A75">
            <w:pPr>
              <w:jc w:val="both"/>
            </w:pPr>
            <w:r>
              <w:t>Požadavky na zkoušku: Student vypracovává úkoly zadávané v průběhu semestru: Přečte jeden odborný text (knihu) v rozsahu min. 200 stran a jeden, případně dva odborné články. Ke článku připraví pět otázek, které souvisí 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4F7A75" w14:paraId="1027BC0E" w14:textId="77777777" w:rsidTr="004F7A75">
        <w:trPr>
          <w:trHeight w:val="216"/>
        </w:trPr>
        <w:tc>
          <w:tcPr>
            <w:tcW w:w="9855" w:type="dxa"/>
            <w:gridSpan w:val="8"/>
            <w:tcBorders>
              <w:top w:val="nil"/>
            </w:tcBorders>
          </w:tcPr>
          <w:p w14:paraId="2651188E" w14:textId="77777777" w:rsidR="004F7A75" w:rsidRDefault="004F7A75" w:rsidP="004F7A75">
            <w:pPr>
              <w:jc w:val="both"/>
            </w:pPr>
          </w:p>
        </w:tc>
      </w:tr>
      <w:tr w:rsidR="004F7A75" w14:paraId="0CCDD340" w14:textId="77777777" w:rsidTr="004F7A75">
        <w:trPr>
          <w:trHeight w:val="197"/>
        </w:trPr>
        <w:tc>
          <w:tcPr>
            <w:tcW w:w="3086" w:type="dxa"/>
            <w:tcBorders>
              <w:top w:val="nil"/>
            </w:tcBorders>
            <w:shd w:val="clear" w:color="auto" w:fill="F7CAAC"/>
          </w:tcPr>
          <w:p w14:paraId="5F662EF7" w14:textId="77777777" w:rsidR="004F7A75" w:rsidRDefault="004F7A75" w:rsidP="004F7A75">
            <w:pPr>
              <w:jc w:val="both"/>
              <w:rPr>
                <w:b/>
              </w:rPr>
            </w:pPr>
            <w:r>
              <w:rPr>
                <w:b/>
              </w:rPr>
              <w:t>Garant předmětu</w:t>
            </w:r>
          </w:p>
        </w:tc>
        <w:tc>
          <w:tcPr>
            <w:tcW w:w="6769" w:type="dxa"/>
            <w:gridSpan w:val="7"/>
            <w:tcBorders>
              <w:top w:val="nil"/>
            </w:tcBorders>
          </w:tcPr>
          <w:p w14:paraId="6E249750" w14:textId="77777777" w:rsidR="004F7A75" w:rsidRPr="004F7A75" w:rsidRDefault="0031324E" w:rsidP="004F7A75">
            <w:pPr>
              <w:pStyle w:val="Bezmezer"/>
            </w:pPr>
            <w:hyperlink r:id="rId18" w:history="1">
              <w:r w:rsidR="004F7A75" w:rsidRPr="004F7A75">
                <w:rPr>
                  <w:rStyle w:val="Hypertextovodkaz"/>
                  <w:color w:val="auto"/>
                  <w:u w:val="none"/>
                </w:rPr>
                <w:t>Mgr. Hana Atcheson</w:t>
              </w:r>
            </w:hyperlink>
          </w:p>
        </w:tc>
      </w:tr>
      <w:tr w:rsidR="004F7A75" w14:paraId="7A3A9757" w14:textId="77777777" w:rsidTr="004F7A75">
        <w:trPr>
          <w:trHeight w:val="243"/>
        </w:trPr>
        <w:tc>
          <w:tcPr>
            <w:tcW w:w="3086" w:type="dxa"/>
            <w:tcBorders>
              <w:top w:val="nil"/>
            </w:tcBorders>
            <w:shd w:val="clear" w:color="auto" w:fill="F7CAAC"/>
          </w:tcPr>
          <w:p w14:paraId="4F2DE30A" w14:textId="77777777" w:rsidR="004F7A75" w:rsidRDefault="004F7A75" w:rsidP="004F7A75">
            <w:pPr>
              <w:jc w:val="both"/>
              <w:rPr>
                <w:b/>
              </w:rPr>
            </w:pPr>
            <w:r>
              <w:rPr>
                <w:b/>
              </w:rPr>
              <w:t>Zapojení garanta do výuky předmětu</w:t>
            </w:r>
          </w:p>
        </w:tc>
        <w:tc>
          <w:tcPr>
            <w:tcW w:w="6769" w:type="dxa"/>
            <w:gridSpan w:val="7"/>
            <w:tcBorders>
              <w:top w:val="nil"/>
            </w:tcBorders>
          </w:tcPr>
          <w:p w14:paraId="2E6BD797" w14:textId="77777777" w:rsidR="004F7A75" w:rsidRDefault="004F7A75" w:rsidP="004F7A75">
            <w:pPr>
              <w:jc w:val="both"/>
            </w:pPr>
            <w:r w:rsidRPr="00893B79">
              <w:t>Garant se podílí v rozsahu 100 %, stanovuje koncepci seminářů a dohlíží na jejich jednotné vedení.</w:t>
            </w:r>
          </w:p>
        </w:tc>
      </w:tr>
      <w:tr w:rsidR="004F7A75" w14:paraId="008A1C8B" w14:textId="77777777" w:rsidTr="004F7A75">
        <w:tc>
          <w:tcPr>
            <w:tcW w:w="3086" w:type="dxa"/>
            <w:shd w:val="clear" w:color="auto" w:fill="F7CAAC"/>
          </w:tcPr>
          <w:p w14:paraId="34CCDC7E" w14:textId="77777777" w:rsidR="004F7A75" w:rsidRDefault="004F7A75" w:rsidP="004F7A75">
            <w:pPr>
              <w:jc w:val="both"/>
              <w:rPr>
                <w:b/>
              </w:rPr>
            </w:pPr>
            <w:r>
              <w:rPr>
                <w:b/>
              </w:rPr>
              <w:t>Vyučující</w:t>
            </w:r>
          </w:p>
        </w:tc>
        <w:tc>
          <w:tcPr>
            <w:tcW w:w="6769" w:type="dxa"/>
            <w:gridSpan w:val="7"/>
            <w:tcBorders>
              <w:bottom w:val="nil"/>
            </w:tcBorders>
          </w:tcPr>
          <w:p w14:paraId="3233993A" w14:textId="74D66B27" w:rsidR="004F7A75" w:rsidRPr="00382B35" w:rsidRDefault="004F7A75" w:rsidP="004F7A75">
            <w:pPr>
              <w:jc w:val="both"/>
              <w:rPr>
                <w:color w:val="FF0000"/>
              </w:rPr>
            </w:pPr>
            <w:r w:rsidRPr="00F81DD9">
              <w:t>PhD</w:t>
            </w:r>
            <w:r w:rsidR="00985AAA">
              <w:t>r.</w:t>
            </w:r>
            <w:r w:rsidRPr="00F81DD9">
              <w:t xml:space="preserve"> Katarína Nem</w:t>
            </w:r>
            <w:r w:rsidR="00F81DD9" w:rsidRPr="00F81DD9">
              <w:t>č</w:t>
            </w:r>
            <w:r w:rsidRPr="00F81DD9">
              <w:t>oková, Ph.D.</w:t>
            </w:r>
            <w:r w:rsidR="00EE586D">
              <w:t xml:space="preserve"> </w:t>
            </w:r>
            <w:r w:rsidR="00EE586D" w:rsidRPr="00382B35">
              <w:rPr>
                <w:rStyle w:val="Hypertextovodkaz"/>
                <w:color w:val="auto"/>
                <w:u w:val="none"/>
              </w:rPr>
              <w:t>– vedení s</w:t>
            </w:r>
            <w:r w:rsidR="00EE586D" w:rsidRPr="00382B35">
              <w:t>eminářů (</w:t>
            </w:r>
            <w:proofErr w:type="gramStart"/>
            <w:r w:rsidR="00EE586D" w:rsidRPr="00382B35">
              <w:t>100%</w:t>
            </w:r>
            <w:proofErr w:type="gramEnd"/>
            <w:r w:rsidR="00EE586D" w:rsidRPr="00382B35">
              <w:t>) </w:t>
            </w:r>
          </w:p>
        </w:tc>
      </w:tr>
      <w:tr w:rsidR="004F7A75" w14:paraId="354D02BD" w14:textId="77777777" w:rsidTr="004F7A75">
        <w:trPr>
          <w:trHeight w:val="70"/>
        </w:trPr>
        <w:tc>
          <w:tcPr>
            <w:tcW w:w="9855" w:type="dxa"/>
            <w:gridSpan w:val="8"/>
            <w:tcBorders>
              <w:top w:val="nil"/>
            </w:tcBorders>
          </w:tcPr>
          <w:p w14:paraId="4D75A523" w14:textId="77777777" w:rsidR="004F7A75" w:rsidRDefault="004F7A75" w:rsidP="004F7A75">
            <w:pPr>
              <w:jc w:val="both"/>
            </w:pPr>
          </w:p>
        </w:tc>
      </w:tr>
      <w:tr w:rsidR="004F7A75" w14:paraId="54242231" w14:textId="77777777" w:rsidTr="004F7A75">
        <w:tc>
          <w:tcPr>
            <w:tcW w:w="3086" w:type="dxa"/>
            <w:shd w:val="clear" w:color="auto" w:fill="F7CAAC"/>
          </w:tcPr>
          <w:p w14:paraId="666ED57D" w14:textId="77777777" w:rsidR="004F7A75" w:rsidRDefault="004F7A75" w:rsidP="004F7A75">
            <w:pPr>
              <w:jc w:val="both"/>
              <w:rPr>
                <w:b/>
              </w:rPr>
            </w:pPr>
            <w:r>
              <w:rPr>
                <w:b/>
              </w:rPr>
              <w:t>Stručná anotace předmětu</w:t>
            </w:r>
          </w:p>
        </w:tc>
        <w:tc>
          <w:tcPr>
            <w:tcW w:w="6769" w:type="dxa"/>
            <w:gridSpan w:val="7"/>
            <w:tcBorders>
              <w:bottom w:val="nil"/>
            </w:tcBorders>
          </w:tcPr>
          <w:p w14:paraId="45010B87" w14:textId="77777777" w:rsidR="004F7A75" w:rsidRDefault="004F7A75" w:rsidP="004F7A75">
            <w:pPr>
              <w:jc w:val="both"/>
            </w:pPr>
          </w:p>
        </w:tc>
      </w:tr>
      <w:tr w:rsidR="004F7A75" w14:paraId="2814CA99" w14:textId="77777777" w:rsidTr="004F7A75">
        <w:trPr>
          <w:trHeight w:val="2560"/>
        </w:trPr>
        <w:tc>
          <w:tcPr>
            <w:tcW w:w="9855" w:type="dxa"/>
            <w:gridSpan w:val="8"/>
            <w:tcBorders>
              <w:top w:val="nil"/>
              <w:bottom w:val="single" w:sz="12" w:space="0" w:color="auto"/>
            </w:tcBorders>
          </w:tcPr>
          <w:p w14:paraId="09409E13" w14:textId="77777777" w:rsidR="004F7A75" w:rsidRDefault="004F7A75" w:rsidP="004F7A75">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0EFD0470" w14:textId="77777777" w:rsidR="004F7A75" w:rsidRDefault="004F7A75" w:rsidP="004F7A75">
            <w:pPr>
              <w:pStyle w:val="Odstavecseseznamem"/>
              <w:numPr>
                <w:ilvl w:val="0"/>
                <w:numId w:val="4"/>
              </w:numPr>
              <w:ind w:left="245" w:hanging="245"/>
            </w:pPr>
            <w:r>
              <w:t>Rozhovor o současném zaměstnání a budoucí kariéře.</w:t>
            </w:r>
          </w:p>
          <w:p w14:paraId="1BA005BF" w14:textId="77777777" w:rsidR="004F7A75" w:rsidRDefault="004F7A75" w:rsidP="004F7A75">
            <w:pPr>
              <w:pStyle w:val="Odstavecseseznamem"/>
              <w:numPr>
                <w:ilvl w:val="0"/>
                <w:numId w:val="4"/>
              </w:numPr>
              <w:ind w:left="245" w:hanging="245"/>
            </w:pPr>
            <w:r>
              <w:t>Popis organizačního členění firmy.</w:t>
            </w:r>
          </w:p>
          <w:p w14:paraId="650927AF" w14:textId="77777777" w:rsidR="004F7A75" w:rsidRDefault="004F7A75" w:rsidP="004F7A75">
            <w:pPr>
              <w:pStyle w:val="Odstavecseseznamem"/>
              <w:numPr>
                <w:ilvl w:val="0"/>
                <w:numId w:val="4"/>
              </w:numPr>
              <w:ind w:left="245" w:hanging="245"/>
            </w:pPr>
            <w:r>
              <w:t>Popis pracovního postupu a projektu.</w:t>
            </w:r>
          </w:p>
          <w:p w14:paraId="2B44405D" w14:textId="77777777" w:rsidR="004F7A75" w:rsidRDefault="004F7A75" w:rsidP="004F7A75">
            <w:pPr>
              <w:pStyle w:val="Odstavecseseznamem"/>
              <w:numPr>
                <w:ilvl w:val="0"/>
                <w:numId w:val="4"/>
              </w:numPr>
              <w:ind w:left="245" w:hanging="245"/>
            </w:pPr>
            <w:r>
              <w:t>Kritické čtení odborných textů a článků z odborných časopisů.</w:t>
            </w:r>
          </w:p>
          <w:p w14:paraId="7465F6D0" w14:textId="77777777" w:rsidR="004F7A75" w:rsidRDefault="004F7A75" w:rsidP="004F7A75">
            <w:pPr>
              <w:pStyle w:val="Odstavecseseznamem"/>
              <w:numPr>
                <w:ilvl w:val="0"/>
                <w:numId w:val="4"/>
              </w:numPr>
              <w:ind w:left="245" w:hanging="245"/>
            </w:pPr>
            <w:r>
              <w:t>Shrnutí konverzace.</w:t>
            </w:r>
          </w:p>
          <w:p w14:paraId="06BA9143" w14:textId="77777777" w:rsidR="004F7A75" w:rsidRDefault="004F7A75" w:rsidP="004F7A75">
            <w:pPr>
              <w:pStyle w:val="Odstavecseseznamem"/>
              <w:numPr>
                <w:ilvl w:val="0"/>
                <w:numId w:val="4"/>
              </w:numPr>
              <w:ind w:left="245" w:hanging="245"/>
            </w:pPr>
            <w:r>
              <w:t>Shrnutí slyšeného projevu nebo přednášky.</w:t>
            </w:r>
          </w:p>
          <w:p w14:paraId="3E636905" w14:textId="77777777" w:rsidR="004F7A75" w:rsidRDefault="004F7A75" w:rsidP="004F7A75">
            <w:pPr>
              <w:pStyle w:val="Odstavecseseznamem"/>
              <w:numPr>
                <w:ilvl w:val="0"/>
                <w:numId w:val="4"/>
              </w:numPr>
              <w:ind w:left="245" w:hanging="245"/>
            </w:pPr>
            <w:r>
              <w:t>Psaní souhrnu na základě samostudia odborné literatury v rozsahu min. 200 stran.</w:t>
            </w:r>
          </w:p>
          <w:p w14:paraId="06C0A8B5" w14:textId="77777777" w:rsidR="004F7A75" w:rsidRDefault="004F7A75" w:rsidP="004F7A75">
            <w:pPr>
              <w:pStyle w:val="Odstavecseseznamem"/>
              <w:numPr>
                <w:ilvl w:val="0"/>
                <w:numId w:val="4"/>
              </w:numPr>
              <w:ind w:left="245" w:hanging="245"/>
            </w:pPr>
            <w:r>
              <w:t>Interpunkce.</w:t>
            </w:r>
          </w:p>
        </w:tc>
      </w:tr>
      <w:tr w:rsidR="004F7A75" w14:paraId="034F0EBE" w14:textId="77777777" w:rsidTr="004F7A75">
        <w:trPr>
          <w:trHeight w:val="265"/>
        </w:trPr>
        <w:tc>
          <w:tcPr>
            <w:tcW w:w="3653" w:type="dxa"/>
            <w:gridSpan w:val="2"/>
            <w:tcBorders>
              <w:top w:val="nil"/>
            </w:tcBorders>
            <w:shd w:val="clear" w:color="auto" w:fill="F7CAAC"/>
          </w:tcPr>
          <w:p w14:paraId="40AD14D1" w14:textId="77777777" w:rsidR="004F7A75" w:rsidRDefault="004F7A75" w:rsidP="004F7A75">
            <w:pPr>
              <w:jc w:val="both"/>
            </w:pPr>
            <w:r>
              <w:rPr>
                <w:b/>
              </w:rPr>
              <w:t>Studijní literatura a studijní pomůcky</w:t>
            </w:r>
          </w:p>
        </w:tc>
        <w:tc>
          <w:tcPr>
            <w:tcW w:w="6202" w:type="dxa"/>
            <w:gridSpan w:val="6"/>
            <w:tcBorders>
              <w:top w:val="nil"/>
              <w:bottom w:val="nil"/>
            </w:tcBorders>
          </w:tcPr>
          <w:p w14:paraId="4B046978" w14:textId="77777777" w:rsidR="004F7A75" w:rsidRDefault="004F7A75" w:rsidP="004F7A75">
            <w:pPr>
              <w:jc w:val="both"/>
            </w:pPr>
          </w:p>
        </w:tc>
      </w:tr>
      <w:tr w:rsidR="004F7A75" w14:paraId="064D0156" w14:textId="77777777" w:rsidTr="004F7A75">
        <w:trPr>
          <w:trHeight w:val="1497"/>
        </w:trPr>
        <w:tc>
          <w:tcPr>
            <w:tcW w:w="9855" w:type="dxa"/>
            <w:gridSpan w:val="8"/>
            <w:tcBorders>
              <w:top w:val="nil"/>
            </w:tcBorders>
          </w:tcPr>
          <w:p w14:paraId="0AF542F4" w14:textId="77777777" w:rsidR="004F7A75" w:rsidRDefault="004F7A75" w:rsidP="004F7A75">
            <w:pPr>
              <w:jc w:val="both"/>
              <w:rPr>
                <w:b/>
              </w:rPr>
            </w:pPr>
            <w:r w:rsidRPr="001B6BFB">
              <w:rPr>
                <w:b/>
              </w:rPr>
              <w:t>Povinná literatura</w:t>
            </w:r>
          </w:p>
          <w:p w14:paraId="7E163965" w14:textId="7E189A99" w:rsidR="004F7A75" w:rsidRDefault="004F7A75" w:rsidP="004F7A75">
            <w:pPr>
              <w:jc w:val="both"/>
            </w:pPr>
            <w:r>
              <w:t xml:space="preserve">BAILEY, S. </w:t>
            </w:r>
            <w:r w:rsidRPr="00B900AD">
              <w:rPr>
                <w:i/>
              </w:rPr>
              <w:t>Academic Writing: A Handbook for International Students</w:t>
            </w:r>
            <w:r>
              <w:t>. Oxon, 2011. ISBN 978-0415595810.</w:t>
            </w:r>
          </w:p>
          <w:p w14:paraId="35A4D5B6" w14:textId="77777777" w:rsidR="004F7A75" w:rsidRPr="001B6BFB" w:rsidRDefault="004F7A75" w:rsidP="004F7A75">
            <w:pPr>
              <w:jc w:val="both"/>
              <w:rPr>
                <w:b/>
              </w:rPr>
            </w:pPr>
            <w:r w:rsidRPr="001B6BFB">
              <w:rPr>
                <w:b/>
              </w:rPr>
              <w:t>Doporučení literatura</w:t>
            </w:r>
          </w:p>
          <w:p w14:paraId="0FA785C1" w14:textId="77777777" w:rsidR="004F7A75" w:rsidRPr="001B6BFB" w:rsidRDefault="004F7A75" w:rsidP="004F7A75">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28C30067" w14:textId="77777777" w:rsidR="004F7A75" w:rsidRDefault="004F7A75" w:rsidP="004F7A75">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1A35355D" w14:textId="282BE788" w:rsidR="004F7A75" w:rsidRPr="00125E33" w:rsidRDefault="004F7A75" w:rsidP="004F7A75">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tc>
      </w:tr>
      <w:tr w:rsidR="004F7A75" w14:paraId="4C6EBA0E" w14:textId="77777777" w:rsidTr="004F7A7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38FDD5" w14:textId="77777777" w:rsidR="004F7A75" w:rsidRPr="001B6BFB" w:rsidRDefault="004F7A75" w:rsidP="004F7A75">
            <w:pPr>
              <w:jc w:val="center"/>
              <w:rPr>
                <w:b/>
              </w:rPr>
            </w:pPr>
            <w:r w:rsidRPr="001B6BFB">
              <w:rPr>
                <w:b/>
              </w:rPr>
              <w:t>Informace ke kombinované nebo distanční formě</w:t>
            </w:r>
          </w:p>
        </w:tc>
      </w:tr>
      <w:tr w:rsidR="004F7A75" w14:paraId="490DFEB8" w14:textId="77777777" w:rsidTr="004F7A75">
        <w:tc>
          <w:tcPr>
            <w:tcW w:w="4787" w:type="dxa"/>
            <w:gridSpan w:val="3"/>
            <w:tcBorders>
              <w:top w:val="single" w:sz="2" w:space="0" w:color="auto"/>
            </w:tcBorders>
            <w:shd w:val="clear" w:color="auto" w:fill="F7CAAC"/>
          </w:tcPr>
          <w:p w14:paraId="4EE49795" w14:textId="77777777" w:rsidR="004F7A75" w:rsidRDefault="004F7A75" w:rsidP="004F7A75">
            <w:pPr>
              <w:jc w:val="both"/>
            </w:pPr>
            <w:r>
              <w:rPr>
                <w:b/>
              </w:rPr>
              <w:t>Rozsah konzultací (soustředění)</w:t>
            </w:r>
          </w:p>
        </w:tc>
        <w:tc>
          <w:tcPr>
            <w:tcW w:w="889" w:type="dxa"/>
            <w:tcBorders>
              <w:top w:val="single" w:sz="2" w:space="0" w:color="auto"/>
            </w:tcBorders>
          </w:tcPr>
          <w:p w14:paraId="32980992" w14:textId="77777777" w:rsidR="004F7A75" w:rsidRDefault="004F7A75" w:rsidP="004F7A75">
            <w:pPr>
              <w:jc w:val="both"/>
            </w:pPr>
            <w:r>
              <w:t>15</w:t>
            </w:r>
          </w:p>
        </w:tc>
        <w:tc>
          <w:tcPr>
            <w:tcW w:w="4179" w:type="dxa"/>
            <w:gridSpan w:val="4"/>
            <w:tcBorders>
              <w:top w:val="single" w:sz="2" w:space="0" w:color="auto"/>
            </w:tcBorders>
            <w:shd w:val="clear" w:color="auto" w:fill="F7CAAC"/>
          </w:tcPr>
          <w:p w14:paraId="0DB3E2BC" w14:textId="77777777" w:rsidR="004F7A75" w:rsidRDefault="004F7A75" w:rsidP="004F7A75">
            <w:pPr>
              <w:jc w:val="both"/>
              <w:rPr>
                <w:b/>
              </w:rPr>
            </w:pPr>
            <w:r>
              <w:rPr>
                <w:b/>
              </w:rPr>
              <w:t xml:space="preserve">hodin </w:t>
            </w:r>
          </w:p>
        </w:tc>
      </w:tr>
      <w:tr w:rsidR="004F7A75" w14:paraId="2A16241F" w14:textId="77777777" w:rsidTr="004F7A75">
        <w:tc>
          <w:tcPr>
            <w:tcW w:w="9855" w:type="dxa"/>
            <w:gridSpan w:val="8"/>
            <w:shd w:val="clear" w:color="auto" w:fill="F7CAAC"/>
          </w:tcPr>
          <w:p w14:paraId="38F1AA11" w14:textId="77777777" w:rsidR="004F7A75" w:rsidRDefault="004F7A75" w:rsidP="004F7A75">
            <w:pPr>
              <w:jc w:val="both"/>
              <w:rPr>
                <w:b/>
              </w:rPr>
            </w:pPr>
            <w:r>
              <w:rPr>
                <w:b/>
              </w:rPr>
              <w:t>Informace o způsobu kontaktu s vyučujícím</w:t>
            </w:r>
          </w:p>
        </w:tc>
      </w:tr>
      <w:tr w:rsidR="004F7A75" w14:paraId="457369B3" w14:textId="77777777" w:rsidTr="004F7A75">
        <w:trPr>
          <w:trHeight w:val="833"/>
        </w:trPr>
        <w:tc>
          <w:tcPr>
            <w:tcW w:w="9855" w:type="dxa"/>
            <w:gridSpan w:val="8"/>
          </w:tcPr>
          <w:p w14:paraId="2E7479DA" w14:textId="77777777" w:rsidR="004F7A75" w:rsidRDefault="004F7A75" w:rsidP="004F7A75">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7AAD922" w14:textId="084C4D66" w:rsidR="004F7A75" w:rsidRDefault="004F7A75" w:rsidP="004F7A75">
      <w:pPr>
        <w:spacing w:after="160" w:line="259" w:lineRule="auto"/>
      </w:pPr>
    </w:p>
    <w:p w14:paraId="7241F813" w14:textId="77777777" w:rsidR="00051918" w:rsidRDefault="00051918" w:rsidP="004F7A75">
      <w:pPr>
        <w:spacing w:after="160" w:line="259" w:lineRule="auto"/>
      </w:pPr>
    </w:p>
    <w:p w14:paraId="2CE36AA1"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51918" w14:paraId="46E0A234" w14:textId="77777777" w:rsidTr="00D439A7">
        <w:tc>
          <w:tcPr>
            <w:tcW w:w="9855" w:type="dxa"/>
            <w:gridSpan w:val="8"/>
            <w:tcBorders>
              <w:bottom w:val="double" w:sz="4" w:space="0" w:color="auto"/>
            </w:tcBorders>
            <w:shd w:val="clear" w:color="auto" w:fill="BDD6EE"/>
          </w:tcPr>
          <w:p w14:paraId="0E8607A9" w14:textId="375E049A" w:rsidR="00051918" w:rsidRDefault="00051918" w:rsidP="00D439A7">
            <w:pPr>
              <w:jc w:val="both"/>
              <w:rPr>
                <w:b/>
                <w:sz w:val="28"/>
              </w:rPr>
            </w:pPr>
            <w:r>
              <w:lastRenderedPageBreak/>
              <w:br w:type="page"/>
            </w:r>
            <w:r>
              <w:rPr>
                <w:b/>
                <w:sz w:val="28"/>
              </w:rPr>
              <w:t>B-III – Charakteristika studijního předmětu</w:t>
            </w:r>
          </w:p>
        </w:tc>
      </w:tr>
      <w:tr w:rsidR="00051918" w14:paraId="284F9929" w14:textId="77777777" w:rsidTr="00D439A7">
        <w:tc>
          <w:tcPr>
            <w:tcW w:w="3086" w:type="dxa"/>
            <w:tcBorders>
              <w:top w:val="double" w:sz="4" w:space="0" w:color="auto"/>
            </w:tcBorders>
            <w:shd w:val="clear" w:color="auto" w:fill="F7CAAC"/>
          </w:tcPr>
          <w:p w14:paraId="32BB8D7E" w14:textId="77777777" w:rsidR="00051918" w:rsidRDefault="00051918" w:rsidP="00D439A7">
            <w:pPr>
              <w:jc w:val="both"/>
              <w:rPr>
                <w:b/>
              </w:rPr>
            </w:pPr>
            <w:r>
              <w:rPr>
                <w:b/>
              </w:rPr>
              <w:t>Název studijního předmětu</w:t>
            </w:r>
          </w:p>
        </w:tc>
        <w:tc>
          <w:tcPr>
            <w:tcW w:w="6769" w:type="dxa"/>
            <w:gridSpan w:val="7"/>
            <w:tcBorders>
              <w:top w:val="double" w:sz="4" w:space="0" w:color="auto"/>
            </w:tcBorders>
          </w:tcPr>
          <w:p w14:paraId="602FE420" w14:textId="77777777" w:rsidR="00051918" w:rsidRDefault="00051918" w:rsidP="00D439A7">
            <w:pPr>
              <w:jc w:val="both"/>
            </w:pPr>
            <w:r>
              <w:t>Professional communication in English</w:t>
            </w:r>
            <w:r w:rsidRPr="001614D1">
              <w:t xml:space="preserve"> </w:t>
            </w:r>
            <w:r>
              <w:t>(Academic Writing)</w:t>
            </w:r>
          </w:p>
        </w:tc>
      </w:tr>
      <w:tr w:rsidR="00051918" w14:paraId="72FD5998" w14:textId="77777777" w:rsidTr="00D439A7">
        <w:tc>
          <w:tcPr>
            <w:tcW w:w="3086" w:type="dxa"/>
            <w:shd w:val="clear" w:color="auto" w:fill="F7CAAC"/>
          </w:tcPr>
          <w:p w14:paraId="10B38533" w14:textId="77777777" w:rsidR="00051918" w:rsidRDefault="00051918" w:rsidP="00D439A7">
            <w:pPr>
              <w:jc w:val="both"/>
              <w:rPr>
                <w:b/>
              </w:rPr>
            </w:pPr>
            <w:r>
              <w:rPr>
                <w:b/>
              </w:rPr>
              <w:t>Typ předmětu</w:t>
            </w:r>
          </w:p>
        </w:tc>
        <w:tc>
          <w:tcPr>
            <w:tcW w:w="3406" w:type="dxa"/>
            <w:gridSpan w:val="4"/>
          </w:tcPr>
          <w:p w14:paraId="5209BE0F" w14:textId="77777777" w:rsidR="00051918" w:rsidRDefault="00051918" w:rsidP="00D439A7">
            <w:pPr>
              <w:jc w:val="both"/>
            </w:pPr>
            <w:r w:rsidRPr="009C11F1">
              <w:t>povinný „P“</w:t>
            </w:r>
          </w:p>
        </w:tc>
        <w:tc>
          <w:tcPr>
            <w:tcW w:w="2695" w:type="dxa"/>
            <w:gridSpan w:val="2"/>
            <w:shd w:val="clear" w:color="auto" w:fill="F7CAAC"/>
          </w:tcPr>
          <w:p w14:paraId="5ACD18B1" w14:textId="77777777" w:rsidR="00051918" w:rsidRDefault="00051918" w:rsidP="00D439A7">
            <w:pPr>
              <w:jc w:val="both"/>
            </w:pPr>
            <w:r>
              <w:rPr>
                <w:b/>
              </w:rPr>
              <w:t>doporučený ročník / semestr</w:t>
            </w:r>
          </w:p>
        </w:tc>
        <w:tc>
          <w:tcPr>
            <w:tcW w:w="668" w:type="dxa"/>
          </w:tcPr>
          <w:p w14:paraId="093936F0" w14:textId="77777777" w:rsidR="00051918" w:rsidRDefault="00051918" w:rsidP="00D439A7">
            <w:pPr>
              <w:jc w:val="both"/>
            </w:pPr>
            <w:r>
              <w:t>2/Z</w:t>
            </w:r>
          </w:p>
        </w:tc>
      </w:tr>
      <w:tr w:rsidR="00051918" w14:paraId="006A845A" w14:textId="77777777" w:rsidTr="00D439A7">
        <w:tc>
          <w:tcPr>
            <w:tcW w:w="3086" w:type="dxa"/>
            <w:shd w:val="clear" w:color="auto" w:fill="F7CAAC"/>
          </w:tcPr>
          <w:p w14:paraId="7C631633" w14:textId="77777777" w:rsidR="00051918" w:rsidRDefault="00051918" w:rsidP="00D439A7">
            <w:pPr>
              <w:jc w:val="both"/>
              <w:rPr>
                <w:b/>
              </w:rPr>
            </w:pPr>
            <w:r>
              <w:rPr>
                <w:b/>
              </w:rPr>
              <w:t>Rozsah studijního předmětu</w:t>
            </w:r>
          </w:p>
        </w:tc>
        <w:tc>
          <w:tcPr>
            <w:tcW w:w="1701" w:type="dxa"/>
            <w:gridSpan w:val="2"/>
          </w:tcPr>
          <w:p w14:paraId="005797A5" w14:textId="77777777" w:rsidR="00051918" w:rsidRDefault="00051918" w:rsidP="00D439A7">
            <w:pPr>
              <w:jc w:val="both"/>
            </w:pPr>
            <w:proofErr w:type="gramStart"/>
            <w:r>
              <w:t>15s</w:t>
            </w:r>
            <w:proofErr w:type="gramEnd"/>
          </w:p>
        </w:tc>
        <w:tc>
          <w:tcPr>
            <w:tcW w:w="889" w:type="dxa"/>
            <w:shd w:val="clear" w:color="auto" w:fill="F7CAAC"/>
          </w:tcPr>
          <w:p w14:paraId="3B6144D2" w14:textId="77777777" w:rsidR="00051918" w:rsidRDefault="00051918" w:rsidP="00D439A7">
            <w:pPr>
              <w:jc w:val="both"/>
              <w:rPr>
                <w:b/>
              </w:rPr>
            </w:pPr>
            <w:r>
              <w:rPr>
                <w:b/>
              </w:rPr>
              <w:t xml:space="preserve">hod. </w:t>
            </w:r>
          </w:p>
        </w:tc>
        <w:tc>
          <w:tcPr>
            <w:tcW w:w="816" w:type="dxa"/>
          </w:tcPr>
          <w:p w14:paraId="1D9A08C1" w14:textId="77777777" w:rsidR="00051918" w:rsidRDefault="00051918" w:rsidP="00D439A7">
            <w:pPr>
              <w:jc w:val="both"/>
            </w:pPr>
            <w:r>
              <w:t>15</w:t>
            </w:r>
          </w:p>
        </w:tc>
        <w:tc>
          <w:tcPr>
            <w:tcW w:w="2156" w:type="dxa"/>
            <w:shd w:val="clear" w:color="auto" w:fill="F7CAAC"/>
          </w:tcPr>
          <w:p w14:paraId="394E9B85" w14:textId="77777777" w:rsidR="00051918" w:rsidRDefault="00051918" w:rsidP="00D439A7">
            <w:pPr>
              <w:jc w:val="both"/>
              <w:rPr>
                <w:b/>
              </w:rPr>
            </w:pPr>
            <w:r>
              <w:rPr>
                <w:b/>
              </w:rPr>
              <w:t>kreditů</w:t>
            </w:r>
          </w:p>
        </w:tc>
        <w:tc>
          <w:tcPr>
            <w:tcW w:w="1207" w:type="dxa"/>
            <w:gridSpan w:val="2"/>
          </w:tcPr>
          <w:p w14:paraId="17B11B21" w14:textId="77777777" w:rsidR="00051918" w:rsidRDefault="00051918" w:rsidP="00D439A7">
            <w:pPr>
              <w:jc w:val="both"/>
            </w:pPr>
          </w:p>
        </w:tc>
      </w:tr>
      <w:tr w:rsidR="00051918" w14:paraId="5085F069" w14:textId="77777777" w:rsidTr="00D439A7">
        <w:tc>
          <w:tcPr>
            <w:tcW w:w="3086" w:type="dxa"/>
            <w:shd w:val="clear" w:color="auto" w:fill="F7CAAC"/>
          </w:tcPr>
          <w:p w14:paraId="11642F7D" w14:textId="77777777" w:rsidR="00051918" w:rsidRDefault="00051918" w:rsidP="00D439A7">
            <w:pPr>
              <w:jc w:val="both"/>
              <w:rPr>
                <w:b/>
                <w:sz w:val="22"/>
              </w:rPr>
            </w:pPr>
            <w:r>
              <w:rPr>
                <w:b/>
              </w:rPr>
              <w:t>Prerekvizity, korekvizity, ekvivalence</w:t>
            </w:r>
          </w:p>
        </w:tc>
        <w:tc>
          <w:tcPr>
            <w:tcW w:w="6769" w:type="dxa"/>
            <w:gridSpan w:val="7"/>
          </w:tcPr>
          <w:p w14:paraId="4B7E8A21" w14:textId="77777777" w:rsidR="00051918" w:rsidRDefault="00051918" w:rsidP="00D439A7">
            <w:pPr>
              <w:jc w:val="both"/>
            </w:pPr>
          </w:p>
        </w:tc>
      </w:tr>
      <w:tr w:rsidR="00051918" w14:paraId="7C906AEE" w14:textId="77777777" w:rsidTr="00D439A7">
        <w:tc>
          <w:tcPr>
            <w:tcW w:w="3086" w:type="dxa"/>
            <w:shd w:val="clear" w:color="auto" w:fill="F7CAAC"/>
          </w:tcPr>
          <w:p w14:paraId="3D64DB30" w14:textId="77777777" w:rsidR="00051918" w:rsidRDefault="00051918" w:rsidP="00D439A7">
            <w:pPr>
              <w:jc w:val="both"/>
              <w:rPr>
                <w:b/>
              </w:rPr>
            </w:pPr>
            <w:r>
              <w:rPr>
                <w:b/>
              </w:rPr>
              <w:t>Způsob ověření studijních výsledků</w:t>
            </w:r>
          </w:p>
        </w:tc>
        <w:tc>
          <w:tcPr>
            <w:tcW w:w="3406" w:type="dxa"/>
            <w:gridSpan w:val="4"/>
          </w:tcPr>
          <w:p w14:paraId="6139A19E" w14:textId="77777777" w:rsidR="00051918" w:rsidRDefault="00051918" w:rsidP="00D439A7">
            <w:pPr>
              <w:jc w:val="both"/>
            </w:pPr>
            <w:r>
              <w:t>zkouška</w:t>
            </w:r>
          </w:p>
        </w:tc>
        <w:tc>
          <w:tcPr>
            <w:tcW w:w="2156" w:type="dxa"/>
            <w:shd w:val="clear" w:color="auto" w:fill="F7CAAC"/>
          </w:tcPr>
          <w:p w14:paraId="7AFA1ACA" w14:textId="77777777" w:rsidR="00051918" w:rsidRDefault="00051918" w:rsidP="00D439A7">
            <w:pPr>
              <w:jc w:val="both"/>
              <w:rPr>
                <w:b/>
              </w:rPr>
            </w:pPr>
            <w:r>
              <w:rPr>
                <w:b/>
              </w:rPr>
              <w:t>Forma výuky</w:t>
            </w:r>
          </w:p>
        </w:tc>
        <w:tc>
          <w:tcPr>
            <w:tcW w:w="1207" w:type="dxa"/>
            <w:gridSpan w:val="2"/>
          </w:tcPr>
          <w:p w14:paraId="67E2A2E7" w14:textId="77777777" w:rsidR="00051918" w:rsidRDefault="00051918" w:rsidP="00D439A7">
            <w:pPr>
              <w:jc w:val="both"/>
            </w:pPr>
            <w:r>
              <w:t>seminář</w:t>
            </w:r>
          </w:p>
        </w:tc>
      </w:tr>
      <w:tr w:rsidR="00051918" w14:paraId="3BF39BD8" w14:textId="77777777" w:rsidTr="00D439A7">
        <w:tc>
          <w:tcPr>
            <w:tcW w:w="3086" w:type="dxa"/>
            <w:shd w:val="clear" w:color="auto" w:fill="F7CAAC"/>
          </w:tcPr>
          <w:p w14:paraId="4B6325B2" w14:textId="77777777" w:rsidR="00051918" w:rsidRDefault="00051918" w:rsidP="00D439A7">
            <w:pPr>
              <w:jc w:val="both"/>
              <w:rPr>
                <w:b/>
              </w:rPr>
            </w:pPr>
            <w:r>
              <w:rPr>
                <w:b/>
              </w:rPr>
              <w:t>Forma způsobu ověření studijních výsledků a další požadavky na studenta</w:t>
            </w:r>
          </w:p>
        </w:tc>
        <w:tc>
          <w:tcPr>
            <w:tcW w:w="6769" w:type="dxa"/>
            <w:gridSpan w:val="7"/>
            <w:tcBorders>
              <w:bottom w:val="nil"/>
            </w:tcBorders>
          </w:tcPr>
          <w:p w14:paraId="35A9F39C" w14:textId="77777777" w:rsidR="00051918" w:rsidRDefault="00051918" w:rsidP="00D439A7">
            <w:pPr>
              <w:jc w:val="both"/>
            </w:pPr>
            <w:r>
              <w:t>Způsob ukončení předmětu: zkouška</w:t>
            </w:r>
          </w:p>
          <w:p w14:paraId="53F36842" w14:textId="77777777" w:rsidR="00051918" w:rsidRDefault="00051918" w:rsidP="00D439A7">
            <w:pPr>
              <w:jc w:val="both"/>
            </w:pPr>
            <w:r>
              <w:t xml:space="preserve">Požadavky ke zkoušce: Povinná účast na seminářích pro studenty prezenční formy studia. Vypracování </w:t>
            </w:r>
            <w:r w:rsidRPr="000A078A">
              <w:t>akademické eseje</w:t>
            </w:r>
            <w:r>
              <w:t xml:space="preserve"> v rozsahu dvou normostran. </w:t>
            </w:r>
            <w:r w:rsidRPr="00861483">
              <w:t>Studenti kombinované formy studia plní cíle předmětu na základě konzultací s učitelem a za pomoci studijních materiálů v kurzu v Moodle.</w:t>
            </w:r>
            <w:r>
              <w:t xml:space="preserve"> Vypracování odpovídající akademické eseje podle studijního zaměření. Esej bude obsahovat úvod, uvedení teze, podpůrné odstavce, závěr, citace v textu a seznam citované literatury.</w:t>
            </w:r>
          </w:p>
        </w:tc>
      </w:tr>
      <w:tr w:rsidR="00051918" w14:paraId="42A086D4" w14:textId="77777777" w:rsidTr="00D439A7">
        <w:trPr>
          <w:trHeight w:val="70"/>
        </w:trPr>
        <w:tc>
          <w:tcPr>
            <w:tcW w:w="9855" w:type="dxa"/>
            <w:gridSpan w:val="8"/>
            <w:tcBorders>
              <w:top w:val="nil"/>
            </w:tcBorders>
          </w:tcPr>
          <w:p w14:paraId="0BAE8E94" w14:textId="77777777" w:rsidR="00051918" w:rsidRDefault="00051918" w:rsidP="00D439A7">
            <w:pPr>
              <w:jc w:val="both"/>
            </w:pPr>
          </w:p>
        </w:tc>
      </w:tr>
      <w:tr w:rsidR="00051918" w:rsidRPr="00382B35" w14:paraId="5E9329FC" w14:textId="77777777" w:rsidTr="00D439A7">
        <w:trPr>
          <w:trHeight w:val="197"/>
        </w:trPr>
        <w:tc>
          <w:tcPr>
            <w:tcW w:w="3086" w:type="dxa"/>
            <w:tcBorders>
              <w:top w:val="nil"/>
            </w:tcBorders>
            <w:shd w:val="clear" w:color="auto" w:fill="F7CAAC"/>
          </w:tcPr>
          <w:p w14:paraId="23613C4C" w14:textId="77777777" w:rsidR="00051918" w:rsidRDefault="00051918" w:rsidP="00D439A7">
            <w:pPr>
              <w:jc w:val="both"/>
              <w:rPr>
                <w:b/>
              </w:rPr>
            </w:pPr>
            <w:r>
              <w:rPr>
                <w:b/>
              </w:rPr>
              <w:t>Garant předmětu</w:t>
            </w:r>
          </w:p>
        </w:tc>
        <w:tc>
          <w:tcPr>
            <w:tcW w:w="6769" w:type="dxa"/>
            <w:gridSpan w:val="7"/>
            <w:tcBorders>
              <w:top w:val="nil"/>
            </w:tcBorders>
          </w:tcPr>
          <w:p w14:paraId="6452FBCF" w14:textId="77777777" w:rsidR="00051918" w:rsidRPr="00382B35" w:rsidRDefault="0031324E" w:rsidP="00D439A7">
            <w:pPr>
              <w:pStyle w:val="Bezmezer"/>
            </w:pPr>
            <w:hyperlink r:id="rId19" w:history="1">
              <w:r w:rsidR="00051918" w:rsidRPr="00382B35">
                <w:rPr>
                  <w:rStyle w:val="Hypertextovodkaz"/>
                  <w:color w:val="auto"/>
                  <w:u w:val="none"/>
                </w:rPr>
                <w:t>Mgr. Hana Atcheson</w:t>
              </w:r>
            </w:hyperlink>
          </w:p>
        </w:tc>
      </w:tr>
      <w:tr w:rsidR="00051918" w:rsidRPr="00893B79" w14:paraId="6A732D6D" w14:textId="77777777" w:rsidTr="00D439A7">
        <w:trPr>
          <w:trHeight w:val="243"/>
        </w:trPr>
        <w:tc>
          <w:tcPr>
            <w:tcW w:w="3086" w:type="dxa"/>
            <w:tcBorders>
              <w:top w:val="nil"/>
            </w:tcBorders>
            <w:shd w:val="clear" w:color="auto" w:fill="F7CAAC"/>
          </w:tcPr>
          <w:p w14:paraId="4EBE9711" w14:textId="77777777" w:rsidR="00051918" w:rsidRDefault="00051918" w:rsidP="00D439A7">
            <w:pPr>
              <w:jc w:val="both"/>
              <w:rPr>
                <w:b/>
              </w:rPr>
            </w:pPr>
            <w:r>
              <w:rPr>
                <w:b/>
              </w:rPr>
              <w:t>Zapojení garanta do výuky předmětu</w:t>
            </w:r>
          </w:p>
        </w:tc>
        <w:tc>
          <w:tcPr>
            <w:tcW w:w="6769" w:type="dxa"/>
            <w:gridSpan w:val="7"/>
            <w:tcBorders>
              <w:top w:val="nil"/>
            </w:tcBorders>
          </w:tcPr>
          <w:p w14:paraId="00B63DF2" w14:textId="77777777" w:rsidR="00051918" w:rsidRPr="00893B79" w:rsidRDefault="00051918" w:rsidP="00D439A7">
            <w:pPr>
              <w:jc w:val="both"/>
            </w:pPr>
            <w:r w:rsidRPr="00893B79">
              <w:t>Garant se podílí v rozsahu 60 %, stanovuje koncepci seminářů a dohlíží na jejich jednotné vedení.</w:t>
            </w:r>
          </w:p>
        </w:tc>
      </w:tr>
      <w:tr w:rsidR="00051918" w:rsidRPr="00382B35" w14:paraId="7DBD4D0B" w14:textId="77777777" w:rsidTr="00D439A7">
        <w:tc>
          <w:tcPr>
            <w:tcW w:w="3086" w:type="dxa"/>
            <w:shd w:val="clear" w:color="auto" w:fill="F7CAAC"/>
          </w:tcPr>
          <w:p w14:paraId="5FA2977F" w14:textId="77777777" w:rsidR="00051918" w:rsidRDefault="00051918" w:rsidP="00D439A7">
            <w:pPr>
              <w:jc w:val="both"/>
              <w:rPr>
                <w:b/>
              </w:rPr>
            </w:pPr>
            <w:r>
              <w:rPr>
                <w:b/>
              </w:rPr>
              <w:t>Vyučující</w:t>
            </w:r>
          </w:p>
        </w:tc>
        <w:tc>
          <w:tcPr>
            <w:tcW w:w="6769" w:type="dxa"/>
            <w:gridSpan w:val="7"/>
            <w:tcBorders>
              <w:bottom w:val="nil"/>
            </w:tcBorders>
          </w:tcPr>
          <w:p w14:paraId="7B9AD3D3" w14:textId="77777777" w:rsidR="00051918" w:rsidRPr="00382B35" w:rsidRDefault="00051918" w:rsidP="00D439A7">
            <w:pPr>
              <w:jc w:val="both"/>
            </w:pPr>
            <w:r w:rsidRPr="00382B35">
              <w:rPr>
                <w:rStyle w:val="Hypertextovodkaz"/>
                <w:color w:val="auto"/>
                <w:u w:val="none"/>
              </w:rPr>
              <w:t>Mgr. Jana Orsavová, Ph.D. – vedení s</w:t>
            </w:r>
            <w:r w:rsidRPr="00382B35">
              <w:t>eminářů (</w:t>
            </w:r>
            <w:proofErr w:type="gramStart"/>
            <w:r w:rsidRPr="00382B35">
              <w:t>100%</w:t>
            </w:r>
            <w:proofErr w:type="gramEnd"/>
            <w:r w:rsidRPr="00382B35">
              <w:t>) </w:t>
            </w:r>
          </w:p>
        </w:tc>
      </w:tr>
      <w:tr w:rsidR="00051918" w14:paraId="0BD2AA47" w14:textId="77777777" w:rsidTr="00D439A7">
        <w:trPr>
          <w:trHeight w:val="70"/>
        </w:trPr>
        <w:tc>
          <w:tcPr>
            <w:tcW w:w="9855" w:type="dxa"/>
            <w:gridSpan w:val="8"/>
            <w:tcBorders>
              <w:top w:val="nil"/>
            </w:tcBorders>
          </w:tcPr>
          <w:p w14:paraId="6241A7E3" w14:textId="77777777" w:rsidR="00051918" w:rsidRDefault="00051918" w:rsidP="00D439A7">
            <w:pPr>
              <w:jc w:val="both"/>
            </w:pPr>
          </w:p>
        </w:tc>
      </w:tr>
      <w:tr w:rsidR="00051918" w14:paraId="0B02B358" w14:textId="77777777" w:rsidTr="00D439A7">
        <w:tc>
          <w:tcPr>
            <w:tcW w:w="3086" w:type="dxa"/>
            <w:shd w:val="clear" w:color="auto" w:fill="F7CAAC"/>
          </w:tcPr>
          <w:p w14:paraId="2BDB0E1B" w14:textId="77777777" w:rsidR="00051918" w:rsidRDefault="00051918" w:rsidP="00D439A7">
            <w:pPr>
              <w:jc w:val="both"/>
              <w:rPr>
                <w:b/>
              </w:rPr>
            </w:pPr>
            <w:r>
              <w:rPr>
                <w:b/>
              </w:rPr>
              <w:t>Stručná anotace předmětu</w:t>
            </w:r>
          </w:p>
        </w:tc>
        <w:tc>
          <w:tcPr>
            <w:tcW w:w="6769" w:type="dxa"/>
            <w:gridSpan w:val="7"/>
            <w:tcBorders>
              <w:bottom w:val="nil"/>
            </w:tcBorders>
          </w:tcPr>
          <w:p w14:paraId="0DB8F103" w14:textId="77777777" w:rsidR="00051918" w:rsidRDefault="00051918" w:rsidP="00D439A7">
            <w:pPr>
              <w:jc w:val="both"/>
            </w:pPr>
          </w:p>
        </w:tc>
      </w:tr>
      <w:tr w:rsidR="00051918" w14:paraId="7285C495" w14:textId="77777777" w:rsidTr="00D439A7">
        <w:trPr>
          <w:trHeight w:val="1871"/>
        </w:trPr>
        <w:tc>
          <w:tcPr>
            <w:tcW w:w="9855" w:type="dxa"/>
            <w:gridSpan w:val="8"/>
            <w:tcBorders>
              <w:top w:val="nil"/>
              <w:bottom w:val="single" w:sz="12" w:space="0" w:color="auto"/>
            </w:tcBorders>
          </w:tcPr>
          <w:p w14:paraId="6C2214D3" w14:textId="64DB2473" w:rsidR="00051918" w:rsidRDefault="00051918" w:rsidP="005D78A5">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051918" w14:paraId="246179B9" w14:textId="77777777" w:rsidTr="00D439A7">
        <w:trPr>
          <w:trHeight w:val="265"/>
        </w:trPr>
        <w:tc>
          <w:tcPr>
            <w:tcW w:w="3653" w:type="dxa"/>
            <w:gridSpan w:val="2"/>
            <w:tcBorders>
              <w:top w:val="nil"/>
            </w:tcBorders>
            <w:shd w:val="clear" w:color="auto" w:fill="F7CAAC"/>
          </w:tcPr>
          <w:p w14:paraId="10D3718E" w14:textId="77777777" w:rsidR="00051918" w:rsidRDefault="00051918" w:rsidP="00D439A7">
            <w:pPr>
              <w:jc w:val="both"/>
            </w:pPr>
            <w:r>
              <w:rPr>
                <w:b/>
              </w:rPr>
              <w:t>Studijní literatura a studijní pomůcky</w:t>
            </w:r>
          </w:p>
        </w:tc>
        <w:tc>
          <w:tcPr>
            <w:tcW w:w="6202" w:type="dxa"/>
            <w:gridSpan w:val="6"/>
            <w:tcBorders>
              <w:top w:val="nil"/>
              <w:bottom w:val="nil"/>
            </w:tcBorders>
          </w:tcPr>
          <w:p w14:paraId="1AB81DF1" w14:textId="77777777" w:rsidR="00051918" w:rsidRDefault="00051918" w:rsidP="00D439A7">
            <w:pPr>
              <w:jc w:val="both"/>
            </w:pPr>
          </w:p>
        </w:tc>
      </w:tr>
      <w:tr w:rsidR="00051918" w:rsidRPr="0032661F" w14:paraId="3A940891" w14:textId="77777777" w:rsidTr="005D78A5">
        <w:trPr>
          <w:trHeight w:val="2855"/>
        </w:trPr>
        <w:tc>
          <w:tcPr>
            <w:tcW w:w="9855" w:type="dxa"/>
            <w:gridSpan w:val="8"/>
            <w:tcBorders>
              <w:top w:val="nil"/>
            </w:tcBorders>
          </w:tcPr>
          <w:p w14:paraId="4A877982" w14:textId="77777777" w:rsidR="00051918" w:rsidRDefault="00051918" w:rsidP="00D439A7">
            <w:pPr>
              <w:jc w:val="both"/>
              <w:rPr>
                <w:b/>
              </w:rPr>
            </w:pPr>
            <w:r w:rsidRPr="0032661F">
              <w:rPr>
                <w:b/>
              </w:rPr>
              <w:t>Povinná literatura</w:t>
            </w:r>
          </w:p>
          <w:p w14:paraId="4A4D5F1F" w14:textId="2298ED9E" w:rsidR="00051918" w:rsidRPr="007D163E" w:rsidRDefault="00051918" w:rsidP="00D439A7">
            <w:pPr>
              <w:jc w:val="both"/>
            </w:pPr>
            <w:r w:rsidRPr="007D163E">
              <w:t>BAILEY, S</w:t>
            </w:r>
            <w:r w:rsidRPr="007D163E">
              <w:rPr>
                <w:i/>
              </w:rPr>
              <w:t>. Academic Writing: A Handbook for International Students</w:t>
            </w:r>
            <w:r w:rsidRPr="007D163E">
              <w:t>. Oxon, 2011. ISBN 978-0415595810.</w:t>
            </w:r>
          </w:p>
          <w:p w14:paraId="1546FB83" w14:textId="7284AF18" w:rsidR="00051918" w:rsidRPr="0032661F" w:rsidRDefault="00051918" w:rsidP="00D439A7">
            <w:pPr>
              <w:jc w:val="both"/>
              <w:rPr>
                <w:lang w:val="en-GB"/>
              </w:rPr>
            </w:pPr>
            <w:r w:rsidRPr="0032661F">
              <w:rPr>
                <w:lang w:val="en-GB"/>
              </w:rPr>
              <w:t>SWALES, J.M.</w:t>
            </w:r>
            <w:r w:rsidR="00EE586D">
              <w:rPr>
                <w:lang w:val="en-GB"/>
              </w:rPr>
              <w:t>,</w:t>
            </w:r>
            <w:r w:rsidRPr="0032661F">
              <w:rPr>
                <w:lang w:val="en-GB"/>
              </w:rPr>
              <w:t xml:space="preserve"> FEAK, CH.B. </w:t>
            </w:r>
            <w:r w:rsidRPr="0032661F">
              <w:rPr>
                <w:i/>
                <w:lang w:val="en-GB"/>
              </w:rPr>
              <w:t>Academic Writing for Graduate Students, Essential Tasks and Skills</w:t>
            </w:r>
            <w:r w:rsidR="005D78A5">
              <w:rPr>
                <w:i/>
                <w:lang w:val="en-GB"/>
              </w:rPr>
              <w:t>.</w:t>
            </w:r>
            <w:r w:rsidRPr="0032661F">
              <w:rPr>
                <w:lang w:val="en-GB"/>
              </w:rPr>
              <w:t xml:space="preserve"> Michigan: UMP 3 ed. 2012</w:t>
            </w:r>
            <w:r>
              <w:rPr>
                <w:lang w:val="en-GB"/>
              </w:rPr>
              <w:t>.</w:t>
            </w:r>
            <w:r w:rsidRPr="0032661F">
              <w:rPr>
                <w:lang w:val="en-GB"/>
              </w:rPr>
              <w:t xml:space="preserve"> ISBN 978-0472034758.</w:t>
            </w:r>
          </w:p>
          <w:p w14:paraId="5F2B7C7F" w14:textId="555BE32C" w:rsidR="00051918" w:rsidRPr="0032661F" w:rsidRDefault="00051918" w:rsidP="00D439A7">
            <w:pPr>
              <w:jc w:val="both"/>
              <w:rPr>
                <w:lang w:val="en-GB"/>
              </w:rPr>
            </w:pPr>
            <w:r w:rsidRPr="0032661F">
              <w:rPr>
                <w:lang w:val="en-GB"/>
              </w:rPr>
              <w:t>SWALES, J.M.</w:t>
            </w:r>
            <w:r w:rsidR="005D78A5">
              <w:rPr>
                <w:lang w:val="en-GB"/>
              </w:rPr>
              <w:t>,</w:t>
            </w:r>
            <w:r w:rsidRPr="0032661F">
              <w:rPr>
                <w:lang w:val="en-GB"/>
              </w:rPr>
              <w:t xml:space="preserve"> FEAK, CH.B. </w:t>
            </w:r>
            <w:r w:rsidRPr="0032661F">
              <w:rPr>
                <w:i/>
                <w:lang w:val="en-GB"/>
              </w:rPr>
              <w:t>Commentary for Academic Writing for Graduate Students, Essential Tasks and Skills</w:t>
            </w:r>
            <w:r w:rsidR="005D78A5">
              <w:rPr>
                <w:i/>
                <w:lang w:val="en-GB"/>
              </w:rPr>
              <w:t>.</w:t>
            </w:r>
            <w:r w:rsidRPr="0032661F">
              <w:rPr>
                <w:lang w:val="en-GB"/>
              </w:rPr>
              <w:t xml:space="preserve"> Michigan: UMP 3 ed. 2012</w:t>
            </w:r>
            <w:r>
              <w:rPr>
                <w:lang w:val="en-GB"/>
              </w:rPr>
              <w:t>. ISBN 978-0472035069</w:t>
            </w:r>
            <w:r w:rsidRPr="0032661F">
              <w:rPr>
                <w:lang w:val="en-GB"/>
              </w:rPr>
              <w:t>.</w:t>
            </w:r>
          </w:p>
          <w:p w14:paraId="2253FEE9" w14:textId="0ECCC0A9" w:rsidR="00051918" w:rsidRPr="0032661F" w:rsidRDefault="00051918" w:rsidP="00D439A7">
            <w:pPr>
              <w:jc w:val="both"/>
              <w:rPr>
                <w:i/>
                <w:lang w:val="en-GB"/>
              </w:rPr>
            </w:pPr>
            <w:r w:rsidRPr="0032661F">
              <w:rPr>
                <w:lang w:val="en-GB"/>
              </w:rPr>
              <w:t xml:space="preserve">PATERSON, K. </w:t>
            </w:r>
            <w:r w:rsidRPr="0032661F">
              <w:rPr>
                <w:i/>
                <w:lang w:val="en-GB"/>
              </w:rPr>
              <w:t>Oxford Grammar for EAP, English Grammar and Practice for Academic Purposes</w:t>
            </w:r>
            <w:r w:rsidR="005D78A5">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0B670445" w14:textId="77777777" w:rsidR="00051918" w:rsidRPr="0032661F" w:rsidRDefault="00051918" w:rsidP="00D439A7">
            <w:pPr>
              <w:rPr>
                <w:b/>
              </w:rPr>
            </w:pPr>
            <w:r w:rsidRPr="0032661F">
              <w:rPr>
                <w:b/>
              </w:rPr>
              <w:t>Doporučení literatura</w:t>
            </w:r>
          </w:p>
          <w:p w14:paraId="0A1B7375" w14:textId="77777777" w:rsidR="00051918" w:rsidRPr="0032661F" w:rsidRDefault="00051918" w:rsidP="00D439A7">
            <w:pPr>
              <w:jc w:val="both"/>
              <w:rPr>
                <w:lang w:val="en-GB"/>
              </w:rPr>
            </w:pPr>
            <w:r w:rsidRPr="0032661F">
              <w:rPr>
                <w:lang w:val="en-GB"/>
              </w:rPr>
              <w:t xml:space="preserve">TURABIAN, K.L. </w:t>
            </w:r>
            <w:r>
              <w:rPr>
                <w:i/>
                <w:iCs/>
                <w:lang w:val="en-GB"/>
              </w:rPr>
              <w:t>A Manual for Writers, 9</w:t>
            </w:r>
            <w:r w:rsidRPr="0032661F">
              <w:rPr>
                <w:i/>
                <w:iCs/>
                <w:lang w:val="en-GB"/>
              </w:rPr>
              <w:t>th Edition</w:t>
            </w:r>
            <w:r>
              <w:rPr>
                <w:lang w:val="en-GB"/>
              </w:rPr>
              <w:t>. Chicago, 2018</w:t>
            </w:r>
            <w:r w:rsidRPr="0032661F">
              <w:rPr>
                <w:lang w:val="en-GB"/>
              </w:rPr>
              <w:t>. ISBN 978-0226816388.</w:t>
            </w:r>
          </w:p>
          <w:p w14:paraId="5A28FF4F" w14:textId="6C8DDCC7" w:rsidR="00051918" w:rsidRPr="0032661F" w:rsidRDefault="00051918" w:rsidP="00D439A7">
            <w:pPr>
              <w:jc w:val="both"/>
              <w:rPr>
                <w:lang w:val="en-GB"/>
              </w:rPr>
            </w:pPr>
            <w:r w:rsidRPr="0032661F">
              <w:rPr>
                <w:lang w:val="en-GB"/>
              </w:rPr>
              <w:t xml:space="preserve">WESTON, A. </w:t>
            </w:r>
            <w:r>
              <w:rPr>
                <w:i/>
                <w:iCs/>
                <w:lang w:val="en-GB"/>
              </w:rPr>
              <w:t>A Rulebook for Arguments, Fif</w:t>
            </w:r>
            <w:r w:rsidRPr="0032661F">
              <w:rPr>
                <w:i/>
                <w:iCs/>
                <w:lang w:val="en-GB"/>
              </w:rPr>
              <w:t>th Edition</w:t>
            </w:r>
            <w:r>
              <w:rPr>
                <w:lang w:val="en-GB"/>
              </w:rPr>
              <w:t>. 2018. ISBN</w:t>
            </w:r>
            <w:r>
              <w:t xml:space="preserve"> </w:t>
            </w:r>
            <w:r>
              <w:rPr>
                <w:lang w:val="en-GB"/>
              </w:rPr>
              <w:t>978-162466654</w:t>
            </w:r>
            <w:r w:rsidRPr="007D163E">
              <w:rPr>
                <w:lang w:val="en-GB"/>
              </w:rPr>
              <w:t>4</w:t>
            </w:r>
            <w:r w:rsidR="00EE586D">
              <w:rPr>
                <w:lang w:val="en-GB"/>
              </w:rPr>
              <w:t>.</w:t>
            </w:r>
          </w:p>
          <w:p w14:paraId="6C05EE4E" w14:textId="274AF4D4" w:rsidR="00051918" w:rsidRPr="0032661F" w:rsidRDefault="00051918" w:rsidP="005D78A5">
            <w:pPr>
              <w:jc w:val="both"/>
              <w:rPr>
                <w:lang w:val="en-GB"/>
              </w:rPr>
            </w:pPr>
            <w:r w:rsidRPr="0032661F">
              <w:rPr>
                <w:lang w:val="en-GB"/>
              </w:rPr>
              <w:t xml:space="preserve">MASCULL, B. </w:t>
            </w:r>
            <w:r w:rsidRPr="0032661F">
              <w:rPr>
                <w:i/>
                <w:lang w:val="en-GB"/>
              </w:rPr>
              <w:t>Business Vocabulary in Use, Advanced</w:t>
            </w:r>
            <w:r w:rsidR="005D78A5">
              <w:rPr>
                <w:lang w:val="en-GB"/>
              </w:rPr>
              <w:t>.</w:t>
            </w:r>
            <w:r>
              <w:rPr>
                <w:lang w:val="en-GB"/>
              </w:rPr>
              <w:t xml:space="preserve"> CUP 2018</w:t>
            </w:r>
            <w:r w:rsidRPr="0032661F">
              <w:rPr>
                <w:lang w:val="en-GB"/>
              </w:rPr>
              <w:t>, ISBN 978-</w:t>
            </w:r>
            <w:r>
              <w:t xml:space="preserve"> </w:t>
            </w:r>
            <w:r>
              <w:rPr>
                <w:lang w:val="en-GB"/>
              </w:rPr>
              <w:t>131662822</w:t>
            </w:r>
            <w:r w:rsidRPr="007D163E">
              <w:rPr>
                <w:lang w:val="en-GB"/>
              </w:rPr>
              <w:t>5</w:t>
            </w:r>
            <w:r w:rsidR="00EE586D">
              <w:rPr>
                <w:lang w:val="en-GB"/>
              </w:rPr>
              <w:t>.</w:t>
            </w:r>
          </w:p>
        </w:tc>
      </w:tr>
      <w:tr w:rsidR="00051918" w14:paraId="598E1CD4"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9819C" w14:textId="77777777" w:rsidR="00051918" w:rsidRDefault="00051918" w:rsidP="00D439A7">
            <w:pPr>
              <w:jc w:val="center"/>
              <w:rPr>
                <w:b/>
              </w:rPr>
            </w:pPr>
            <w:r>
              <w:rPr>
                <w:b/>
              </w:rPr>
              <w:t>Informace ke kombinované nebo distanční formě</w:t>
            </w:r>
          </w:p>
        </w:tc>
      </w:tr>
      <w:tr w:rsidR="00051918" w14:paraId="3946F0D9" w14:textId="77777777" w:rsidTr="00D439A7">
        <w:tc>
          <w:tcPr>
            <w:tcW w:w="4787" w:type="dxa"/>
            <w:gridSpan w:val="3"/>
            <w:tcBorders>
              <w:top w:val="single" w:sz="2" w:space="0" w:color="auto"/>
            </w:tcBorders>
            <w:shd w:val="clear" w:color="auto" w:fill="F7CAAC"/>
          </w:tcPr>
          <w:p w14:paraId="3BF4E515" w14:textId="77777777" w:rsidR="00051918" w:rsidRDefault="00051918" w:rsidP="00D439A7">
            <w:pPr>
              <w:jc w:val="both"/>
            </w:pPr>
            <w:r>
              <w:rPr>
                <w:b/>
              </w:rPr>
              <w:t>Rozsah konzultací (soustředění)</w:t>
            </w:r>
          </w:p>
        </w:tc>
        <w:tc>
          <w:tcPr>
            <w:tcW w:w="889" w:type="dxa"/>
            <w:tcBorders>
              <w:top w:val="single" w:sz="2" w:space="0" w:color="auto"/>
            </w:tcBorders>
          </w:tcPr>
          <w:p w14:paraId="3D0517F8" w14:textId="77777777" w:rsidR="00051918" w:rsidRDefault="00051918" w:rsidP="00D439A7">
            <w:pPr>
              <w:jc w:val="both"/>
            </w:pPr>
            <w:r>
              <w:t>15</w:t>
            </w:r>
          </w:p>
        </w:tc>
        <w:tc>
          <w:tcPr>
            <w:tcW w:w="4179" w:type="dxa"/>
            <w:gridSpan w:val="4"/>
            <w:tcBorders>
              <w:top w:val="single" w:sz="2" w:space="0" w:color="auto"/>
            </w:tcBorders>
            <w:shd w:val="clear" w:color="auto" w:fill="F7CAAC"/>
          </w:tcPr>
          <w:p w14:paraId="0775478F" w14:textId="77777777" w:rsidR="00051918" w:rsidRDefault="00051918" w:rsidP="00D439A7">
            <w:pPr>
              <w:jc w:val="both"/>
              <w:rPr>
                <w:b/>
              </w:rPr>
            </w:pPr>
            <w:r>
              <w:rPr>
                <w:b/>
              </w:rPr>
              <w:t xml:space="preserve">hodin </w:t>
            </w:r>
          </w:p>
        </w:tc>
      </w:tr>
      <w:tr w:rsidR="00051918" w14:paraId="1B9E0F02" w14:textId="77777777" w:rsidTr="00D439A7">
        <w:tc>
          <w:tcPr>
            <w:tcW w:w="9855" w:type="dxa"/>
            <w:gridSpan w:val="8"/>
            <w:shd w:val="clear" w:color="auto" w:fill="F7CAAC"/>
          </w:tcPr>
          <w:p w14:paraId="71927BA3" w14:textId="77777777" w:rsidR="00051918" w:rsidRDefault="00051918" w:rsidP="00D439A7">
            <w:pPr>
              <w:jc w:val="both"/>
              <w:rPr>
                <w:b/>
              </w:rPr>
            </w:pPr>
            <w:r>
              <w:rPr>
                <w:b/>
              </w:rPr>
              <w:t>Informace o způsobu kontaktu s vyučujícím</w:t>
            </w:r>
          </w:p>
        </w:tc>
      </w:tr>
      <w:tr w:rsidR="00051918" w14:paraId="6F8CD174" w14:textId="77777777" w:rsidTr="00D439A7">
        <w:trPr>
          <w:trHeight w:val="833"/>
        </w:trPr>
        <w:tc>
          <w:tcPr>
            <w:tcW w:w="9855" w:type="dxa"/>
            <w:gridSpan w:val="8"/>
          </w:tcPr>
          <w:p w14:paraId="19B27DB2" w14:textId="77777777" w:rsidR="00051918" w:rsidRDefault="00051918"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058D6C6" w14:textId="0662936D" w:rsidR="004F7A75" w:rsidRDefault="004F7A75" w:rsidP="004F7A75">
      <w:pPr>
        <w:spacing w:after="160" w:line="259" w:lineRule="auto"/>
      </w:pPr>
    </w:p>
    <w:p w14:paraId="0EBE5EB2" w14:textId="38437894" w:rsidR="00051918" w:rsidRDefault="00051918" w:rsidP="004F7A75">
      <w:pPr>
        <w:spacing w:after="160" w:line="259" w:lineRule="auto"/>
      </w:pPr>
    </w:p>
    <w:p w14:paraId="11CA0748" w14:textId="77777777" w:rsidR="00051918" w:rsidRDefault="00051918" w:rsidP="004F7A75">
      <w:pPr>
        <w:spacing w:after="160" w:line="259" w:lineRule="auto"/>
      </w:pPr>
    </w:p>
    <w:p w14:paraId="0F2529BC" w14:textId="77777777" w:rsidR="005D78A5" w:rsidRDefault="005D78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F7A75" w14:paraId="4260088D" w14:textId="77777777" w:rsidTr="004F7A75">
        <w:tc>
          <w:tcPr>
            <w:tcW w:w="9855" w:type="dxa"/>
            <w:gridSpan w:val="8"/>
            <w:tcBorders>
              <w:bottom w:val="double" w:sz="4" w:space="0" w:color="auto"/>
            </w:tcBorders>
            <w:shd w:val="clear" w:color="auto" w:fill="BDD6EE"/>
          </w:tcPr>
          <w:p w14:paraId="1B3459A6" w14:textId="1973EBAE" w:rsidR="004F7A75" w:rsidRDefault="004F7A75" w:rsidP="004F7A75">
            <w:pPr>
              <w:jc w:val="both"/>
              <w:rPr>
                <w:b/>
                <w:sz w:val="28"/>
              </w:rPr>
            </w:pPr>
            <w:r>
              <w:lastRenderedPageBreak/>
              <w:br w:type="page"/>
            </w:r>
            <w:r>
              <w:rPr>
                <w:b/>
                <w:sz w:val="28"/>
              </w:rPr>
              <w:t>B-III – Charakteristika studijního předmětu</w:t>
            </w:r>
          </w:p>
        </w:tc>
      </w:tr>
      <w:tr w:rsidR="004F7A75" w14:paraId="4325DD8E" w14:textId="77777777" w:rsidTr="004F7A75">
        <w:tc>
          <w:tcPr>
            <w:tcW w:w="3086" w:type="dxa"/>
            <w:tcBorders>
              <w:top w:val="double" w:sz="4" w:space="0" w:color="auto"/>
            </w:tcBorders>
            <w:shd w:val="clear" w:color="auto" w:fill="F7CAAC"/>
          </w:tcPr>
          <w:p w14:paraId="7934DB7E" w14:textId="77777777" w:rsidR="004F7A75" w:rsidRDefault="004F7A75" w:rsidP="004F7A75">
            <w:pPr>
              <w:jc w:val="both"/>
              <w:rPr>
                <w:b/>
              </w:rPr>
            </w:pPr>
            <w:r>
              <w:rPr>
                <w:b/>
              </w:rPr>
              <w:t>Název studijního předmětu</w:t>
            </w:r>
          </w:p>
        </w:tc>
        <w:tc>
          <w:tcPr>
            <w:tcW w:w="6769" w:type="dxa"/>
            <w:gridSpan w:val="7"/>
            <w:tcBorders>
              <w:top w:val="double" w:sz="4" w:space="0" w:color="auto"/>
            </w:tcBorders>
          </w:tcPr>
          <w:p w14:paraId="7BD55B8B" w14:textId="1B571FB5" w:rsidR="004F7A75" w:rsidRDefault="00382B35" w:rsidP="004F7A75">
            <w:pPr>
              <w:jc w:val="both"/>
            </w:pPr>
            <w:r>
              <w:t>Professional communication in English</w:t>
            </w:r>
            <w:r w:rsidRPr="001614D1">
              <w:t xml:space="preserve"> </w:t>
            </w:r>
            <w:r w:rsidR="004F7A75">
              <w:t>(</w:t>
            </w:r>
            <w:r>
              <w:t>Academic Presentation</w:t>
            </w:r>
            <w:r w:rsidR="004F7A75">
              <w:t>)</w:t>
            </w:r>
          </w:p>
        </w:tc>
      </w:tr>
      <w:tr w:rsidR="004F7A75" w14:paraId="67309EC2" w14:textId="77777777" w:rsidTr="004F7A75">
        <w:tc>
          <w:tcPr>
            <w:tcW w:w="3086" w:type="dxa"/>
            <w:shd w:val="clear" w:color="auto" w:fill="F7CAAC"/>
          </w:tcPr>
          <w:p w14:paraId="1EB16662" w14:textId="77777777" w:rsidR="004F7A75" w:rsidRDefault="004F7A75" w:rsidP="004F7A75">
            <w:pPr>
              <w:jc w:val="both"/>
              <w:rPr>
                <w:b/>
              </w:rPr>
            </w:pPr>
            <w:r>
              <w:rPr>
                <w:b/>
              </w:rPr>
              <w:t>Typ předmětu</w:t>
            </w:r>
          </w:p>
        </w:tc>
        <w:tc>
          <w:tcPr>
            <w:tcW w:w="3406" w:type="dxa"/>
            <w:gridSpan w:val="4"/>
          </w:tcPr>
          <w:p w14:paraId="16B17042" w14:textId="77777777" w:rsidR="004F7A75" w:rsidRDefault="004F7A75" w:rsidP="004F7A75">
            <w:pPr>
              <w:jc w:val="both"/>
            </w:pPr>
            <w:r w:rsidRPr="009C11F1">
              <w:t>povinný „P“</w:t>
            </w:r>
          </w:p>
        </w:tc>
        <w:tc>
          <w:tcPr>
            <w:tcW w:w="2695" w:type="dxa"/>
            <w:gridSpan w:val="2"/>
            <w:shd w:val="clear" w:color="auto" w:fill="F7CAAC"/>
          </w:tcPr>
          <w:p w14:paraId="302C3F5D" w14:textId="77777777" w:rsidR="004F7A75" w:rsidRDefault="004F7A75" w:rsidP="004F7A75">
            <w:pPr>
              <w:jc w:val="both"/>
            </w:pPr>
            <w:r>
              <w:rPr>
                <w:b/>
              </w:rPr>
              <w:t>doporučený ročník / semestr</w:t>
            </w:r>
          </w:p>
        </w:tc>
        <w:tc>
          <w:tcPr>
            <w:tcW w:w="668" w:type="dxa"/>
          </w:tcPr>
          <w:p w14:paraId="2C878CC8" w14:textId="77777777" w:rsidR="004F7A75" w:rsidRDefault="004F7A75" w:rsidP="004F7A75">
            <w:pPr>
              <w:jc w:val="both"/>
            </w:pPr>
            <w:r>
              <w:t>2/L</w:t>
            </w:r>
          </w:p>
        </w:tc>
      </w:tr>
      <w:tr w:rsidR="004F7A75" w14:paraId="18DFB147" w14:textId="77777777" w:rsidTr="004F7A75">
        <w:tc>
          <w:tcPr>
            <w:tcW w:w="3086" w:type="dxa"/>
            <w:shd w:val="clear" w:color="auto" w:fill="F7CAAC"/>
          </w:tcPr>
          <w:p w14:paraId="4F476AF7" w14:textId="77777777" w:rsidR="004F7A75" w:rsidRDefault="004F7A75" w:rsidP="004F7A75">
            <w:pPr>
              <w:jc w:val="both"/>
              <w:rPr>
                <w:b/>
              </w:rPr>
            </w:pPr>
            <w:r>
              <w:rPr>
                <w:b/>
              </w:rPr>
              <w:t>Rozsah studijního předmětu</w:t>
            </w:r>
          </w:p>
        </w:tc>
        <w:tc>
          <w:tcPr>
            <w:tcW w:w="1701" w:type="dxa"/>
            <w:gridSpan w:val="2"/>
          </w:tcPr>
          <w:p w14:paraId="01DF748E" w14:textId="77777777" w:rsidR="004F7A75" w:rsidRDefault="004F7A75" w:rsidP="004F7A75">
            <w:pPr>
              <w:jc w:val="both"/>
            </w:pPr>
            <w:proofErr w:type="gramStart"/>
            <w:r>
              <w:t>15s</w:t>
            </w:r>
            <w:proofErr w:type="gramEnd"/>
          </w:p>
        </w:tc>
        <w:tc>
          <w:tcPr>
            <w:tcW w:w="889" w:type="dxa"/>
            <w:shd w:val="clear" w:color="auto" w:fill="F7CAAC"/>
          </w:tcPr>
          <w:p w14:paraId="7487117F" w14:textId="77777777" w:rsidR="004F7A75" w:rsidRDefault="004F7A75" w:rsidP="004F7A75">
            <w:pPr>
              <w:jc w:val="both"/>
              <w:rPr>
                <w:b/>
              </w:rPr>
            </w:pPr>
            <w:r>
              <w:rPr>
                <w:b/>
              </w:rPr>
              <w:t xml:space="preserve">hod. </w:t>
            </w:r>
          </w:p>
        </w:tc>
        <w:tc>
          <w:tcPr>
            <w:tcW w:w="816" w:type="dxa"/>
          </w:tcPr>
          <w:p w14:paraId="7CB731E4" w14:textId="77777777" w:rsidR="004F7A75" w:rsidRDefault="004F7A75" w:rsidP="004F7A75">
            <w:pPr>
              <w:jc w:val="both"/>
            </w:pPr>
            <w:r>
              <w:t>15</w:t>
            </w:r>
          </w:p>
        </w:tc>
        <w:tc>
          <w:tcPr>
            <w:tcW w:w="2156" w:type="dxa"/>
            <w:shd w:val="clear" w:color="auto" w:fill="F7CAAC"/>
          </w:tcPr>
          <w:p w14:paraId="1B01F93B" w14:textId="77777777" w:rsidR="004F7A75" w:rsidRDefault="004F7A75" w:rsidP="004F7A75">
            <w:pPr>
              <w:jc w:val="both"/>
              <w:rPr>
                <w:b/>
              </w:rPr>
            </w:pPr>
            <w:r>
              <w:rPr>
                <w:b/>
              </w:rPr>
              <w:t>kreditů</w:t>
            </w:r>
          </w:p>
        </w:tc>
        <w:tc>
          <w:tcPr>
            <w:tcW w:w="1207" w:type="dxa"/>
            <w:gridSpan w:val="2"/>
          </w:tcPr>
          <w:p w14:paraId="35C31A96" w14:textId="77777777" w:rsidR="004F7A75" w:rsidRDefault="004F7A75" w:rsidP="004F7A75">
            <w:pPr>
              <w:jc w:val="both"/>
            </w:pPr>
          </w:p>
        </w:tc>
      </w:tr>
      <w:tr w:rsidR="004F7A75" w14:paraId="7AC97A48" w14:textId="77777777" w:rsidTr="004F7A75">
        <w:tc>
          <w:tcPr>
            <w:tcW w:w="3086" w:type="dxa"/>
            <w:shd w:val="clear" w:color="auto" w:fill="F7CAAC"/>
          </w:tcPr>
          <w:p w14:paraId="58A0C0E4" w14:textId="77777777" w:rsidR="004F7A75" w:rsidRDefault="004F7A75" w:rsidP="004F7A75">
            <w:pPr>
              <w:jc w:val="both"/>
              <w:rPr>
                <w:b/>
                <w:sz w:val="22"/>
              </w:rPr>
            </w:pPr>
            <w:r>
              <w:rPr>
                <w:b/>
              </w:rPr>
              <w:t>Prerekvizity, korekvizity, ekvivalence</w:t>
            </w:r>
          </w:p>
        </w:tc>
        <w:tc>
          <w:tcPr>
            <w:tcW w:w="6769" w:type="dxa"/>
            <w:gridSpan w:val="7"/>
          </w:tcPr>
          <w:p w14:paraId="2A14CB56" w14:textId="77777777" w:rsidR="004F7A75" w:rsidRDefault="004F7A75" w:rsidP="004F7A75">
            <w:pPr>
              <w:jc w:val="both"/>
            </w:pPr>
          </w:p>
        </w:tc>
      </w:tr>
      <w:tr w:rsidR="004F7A75" w14:paraId="694B9B18" w14:textId="77777777" w:rsidTr="004F7A75">
        <w:tc>
          <w:tcPr>
            <w:tcW w:w="3086" w:type="dxa"/>
            <w:shd w:val="clear" w:color="auto" w:fill="F7CAAC"/>
          </w:tcPr>
          <w:p w14:paraId="1E650668" w14:textId="77777777" w:rsidR="004F7A75" w:rsidRDefault="004F7A75" w:rsidP="004F7A75">
            <w:pPr>
              <w:jc w:val="both"/>
              <w:rPr>
                <w:b/>
              </w:rPr>
            </w:pPr>
            <w:r>
              <w:rPr>
                <w:b/>
              </w:rPr>
              <w:t>Způsob ověření studijních výsledků</w:t>
            </w:r>
          </w:p>
        </w:tc>
        <w:tc>
          <w:tcPr>
            <w:tcW w:w="3406" w:type="dxa"/>
            <w:gridSpan w:val="4"/>
          </w:tcPr>
          <w:p w14:paraId="24B38D23" w14:textId="77777777" w:rsidR="004F7A75" w:rsidRDefault="004F7A75" w:rsidP="004F7A75">
            <w:pPr>
              <w:jc w:val="both"/>
            </w:pPr>
            <w:r>
              <w:t>zkouška</w:t>
            </w:r>
          </w:p>
        </w:tc>
        <w:tc>
          <w:tcPr>
            <w:tcW w:w="2156" w:type="dxa"/>
            <w:shd w:val="clear" w:color="auto" w:fill="F7CAAC"/>
          </w:tcPr>
          <w:p w14:paraId="173A4AE3" w14:textId="77777777" w:rsidR="004F7A75" w:rsidRDefault="004F7A75" w:rsidP="004F7A75">
            <w:pPr>
              <w:jc w:val="both"/>
              <w:rPr>
                <w:b/>
              </w:rPr>
            </w:pPr>
            <w:r>
              <w:rPr>
                <w:b/>
              </w:rPr>
              <w:t>Forma výuky</w:t>
            </w:r>
          </w:p>
        </w:tc>
        <w:tc>
          <w:tcPr>
            <w:tcW w:w="1207" w:type="dxa"/>
            <w:gridSpan w:val="2"/>
          </w:tcPr>
          <w:p w14:paraId="3257B1C5" w14:textId="77777777" w:rsidR="004F7A75" w:rsidRDefault="004F7A75" w:rsidP="004F7A75">
            <w:pPr>
              <w:jc w:val="both"/>
            </w:pPr>
            <w:r>
              <w:t>seminář</w:t>
            </w:r>
          </w:p>
        </w:tc>
      </w:tr>
      <w:tr w:rsidR="004F7A75" w14:paraId="2D7091E7" w14:textId="77777777" w:rsidTr="004F7A75">
        <w:tc>
          <w:tcPr>
            <w:tcW w:w="3086" w:type="dxa"/>
            <w:shd w:val="clear" w:color="auto" w:fill="F7CAAC"/>
          </w:tcPr>
          <w:p w14:paraId="1489E155" w14:textId="77777777" w:rsidR="004F7A75" w:rsidRDefault="004F7A75" w:rsidP="004F7A75">
            <w:pPr>
              <w:jc w:val="both"/>
              <w:rPr>
                <w:b/>
              </w:rPr>
            </w:pPr>
            <w:r>
              <w:rPr>
                <w:b/>
              </w:rPr>
              <w:t>Forma způsobu ověření studijních výsledků a další požadavky na studenta</w:t>
            </w:r>
          </w:p>
        </w:tc>
        <w:tc>
          <w:tcPr>
            <w:tcW w:w="6769" w:type="dxa"/>
            <w:gridSpan w:val="7"/>
            <w:tcBorders>
              <w:bottom w:val="nil"/>
            </w:tcBorders>
          </w:tcPr>
          <w:p w14:paraId="089625CA" w14:textId="77777777" w:rsidR="004F7A75" w:rsidRDefault="004F7A75" w:rsidP="004F7A75">
            <w:pPr>
              <w:jc w:val="both"/>
            </w:pPr>
            <w:r>
              <w:t xml:space="preserve">Způsob zakončení </w:t>
            </w:r>
            <w:proofErr w:type="gramStart"/>
            <w:r>
              <w:t>předmětu - ústní</w:t>
            </w:r>
            <w:proofErr w:type="gramEnd"/>
            <w:r>
              <w:t xml:space="preserve"> zkouška. </w:t>
            </w:r>
          </w:p>
          <w:p w14:paraId="03347ACC" w14:textId="77777777" w:rsidR="004F7A75" w:rsidRDefault="004F7A75" w:rsidP="004F7A75">
            <w:pPr>
              <w:jc w:val="both"/>
            </w:pPr>
            <w:r>
              <w:t xml:space="preserve">Požadavky na zkoušku: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0F57915F" w14:textId="77777777" w:rsidR="004F7A75" w:rsidRDefault="004F7A75" w:rsidP="004F7A75">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4F7A75" w14:paraId="7BA6D8FE" w14:textId="77777777" w:rsidTr="004F7A75">
        <w:trPr>
          <w:trHeight w:val="70"/>
        </w:trPr>
        <w:tc>
          <w:tcPr>
            <w:tcW w:w="9855" w:type="dxa"/>
            <w:gridSpan w:val="8"/>
            <w:tcBorders>
              <w:top w:val="nil"/>
            </w:tcBorders>
          </w:tcPr>
          <w:p w14:paraId="529A11B9" w14:textId="77777777" w:rsidR="004F7A75" w:rsidRDefault="004F7A75" w:rsidP="004F7A75">
            <w:pPr>
              <w:jc w:val="both"/>
            </w:pPr>
          </w:p>
        </w:tc>
      </w:tr>
      <w:tr w:rsidR="004F7A75" w14:paraId="2AA38F3A" w14:textId="77777777" w:rsidTr="004F7A75">
        <w:trPr>
          <w:trHeight w:val="197"/>
        </w:trPr>
        <w:tc>
          <w:tcPr>
            <w:tcW w:w="3086" w:type="dxa"/>
            <w:tcBorders>
              <w:top w:val="nil"/>
            </w:tcBorders>
            <w:shd w:val="clear" w:color="auto" w:fill="F7CAAC"/>
          </w:tcPr>
          <w:p w14:paraId="4ADF92F7" w14:textId="77777777" w:rsidR="004F7A75" w:rsidRDefault="004F7A75" w:rsidP="004F7A75">
            <w:pPr>
              <w:jc w:val="both"/>
              <w:rPr>
                <w:b/>
              </w:rPr>
            </w:pPr>
            <w:r>
              <w:rPr>
                <w:b/>
              </w:rPr>
              <w:t>Garant předmětu</w:t>
            </w:r>
          </w:p>
        </w:tc>
        <w:tc>
          <w:tcPr>
            <w:tcW w:w="6769" w:type="dxa"/>
            <w:gridSpan w:val="7"/>
            <w:tcBorders>
              <w:top w:val="nil"/>
            </w:tcBorders>
          </w:tcPr>
          <w:p w14:paraId="7E15EFF5" w14:textId="77777777" w:rsidR="004F7A75" w:rsidRPr="00382B35" w:rsidRDefault="0031324E" w:rsidP="004F7A75">
            <w:pPr>
              <w:pStyle w:val="Bezmezer"/>
            </w:pPr>
            <w:hyperlink r:id="rId20" w:history="1">
              <w:r w:rsidR="004F7A75" w:rsidRPr="00382B35">
                <w:rPr>
                  <w:rStyle w:val="Hypertextovodkaz"/>
                  <w:color w:val="auto"/>
                  <w:u w:val="none"/>
                </w:rPr>
                <w:t>Mgr. Hana Atcheson</w:t>
              </w:r>
            </w:hyperlink>
          </w:p>
        </w:tc>
      </w:tr>
      <w:tr w:rsidR="004F7A75" w14:paraId="0E8D2801" w14:textId="77777777" w:rsidTr="004F7A75">
        <w:trPr>
          <w:trHeight w:val="243"/>
        </w:trPr>
        <w:tc>
          <w:tcPr>
            <w:tcW w:w="3086" w:type="dxa"/>
            <w:tcBorders>
              <w:top w:val="nil"/>
            </w:tcBorders>
            <w:shd w:val="clear" w:color="auto" w:fill="F7CAAC"/>
          </w:tcPr>
          <w:p w14:paraId="5FBA7C69" w14:textId="77777777" w:rsidR="004F7A75" w:rsidRDefault="004F7A75" w:rsidP="004F7A75">
            <w:pPr>
              <w:jc w:val="both"/>
              <w:rPr>
                <w:b/>
              </w:rPr>
            </w:pPr>
            <w:r>
              <w:rPr>
                <w:b/>
              </w:rPr>
              <w:t>Zapojení garanta do výuky předmětu</w:t>
            </w:r>
          </w:p>
        </w:tc>
        <w:tc>
          <w:tcPr>
            <w:tcW w:w="6769" w:type="dxa"/>
            <w:gridSpan w:val="7"/>
            <w:tcBorders>
              <w:top w:val="nil"/>
            </w:tcBorders>
          </w:tcPr>
          <w:p w14:paraId="1043A7E8" w14:textId="77777777" w:rsidR="004F7A75" w:rsidRDefault="004F7A75" w:rsidP="004F7A75">
            <w:pPr>
              <w:jc w:val="both"/>
            </w:pPr>
            <w:r w:rsidRPr="00893B79">
              <w:t>Garant se podílí v rozsahu 100 %, stanovuje koncepci seminářů a dohlíží na jejich jednotné vedení.</w:t>
            </w:r>
          </w:p>
        </w:tc>
      </w:tr>
      <w:tr w:rsidR="004F7A75" w14:paraId="06DA6796" w14:textId="77777777" w:rsidTr="004F7A75">
        <w:tc>
          <w:tcPr>
            <w:tcW w:w="3086" w:type="dxa"/>
            <w:shd w:val="clear" w:color="auto" w:fill="F7CAAC"/>
          </w:tcPr>
          <w:p w14:paraId="58447518" w14:textId="77777777" w:rsidR="004F7A75" w:rsidRDefault="004F7A75" w:rsidP="004F7A75">
            <w:pPr>
              <w:jc w:val="both"/>
              <w:rPr>
                <w:b/>
              </w:rPr>
            </w:pPr>
            <w:r>
              <w:rPr>
                <w:b/>
              </w:rPr>
              <w:t>Vyučující</w:t>
            </w:r>
          </w:p>
        </w:tc>
        <w:tc>
          <w:tcPr>
            <w:tcW w:w="6769" w:type="dxa"/>
            <w:gridSpan w:val="7"/>
            <w:tcBorders>
              <w:bottom w:val="nil"/>
            </w:tcBorders>
          </w:tcPr>
          <w:p w14:paraId="554D058A" w14:textId="77777777" w:rsidR="004F7A75" w:rsidRPr="00382B35" w:rsidRDefault="0031324E" w:rsidP="004F7A75">
            <w:pPr>
              <w:jc w:val="both"/>
            </w:pPr>
            <w:hyperlink r:id="rId21" w:history="1">
              <w:r w:rsidR="004F7A75" w:rsidRPr="00382B35">
                <w:rPr>
                  <w:rStyle w:val="Hypertextovodkaz"/>
                  <w:color w:val="auto"/>
                  <w:u w:val="none"/>
                </w:rPr>
                <w:t>Mgr. Hana Atcheson</w:t>
              </w:r>
            </w:hyperlink>
            <w:r w:rsidR="004F7A75" w:rsidRPr="00382B35">
              <w:rPr>
                <w:rStyle w:val="Hypertextovodkaz"/>
                <w:color w:val="auto"/>
                <w:u w:val="none"/>
              </w:rPr>
              <w:t xml:space="preserve"> – vedení seminářů (</w:t>
            </w:r>
            <w:proofErr w:type="gramStart"/>
            <w:r w:rsidR="004F7A75" w:rsidRPr="00382B35">
              <w:rPr>
                <w:rStyle w:val="Hypertextovodkaz"/>
                <w:color w:val="auto"/>
                <w:u w:val="none"/>
              </w:rPr>
              <w:t>100%</w:t>
            </w:r>
            <w:proofErr w:type="gramEnd"/>
            <w:r w:rsidR="004F7A75" w:rsidRPr="00382B35">
              <w:rPr>
                <w:rStyle w:val="Hypertextovodkaz"/>
                <w:color w:val="auto"/>
                <w:u w:val="none"/>
              </w:rPr>
              <w:t>)</w:t>
            </w:r>
          </w:p>
        </w:tc>
      </w:tr>
      <w:tr w:rsidR="004F7A75" w14:paraId="295DE60F" w14:textId="77777777" w:rsidTr="004F7A75">
        <w:trPr>
          <w:trHeight w:val="70"/>
        </w:trPr>
        <w:tc>
          <w:tcPr>
            <w:tcW w:w="9855" w:type="dxa"/>
            <w:gridSpan w:val="8"/>
            <w:tcBorders>
              <w:top w:val="nil"/>
            </w:tcBorders>
          </w:tcPr>
          <w:p w14:paraId="03C4A0EA" w14:textId="77777777" w:rsidR="004F7A75" w:rsidRDefault="004F7A75" w:rsidP="004F7A75">
            <w:pPr>
              <w:jc w:val="both"/>
            </w:pPr>
          </w:p>
        </w:tc>
      </w:tr>
      <w:tr w:rsidR="004F7A75" w14:paraId="66FA2647" w14:textId="77777777" w:rsidTr="004F7A75">
        <w:tc>
          <w:tcPr>
            <w:tcW w:w="3086" w:type="dxa"/>
            <w:shd w:val="clear" w:color="auto" w:fill="F7CAAC"/>
          </w:tcPr>
          <w:p w14:paraId="124F9802" w14:textId="77777777" w:rsidR="004F7A75" w:rsidRDefault="004F7A75" w:rsidP="004F7A75">
            <w:pPr>
              <w:jc w:val="both"/>
              <w:rPr>
                <w:b/>
              </w:rPr>
            </w:pPr>
            <w:r>
              <w:rPr>
                <w:b/>
              </w:rPr>
              <w:t>Stručná anotace předmětu</w:t>
            </w:r>
          </w:p>
        </w:tc>
        <w:tc>
          <w:tcPr>
            <w:tcW w:w="6769" w:type="dxa"/>
            <w:gridSpan w:val="7"/>
            <w:tcBorders>
              <w:bottom w:val="nil"/>
            </w:tcBorders>
          </w:tcPr>
          <w:p w14:paraId="12872DF1" w14:textId="77777777" w:rsidR="004F7A75" w:rsidRDefault="004F7A75" w:rsidP="004F7A75">
            <w:pPr>
              <w:jc w:val="both"/>
            </w:pPr>
          </w:p>
        </w:tc>
      </w:tr>
      <w:tr w:rsidR="004F7A75" w14:paraId="5C46AA58" w14:textId="77777777" w:rsidTr="004F7A75">
        <w:trPr>
          <w:trHeight w:val="2462"/>
        </w:trPr>
        <w:tc>
          <w:tcPr>
            <w:tcW w:w="9855" w:type="dxa"/>
            <w:gridSpan w:val="8"/>
            <w:tcBorders>
              <w:top w:val="nil"/>
              <w:bottom w:val="single" w:sz="12" w:space="0" w:color="auto"/>
            </w:tcBorders>
          </w:tcPr>
          <w:p w14:paraId="259B66AF" w14:textId="77777777" w:rsidR="004F7A75" w:rsidRDefault="004F7A75" w:rsidP="004F7A75">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55BF08D6" w14:textId="77777777" w:rsidR="004F7A75" w:rsidRDefault="004F7A75" w:rsidP="004F7A75">
            <w:pPr>
              <w:pStyle w:val="Odstavecseseznamem"/>
              <w:numPr>
                <w:ilvl w:val="0"/>
                <w:numId w:val="5"/>
              </w:numPr>
              <w:ind w:left="250" w:hanging="250"/>
            </w:pPr>
            <w:r>
              <w:t>Jazykové zásady pro sestavení strukturované prezentace.</w:t>
            </w:r>
          </w:p>
          <w:p w14:paraId="1CC2DB9A" w14:textId="77777777" w:rsidR="004F7A75" w:rsidRDefault="004F7A75" w:rsidP="004F7A75">
            <w:pPr>
              <w:pStyle w:val="Odstavecseseznamem"/>
              <w:numPr>
                <w:ilvl w:val="0"/>
                <w:numId w:val="5"/>
              </w:numPr>
              <w:ind w:left="250" w:hanging="250"/>
            </w:pPr>
            <w:r>
              <w:t>Zásady sestavení akademického posteru a jeho prezentace.</w:t>
            </w:r>
          </w:p>
          <w:p w14:paraId="7A6F5EF6" w14:textId="77777777" w:rsidR="004F7A75" w:rsidRDefault="004F7A75" w:rsidP="004F7A75">
            <w:pPr>
              <w:pStyle w:val="Odstavecseseznamem"/>
              <w:numPr>
                <w:ilvl w:val="0"/>
                <w:numId w:val="5"/>
              </w:numPr>
              <w:ind w:left="250" w:hanging="250"/>
            </w:pPr>
            <w:r>
              <w:t>Způsoby navození kontaktu s posluchači.</w:t>
            </w:r>
          </w:p>
          <w:p w14:paraId="1D9AF02A" w14:textId="77777777" w:rsidR="004F7A75" w:rsidRDefault="004F7A75" w:rsidP="004F7A75">
            <w:pPr>
              <w:pStyle w:val="Odstavecseseznamem"/>
              <w:numPr>
                <w:ilvl w:val="0"/>
                <w:numId w:val="5"/>
              </w:numPr>
              <w:ind w:left="250" w:hanging="250"/>
            </w:pPr>
            <w:r>
              <w:t>Užití audiovizuálních pomůcek, dovednosti spojené se správným odkazováním na vizuální podporu.</w:t>
            </w:r>
          </w:p>
          <w:p w14:paraId="5BFC4B34" w14:textId="77777777" w:rsidR="004F7A75" w:rsidRDefault="004F7A75" w:rsidP="004F7A75">
            <w:pPr>
              <w:pStyle w:val="Odstavecseseznamem"/>
              <w:numPr>
                <w:ilvl w:val="0"/>
                <w:numId w:val="5"/>
              </w:numPr>
              <w:ind w:left="250" w:hanging="250"/>
            </w:pPr>
            <w:r>
              <w:t>Techniky prezentování.</w:t>
            </w:r>
          </w:p>
          <w:p w14:paraId="78DE02D2" w14:textId="77777777" w:rsidR="004F7A75" w:rsidRDefault="004F7A75" w:rsidP="004F7A75">
            <w:pPr>
              <w:pStyle w:val="Odstavecseseznamem"/>
              <w:numPr>
                <w:ilvl w:val="0"/>
                <w:numId w:val="5"/>
              </w:numPr>
              <w:ind w:left="250" w:hanging="250"/>
            </w:pPr>
            <w:r>
              <w:t>Některé zásady řečnického projevu.</w:t>
            </w:r>
          </w:p>
          <w:p w14:paraId="781F38EF" w14:textId="77777777" w:rsidR="004F7A75" w:rsidRDefault="004F7A75" w:rsidP="004F7A75">
            <w:pPr>
              <w:pStyle w:val="Odstavecseseznamem"/>
              <w:numPr>
                <w:ilvl w:val="0"/>
                <w:numId w:val="5"/>
              </w:numPr>
              <w:ind w:left="250" w:hanging="250"/>
            </w:pPr>
            <w:r>
              <w:t>Kladení otázek a odpovědi na otázky.</w:t>
            </w:r>
          </w:p>
          <w:p w14:paraId="60D81266" w14:textId="77777777" w:rsidR="004F7A75" w:rsidRDefault="004F7A75" w:rsidP="004F7A75">
            <w:pPr>
              <w:pStyle w:val="Odstavecseseznamem"/>
              <w:numPr>
                <w:ilvl w:val="0"/>
                <w:numId w:val="5"/>
              </w:numPr>
              <w:ind w:left="250" w:hanging="250"/>
            </w:pPr>
            <w:r>
              <w:t>Zásady pro formulaci efektivní argumentace.</w:t>
            </w:r>
          </w:p>
        </w:tc>
      </w:tr>
      <w:tr w:rsidR="004F7A75" w14:paraId="273DDD2E" w14:textId="77777777" w:rsidTr="004F7A75">
        <w:trPr>
          <w:trHeight w:val="265"/>
        </w:trPr>
        <w:tc>
          <w:tcPr>
            <w:tcW w:w="3653" w:type="dxa"/>
            <w:gridSpan w:val="2"/>
            <w:tcBorders>
              <w:top w:val="nil"/>
            </w:tcBorders>
            <w:shd w:val="clear" w:color="auto" w:fill="F7CAAC"/>
          </w:tcPr>
          <w:p w14:paraId="1E01E343" w14:textId="77777777" w:rsidR="004F7A75" w:rsidRDefault="004F7A75" w:rsidP="004F7A75">
            <w:pPr>
              <w:jc w:val="both"/>
            </w:pPr>
            <w:r>
              <w:rPr>
                <w:b/>
              </w:rPr>
              <w:t>Studijní literatura a studijní pomůcky</w:t>
            </w:r>
          </w:p>
        </w:tc>
        <w:tc>
          <w:tcPr>
            <w:tcW w:w="6202" w:type="dxa"/>
            <w:gridSpan w:val="6"/>
            <w:tcBorders>
              <w:top w:val="nil"/>
              <w:bottom w:val="nil"/>
            </w:tcBorders>
          </w:tcPr>
          <w:p w14:paraId="49784D64" w14:textId="77777777" w:rsidR="004F7A75" w:rsidRDefault="004F7A75" w:rsidP="004F7A75">
            <w:pPr>
              <w:jc w:val="both"/>
            </w:pPr>
          </w:p>
        </w:tc>
      </w:tr>
      <w:tr w:rsidR="004F7A75" w14:paraId="744EAC29" w14:textId="77777777" w:rsidTr="004F7A75">
        <w:trPr>
          <w:trHeight w:val="1497"/>
        </w:trPr>
        <w:tc>
          <w:tcPr>
            <w:tcW w:w="9855" w:type="dxa"/>
            <w:gridSpan w:val="8"/>
            <w:tcBorders>
              <w:top w:val="nil"/>
            </w:tcBorders>
          </w:tcPr>
          <w:p w14:paraId="0B5AFE1D" w14:textId="77777777" w:rsidR="004F7A75" w:rsidRPr="00067FEE" w:rsidRDefault="004F7A75" w:rsidP="004F7A75">
            <w:pPr>
              <w:jc w:val="both"/>
              <w:rPr>
                <w:b/>
              </w:rPr>
            </w:pPr>
            <w:r w:rsidRPr="00067FEE">
              <w:rPr>
                <w:b/>
              </w:rPr>
              <w:t>Povinná literatura</w:t>
            </w:r>
          </w:p>
          <w:p w14:paraId="3CD34E31" w14:textId="77777777" w:rsidR="004F7A75" w:rsidRDefault="004F7A75" w:rsidP="004F7A75">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116B755C" w14:textId="77777777" w:rsidR="004F7A75" w:rsidRDefault="004F7A75" w:rsidP="004F7A75">
            <w:pPr>
              <w:jc w:val="both"/>
            </w:pPr>
            <w:r w:rsidRPr="00067FEE">
              <w:rPr>
                <w:caps/>
              </w:rPr>
              <w:t>Powell,</w:t>
            </w:r>
            <w:r w:rsidRPr="00067FEE">
              <w:t xml:space="preserve"> M. </w:t>
            </w:r>
            <w:r w:rsidRPr="00067FEE">
              <w:rPr>
                <w:i/>
                <w:iCs/>
              </w:rPr>
              <w:t>Presenting in English</w:t>
            </w:r>
            <w:r>
              <w:t xml:space="preserve">: </w:t>
            </w:r>
            <w:r w:rsidRPr="003C599F">
              <w:rPr>
                <w:i/>
              </w:rPr>
              <w:t>How to Give Successful Presentations</w:t>
            </w:r>
            <w:r w:rsidRPr="003C599F">
              <w:t xml:space="preserve"> (Updated Edition)</w:t>
            </w:r>
            <w:r>
              <w:t xml:space="preserve"> Heinle ELT, 2011. ISBN </w:t>
            </w:r>
            <w:r w:rsidRPr="003C599F">
              <w:t>978-1111832278</w:t>
            </w:r>
            <w:r>
              <w:t>.</w:t>
            </w:r>
          </w:p>
          <w:p w14:paraId="62820FCE" w14:textId="77777777" w:rsidR="004F7A75" w:rsidRDefault="004F7A75" w:rsidP="004F7A75">
            <w:pPr>
              <w:jc w:val="both"/>
              <w:rPr>
                <w:b/>
              </w:rPr>
            </w:pPr>
            <w:r w:rsidRPr="00C40B3D">
              <w:rPr>
                <w:b/>
              </w:rPr>
              <w:t>Doporučení literatura</w:t>
            </w:r>
          </w:p>
          <w:p w14:paraId="32A53352" w14:textId="77777777" w:rsidR="004F7A75" w:rsidRPr="00067FEE" w:rsidRDefault="0031324E" w:rsidP="004F7A75">
            <w:pPr>
              <w:jc w:val="both"/>
            </w:pPr>
            <w:hyperlink r:id="rId22" w:tgtFrame="_blank" w:history="1">
              <w:r w:rsidR="004F7A75" w:rsidRPr="00067FEE">
                <w:rPr>
                  <w:caps/>
                </w:rPr>
                <w:t>Williams</w:t>
              </w:r>
              <w:r w:rsidR="004F7A75" w:rsidRPr="00067FEE">
                <w:t xml:space="preserve">, E. J. </w:t>
              </w:r>
              <w:r w:rsidR="004F7A75" w:rsidRPr="00067FEE">
                <w:rPr>
                  <w:i/>
                  <w:iCs/>
                </w:rPr>
                <w:t>Presentations in English</w:t>
              </w:r>
              <w:r w:rsidR="004F7A75" w:rsidRPr="00067FEE">
                <w:t xml:space="preserve">. Macmillan Publishers Ltd., 2008. ISBN 9780230028784. </w:t>
              </w:r>
            </w:hyperlink>
          </w:p>
          <w:p w14:paraId="06AE9055" w14:textId="77777777" w:rsidR="004F7A75" w:rsidRDefault="004F7A75" w:rsidP="004F7A75">
            <w:pPr>
              <w:jc w:val="both"/>
            </w:pPr>
            <w:r w:rsidRPr="00067FEE">
              <w:rPr>
                <w:caps/>
              </w:rPr>
              <w:t>Comfort,</w:t>
            </w:r>
            <w:r>
              <w:t xml:space="preserve"> J. </w:t>
            </w:r>
            <w:r>
              <w:rPr>
                <w:i/>
                <w:iCs/>
              </w:rPr>
              <w:t>Effective Presentations</w:t>
            </w:r>
            <w:r>
              <w:t>. OUP, 2009. ISBN 9780194570657.</w:t>
            </w:r>
          </w:p>
          <w:p w14:paraId="71E3C18D" w14:textId="77777777" w:rsidR="004F7A75" w:rsidRPr="00905EAD" w:rsidRDefault="004F7A75" w:rsidP="004F7A75">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498532A9" w14:textId="77777777" w:rsidR="004F7A75" w:rsidRPr="00905EAD" w:rsidRDefault="004F7A75" w:rsidP="004F7A75">
            <w:pPr>
              <w:jc w:val="both"/>
              <w:rPr>
                <w:b/>
                <w:i/>
              </w:rPr>
            </w:pPr>
            <w:r w:rsidRPr="00767C73">
              <w:rPr>
                <w:b/>
              </w:rPr>
              <w:t xml:space="preserve">Rozšiřující </w:t>
            </w:r>
            <w:r>
              <w:rPr>
                <w:b/>
                <w:i/>
              </w:rPr>
              <w:t>literatura</w:t>
            </w:r>
          </w:p>
          <w:p w14:paraId="15F561BA" w14:textId="77777777" w:rsidR="004F7A75" w:rsidRDefault="004F7A75" w:rsidP="004F7A75">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01B2D85E" w14:textId="77777777" w:rsidR="004F7A75" w:rsidRPr="00905EAD" w:rsidRDefault="004F7A75" w:rsidP="004F7A75">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45233FAD" w14:textId="77777777" w:rsidR="004F7A75" w:rsidRPr="003A2532" w:rsidRDefault="004F7A75" w:rsidP="004F7A75">
            <w:pPr>
              <w:jc w:val="both"/>
              <w:rPr>
                <w:lang w:val="en-GB"/>
              </w:rPr>
            </w:pPr>
            <w:r w:rsidRPr="00905EAD">
              <w:rPr>
                <w:lang w:val="en-GB"/>
              </w:rPr>
              <w:t xml:space="preserve">Erie </w:t>
            </w:r>
            <w:r>
              <w:rPr>
                <w:lang w:val="en-GB"/>
              </w:rPr>
              <w:t>Publishing: 2016.</w:t>
            </w:r>
          </w:p>
        </w:tc>
      </w:tr>
      <w:tr w:rsidR="004F7A75" w14:paraId="7FB4D6E5" w14:textId="77777777" w:rsidTr="004F7A7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2F8959" w14:textId="77777777" w:rsidR="004F7A75" w:rsidRDefault="004F7A75" w:rsidP="004F7A75">
            <w:pPr>
              <w:jc w:val="center"/>
              <w:rPr>
                <w:b/>
              </w:rPr>
            </w:pPr>
            <w:r>
              <w:rPr>
                <w:b/>
              </w:rPr>
              <w:t>Informace ke kombinované nebo distanční formě</w:t>
            </w:r>
          </w:p>
        </w:tc>
      </w:tr>
      <w:tr w:rsidR="004F7A75" w14:paraId="73EE1E79" w14:textId="77777777" w:rsidTr="004F7A75">
        <w:tc>
          <w:tcPr>
            <w:tcW w:w="4787" w:type="dxa"/>
            <w:gridSpan w:val="3"/>
            <w:tcBorders>
              <w:top w:val="single" w:sz="2" w:space="0" w:color="auto"/>
            </w:tcBorders>
            <w:shd w:val="clear" w:color="auto" w:fill="F7CAAC"/>
          </w:tcPr>
          <w:p w14:paraId="57A51EE7" w14:textId="77777777" w:rsidR="004F7A75" w:rsidRDefault="004F7A75" w:rsidP="004F7A75">
            <w:pPr>
              <w:jc w:val="both"/>
            </w:pPr>
            <w:r>
              <w:rPr>
                <w:b/>
              </w:rPr>
              <w:t>Rozsah konzultací (soustředění)</w:t>
            </w:r>
          </w:p>
        </w:tc>
        <w:tc>
          <w:tcPr>
            <w:tcW w:w="889" w:type="dxa"/>
            <w:tcBorders>
              <w:top w:val="single" w:sz="2" w:space="0" w:color="auto"/>
            </w:tcBorders>
          </w:tcPr>
          <w:p w14:paraId="749F6CBD" w14:textId="77777777" w:rsidR="004F7A75" w:rsidRDefault="004F7A75" w:rsidP="004F7A75">
            <w:pPr>
              <w:jc w:val="both"/>
            </w:pPr>
            <w:r>
              <w:t>15</w:t>
            </w:r>
          </w:p>
        </w:tc>
        <w:tc>
          <w:tcPr>
            <w:tcW w:w="4179" w:type="dxa"/>
            <w:gridSpan w:val="4"/>
            <w:tcBorders>
              <w:top w:val="single" w:sz="2" w:space="0" w:color="auto"/>
            </w:tcBorders>
            <w:shd w:val="clear" w:color="auto" w:fill="F7CAAC"/>
          </w:tcPr>
          <w:p w14:paraId="231B9349" w14:textId="77777777" w:rsidR="004F7A75" w:rsidRDefault="004F7A75" w:rsidP="004F7A75">
            <w:pPr>
              <w:jc w:val="both"/>
              <w:rPr>
                <w:b/>
              </w:rPr>
            </w:pPr>
            <w:r>
              <w:rPr>
                <w:b/>
              </w:rPr>
              <w:t xml:space="preserve">hodin </w:t>
            </w:r>
          </w:p>
        </w:tc>
      </w:tr>
      <w:tr w:rsidR="004F7A75" w14:paraId="489DFDD0" w14:textId="77777777" w:rsidTr="004F7A75">
        <w:tc>
          <w:tcPr>
            <w:tcW w:w="9855" w:type="dxa"/>
            <w:gridSpan w:val="8"/>
            <w:shd w:val="clear" w:color="auto" w:fill="F7CAAC"/>
          </w:tcPr>
          <w:p w14:paraId="111408B0" w14:textId="77777777" w:rsidR="004F7A75" w:rsidRDefault="004F7A75" w:rsidP="004F7A75">
            <w:pPr>
              <w:jc w:val="both"/>
              <w:rPr>
                <w:b/>
              </w:rPr>
            </w:pPr>
            <w:r>
              <w:rPr>
                <w:b/>
              </w:rPr>
              <w:t>Informace o způsobu kontaktu s vyučujícím</w:t>
            </w:r>
          </w:p>
        </w:tc>
      </w:tr>
      <w:tr w:rsidR="004F7A75" w14:paraId="6B5F7199" w14:textId="77777777" w:rsidTr="004F7A75">
        <w:trPr>
          <w:trHeight w:val="833"/>
        </w:trPr>
        <w:tc>
          <w:tcPr>
            <w:tcW w:w="9855" w:type="dxa"/>
            <w:gridSpan w:val="8"/>
          </w:tcPr>
          <w:p w14:paraId="701EDF0A" w14:textId="77777777" w:rsidR="004F7A75" w:rsidRDefault="004F7A75" w:rsidP="004F7A75">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r w:rsidR="00D5697F" w:rsidRPr="00792EB2" w14:paraId="07F9D92E" w14:textId="77777777" w:rsidTr="00D5697F">
        <w:trPr>
          <w:ins w:id="50" w:author="Pavla Trefilová" w:date="2022-05-11T15:19:00Z"/>
        </w:trPr>
        <w:tc>
          <w:tcPr>
            <w:tcW w:w="9855" w:type="dxa"/>
            <w:gridSpan w:val="8"/>
            <w:tcBorders>
              <w:bottom w:val="double" w:sz="4" w:space="0" w:color="auto"/>
            </w:tcBorders>
            <w:shd w:val="clear" w:color="auto" w:fill="BDD6EE"/>
          </w:tcPr>
          <w:p w14:paraId="0A8413D7" w14:textId="77777777" w:rsidR="00D5697F" w:rsidRPr="00792EB2" w:rsidRDefault="00D5697F" w:rsidP="00D5697F">
            <w:pPr>
              <w:jc w:val="both"/>
              <w:rPr>
                <w:ins w:id="51" w:author="Pavla Trefilová" w:date="2022-05-11T15:19:00Z"/>
                <w:b/>
                <w:sz w:val="28"/>
              </w:rPr>
            </w:pPr>
            <w:ins w:id="52" w:author="Pavla Trefilová" w:date="2022-05-11T15:19:00Z">
              <w:r w:rsidRPr="00792EB2">
                <w:lastRenderedPageBreak/>
                <w:br w:type="page"/>
              </w:r>
              <w:r w:rsidRPr="00792EB2">
                <w:rPr>
                  <w:b/>
                  <w:sz w:val="28"/>
                </w:rPr>
                <w:t>B-III – Charakteristika studijního předmětu</w:t>
              </w:r>
            </w:ins>
          </w:p>
        </w:tc>
      </w:tr>
      <w:tr w:rsidR="00D5697F" w:rsidRPr="00792EB2" w14:paraId="599D525A" w14:textId="77777777" w:rsidTr="00D5697F">
        <w:trPr>
          <w:ins w:id="53" w:author="Pavla Trefilová" w:date="2022-05-11T15:19:00Z"/>
        </w:trPr>
        <w:tc>
          <w:tcPr>
            <w:tcW w:w="3086" w:type="dxa"/>
            <w:tcBorders>
              <w:top w:val="double" w:sz="4" w:space="0" w:color="auto"/>
            </w:tcBorders>
            <w:shd w:val="clear" w:color="auto" w:fill="F7CAAC"/>
          </w:tcPr>
          <w:p w14:paraId="170D646C" w14:textId="77777777" w:rsidR="00D5697F" w:rsidRPr="00792EB2" w:rsidRDefault="00D5697F" w:rsidP="00D5697F">
            <w:pPr>
              <w:jc w:val="both"/>
              <w:rPr>
                <w:ins w:id="54" w:author="Pavla Trefilová" w:date="2022-05-11T15:19:00Z"/>
                <w:b/>
              </w:rPr>
            </w:pPr>
            <w:ins w:id="55" w:author="Pavla Trefilová" w:date="2022-05-11T15:19:00Z">
              <w:r w:rsidRPr="00792EB2">
                <w:rPr>
                  <w:b/>
                </w:rPr>
                <w:t>Název studijního předmětu</w:t>
              </w:r>
            </w:ins>
          </w:p>
        </w:tc>
        <w:tc>
          <w:tcPr>
            <w:tcW w:w="6769" w:type="dxa"/>
            <w:gridSpan w:val="7"/>
            <w:tcBorders>
              <w:top w:val="double" w:sz="4" w:space="0" w:color="auto"/>
            </w:tcBorders>
          </w:tcPr>
          <w:p w14:paraId="77D24B3D" w14:textId="77777777" w:rsidR="00D5697F" w:rsidRPr="00792EB2" w:rsidRDefault="00D5697F" w:rsidP="00D5697F">
            <w:pPr>
              <w:jc w:val="both"/>
              <w:rPr>
                <w:ins w:id="56" w:author="Pavla Trefilová" w:date="2022-05-11T15:19:00Z"/>
              </w:rPr>
            </w:pPr>
            <w:ins w:id="57" w:author="Pavla Trefilová" w:date="2022-05-11T15:19:00Z">
              <w:r w:rsidRPr="000771DA">
                <w:t>Foreign language</w:t>
              </w:r>
            </w:ins>
          </w:p>
        </w:tc>
      </w:tr>
      <w:tr w:rsidR="00D5697F" w:rsidRPr="00792EB2" w14:paraId="5C91EA57" w14:textId="77777777" w:rsidTr="00D5697F">
        <w:trPr>
          <w:ins w:id="58" w:author="Pavla Trefilová" w:date="2022-05-11T15:19:00Z"/>
        </w:trPr>
        <w:tc>
          <w:tcPr>
            <w:tcW w:w="3086" w:type="dxa"/>
            <w:shd w:val="clear" w:color="auto" w:fill="F7CAAC"/>
          </w:tcPr>
          <w:p w14:paraId="036D35D1" w14:textId="77777777" w:rsidR="00D5697F" w:rsidRPr="00792EB2" w:rsidRDefault="00D5697F" w:rsidP="00D5697F">
            <w:pPr>
              <w:jc w:val="both"/>
              <w:rPr>
                <w:ins w:id="59" w:author="Pavla Trefilová" w:date="2022-05-11T15:19:00Z"/>
                <w:b/>
              </w:rPr>
            </w:pPr>
            <w:ins w:id="60" w:author="Pavla Trefilová" w:date="2022-05-11T15:19:00Z">
              <w:r w:rsidRPr="00792EB2">
                <w:rPr>
                  <w:b/>
                </w:rPr>
                <w:t>Typ předmětu</w:t>
              </w:r>
            </w:ins>
          </w:p>
        </w:tc>
        <w:tc>
          <w:tcPr>
            <w:tcW w:w="3406" w:type="dxa"/>
            <w:gridSpan w:val="4"/>
          </w:tcPr>
          <w:p w14:paraId="0FB654B7" w14:textId="77777777" w:rsidR="00D5697F" w:rsidRPr="00792EB2" w:rsidRDefault="00D5697F" w:rsidP="00D5697F">
            <w:pPr>
              <w:jc w:val="both"/>
              <w:rPr>
                <w:ins w:id="61" w:author="Pavla Trefilová" w:date="2022-05-11T15:19:00Z"/>
              </w:rPr>
            </w:pPr>
            <w:ins w:id="62" w:author="Pavla Trefilová" w:date="2022-05-11T15:19:00Z">
              <w:r w:rsidRPr="00792EB2">
                <w:t>povinný „P“</w:t>
              </w:r>
            </w:ins>
          </w:p>
        </w:tc>
        <w:tc>
          <w:tcPr>
            <w:tcW w:w="2695" w:type="dxa"/>
            <w:gridSpan w:val="2"/>
            <w:shd w:val="clear" w:color="auto" w:fill="F7CAAC"/>
          </w:tcPr>
          <w:p w14:paraId="60DCB663" w14:textId="77777777" w:rsidR="00D5697F" w:rsidRPr="00792EB2" w:rsidRDefault="00D5697F" w:rsidP="00D5697F">
            <w:pPr>
              <w:jc w:val="both"/>
              <w:rPr>
                <w:ins w:id="63" w:author="Pavla Trefilová" w:date="2022-05-11T15:19:00Z"/>
              </w:rPr>
            </w:pPr>
            <w:ins w:id="64" w:author="Pavla Trefilová" w:date="2022-05-11T15:19:00Z">
              <w:r w:rsidRPr="00792EB2">
                <w:rPr>
                  <w:b/>
                </w:rPr>
                <w:t>doporučený ročník / semestr</w:t>
              </w:r>
            </w:ins>
          </w:p>
        </w:tc>
        <w:tc>
          <w:tcPr>
            <w:tcW w:w="668" w:type="dxa"/>
          </w:tcPr>
          <w:p w14:paraId="0E4DDFDD" w14:textId="77777777" w:rsidR="00D5697F" w:rsidRPr="00792EB2" w:rsidRDefault="00D5697F" w:rsidP="00D5697F">
            <w:pPr>
              <w:jc w:val="both"/>
              <w:rPr>
                <w:ins w:id="65" w:author="Pavla Trefilová" w:date="2022-05-11T15:19:00Z"/>
              </w:rPr>
            </w:pPr>
            <w:ins w:id="66" w:author="Pavla Trefilová" w:date="2022-05-11T15:19:00Z">
              <w:r>
                <w:t>2</w:t>
              </w:r>
              <w:r w:rsidRPr="00792EB2">
                <w:t>/Z</w:t>
              </w:r>
            </w:ins>
          </w:p>
        </w:tc>
      </w:tr>
      <w:tr w:rsidR="00D5697F" w:rsidRPr="00792EB2" w14:paraId="00B15843" w14:textId="77777777" w:rsidTr="00D5697F">
        <w:trPr>
          <w:ins w:id="67" w:author="Pavla Trefilová" w:date="2022-05-11T15:19:00Z"/>
        </w:trPr>
        <w:tc>
          <w:tcPr>
            <w:tcW w:w="3086" w:type="dxa"/>
            <w:shd w:val="clear" w:color="auto" w:fill="F7CAAC"/>
          </w:tcPr>
          <w:p w14:paraId="64D7E944" w14:textId="77777777" w:rsidR="00D5697F" w:rsidRPr="00792EB2" w:rsidRDefault="00D5697F" w:rsidP="00D5697F">
            <w:pPr>
              <w:jc w:val="both"/>
              <w:rPr>
                <w:ins w:id="68" w:author="Pavla Trefilová" w:date="2022-05-11T15:19:00Z"/>
                <w:b/>
              </w:rPr>
            </w:pPr>
            <w:ins w:id="69" w:author="Pavla Trefilová" w:date="2022-05-11T15:19:00Z">
              <w:r w:rsidRPr="00792EB2">
                <w:rPr>
                  <w:b/>
                </w:rPr>
                <w:t>Rozsah studijního předmětu</w:t>
              </w:r>
            </w:ins>
          </w:p>
        </w:tc>
        <w:tc>
          <w:tcPr>
            <w:tcW w:w="1701" w:type="dxa"/>
            <w:gridSpan w:val="2"/>
          </w:tcPr>
          <w:p w14:paraId="4A1CB17D" w14:textId="77777777" w:rsidR="00D5697F" w:rsidRPr="00792EB2" w:rsidRDefault="00D5697F" w:rsidP="00D5697F">
            <w:pPr>
              <w:jc w:val="both"/>
              <w:rPr>
                <w:ins w:id="70" w:author="Pavla Trefilová" w:date="2022-05-11T15:19:00Z"/>
              </w:rPr>
            </w:pPr>
            <w:proofErr w:type="gramStart"/>
            <w:ins w:id="71" w:author="Pavla Trefilová" w:date="2022-05-11T15:19:00Z">
              <w:r>
                <w:t>20s</w:t>
              </w:r>
              <w:proofErr w:type="gramEnd"/>
            </w:ins>
          </w:p>
        </w:tc>
        <w:tc>
          <w:tcPr>
            <w:tcW w:w="889" w:type="dxa"/>
            <w:shd w:val="clear" w:color="auto" w:fill="F7CAAC"/>
          </w:tcPr>
          <w:p w14:paraId="49D1F5CE" w14:textId="77777777" w:rsidR="00D5697F" w:rsidRPr="00792EB2" w:rsidRDefault="00D5697F" w:rsidP="00D5697F">
            <w:pPr>
              <w:jc w:val="both"/>
              <w:rPr>
                <w:ins w:id="72" w:author="Pavla Trefilová" w:date="2022-05-11T15:19:00Z"/>
                <w:b/>
              </w:rPr>
            </w:pPr>
            <w:ins w:id="73" w:author="Pavla Trefilová" w:date="2022-05-11T15:19:00Z">
              <w:r w:rsidRPr="00792EB2">
                <w:rPr>
                  <w:b/>
                </w:rPr>
                <w:t xml:space="preserve">hod. </w:t>
              </w:r>
            </w:ins>
          </w:p>
        </w:tc>
        <w:tc>
          <w:tcPr>
            <w:tcW w:w="816" w:type="dxa"/>
          </w:tcPr>
          <w:p w14:paraId="16CFC12C" w14:textId="77777777" w:rsidR="00D5697F" w:rsidRPr="00792EB2" w:rsidRDefault="00D5697F" w:rsidP="00D5697F">
            <w:pPr>
              <w:jc w:val="both"/>
              <w:rPr>
                <w:ins w:id="74" w:author="Pavla Trefilová" w:date="2022-05-11T15:19:00Z"/>
              </w:rPr>
            </w:pPr>
            <w:ins w:id="75" w:author="Pavla Trefilová" w:date="2022-05-11T15:19:00Z">
              <w:r w:rsidRPr="00792EB2">
                <w:t>20</w:t>
              </w:r>
            </w:ins>
          </w:p>
        </w:tc>
        <w:tc>
          <w:tcPr>
            <w:tcW w:w="2156" w:type="dxa"/>
            <w:shd w:val="clear" w:color="auto" w:fill="F7CAAC"/>
          </w:tcPr>
          <w:p w14:paraId="3B326696" w14:textId="77777777" w:rsidR="00D5697F" w:rsidRPr="00792EB2" w:rsidRDefault="00D5697F" w:rsidP="00D5697F">
            <w:pPr>
              <w:jc w:val="both"/>
              <w:rPr>
                <w:ins w:id="76" w:author="Pavla Trefilová" w:date="2022-05-11T15:19:00Z"/>
                <w:b/>
              </w:rPr>
            </w:pPr>
            <w:ins w:id="77" w:author="Pavla Trefilová" w:date="2022-05-11T15:19:00Z">
              <w:r w:rsidRPr="00792EB2">
                <w:rPr>
                  <w:b/>
                </w:rPr>
                <w:t>kreditů</w:t>
              </w:r>
            </w:ins>
          </w:p>
        </w:tc>
        <w:tc>
          <w:tcPr>
            <w:tcW w:w="1207" w:type="dxa"/>
            <w:gridSpan w:val="2"/>
          </w:tcPr>
          <w:p w14:paraId="17966BC6" w14:textId="77777777" w:rsidR="00D5697F" w:rsidRPr="00792EB2" w:rsidRDefault="00D5697F" w:rsidP="00D5697F">
            <w:pPr>
              <w:jc w:val="both"/>
              <w:rPr>
                <w:ins w:id="78" w:author="Pavla Trefilová" w:date="2022-05-11T15:19:00Z"/>
              </w:rPr>
            </w:pPr>
          </w:p>
        </w:tc>
      </w:tr>
      <w:tr w:rsidR="00D5697F" w:rsidRPr="00792EB2" w14:paraId="13F4D517" w14:textId="77777777" w:rsidTr="00D5697F">
        <w:trPr>
          <w:ins w:id="79" w:author="Pavla Trefilová" w:date="2022-05-11T15:19:00Z"/>
        </w:trPr>
        <w:tc>
          <w:tcPr>
            <w:tcW w:w="3086" w:type="dxa"/>
            <w:shd w:val="clear" w:color="auto" w:fill="F7CAAC"/>
          </w:tcPr>
          <w:p w14:paraId="2E93A0D6" w14:textId="77777777" w:rsidR="00D5697F" w:rsidRPr="00792EB2" w:rsidRDefault="00D5697F" w:rsidP="00D5697F">
            <w:pPr>
              <w:jc w:val="both"/>
              <w:rPr>
                <w:ins w:id="80" w:author="Pavla Trefilová" w:date="2022-05-11T15:19:00Z"/>
                <w:b/>
              </w:rPr>
            </w:pPr>
            <w:ins w:id="81" w:author="Pavla Trefilová" w:date="2022-05-11T15:19:00Z">
              <w:r w:rsidRPr="00792EB2">
                <w:rPr>
                  <w:b/>
                </w:rPr>
                <w:t>Prerekvizity, korekvizity, ekvivalence</w:t>
              </w:r>
            </w:ins>
          </w:p>
        </w:tc>
        <w:tc>
          <w:tcPr>
            <w:tcW w:w="6769" w:type="dxa"/>
            <w:gridSpan w:val="7"/>
          </w:tcPr>
          <w:p w14:paraId="708E08CF" w14:textId="77777777" w:rsidR="00D5697F" w:rsidRPr="00792EB2" w:rsidRDefault="00D5697F" w:rsidP="00D5697F">
            <w:pPr>
              <w:jc w:val="both"/>
              <w:rPr>
                <w:ins w:id="82" w:author="Pavla Trefilová" w:date="2022-05-11T15:19:00Z"/>
              </w:rPr>
            </w:pPr>
          </w:p>
        </w:tc>
      </w:tr>
      <w:tr w:rsidR="00D5697F" w:rsidRPr="00792EB2" w14:paraId="7CC6D545" w14:textId="77777777" w:rsidTr="00D5697F">
        <w:trPr>
          <w:ins w:id="83" w:author="Pavla Trefilová" w:date="2022-05-11T15:19:00Z"/>
        </w:trPr>
        <w:tc>
          <w:tcPr>
            <w:tcW w:w="3086" w:type="dxa"/>
            <w:shd w:val="clear" w:color="auto" w:fill="F7CAAC"/>
          </w:tcPr>
          <w:p w14:paraId="329F942B" w14:textId="77777777" w:rsidR="00D5697F" w:rsidRPr="00792EB2" w:rsidRDefault="00D5697F" w:rsidP="00D5697F">
            <w:pPr>
              <w:jc w:val="both"/>
              <w:rPr>
                <w:ins w:id="84" w:author="Pavla Trefilová" w:date="2022-05-11T15:19:00Z"/>
                <w:b/>
              </w:rPr>
            </w:pPr>
            <w:ins w:id="85" w:author="Pavla Trefilová" w:date="2022-05-11T15:19:00Z">
              <w:r w:rsidRPr="00792EB2">
                <w:rPr>
                  <w:b/>
                </w:rPr>
                <w:t>Způsob ověření studijních výsledků</w:t>
              </w:r>
            </w:ins>
          </w:p>
        </w:tc>
        <w:tc>
          <w:tcPr>
            <w:tcW w:w="3406" w:type="dxa"/>
            <w:gridSpan w:val="4"/>
          </w:tcPr>
          <w:p w14:paraId="2F041408" w14:textId="77777777" w:rsidR="00D5697F" w:rsidRPr="00792EB2" w:rsidRDefault="00D5697F" w:rsidP="00D5697F">
            <w:pPr>
              <w:jc w:val="both"/>
              <w:rPr>
                <w:ins w:id="86" w:author="Pavla Trefilová" w:date="2022-05-11T15:19:00Z"/>
              </w:rPr>
            </w:pPr>
            <w:ins w:id="87" w:author="Pavla Trefilová" w:date="2022-05-11T15:19:00Z">
              <w:r w:rsidRPr="00792EB2">
                <w:t>zkouška</w:t>
              </w:r>
            </w:ins>
          </w:p>
        </w:tc>
        <w:tc>
          <w:tcPr>
            <w:tcW w:w="2156" w:type="dxa"/>
            <w:shd w:val="clear" w:color="auto" w:fill="F7CAAC"/>
          </w:tcPr>
          <w:p w14:paraId="4A814BA6" w14:textId="77777777" w:rsidR="00D5697F" w:rsidRPr="00792EB2" w:rsidRDefault="00D5697F" w:rsidP="00D5697F">
            <w:pPr>
              <w:jc w:val="both"/>
              <w:rPr>
                <w:ins w:id="88" w:author="Pavla Trefilová" w:date="2022-05-11T15:19:00Z"/>
                <w:b/>
              </w:rPr>
            </w:pPr>
            <w:ins w:id="89" w:author="Pavla Trefilová" w:date="2022-05-11T15:19:00Z">
              <w:r w:rsidRPr="00792EB2">
                <w:rPr>
                  <w:b/>
                </w:rPr>
                <w:t>Forma výuky</w:t>
              </w:r>
            </w:ins>
          </w:p>
        </w:tc>
        <w:tc>
          <w:tcPr>
            <w:tcW w:w="1207" w:type="dxa"/>
            <w:gridSpan w:val="2"/>
          </w:tcPr>
          <w:p w14:paraId="5D4009DA" w14:textId="77777777" w:rsidR="00D5697F" w:rsidRPr="00792EB2" w:rsidRDefault="00D5697F" w:rsidP="00D5697F">
            <w:pPr>
              <w:jc w:val="both"/>
              <w:rPr>
                <w:ins w:id="90" w:author="Pavla Trefilová" w:date="2022-05-11T15:19:00Z"/>
              </w:rPr>
            </w:pPr>
            <w:ins w:id="91" w:author="Pavla Trefilová" w:date="2022-05-11T15:19:00Z">
              <w:r>
                <w:t>seminář</w:t>
              </w:r>
            </w:ins>
          </w:p>
        </w:tc>
      </w:tr>
      <w:tr w:rsidR="00D5697F" w:rsidRPr="00792EB2" w14:paraId="79C9F043" w14:textId="77777777" w:rsidTr="00D5697F">
        <w:trPr>
          <w:ins w:id="92" w:author="Pavla Trefilová" w:date="2022-05-11T15:19:00Z"/>
        </w:trPr>
        <w:tc>
          <w:tcPr>
            <w:tcW w:w="3086" w:type="dxa"/>
            <w:shd w:val="clear" w:color="auto" w:fill="F7CAAC"/>
          </w:tcPr>
          <w:p w14:paraId="72F0B98A" w14:textId="77777777" w:rsidR="00D5697F" w:rsidRPr="00792EB2" w:rsidRDefault="00D5697F" w:rsidP="00D5697F">
            <w:pPr>
              <w:jc w:val="both"/>
              <w:rPr>
                <w:ins w:id="93" w:author="Pavla Trefilová" w:date="2022-05-11T15:19:00Z"/>
                <w:b/>
              </w:rPr>
            </w:pPr>
            <w:ins w:id="94" w:author="Pavla Trefilová" w:date="2022-05-11T15:19:00Z">
              <w:r w:rsidRPr="00792EB2">
                <w:rPr>
                  <w:b/>
                </w:rPr>
                <w:t>Forma způsobu ověření studijních výsledků a další požadavky na studenta</w:t>
              </w:r>
            </w:ins>
          </w:p>
        </w:tc>
        <w:tc>
          <w:tcPr>
            <w:tcW w:w="6769" w:type="dxa"/>
            <w:gridSpan w:val="7"/>
            <w:tcBorders>
              <w:bottom w:val="nil"/>
            </w:tcBorders>
          </w:tcPr>
          <w:p w14:paraId="180ADE8B" w14:textId="77777777" w:rsidR="00D5697F" w:rsidRPr="00792EB2" w:rsidRDefault="00D5697F" w:rsidP="00D5697F">
            <w:pPr>
              <w:jc w:val="both"/>
              <w:rPr>
                <w:ins w:id="95" w:author="Pavla Trefilová" w:date="2022-05-11T15:19:00Z"/>
              </w:rPr>
            </w:pPr>
            <w:ins w:id="96" w:author="Pavla Trefilová" w:date="2022-05-11T15:19:00Z">
              <w:r w:rsidRPr="00792EB2">
                <w:t>Způsob ukončení předmětu:</w:t>
              </w:r>
            </w:ins>
          </w:p>
          <w:p w14:paraId="74083443" w14:textId="77777777" w:rsidR="00D5697F" w:rsidRPr="00792EB2" w:rsidRDefault="00D5697F" w:rsidP="00D5697F">
            <w:pPr>
              <w:jc w:val="both"/>
              <w:rPr>
                <w:ins w:id="97" w:author="Pavla Trefilová" w:date="2022-05-11T15:19:00Z"/>
              </w:rPr>
            </w:pPr>
            <w:ins w:id="98" w:author="Pavla Trefilová" w:date="2022-05-11T15:19:00Z">
              <w:r>
                <w:t>Předpokládá se ukončení předmětu v úrovni B2.</w:t>
              </w:r>
            </w:ins>
          </w:p>
        </w:tc>
      </w:tr>
      <w:tr w:rsidR="00D5697F" w:rsidRPr="00792EB2" w14:paraId="238BBA50" w14:textId="77777777" w:rsidTr="00D5697F">
        <w:trPr>
          <w:trHeight w:val="122"/>
          <w:ins w:id="99" w:author="Pavla Trefilová" w:date="2022-05-11T15:19:00Z"/>
        </w:trPr>
        <w:tc>
          <w:tcPr>
            <w:tcW w:w="9855" w:type="dxa"/>
            <w:gridSpan w:val="8"/>
            <w:tcBorders>
              <w:top w:val="nil"/>
            </w:tcBorders>
          </w:tcPr>
          <w:p w14:paraId="53133958" w14:textId="77777777" w:rsidR="00D5697F" w:rsidRPr="00792EB2" w:rsidRDefault="00D5697F" w:rsidP="00D5697F">
            <w:pPr>
              <w:jc w:val="both"/>
              <w:rPr>
                <w:ins w:id="100" w:author="Pavla Trefilová" w:date="2022-05-11T15:19:00Z"/>
              </w:rPr>
            </w:pPr>
          </w:p>
        </w:tc>
      </w:tr>
      <w:tr w:rsidR="00D5697F" w:rsidRPr="00792EB2" w14:paraId="67B3E17A" w14:textId="77777777" w:rsidTr="00D5697F">
        <w:trPr>
          <w:trHeight w:val="197"/>
          <w:ins w:id="101" w:author="Pavla Trefilová" w:date="2022-05-11T15:19:00Z"/>
        </w:trPr>
        <w:tc>
          <w:tcPr>
            <w:tcW w:w="3086" w:type="dxa"/>
            <w:tcBorders>
              <w:top w:val="nil"/>
            </w:tcBorders>
            <w:shd w:val="clear" w:color="auto" w:fill="F7CAAC"/>
          </w:tcPr>
          <w:p w14:paraId="427764A1" w14:textId="77777777" w:rsidR="00D5697F" w:rsidRPr="00792EB2" w:rsidRDefault="00D5697F" w:rsidP="00D5697F">
            <w:pPr>
              <w:jc w:val="both"/>
              <w:rPr>
                <w:ins w:id="102" w:author="Pavla Trefilová" w:date="2022-05-11T15:19:00Z"/>
                <w:b/>
              </w:rPr>
            </w:pPr>
            <w:ins w:id="103" w:author="Pavla Trefilová" w:date="2022-05-11T15:19:00Z">
              <w:r w:rsidRPr="00792EB2">
                <w:rPr>
                  <w:b/>
                </w:rPr>
                <w:t>Garant předmětu</w:t>
              </w:r>
            </w:ins>
          </w:p>
        </w:tc>
        <w:tc>
          <w:tcPr>
            <w:tcW w:w="6769" w:type="dxa"/>
            <w:gridSpan w:val="7"/>
            <w:tcBorders>
              <w:top w:val="nil"/>
            </w:tcBorders>
          </w:tcPr>
          <w:p w14:paraId="795C5EF5" w14:textId="77777777" w:rsidR="00D5697F" w:rsidRPr="00792EB2" w:rsidRDefault="00D5697F" w:rsidP="00D5697F">
            <w:pPr>
              <w:jc w:val="both"/>
              <w:rPr>
                <w:ins w:id="104" w:author="Pavla Trefilová" w:date="2022-05-11T15:19:00Z"/>
              </w:rPr>
            </w:pPr>
          </w:p>
        </w:tc>
      </w:tr>
      <w:tr w:rsidR="00D5697F" w:rsidRPr="00792EB2" w14:paraId="5B21EDBD" w14:textId="77777777" w:rsidTr="00D5697F">
        <w:trPr>
          <w:trHeight w:val="243"/>
          <w:ins w:id="105" w:author="Pavla Trefilová" w:date="2022-05-11T15:19:00Z"/>
        </w:trPr>
        <w:tc>
          <w:tcPr>
            <w:tcW w:w="3086" w:type="dxa"/>
            <w:tcBorders>
              <w:top w:val="nil"/>
            </w:tcBorders>
            <w:shd w:val="clear" w:color="auto" w:fill="F7CAAC"/>
          </w:tcPr>
          <w:p w14:paraId="7ADDE48D" w14:textId="77777777" w:rsidR="00D5697F" w:rsidRPr="00792EB2" w:rsidRDefault="00D5697F" w:rsidP="00D5697F">
            <w:pPr>
              <w:jc w:val="both"/>
              <w:rPr>
                <w:ins w:id="106" w:author="Pavla Trefilová" w:date="2022-05-11T15:19:00Z"/>
                <w:b/>
              </w:rPr>
            </w:pPr>
            <w:ins w:id="107" w:author="Pavla Trefilová" w:date="2022-05-11T15:19:00Z">
              <w:r w:rsidRPr="00792EB2">
                <w:rPr>
                  <w:b/>
                </w:rPr>
                <w:t>Zapojení garanta do výuky předmětu</w:t>
              </w:r>
            </w:ins>
          </w:p>
        </w:tc>
        <w:tc>
          <w:tcPr>
            <w:tcW w:w="6769" w:type="dxa"/>
            <w:gridSpan w:val="7"/>
            <w:tcBorders>
              <w:top w:val="nil"/>
            </w:tcBorders>
          </w:tcPr>
          <w:p w14:paraId="2D95F042" w14:textId="77777777" w:rsidR="00D5697F" w:rsidRDefault="00D5697F" w:rsidP="00D5697F">
            <w:pPr>
              <w:jc w:val="both"/>
              <w:rPr>
                <w:ins w:id="108" w:author="Pavla Trefilová" w:date="2022-05-11T15:19:00Z"/>
              </w:rPr>
            </w:pPr>
            <w:ins w:id="109" w:author="Pavla Trefilová" w:date="2022-05-11T15:19:00Z">
              <w:r>
                <w:t>Garant bude určen dle výběru daného jazyka.</w:t>
              </w:r>
              <w:r w:rsidRPr="00792EB2">
                <w:t xml:space="preserve"> </w:t>
              </w:r>
              <w:r>
                <w:t xml:space="preserve"> Např. Německý jazyk: </w:t>
              </w:r>
              <w:r w:rsidRPr="00C76F28">
                <w:t>Mgr. Věra Kozáková, Ph.D.</w:t>
              </w:r>
            </w:ins>
          </w:p>
          <w:p w14:paraId="6C2ED157" w14:textId="77777777" w:rsidR="00D5697F" w:rsidRPr="00792EB2" w:rsidRDefault="00D5697F" w:rsidP="00D5697F">
            <w:pPr>
              <w:jc w:val="both"/>
              <w:rPr>
                <w:ins w:id="110" w:author="Pavla Trefilová" w:date="2022-05-11T15:19:00Z"/>
              </w:rPr>
            </w:pPr>
            <w:ins w:id="111" w:author="Pavla Trefilová" w:date="2022-05-11T15:19:00Z">
              <w:r w:rsidRPr="00BD5927">
                <w:t>Garant se podílí v rozsahu 100 %, stanovuje koncepci seminářů a dohlíží na jejich jednotné vedení.</w:t>
              </w:r>
            </w:ins>
          </w:p>
        </w:tc>
      </w:tr>
      <w:tr w:rsidR="00D5697F" w:rsidRPr="00792EB2" w14:paraId="14C0B0E5" w14:textId="77777777" w:rsidTr="00D5697F">
        <w:trPr>
          <w:ins w:id="112" w:author="Pavla Trefilová" w:date="2022-05-11T15:19:00Z"/>
        </w:trPr>
        <w:tc>
          <w:tcPr>
            <w:tcW w:w="3086" w:type="dxa"/>
            <w:shd w:val="clear" w:color="auto" w:fill="F7CAAC"/>
          </w:tcPr>
          <w:p w14:paraId="3FAA64AB" w14:textId="77777777" w:rsidR="00D5697F" w:rsidRPr="00792EB2" w:rsidRDefault="00D5697F" w:rsidP="00D5697F">
            <w:pPr>
              <w:jc w:val="both"/>
              <w:rPr>
                <w:ins w:id="113" w:author="Pavla Trefilová" w:date="2022-05-11T15:19:00Z"/>
                <w:b/>
              </w:rPr>
            </w:pPr>
            <w:ins w:id="114" w:author="Pavla Trefilová" w:date="2022-05-11T15:19:00Z">
              <w:r w:rsidRPr="00792EB2">
                <w:rPr>
                  <w:b/>
                </w:rPr>
                <w:t>Vyučující</w:t>
              </w:r>
            </w:ins>
          </w:p>
        </w:tc>
        <w:tc>
          <w:tcPr>
            <w:tcW w:w="6769" w:type="dxa"/>
            <w:gridSpan w:val="7"/>
            <w:tcBorders>
              <w:bottom w:val="nil"/>
            </w:tcBorders>
          </w:tcPr>
          <w:p w14:paraId="06E4DB60" w14:textId="77777777" w:rsidR="00D5697F" w:rsidRPr="00792EB2" w:rsidRDefault="00D5697F" w:rsidP="00D5697F">
            <w:pPr>
              <w:jc w:val="both"/>
              <w:rPr>
                <w:ins w:id="115" w:author="Pavla Trefilová" w:date="2022-05-11T15:19:00Z"/>
              </w:rPr>
            </w:pPr>
            <w:ins w:id="116" w:author="Pavla Trefilová" w:date="2022-05-11T15:19:00Z">
              <w:r>
                <w:t xml:space="preserve">Mgr. Věra Kozáková, Ph.D. – vedení </w:t>
              </w:r>
              <w:r w:rsidRPr="00BD5927">
                <w:rPr>
                  <w:rStyle w:val="Hypertextovodkaz"/>
                </w:rPr>
                <w:t>seminářů (</w:t>
              </w:r>
              <w:proofErr w:type="gramStart"/>
              <w:r w:rsidRPr="00BD5927">
                <w:rPr>
                  <w:rStyle w:val="Hypertextovodkaz"/>
                </w:rPr>
                <w:t>100%</w:t>
              </w:r>
              <w:proofErr w:type="gramEnd"/>
              <w:r w:rsidRPr="00BD5927">
                <w:rPr>
                  <w:rStyle w:val="Hypertextovodkaz"/>
                </w:rPr>
                <w:t>)</w:t>
              </w:r>
            </w:ins>
          </w:p>
        </w:tc>
      </w:tr>
      <w:tr w:rsidR="00D5697F" w:rsidRPr="00792EB2" w14:paraId="51AB85B3" w14:textId="77777777" w:rsidTr="00D5697F">
        <w:trPr>
          <w:trHeight w:val="56"/>
          <w:ins w:id="117" w:author="Pavla Trefilová" w:date="2022-05-11T15:19:00Z"/>
        </w:trPr>
        <w:tc>
          <w:tcPr>
            <w:tcW w:w="9855" w:type="dxa"/>
            <w:gridSpan w:val="8"/>
            <w:tcBorders>
              <w:top w:val="nil"/>
            </w:tcBorders>
          </w:tcPr>
          <w:p w14:paraId="3F4EEB74" w14:textId="77777777" w:rsidR="00D5697F" w:rsidRPr="00792EB2" w:rsidRDefault="00D5697F" w:rsidP="00D5697F">
            <w:pPr>
              <w:jc w:val="both"/>
              <w:rPr>
                <w:ins w:id="118" w:author="Pavla Trefilová" w:date="2022-05-11T15:19:00Z"/>
              </w:rPr>
            </w:pPr>
          </w:p>
        </w:tc>
      </w:tr>
      <w:tr w:rsidR="00D5697F" w:rsidRPr="00792EB2" w14:paraId="57D360EA" w14:textId="77777777" w:rsidTr="00D5697F">
        <w:trPr>
          <w:ins w:id="119" w:author="Pavla Trefilová" w:date="2022-05-11T15:19:00Z"/>
        </w:trPr>
        <w:tc>
          <w:tcPr>
            <w:tcW w:w="3086" w:type="dxa"/>
            <w:shd w:val="clear" w:color="auto" w:fill="F7CAAC"/>
          </w:tcPr>
          <w:p w14:paraId="3C350596" w14:textId="77777777" w:rsidR="00D5697F" w:rsidRPr="00792EB2" w:rsidRDefault="00D5697F" w:rsidP="00D5697F">
            <w:pPr>
              <w:jc w:val="both"/>
              <w:rPr>
                <w:ins w:id="120" w:author="Pavla Trefilová" w:date="2022-05-11T15:19:00Z"/>
                <w:b/>
              </w:rPr>
            </w:pPr>
            <w:ins w:id="121" w:author="Pavla Trefilová" w:date="2022-05-11T15:19:00Z">
              <w:r w:rsidRPr="00792EB2">
                <w:rPr>
                  <w:b/>
                </w:rPr>
                <w:t>Stručná anotace předmětu</w:t>
              </w:r>
            </w:ins>
          </w:p>
        </w:tc>
        <w:tc>
          <w:tcPr>
            <w:tcW w:w="6769" w:type="dxa"/>
            <w:gridSpan w:val="7"/>
            <w:tcBorders>
              <w:bottom w:val="nil"/>
            </w:tcBorders>
          </w:tcPr>
          <w:p w14:paraId="59241200" w14:textId="77777777" w:rsidR="00D5697F" w:rsidRPr="00792EB2" w:rsidRDefault="00D5697F" w:rsidP="00D5697F">
            <w:pPr>
              <w:jc w:val="both"/>
              <w:rPr>
                <w:ins w:id="122" w:author="Pavla Trefilová" w:date="2022-05-11T15:19:00Z"/>
              </w:rPr>
            </w:pPr>
          </w:p>
        </w:tc>
      </w:tr>
      <w:tr w:rsidR="00D5697F" w:rsidRPr="000350BA" w14:paraId="65AABA45" w14:textId="77777777" w:rsidTr="00D5697F">
        <w:trPr>
          <w:trHeight w:val="3265"/>
          <w:ins w:id="123" w:author="Pavla Trefilová" w:date="2022-05-11T15:19:00Z"/>
        </w:trPr>
        <w:tc>
          <w:tcPr>
            <w:tcW w:w="9855" w:type="dxa"/>
            <w:gridSpan w:val="8"/>
            <w:tcBorders>
              <w:top w:val="nil"/>
              <w:bottom w:val="single" w:sz="12" w:space="0" w:color="auto"/>
            </w:tcBorders>
          </w:tcPr>
          <w:p w14:paraId="6339E5D2" w14:textId="77777777" w:rsidR="00D5697F" w:rsidRPr="00C12468" w:rsidRDefault="00D5697F" w:rsidP="00D5697F">
            <w:pPr>
              <w:jc w:val="both"/>
              <w:rPr>
                <w:ins w:id="124" w:author="Pavla Trefilová" w:date="2022-05-11T15:19:00Z"/>
                <w:color w:val="000000"/>
                <w:szCs w:val="24"/>
                <w:shd w:val="clear" w:color="auto" w:fill="FFFFFF"/>
              </w:rPr>
            </w:pPr>
            <w:ins w:id="125" w:author="Pavla Trefilová" w:date="2022-05-11T15:19:00Z">
              <w:r w:rsidRPr="00C12468">
                <w:rPr>
                  <w:szCs w:val="24"/>
                </w:rPr>
                <w:t xml:space="preserve">Student si vybírá druhý cizí jazyk z portfolia. </w:t>
              </w:r>
              <w:r w:rsidRPr="00C12468">
                <w:rPr>
                  <w:color w:val="000000"/>
                  <w:szCs w:val="24"/>
                  <w:shd w:val="clear" w:color="auto" w:fill="FFFFFF"/>
                </w:rPr>
                <w:t>Cílem předmětu je podpořit znalost např. německého</w:t>
              </w:r>
              <w:r>
                <w:rPr>
                  <w:color w:val="000000"/>
                  <w:szCs w:val="24"/>
                  <w:shd w:val="clear" w:color="auto" w:fill="FFFFFF"/>
                </w:rPr>
                <w:t>,</w:t>
              </w:r>
              <w:r w:rsidRPr="00C12468">
                <w:rPr>
                  <w:color w:val="000000"/>
                  <w:szCs w:val="24"/>
                  <w:shd w:val="clear" w:color="auto" w:fill="FFFFFF"/>
                </w:rPr>
                <w:t xml:space="preserve"> španělského, francouzského jazyka, a rozvinout orientaci v problematice daného jazyka pro obchod, ekonomiku a cestovní ruch. Rozvíjeny jsou všechny jazykové dovednosti: čtení s porozuměním, psaní, poslech s porozuměním, mluvení. Důraz je kladen na odbornou slovní zásobu a komunikaci, která je potřebná pro uplatnění na evropském trhu práce.</w:t>
              </w:r>
            </w:ins>
          </w:p>
          <w:p w14:paraId="3F3289F2" w14:textId="77777777" w:rsidR="00D5697F" w:rsidRPr="00C12468" w:rsidRDefault="00D5697F" w:rsidP="00D5697F">
            <w:pPr>
              <w:pStyle w:val="Odstavecseseznamem"/>
              <w:numPr>
                <w:ilvl w:val="0"/>
                <w:numId w:val="67"/>
              </w:numPr>
              <w:ind w:left="243" w:hanging="243"/>
              <w:jc w:val="both"/>
              <w:rPr>
                <w:ins w:id="126" w:author="Pavla Trefilová" w:date="2022-05-11T15:19:00Z"/>
                <w:szCs w:val="24"/>
              </w:rPr>
            </w:pPr>
            <w:ins w:id="127" w:author="Pavla Trefilová" w:date="2022-05-11T15:19:00Z">
              <w:r w:rsidRPr="00C12468">
                <w:rPr>
                  <w:szCs w:val="24"/>
                </w:rPr>
                <w:t>Navazování kontaktů, první kontakt</w:t>
              </w:r>
            </w:ins>
          </w:p>
          <w:p w14:paraId="10E2EEE5" w14:textId="77777777" w:rsidR="00D5697F" w:rsidRPr="00C12468" w:rsidRDefault="00D5697F" w:rsidP="00D5697F">
            <w:pPr>
              <w:pStyle w:val="Odstavecseseznamem"/>
              <w:numPr>
                <w:ilvl w:val="0"/>
                <w:numId w:val="67"/>
              </w:numPr>
              <w:ind w:left="243" w:hanging="243"/>
              <w:jc w:val="both"/>
              <w:rPr>
                <w:ins w:id="128" w:author="Pavla Trefilová" w:date="2022-05-11T15:19:00Z"/>
                <w:szCs w:val="24"/>
              </w:rPr>
            </w:pPr>
            <w:ins w:id="129" w:author="Pavla Trefilová" w:date="2022-05-11T15:19:00Z">
              <w:r w:rsidRPr="00C12468">
                <w:rPr>
                  <w:szCs w:val="24"/>
                </w:rPr>
                <w:t>Informace o své osobě, kdo co dělá, co dělám já, vlastnosti</w:t>
              </w:r>
            </w:ins>
          </w:p>
          <w:p w14:paraId="6CF382D5" w14:textId="77777777" w:rsidR="00D5697F" w:rsidRPr="00C12468" w:rsidRDefault="00D5697F" w:rsidP="00D5697F">
            <w:pPr>
              <w:pStyle w:val="Odstavecseseznamem"/>
              <w:numPr>
                <w:ilvl w:val="0"/>
                <w:numId w:val="67"/>
              </w:numPr>
              <w:ind w:left="243" w:hanging="243"/>
              <w:jc w:val="both"/>
              <w:rPr>
                <w:ins w:id="130" w:author="Pavla Trefilová" w:date="2022-05-11T15:19:00Z"/>
                <w:szCs w:val="24"/>
              </w:rPr>
            </w:pPr>
            <w:ins w:id="131" w:author="Pavla Trefilová" w:date="2022-05-11T15:19:00Z">
              <w:r w:rsidRPr="00C12468">
                <w:rPr>
                  <w:szCs w:val="24"/>
                </w:rPr>
                <w:t>Ubytování v hotelu, prodloužení pobytu, parkování, placení pobytu</w:t>
              </w:r>
            </w:ins>
          </w:p>
          <w:p w14:paraId="54EF15B2" w14:textId="77777777" w:rsidR="00D5697F" w:rsidRPr="00C12468" w:rsidRDefault="00D5697F" w:rsidP="00D5697F">
            <w:pPr>
              <w:pStyle w:val="Odstavecseseznamem"/>
              <w:numPr>
                <w:ilvl w:val="0"/>
                <w:numId w:val="67"/>
              </w:numPr>
              <w:ind w:left="243" w:hanging="243"/>
              <w:jc w:val="both"/>
              <w:rPr>
                <w:ins w:id="132" w:author="Pavla Trefilová" w:date="2022-05-11T15:19:00Z"/>
                <w:szCs w:val="24"/>
              </w:rPr>
            </w:pPr>
            <w:ins w:id="133" w:author="Pavla Trefilová" w:date="2022-05-11T15:19:00Z">
              <w:r w:rsidRPr="00C12468">
                <w:rPr>
                  <w:szCs w:val="24"/>
                </w:rPr>
                <w:t>V restauraci, objednat si oběd, popsat různé stravovací návyky</w:t>
              </w:r>
            </w:ins>
          </w:p>
          <w:p w14:paraId="7320324A" w14:textId="77777777" w:rsidR="00D5697F" w:rsidRPr="00C12468" w:rsidRDefault="00D5697F" w:rsidP="00D5697F">
            <w:pPr>
              <w:pStyle w:val="Odstavecseseznamem"/>
              <w:numPr>
                <w:ilvl w:val="0"/>
                <w:numId w:val="67"/>
              </w:numPr>
              <w:ind w:left="243" w:hanging="243"/>
              <w:jc w:val="both"/>
              <w:rPr>
                <w:ins w:id="134" w:author="Pavla Trefilová" w:date="2022-05-11T15:19:00Z"/>
                <w:szCs w:val="24"/>
              </w:rPr>
            </w:pPr>
            <w:ins w:id="135" w:author="Pavla Trefilová" w:date="2022-05-11T15:19:00Z">
              <w:r w:rsidRPr="00C12468">
                <w:rPr>
                  <w:szCs w:val="24"/>
                </w:rPr>
                <w:t>Popsat běžný pracovní den i víkend, hovořit o možnostech trávení dovolené</w:t>
              </w:r>
            </w:ins>
          </w:p>
          <w:p w14:paraId="35363EEA" w14:textId="77777777" w:rsidR="00D5697F" w:rsidRPr="00C12468" w:rsidRDefault="00D5697F" w:rsidP="00D5697F">
            <w:pPr>
              <w:pStyle w:val="Odstavecseseznamem"/>
              <w:numPr>
                <w:ilvl w:val="0"/>
                <w:numId w:val="67"/>
              </w:numPr>
              <w:ind w:left="243" w:hanging="243"/>
              <w:jc w:val="both"/>
              <w:rPr>
                <w:ins w:id="136" w:author="Pavla Trefilová" w:date="2022-05-11T15:19:00Z"/>
                <w:szCs w:val="24"/>
              </w:rPr>
            </w:pPr>
            <w:ins w:id="137" w:author="Pavla Trefilová" w:date="2022-05-11T15:19:00Z">
              <w:r w:rsidRPr="00C12468">
                <w:rPr>
                  <w:szCs w:val="24"/>
                </w:rPr>
                <w:t>Informovat se na turisticky zajímavé oblasti v Rakousku a Německu</w:t>
              </w:r>
            </w:ins>
          </w:p>
          <w:p w14:paraId="7D185E90" w14:textId="77777777" w:rsidR="00D5697F" w:rsidRPr="00C12468" w:rsidRDefault="00D5697F" w:rsidP="00D5697F">
            <w:pPr>
              <w:pStyle w:val="Odstavecseseznamem"/>
              <w:numPr>
                <w:ilvl w:val="0"/>
                <w:numId w:val="67"/>
              </w:numPr>
              <w:ind w:left="243" w:hanging="243"/>
              <w:jc w:val="both"/>
              <w:rPr>
                <w:ins w:id="138" w:author="Pavla Trefilová" w:date="2022-05-11T15:19:00Z"/>
                <w:szCs w:val="24"/>
              </w:rPr>
            </w:pPr>
            <w:ins w:id="139" w:author="Pavla Trefilová" w:date="2022-05-11T15:19:00Z">
              <w:r w:rsidRPr="00C12468">
                <w:rPr>
                  <w:szCs w:val="24"/>
                </w:rPr>
                <w:t>Psaní mailu, dopisu</w:t>
              </w:r>
            </w:ins>
          </w:p>
          <w:p w14:paraId="2AF0A610" w14:textId="77777777" w:rsidR="00D5697F" w:rsidRPr="00C12468" w:rsidRDefault="00D5697F" w:rsidP="00D5697F">
            <w:pPr>
              <w:pStyle w:val="Odstavecseseznamem"/>
              <w:numPr>
                <w:ilvl w:val="0"/>
                <w:numId w:val="67"/>
              </w:numPr>
              <w:ind w:left="243" w:hanging="243"/>
              <w:jc w:val="both"/>
              <w:rPr>
                <w:ins w:id="140" w:author="Pavla Trefilová" w:date="2022-05-11T15:19:00Z"/>
                <w:szCs w:val="24"/>
              </w:rPr>
            </w:pPr>
            <w:ins w:id="141" w:author="Pavla Trefilová" w:date="2022-05-11T15:19:00Z">
              <w:r w:rsidRPr="00C12468">
                <w:rPr>
                  <w:szCs w:val="24"/>
                </w:rPr>
                <w:t>Pracovní setkání, termín schůzky, modelové situace rozhovorů</w:t>
              </w:r>
            </w:ins>
          </w:p>
          <w:p w14:paraId="6D1F6F14" w14:textId="77777777" w:rsidR="00D5697F" w:rsidRPr="00C12468" w:rsidRDefault="00D5697F" w:rsidP="00D5697F">
            <w:pPr>
              <w:pStyle w:val="Odstavecseseznamem"/>
              <w:numPr>
                <w:ilvl w:val="0"/>
                <w:numId w:val="67"/>
              </w:numPr>
              <w:ind w:left="243" w:hanging="243"/>
              <w:jc w:val="both"/>
              <w:rPr>
                <w:ins w:id="142" w:author="Pavla Trefilová" w:date="2022-05-11T15:19:00Z"/>
                <w:szCs w:val="24"/>
              </w:rPr>
            </w:pPr>
            <w:ins w:id="143" w:author="Pavla Trefilová" w:date="2022-05-11T15:19:00Z">
              <w:r w:rsidRPr="00C12468">
                <w:rPr>
                  <w:szCs w:val="24"/>
                </w:rPr>
                <w:t>Testování jazykových dovedností v oblasti psaní</w:t>
              </w:r>
            </w:ins>
          </w:p>
          <w:p w14:paraId="69F5461A" w14:textId="77777777" w:rsidR="00D5697F" w:rsidRPr="00C12468" w:rsidRDefault="00D5697F" w:rsidP="00D5697F">
            <w:pPr>
              <w:pStyle w:val="Odstavecseseznamem"/>
              <w:numPr>
                <w:ilvl w:val="0"/>
                <w:numId w:val="67"/>
              </w:numPr>
              <w:ind w:left="243" w:hanging="243"/>
              <w:jc w:val="both"/>
              <w:rPr>
                <w:ins w:id="144" w:author="Pavla Trefilová" w:date="2022-05-11T15:19:00Z"/>
                <w:szCs w:val="24"/>
              </w:rPr>
            </w:pPr>
            <w:ins w:id="145" w:author="Pavla Trefilová" w:date="2022-05-11T15:19:00Z">
              <w:r w:rsidRPr="00C12468">
                <w:rPr>
                  <w:szCs w:val="24"/>
                </w:rPr>
                <w:t>Testování jazykových dovedností v oblasti čtení s porozuměním</w:t>
              </w:r>
            </w:ins>
          </w:p>
          <w:p w14:paraId="018F4CC2" w14:textId="77777777" w:rsidR="00D5697F" w:rsidRPr="00C12468" w:rsidRDefault="00D5697F" w:rsidP="00D5697F">
            <w:pPr>
              <w:pStyle w:val="Odstavecseseznamem"/>
              <w:numPr>
                <w:ilvl w:val="0"/>
                <w:numId w:val="67"/>
              </w:numPr>
              <w:ind w:left="243" w:hanging="243"/>
              <w:jc w:val="both"/>
              <w:rPr>
                <w:ins w:id="146" w:author="Pavla Trefilová" w:date="2022-05-11T15:19:00Z"/>
                <w:szCs w:val="24"/>
              </w:rPr>
            </w:pPr>
            <w:ins w:id="147" w:author="Pavla Trefilová" w:date="2022-05-11T15:19:00Z">
              <w:r w:rsidRPr="00C12468">
                <w:rPr>
                  <w:szCs w:val="24"/>
                </w:rPr>
                <w:t>Testování jazykových dovedností v oblasti poslech s porozuměním</w:t>
              </w:r>
            </w:ins>
          </w:p>
          <w:p w14:paraId="718064DF" w14:textId="77777777" w:rsidR="00D5697F" w:rsidRPr="000350BA" w:rsidRDefault="00D5697F" w:rsidP="00D5697F">
            <w:pPr>
              <w:pStyle w:val="Odstavecseseznamem"/>
              <w:numPr>
                <w:ilvl w:val="0"/>
                <w:numId w:val="67"/>
              </w:numPr>
              <w:ind w:left="243" w:hanging="243"/>
              <w:jc w:val="both"/>
              <w:rPr>
                <w:ins w:id="148" w:author="Pavla Trefilová" w:date="2022-05-11T15:19:00Z"/>
                <w:sz w:val="24"/>
                <w:szCs w:val="24"/>
              </w:rPr>
            </w:pPr>
            <w:ins w:id="149" w:author="Pavla Trefilová" w:date="2022-05-11T15:19:00Z">
              <w:r w:rsidRPr="00C12468">
                <w:rPr>
                  <w:szCs w:val="24"/>
                </w:rPr>
                <w:t xml:space="preserve">Testování jazykových dovednosti v oblasti mluveného </w:t>
              </w:r>
              <w:proofErr w:type="gramStart"/>
              <w:r w:rsidRPr="00C12468">
                <w:rPr>
                  <w:szCs w:val="24"/>
                </w:rPr>
                <w:t>projevu - prezentace</w:t>
              </w:r>
              <w:proofErr w:type="gramEnd"/>
            </w:ins>
          </w:p>
        </w:tc>
      </w:tr>
      <w:tr w:rsidR="00D5697F" w:rsidRPr="00792EB2" w14:paraId="51305F58" w14:textId="77777777" w:rsidTr="00D5697F">
        <w:trPr>
          <w:trHeight w:val="265"/>
          <w:ins w:id="150" w:author="Pavla Trefilová" w:date="2022-05-11T15:19:00Z"/>
        </w:trPr>
        <w:tc>
          <w:tcPr>
            <w:tcW w:w="3653" w:type="dxa"/>
            <w:gridSpan w:val="2"/>
            <w:tcBorders>
              <w:top w:val="nil"/>
            </w:tcBorders>
            <w:shd w:val="clear" w:color="auto" w:fill="F7CAAC"/>
          </w:tcPr>
          <w:p w14:paraId="61B8C6CD" w14:textId="77777777" w:rsidR="00D5697F" w:rsidRPr="00792EB2" w:rsidRDefault="00D5697F" w:rsidP="00D5697F">
            <w:pPr>
              <w:jc w:val="both"/>
              <w:rPr>
                <w:ins w:id="151" w:author="Pavla Trefilová" w:date="2022-05-11T15:19:00Z"/>
              </w:rPr>
            </w:pPr>
            <w:ins w:id="152" w:author="Pavla Trefilová" w:date="2022-05-11T15:19:00Z">
              <w:r w:rsidRPr="00792EB2">
                <w:rPr>
                  <w:b/>
                </w:rPr>
                <w:t>Studijní literatura a studijní pomůcky</w:t>
              </w:r>
            </w:ins>
          </w:p>
        </w:tc>
        <w:tc>
          <w:tcPr>
            <w:tcW w:w="6202" w:type="dxa"/>
            <w:gridSpan w:val="6"/>
            <w:tcBorders>
              <w:top w:val="nil"/>
              <w:bottom w:val="nil"/>
            </w:tcBorders>
          </w:tcPr>
          <w:p w14:paraId="08AF893B" w14:textId="77777777" w:rsidR="00D5697F" w:rsidRPr="00792EB2" w:rsidRDefault="00D5697F" w:rsidP="00D5697F">
            <w:pPr>
              <w:jc w:val="both"/>
              <w:rPr>
                <w:ins w:id="153" w:author="Pavla Trefilová" w:date="2022-05-11T15:19:00Z"/>
              </w:rPr>
            </w:pPr>
          </w:p>
        </w:tc>
      </w:tr>
      <w:tr w:rsidR="00D5697F" w:rsidRPr="00792EB2" w14:paraId="69C7303F" w14:textId="77777777" w:rsidTr="00D5697F">
        <w:trPr>
          <w:trHeight w:val="1497"/>
          <w:ins w:id="154" w:author="Pavla Trefilová" w:date="2022-05-11T15:19:00Z"/>
        </w:trPr>
        <w:tc>
          <w:tcPr>
            <w:tcW w:w="9855" w:type="dxa"/>
            <w:gridSpan w:val="8"/>
            <w:tcBorders>
              <w:top w:val="nil"/>
            </w:tcBorders>
          </w:tcPr>
          <w:p w14:paraId="47C694AD" w14:textId="77777777" w:rsidR="00D5697F" w:rsidRDefault="00D5697F" w:rsidP="00D5697F">
            <w:pPr>
              <w:jc w:val="both"/>
              <w:rPr>
                <w:ins w:id="155" w:author="Pavla Trefilová" w:date="2022-05-11T15:19:00Z"/>
                <w:b/>
              </w:rPr>
            </w:pPr>
            <w:ins w:id="156" w:author="Pavla Trefilová" w:date="2022-05-11T15:19:00Z">
              <w:r w:rsidRPr="00792EB2">
                <w:rPr>
                  <w:b/>
                </w:rPr>
                <w:t>Povinná literatura</w:t>
              </w:r>
            </w:ins>
          </w:p>
          <w:p w14:paraId="2842854B" w14:textId="77777777" w:rsidR="00D5697F" w:rsidRDefault="00D5697F" w:rsidP="00D5697F">
            <w:pPr>
              <w:jc w:val="both"/>
              <w:rPr>
                <w:ins w:id="157" w:author="Pavla Trefilová" w:date="2022-05-11T15:19:00Z"/>
              </w:rPr>
            </w:pPr>
            <w:ins w:id="158" w:author="Pavla Trefilová" w:date="2022-05-11T15:19:00Z">
              <w:r>
                <w:t>HÖP</w:t>
              </w:r>
              <w:r w:rsidRPr="00200FE7">
                <w:t>PNEROVÁ, V</w:t>
              </w:r>
              <w:r>
                <w:t>.</w:t>
              </w:r>
              <w:r w:rsidRPr="00200FE7">
                <w:t xml:space="preserve"> </w:t>
              </w:r>
              <w:r w:rsidRPr="00C12468">
                <w:rPr>
                  <w:i/>
                </w:rPr>
                <w:t>Němčina pro jazykové školy 2 nově</w:t>
              </w:r>
              <w:r>
                <w:t>. Plzeň, 2011. ISBN 978-80-7238-912-4.</w:t>
              </w:r>
            </w:ins>
          </w:p>
          <w:p w14:paraId="1B005CEC" w14:textId="77777777" w:rsidR="00D5697F" w:rsidRPr="00200FE7" w:rsidRDefault="00D5697F" w:rsidP="00D5697F">
            <w:pPr>
              <w:jc w:val="both"/>
              <w:rPr>
                <w:ins w:id="159" w:author="Pavla Trefilová" w:date="2022-05-11T15:19:00Z"/>
              </w:rPr>
            </w:pPr>
            <w:ins w:id="160" w:author="Pavla Trefilová" w:date="2022-05-11T15:19:00Z">
              <w:r>
                <w:t xml:space="preserve">HÖPPNEROVÁ, V. </w:t>
              </w:r>
              <w:r w:rsidRPr="00C12468">
                <w:rPr>
                  <w:i/>
                </w:rPr>
                <w:t>Němčina pro jazykové školy 3 nově.</w:t>
              </w:r>
              <w:r>
                <w:t xml:space="preserve"> Plzeň, 2011. ISBN 978-80-7238-959-9.</w:t>
              </w:r>
            </w:ins>
          </w:p>
          <w:p w14:paraId="77F998EE" w14:textId="77777777" w:rsidR="00D5697F" w:rsidRDefault="00D5697F" w:rsidP="00D5697F">
            <w:pPr>
              <w:jc w:val="both"/>
              <w:rPr>
                <w:ins w:id="161" w:author="Pavla Trefilová" w:date="2022-05-11T15:19:00Z"/>
                <w:b/>
              </w:rPr>
            </w:pPr>
            <w:ins w:id="162" w:author="Pavla Trefilová" w:date="2022-05-11T15:19:00Z">
              <w:r w:rsidRPr="00792EB2">
                <w:rPr>
                  <w:b/>
                </w:rPr>
                <w:t>Doporučená literatura</w:t>
              </w:r>
            </w:ins>
          </w:p>
          <w:p w14:paraId="3D6CE270" w14:textId="77777777" w:rsidR="00D5697F" w:rsidRPr="00200FE7" w:rsidRDefault="00D5697F" w:rsidP="00D5697F">
            <w:pPr>
              <w:jc w:val="both"/>
              <w:rPr>
                <w:ins w:id="163" w:author="Pavla Trefilová" w:date="2022-05-11T15:19:00Z"/>
              </w:rPr>
            </w:pPr>
            <w:ins w:id="164" w:author="Pavla Trefilová" w:date="2022-05-11T15:19:00Z">
              <w:r w:rsidRPr="00200FE7">
                <w:t>PUDE, A</w:t>
              </w:r>
              <w:r>
                <w:t>.</w:t>
              </w:r>
              <w:r w:rsidRPr="00200FE7">
                <w:t xml:space="preserve"> </w:t>
              </w:r>
              <w:r w:rsidRPr="00C12468">
                <w:rPr>
                  <w:i/>
                </w:rPr>
                <w:t>Specht Franz</w:t>
              </w:r>
              <w:r>
                <w:t xml:space="preserve">. </w:t>
              </w:r>
              <w:r w:rsidRPr="00C12468">
                <w:rPr>
                  <w:i/>
                </w:rPr>
                <w:t>Momente.</w:t>
              </w:r>
              <w:r>
                <w:t xml:space="preserve"> Hueber Verlag. 2020. ISBN 3190017913</w:t>
              </w:r>
            </w:ins>
          </w:p>
          <w:p w14:paraId="1537C5D2" w14:textId="77777777" w:rsidR="00D5697F" w:rsidRDefault="00D5697F" w:rsidP="00D5697F">
            <w:pPr>
              <w:jc w:val="both"/>
              <w:rPr>
                <w:ins w:id="165" w:author="Pavla Trefilová" w:date="2022-05-11T15:19:00Z"/>
              </w:rPr>
            </w:pPr>
            <w:ins w:id="166" w:author="Pavla Trefilová" w:date="2022-05-11T15:19:00Z">
              <w:r w:rsidRPr="008E1931">
                <w:t>Práce s internetovými zdroji</w:t>
              </w:r>
              <w:r>
                <w:t>:</w:t>
              </w:r>
            </w:ins>
          </w:p>
          <w:p w14:paraId="17ACC8AE" w14:textId="77777777" w:rsidR="00D5697F" w:rsidRDefault="00D5697F" w:rsidP="00D5697F">
            <w:pPr>
              <w:jc w:val="both"/>
              <w:rPr>
                <w:ins w:id="167" w:author="Pavla Trefilová" w:date="2022-05-11T15:19:00Z"/>
              </w:rPr>
            </w:pPr>
            <w:ins w:id="168" w:author="Pavla Trefilová" w:date="2022-05-11T15:19:00Z">
              <w:r>
                <w:fldChar w:fldCharType="begin"/>
              </w:r>
              <w:r>
                <w:instrText xml:space="preserve"> HYPERLINK "https://www.deutsch-perfekt.com/" </w:instrText>
              </w:r>
              <w:r>
                <w:fldChar w:fldCharType="separate"/>
              </w:r>
              <w:r w:rsidRPr="00BD549B">
                <w:rPr>
                  <w:rStyle w:val="Hypertextovodkaz"/>
                </w:rPr>
                <w:t>https://www.deutsch-perfekt.com/</w:t>
              </w:r>
              <w:r>
                <w:rPr>
                  <w:rStyle w:val="Hypertextovodkaz"/>
                </w:rPr>
                <w:fldChar w:fldCharType="end"/>
              </w:r>
            </w:ins>
          </w:p>
          <w:p w14:paraId="5A9B8850" w14:textId="77777777" w:rsidR="00D5697F" w:rsidRDefault="00D5697F" w:rsidP="00D5697F">
            <w:pPr>
              <w:jc w:val="both"/>
              <w:rPr>
                <w:ins w:id="169" w:author="Pavla Trefilová" w:date="2022-05-11T15:19:00Z"/>
              </w:rPr>
            </w:pPr>
            <w:ins w:id="170" w:author="Pavla Trefilová" w:date="2022-05-11T15:19:00Z">
              <w:r>
                <w:fldChar w:fldCharType="begin"/>
              </w:r>
              <w:r>
                <w:instrText xml:space="preserve"> HYPERLINK "https://www.landigo.cz/nemcina" </w:instrText>
              </w:r>
              <w:r>
                <w:fldChar w:fldCharType="separate"/>
              </w:r>
              <w:r w:rsidRPr="00BD549B">
                <w:rPr>
                  <w:rStyle w:val="Hypertextovodkaz"/>
                </w:rPr>
                <w:t>https://www.landigo.cz/nemcina</w:t>
              </w:r>
              <w:r>
                <w:rPr>
                  <w:rStyle w:val="Hypertextovodkaz"/>
                </w:rPr>
                <w:fldChar w:fldCharType="end"/>
              </w:r>
            </w:ins>
          </w:p>
          <w:p w14:paraId="1BC93B62" w14:textId="77777777" w:rsidR="00D5697F" w:rsidRDefault="00D5697F" w:rsidP="00D5697F">
            <w:pPr>
              <w:jc w:val="both"/>
              <w:rPr>
                <w:ins w:id="171" w:author="Pavla Trefilová" w:date="2022-05-11T15:19:00Z"/>
              </w:rPr>
            </w:pPr>
            <w:ins w:id="172" w:author="Pavla Trefilová" w:date="2022-05-11T15:19:00Z">
              <w:r>
                <w:fldChar w:fldCharType="begin"/>
              </w:r>
              <w:r>
                <w:instrText xml:space="preserve"> HYPERLINK "https://www.goethe.de/de/spr/kup/kur/doln.html" </w:instrText>
              </w:r>
              <w:r>
                <w:fldChar w:fldCharType="separate"/>
              </w:r>
              <w:r w:rsidRPr="00BD549B">
                <w:rPr>
                  <w:rStyle w:val="Hypertextovodkaz"/>
                </w:rPr>
                <w:t>https://www.goethe.de/de/spr/kup/kur/doln.html</w:t>
              </w:r>
              <w:r>
                <w:rPr>
                  <w:rStyle w:val="Hypertextovodkaz"/>
                </w:rPr>
                <w:fldChar w:fldCharType="end"/>
              </w:r>
            </w:ins>
          </w:p>
          <w:p w14:paraId="11F7DBAC" w14:textId="77777777" w:rsidR="00D5697F" w:rsidRDefault="00D5697F" w:rsidP="00D5697F">
            <w:pPr>
              <w:jc w:val="both"/>
              <w:rPr>
                <w:ins w:id="173" w:author="Pavla Trefilová" w:date="2022-05-11T15:19:00Z"/>
              </w:rPr>
            </w:pPr>
            <w:ins w:id="174" w:author="Pavla Trefilová" w:date="2022-05-11T15:19:00Z">
              <w:r>
                <w:fldChar w:fldCharType="begin"/>
              </w:r>
              <w:r>
                <w:instrText xml:space="preserve"> HYPERLINK "https://www.aufgaben.schubert-verlag.de/" </w:instrText>
              </w:r>
              <w:r>
                <w:fldChar w:fldCharType="separate"/>
              </w:r>
              <w:r w:rsidRPr="00BD549B">
                <w:rPr>
                  <w:rStyle w:val="Hypertextovodkaz"/>
                </w:rPr>
                <w:t>https://www.aufgaben.schubert-verlag.de/</w:t>
              </w:r>
              <w:r>
                <w:rPr>
                  <w:rStyle w:val="Hypertextovodkaz"/>
                </w:rPr>
                <w:fldChar w:fldCharType="end"/>
              </w:r>
            </w:ins>
          </w:p>
          <w:p w14:paraId="6CB30A62" w14:textId="77777777" w:rsidR="00D5697F" w:rsidRDefault="00D5697F" w:rsidP="00D5697F">
            <w:pPr>
              <w:jc w:val="both"/>
              <w:rPr>
                <w:ins w:id="175" w:author="Pavla Trefilová" w:date="2022-05-11T15:19:00Z"/>
              </w:rPr>
            </w:pPr>
            <w:ins w:id="176" w:author="Pavla Trefilová" w:date="2022-05-11T15:19:00Z">
              <w:r>
                <w:fldChar w:fldCharType="begin"/>
              </w:r>
              <w:r>
                <w:instrText xml:space="preserve"> HYPERLINK "https://lingvico.net/wortschatz-reisen-a2-b1/" </w:instrText>
              </w:r>
              <w:r>
                <w:fldChar w:fldCharType="separate"/>
              </w:r>
              <w:r w:rsidRPr="00BD549B">
                <w:rPr>
                  <w:rStyle w:val="Hypertextovodkaz"/>
                </w:rPr>
                <w:t>https://lingvico.net/wortschatz-reisen-a2-b1/</w:t>
              </w:r>
              <w:r>
                <w:rPr>
                  <w:rStyle w:val="Hypertextovodkaz"/>
                </w:rPr>
                <w:fldChar w:fldCharType="end"/>
              </w:r>
            </w:ins>
          </w:p>
          <w:p w14:paraId="2BA23495" w14:textId="77777777" w:rsidR="00D5697F" w:rsidRDefault="00D5697F" w:rsidP="00D5697F">
            <w:pPr>
              <w:jc w:val="both"/>
              <w:rPr>
                <w:ins w:id="177" w:author="Pavla Trefilová" w:date="2022-05-11T15:19:00Z"/>
              </w:rPr>
            </w:pPr>
            <w:ins w:id="178" w:author="Pavla Trefilová" w:date="2022-05-11T15:19:00Z">
              <w:r>
                <w:fldChar w:fldCharType="begin"/>
              </w:r>
              <w:r>
                <w:instrText xml:space="preserve"> HYPERLINK "https://www.alumniportal-deutschland.org/digitales-lernen/deutsche-sprache/lesetexte/b1-b2/online-deutsch-lernen-uebungen-reisen-b" </w:instrText>
              </w:r>
              <w:r>
                <w:fldChar w:fldCharType="separate"/>
              </w:r>
              <w:r w:rsidRPr="00BD549B">
                <w:rPr>
                  <w:rStyle w:val="Hypertextovodkaz"/>
                </w:rPr>
                <w:t>https://www.alumniportal-deutschland.org/digitales-lernen/deutsche-sprache/lesetexte/b1-b2/online-deutsch-lernen-uebungen-reisen-b</w:t>
              </w:r>
              <w:r>
                <w:rPr>
                  <w:rStyle w:val="Hypertextovodkaz"/>
                </w:rPr>
                <w:fldChar w:fldCharType="end"/>
              </w:r>
            </w:ins>
          </w:p>
          <w:p w14:paraId="08C81006" w14:textId="77777777" w:rsidR="00D5697F" w:rsidRDefault="00D5697F" w:rsidP="00D5697F">
            <w:pPr>
              <w:jc w:val="both"/>
              <w:rPr>
                <w:ins w:id="179" w:author="Pavla Trefilová" w:date="2022-05-11T15:19:00Z"/>
              </w:rPr>
            </w:pPr>
            <w:ins w:id="180" w:author="Pavla Trefilová" w:date="2022-05-11T15:19:00Z">
              <w:r>
                <w:t>Práce s časopisy:</w:t>
              </w:r>
            </w:ins>
          </w:p>
          <w:p w14:paraId="7E1B6C20" w14:textId="77777777" w:rsidR="00D5697F" w:rsidRDefault="00D5697F" w:rsidP="00D5697F">
            <w:pPr>
              <w:jc w:val="both"/>
              <w:rPr>
                <w:ins w:id="181" w:author="Pavla Trefilová" w:date="2022-05-11T15:19:00Z"/>
              </w:rPr>
            </w:pPr>
            <w:ins w:id="182" w:author="Pavla Trefilová" w:date="2022-05-11T15:19:00Z">
              <w:r>
                <w:t>Deutsch perfekt</w:t>
              </w:r>
            </w:ins>
          </w:p>
          <w:p w14:paraId="7D0FFF6F" w14:textId="77777777" w:rsidR="00D5697F" w:rsidRPr="00792EB2" w:rsidRDefault="00D5697F" w:rsidP="00D5697F">
            <w:pPr>
              <w:jc w:val="both"/>
              <w:rPr>
                <w:ins w:id="183" w:author="Pavla Trefilová" w:date="2022-05-11T15:19:00Z"/>
              </w:rPr>
            </w:pPr>
            <w:ins w:id="184" w:author="Pavla Trefilová" w:date="2022-05-11T15:19:00Z">
              <w:r>
                <w:t>Absatzwirtschaft</w:t>
              </w:r>
            </w:ins>
          </w:p>
        </w:tc>
      </w:tr>
      <w:tr w:rsidR="00D5697F" w:rsidRPr="00792EB2" w14:paraId="2E3D35CB" w14:textId="77777777" w:rsidTr="00D5697F">
        <w:trPr>
          <w:ins w:id="185" w:author="Pavla Trefilová" w:date="2022-05-11T15:1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92C285" w14:textId="77777777" w:rsidR="00D5697F" w:rsidRPr="00792EB2" w:rsidRDefault="00D5697F" w:rsidP="00D5697F">
            <w:pPr>
              <w:jc w:val="center"/>
              <w:rPr>
                <w:ins w:id="186" w:author="Pavla Trefilová" w:date="2022-05-11T15:19:00Z"/>
                <w:b/>
              </w:rPr>
            </w:pPr>
            <w:ins w:id="187" w:author="Pavla Trefilová" w:date="2022-05-11T15:19:00Z">
              <w:r w:rsidRPr="00792EB2">
                <w:rPr>
                  <w:b/>
                </w:rPr>
                <w:t>Informace ke kombinované nebo distanční formě</w:t>
              </w:r>
            </w:ins>
          </w:p>
        </w:tc>
      </w:tr>
      <w:tr w:rsidR="00D5697F" w:rsidRPr="00792EB2" w14:paraId="594A998B" w14:textId="77777777" w:rsidTr="00D5697F">
        <w:trPr>
          <w:ins w:id="188" w:author="Pavla Trefilová" w:date="2022-05-11T15:19:00Z"/>
        </w:trPr>
        <w:tc>
          <w:tcPr>
            <w:tcW w:w="4787" w:type="dxa"/>
            <w:gridSpan w:val="3"/>
            <w:tcBorders>
              <w:top w:val="single" w:sz="2" w:space="0" w:color="auto"/>
            </w:tcBorders>
            <w:shd w:val="clear" w:color="auto" w:fill="F7CAAC"/>
          </w:tcPr>
          <w:p w14:paraId="7D457F8A" w14:textId="77777777" w:rsidR="00D5697F" w:rsidRPr="00792EB2" w:rsidRDefault="00D5697F" w:rsidP="00D5697F">
            <w:pPr>
              <w:jc w:val="both"/>
              <w:rPr>
                <w:ins w:id="189" w:author="Pavla Trefilová" w:date="2022-05-11T15:19:00Z"/>
              </w:rPr>
            </w:pPr>
            <w:ins w:id="190" w:author="Pavla Trefilová" w:date="2022-05-11T15:19:00Z">
              <w:r w:rsidRPr="00792EB2">
                <w:rPr>
                  <w:b/>
                </w:rPr>
                <w:t>Rozsah konzultací (soustředění)</w:t>
              </w:r>
            </w:ins>
          </w:p>
        </w:tc>
        <w:tc>
          <w:tcPr>
            <w:tcW w:w="889" w:type="dxa"/>
            <w:tcBorders>
              <w:top w:val="single" w:sz="2" w:space="0" w:color="auto"/>
            </w:tcBorders>
          </w:tcPr>
          <w:p w14:paraId="6E3AC651" w14:textId="77777777" w:rsidR="00D5697F" w:rsidRPr="00792EB2" w:rsidRDefault="00D5697F" w:rsidP="00D5697F">
            <w:pPr>
              <w:jc w:val="both"/>
              <w:rPr>
                <w:ins w:id="191" w:author="Pavla Trefilová" w:date="2022-05-11T15:19:00Z"/>
              </w:rPr>
            </w:pPr>
            <w:ins w:id="192" w:author="Pavla Trefilová" w:date="2022-05-11T15:19:00Z">
              <w:r w:rsidRPr="00792EB2">
                <w:t>20</w:t>
              </w:r>
            </w:ins>
          </w:p>
        </w:tc>
        <w:tc>
          <w:tcPr>
            <w:tcW w:w="4179" w:type="dxa"/>
            <w:gridSpan w:val="4"/>
            <w:tcBorders>
              <w:top w:val="single" w:sz="2" w:space="0" w:color="auto"/>
            </w:tcBorders>
            <w:shd w:val="clear" w:color="auto" w:fill="F7CAAC"/>
          </w:tcPr>
          <w:p w14:paraId="5FD714EC" w14:textId="77777777" w:rsidR="00D5697F" w:rsidRPr="00792EB2" w:rsidRDefault="00D5697F" w:rsidP="00D5697F">
            <w:pPr>
              <w:jc w:val="both"/>
              <w:rPr>
                <w:ins w:id="193" w:author="Pavla Trefilová" w:date="2022-05-11T15:19:00Z"/>
                <w:b/>
              </w:rPr>
            </w:pPr>
            <w:ins w:id="194" w:author="Pavla Trefilová" w:date="2022-05-11T15:19:00Z">
              <w:r w:rsidRPr="00792EB2">
                <w:rPr>
                  <w:b/>
                </w:rPr>
                <w:t xml:space="preserve">hodin </w:t>
              </w:r>
            </w:ins>
          </w:p>
        </w:tc>
      </w:tr>
      <w:tr w:rsidR="00D5697F" w:rsidRPr="00792EB2" w14:paraId="4E3D8E8E" w14:textId="77777777" w:rsidTr="00D5697F">
        <w:trPr>
          <w:ins w:id="195" w:author="Pavla Trefilová" w:date="2022-05-11T15:19:00Z"/>
        </w:trPr>
        <w:tc>
          <w:tcPr>
            <w:tcW w:w="9855" w:type="dxa"/>
            <w:gridSpan w:val="8"/>
            <w:shd w:val="clear" w:color="auto" w:fill="F7CAAC"/>
          </w:tcPr>
          <w:p w14:paraId="1DF15459" w14:textId="77777777" w:rsidR="00D5697F" w:rsidRPr="00792EB2" w:rsidRDefault="00D5697F" w:rsidP="00D5697F">
            <w:pPr>
              <w:jc w:val="both"/>
              <w:rPr>
                <w:ins w:id="196" w:author="Pavla Trefilová" w:date="2022-05-11T15:19:00Z"/>
                <w:b/>
              </w:rPr>
            </w:pPr>
            <w:ins w:id="197" w:author="Pavla Trefilová" w:date="2022-05-11T15:19:00Z">
              <w:r w:rsidRPr="00792EB2">
                <w:rPr>
                  <w:b/>
                </w:rPr>
                <w:t>Informace o způsobu kontaktu s vyučujícím</w:t>
              </w:r>
            </w:ins>
          </w:p>
        </w:tc>
      </w:tr>
      <w:tr w:rsidR="00D5697F" w:rsidRPr="00792EB2" w14:paraId="5D0BDA4E" w14:textId="77777777" w:rsidTr="00D5697F">
        <w:trPr>
          <w:trHeight w:val="611"/>
          <w:ins w:id="198" w:author="Pavla Trefilová" w:date="2022-05-11T15:19:00Z"/>
        </w:trPr>
        <w:tc>
          <w:tcPr>
            <w:tcW w:w="9855" w:type="dxa"/>
            <w:gridSpan w:val="8"/>
          </w:tcPr>
          <w:p w14:paraId="2A92CE94" w14:textId="77777777" w:rsidR="00D5697F" w:rsidRPr="00792EB2" w:rsidRDefault="00D5697F" w:rsidP="00D5697F">
            <w:pPr>
              <w:jc w:val="both"/>
              <w:rPr>
                <w:ins w:id="199" w:author="Pavla Trefilová" w:date="2022-05-11T15:19:00Z"/>
              </w:rPr>
            </w:pPr>
            <w:ins w:id="200" w:author="Pavla Trefilová" w:date="2022-05-11T15:19:00Z">
              <w:r w:rsidRPr="00792EB2">
                <w:t xml:space="preserve">Podle Vnitřního předpisu FaME má každý akademický pracovník stanoveny konzultační hodiny v rozsahu </w:t>
              </w:r>
              <w:proofErr w:type="gramStart"/>
              <w:r w:rsidRPr="00792EB2">
                <w:t>2h</w:t>
              </w:r>
              <w:proofErr w:type="gramEnd"/>
              <w:r w:rsidRPr="00792EB2">
                <w:t xml:space="preserve"> týdně. Dále je možno komunikovat s vyučujícím prostřednictvím e-mailu nebo v rámci LMS Moodle, ve kterém jsou připraveny všechny předměty Fakulty managementu a ekonomiky.</w:t>
              </w:r>
            </w:ins>
          </w:p>
        </w:tc>
      </w:tr>
      <w:tr w:rsidR="00D5697F" w14:paraId="104BC763" w14:textId="77777777" w:rsidTr="00D5697F">
        <w:trPr>
          <w:trHeight w:val="833"/>
          <w:ins w:id="201" w:author="Pavla Trefilová" w:date="2022-05-11T15:19:00Z"/>
        </w:trPr>
        <w:tc>
          <w:tcPr>
            <w:tcW w:w="9855" w:type="dxa"/>
            <w:gridSpan w:val="8"/>
          </w:tcPr>
          <w:p w14:paraId="2AC2DAAC" w14:textId="77777777" w:rsidR="00D5697F" w:rsidRDefault="00D5697F" w:rsidP="00D5697F">
            <w:pPr>
              <w:jc w:val="both"/>
              <w:rPr>
                <w:ins w:id="202" w:author="Pavla Trefilová" w:date="2022-05-11T15:19:00Z"/>
              </w:rPr>
            </w:pPr>
          </w:p>
        </w:tc>
      </w:tr>
    </w:tbl>
    <w:p w14:paraId="7F0EE899" w14:textId="77777777" w:rsidR="00D5697F" w:rsidRDefault="00D5697F">
      <w:pPr>
        <w:rPr>
          <w:ins w:id="203" w:author="Pavla Trefilová" w:date="2022-05-11T15:18:00Z"/>
        </w:rPr>
      </w:pPr>
      <w:ins w:id="204" w:author="Pavla Trefilová" w:date="2022-05-11T15:18: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5697F" w14:paraId="0E327742" w14:textId="77777777" w:rsidTr="004F7A75">
        <w:trPr>
          <w:trHeight w:val="833"/>
          <w:ins w:id="205" w:author="Pavla Trefilová" w:date="2022-05-11T15:18:00Z"/>
        </w:trPr>
        <w:tc>
          <w:tcPr>
            <w:tcW w:w="9855" w:type="dxa"/>
            <w:gridSpan w:val="8"/>
          </w:tcPr>
          <w:p w14:paraId="63C8174B" w14:textId="4115DEBE" w:rsidR="00D5697F" w:rsidRDefault="00D5697F" w:rsidP="004F7A75">
            <w:pPr>
              <w:jc w:val="both"/>
              <w:rPr>
                <w:ins w:id="206" w:author="Pavla Trefilová" w:date="2022-05-11T15:18:00Z"/>
              </w:rPr>
            </w:pPr>
          </w:p>
        </w:tc>
      </w:tr>
      <w:tr w:rsidR="00FA382F" w14:paraId="3E477EE7" w14:textId="77777777" w:rsidTr="00FA382F">
        <w:tc>
          <w:tcPr>
            <w:tcW w:w="9855" w:type="dxa"/>
            <w:gridSpan w:val="8"/>
            <w:tcBorders>
              <w:bottom w:val="double" w:sz="4" w:space="0" w:color="auto"/>
            </w:tcBorders>
            <w:shd w:val="clear" w:color="auto" w:fill="BDD6EE"/>
          </w:tcPr>
          <w:p w14:paraId="2D1FF6B0" w14:textId="77777777" w:rsidR="00FA382F" w:rsidRDefault="00FA382F" w:rsidP="00D439A7">
            <w:pPr>
              <w:jc w:val="both"/>
              <w:rPr>
                <w:b/>
                <w:sz w:val="28"/>
              </w:rPr>
            </w:pPr>
            <w:r>
              <w:br w:type="page"/>
            </w:r>
            <w:r>
              <w:rPr>
                <w:b/>
                <w:sz w:val="28"/>
              </w:rPr>
              <w:t>B-III – Charakteristika studijního předmětu</w:t>
            </w:r>
          </w:p>
        </w:tc>
      </w:tr>
      <w:tr w:rsidR="00FA382F" w14:paraId="2233A72C" w14:textId="77777777" w:rsidTr="00FA382F">
        <w:tc>
          <w:tcPr>
            <w:tcW w:w="3086" w:type="dxa"/>
            <w:tcBorders>
              <w:top w:val="double" w:sz="4" w:space="0" w:color="auto"/>
            </w:tcBorders>
            <w:shd w:val="clear" w:color="auto" w:fill="F7CAAC"/>
          </w:tcPr>
          <w:p w14:paraId="57DC29E6" w14:textId="77777777" w:rsidR="00FA382F" w:rsidRDefault="00FA382F" w:rsidP="00D439A7">
            <w:pPr>
              <w:jc w:val="both"/>
              <w:rPr>
                <w:b/>
              </w:rPr>
            </w:pPr>
            <w:r>
              <w:rPr>
                <w:b/>
              </w:rPr>
              <w:t>Název studijního předmětu</w:t>
            </w:r>
          </w:p>
        </w:tc>
        <w:tc>
          <w:tcPr>
            <w:tcW w:w="6769" w:type="dxa"/>
            <w:gridSpan w:val="7"/>
            <w:tcBorders>
              <w:top w:val="double" w:sz="4" w:space="0" w:color="auto"/>
            </w:tcBorders>
          </w:tcPr>
          <w:p w14:paraId="34404F6C" w14:textId="77777777" w:rsidR="00FA382F" w:rsidRDefault="00FA382F" w:rsidP="00D439A7">
            <w:pPr>
              <w:jc w:val="both"/>
            </w:pPr>
            <w:r>
              <w:t>Revenue Management</w:t>
            </w:r>
          </w:p>
        </w:tc>
      </w:tr>
      <w:tr w:rsidR="00FA382F" w14:paraId="45D61BB3" w14:textId="77777777" w:rsidTr="00FA382F">
        <w:tc>
          <w:tcPr>
            <w:tcW w:w="3086" w:type="dxa"/>
            <w:shd w:val="clear" w:color="auto" w:fill="F7CAAC"/>
          </w:tcPr>
          <w:p w14:paraId="32A0FAA8" w14:textId="77777777" w:rsidR="00FA382F" w:rsidRDefault="00FA382F" w:rsidP="00D439A7">
            <w:pPr>
              <w:jc w:val="both"/>
              <w:rPr>
                <w:b/>
              </w:rPr>
            </w:pPr>
            <w:r>
              <w:rPr>
                <w:b/>
              </w:rPr>
              <w:t>Typ předmětu</w:t>
            </w:r>
          </w:p>
        </w:tc>
        <w:tc>
          <w:tcPr>
            <w:tcW w:w="3406" w:type="dxa"/>
            <w:gridSpan w:val="4"/>
          </w:tcPr>
          <w:p w14:paraId="64BCD74B" w14:textId="50B248BC" w:rsidR="00FA382F" w:rsidRDefault="0005291E" w:rsidP="00D439A7">
            <w:pPr>
              <w:jc w:val="both"/>
            </w:pPr>
            <w:ins w:id="207" w:author="Pavla Trefilová" w:date="2022-05-13T19:08:00Z">
              <w:r>
                <w:t>p</w:t>
              </w:r>
            </w:ins>
            <w:del w:id="208" w:author="Pavla Trefilová" w:date="2022-05-13T19:08:00Z">
              <w:r w:rsidR="00FA382F" w:rsidDel="0005291E">
                <w:delText>P</w:delText>
              </w:r>
            </w:del>
            <w:r w:rsidR="00FA382F">
              <w:t>ovinně volitelný „PV“</w:t>
            </w:r>
          </w:p>
        </w:tc>
        <w:tc>
          <w:tcPr>
            <w:tcW w:w="2695" w:type="dxa"/>
            <w:gridSpan w:val="2"/>
            <w:shd w:val="clear" w:color="auto" w:fill="F7CAAC"/>
          </w:tcPr>
          <w:p w14:paraId="3B9C5766" w14:textId="77777777" w:rsidR="00FA382F" w:rsidRDefault="00FA382F" w:rsidP="00D439A7">
            <w:pPr>
              <w:jc w:val="both"/>
            </w:pPr>
            <w:r>
              <w:rPr>
                <w:b/>
              </w:rPr>
              <w:t>doporučený ročník / semestr</w:t>
            </w:r>
          </w:p>
        </w:tc>
        <w:tc>
          <w:tcPr>
            <w:tcW w:w="668" w:type="dxa"/>
          </w:tcPr>
          <w:p w14:paraId="77D1C742" w14:textId="77777777" w:rsidR="00FA382F" w:rsidRDefault="00FA382F" w:rsidP="00D439A7">
            <w:pPr>
              <w:jc w:val="both"/>
            </w:pPr>
          </w:p>
        </w:tc>
      </w:tr>
      <w:tr w:rsidR="00FA382F" w14:paraId="613A5E53" w14:textId="77777777" w:rsidTr="00FA382F">
        <w:tc>
          <w:tcPr>
            <w:tcW w:w="3086" w:type="dxa"/>
            <w:shd w:val="clear" w:color="auto" w:fill="F7CAAC"/>
          </w:tcPr>
          <w:p w14:paraId="41F16B15" w14:textId="77777777" w:rsidR="00FA382F" w:rsidRDefault="00FA382F" w:rsidP="00D439A7">
            <w:pPr>
              <w:jc w:val="both"/>
              <w:rPr>
                <w:b/>
              </w:rPr>
            </w:pPr>
            <w:r>
              <w:rPr>
                <w:b/>
              </w:rPr>
              <w:t>Rozsah studijního předmětu</w:t>
            </w:r>
          </w:p>
        </w:tc>
        <w:tc>
          <w:tcPr>
            <w:tcW w:w="1701" w:type="dxa"/>
            <w:gridSpan w:val="2"/>
          </w:tcPr>
          <w:p w14:paraId="65A5E24A" w14:textId="77777777" w:rsidR="00FA382F" w:rsidRDefault="00FA382F" w:rsidP="00D439A7">
            <w:pPr>
              <w:jc w:val="both"/>
            </w:pPr>
            <w:r>
              <w:t>15 p</w:t>
            </w:r>
          </w:p>
        </w:tc>
        <w:tc>
          <w:tcPr>
            <w:tcW w:w="889" w:type="dxa"/>
            <w:shd w:val="clear" w:color="auto" w:fill="F7CAAC"/>
          </w:tcPr>
          <w:p w14:paraId="27E70CAC" w14:textId="77777777" w:rsidR="00FA382F" w:rsidRDefault="00FA382F" w:rsidP="00D439A7">
            <w:pPr>
              <w:jc w:val="both"/>
              <w:rPr>
                <w:b/>
              </w:rPr>
            </w:pPr>
            <w:r>
              <w:rPr>
                <w:b/>
              </w:rPr>
              <w:t xml:space="preserve">hod. </w:t>
            </w:r>
          </w:p>
        </w:tc>
        <w:tc>
          <w:tcPr>
            <w:tcW w:w="816" w:type="dxa"/>
          </w:tcPr>
          <w:p w14:paraId="65DDE984" w14:textId="77777777" w:rsidR="00FA382F" w:rsidRDefault="00FA382F" w:rsidP="00D439A7">
            <w:pPr>
              <w:jc w:val="both"/>
            </w:pPr>
            <w:r>
              <w:t>15</w:t>
            </w:r>
          </w:p>
        </w:tc>
        <w:tc>
          <w:tcPr>
            <w:tcW w:w="2156" w:type="dxa"/>
            <w:shd w:val="clear" w:color="auto" w:fill="F7CAAC"/>
          </w:tcPr>
          <w:p w14:paraId="0D544E4A" w14:textId="77777777" w:rsidR="00FA382F" w:rsidRDefault="00FA382F" w:rsidP="00D439A7">
            <w:pPr>
              <w:jc w:val="both"/>
              <w:rPr>
                <w:b/>
              </w:rPr>
            </w:pPr>
            <w:r>
              <w:rPr>
                <w:b/>
              </w:rPr>
              <w:t>kreditů</w:t>
            </w:r>
          </w:p>
        </w:tc>
        <w:tc>
          <w:tcPr>
            <w:tcW w:w="1207" w:type="dxa"/>
            <w:gridSpan w:val="2"/>
          </w:tcPr>
          <w:p w14:paraId="764C1E7B" w14:textId="77777777" w:rsidR="00FA382F" w:rsidRDefault="00FA382F" w:rsidP="00D439A7">
            <w:pPr>
              <w:jc w:val="both"/>
            </w:pPr>
          </w:p>
        </w:tc>
      </w:tr>
      <w:tr w:rsidR="00FA382F" w14:paraId="77911F78" w14:textId="77777777" w:rsidTr="00FA382F">
        <w:tc>
          <w:tcPr>
            <w:tcW w:w="3086" w:type="dxa"/>
            <w:shd w:val="clear" w:color="auto" w:fill="F7CAAC"/>
          </w:tcPr>
          <w:p w14:paraId="174189EB" w14:textId="77777777" w:rsidR="00FA382F" w:rsidRDefault="00FA382F" w:rsidP="00D439A7">
            <w:pPr>
              <w:jc w:val="both"/>
              <w:rPr>
                <w:b/>
                <w:sz w:val="22"/>
              </w:rPr>
            </w:pPr>
            <w:r>
              <w:rPr>
                <w:b/>
              </w:rPr>
              <w:t>Prerekvizity, korekvizity, ekvivalence</w:t>
            </w:r>
          </w:p>
        </w:tc>
        <w:tc>
          <w:tcPr>
            <w:tcW w:w="6769" w:type="dxa"/>
            <w:gridSpan w:val="7"/>
          </w:tcPr>
          <w:p w14:paraId="4854C833" w14:textId="77777777" w:rsidR="00FA382F" w:rsidRDefault="00FA382F" w:rsidP="00D439A7">
            <w:pPr>
              <w:jc w:val="both"/>
            </w:pPr>
          </w:p>
        </w:tc>
      </w:tr>
      <w:tr w:rsidR="00FA382F" w14:paraId="1AA6170B" w14:textId="77777777" w:rsidTr="00FA382F">
        <w:tc>
          <w:tcPr>
            <w:tcW w:w="3086" w:type="dxa"/>
            <w:shd w:val="clear" w:color="auto" w:fill="F7CAAC"/>
          </w:tcPr>
          <w:p w14:paraId="157141B9" w14:textId="77777777" w:rsidR="00FA382F" w:rsidRDefault="00FA382F" w:rsidP="00D439A7">
            <w:pPr>
              <w:jc w:val="both"/>
              <w:rPr>
                <w:b/>
              </w:rPr>
            </w:pPr>
            <w:r>
              <w:rPr>
                <w:b/>
              </w:rPr>
              <w:t>Způsob ověření studijních výsledků</w:t>
            </w:r>
          </w:p>
        </w:tc>
        <w:tc>
          <w:tcPr>
            <w:tcW w:w="3406" w:type="dxa"/>
            <w:gridSpan w:val="4"/>
          </w:tcPr>
          <w:p w14:paraId="34F304E3" w14:textId="77777777" w:rsidR="00FA382F" w:rsidRDefault="00FA382F" w:rsidP="00D439A7">
            <w:pPr>
              <w:jc w:val="both"/>
            </w:pPr>
            <w:r>
              <w:t>zkouška</w:t>
            </w:r>
          </w:p>
        </w:tc>
        <w:tc>
          <w:tcPr>
            <w:tcW w:w="2156" w:type="dxa"/>
            <w:shd w:val="clear" w:color="auto" w:fill="F7CAAC"/>
          </w:tcPr>
          <w:p w14:paraId="6A0F5885" w14:textId="77777777" w:rsidR="00FA382F" w:rsidRDefault="00FA382F" w:rsidP="00D439A7">
            <w:pPr>
              <w:jc w:val="both"/>
              <w:rPr>
                <w:b/>
              </w:rPr>
            </w:pPr>
            <w:r>
              <w:rPr>
                <w:b/>
              </w:rPr>
              <w:t>Forma výuky</w:t>
            </w:r>
          </w:p>
        </w:tc>
        <w:tc>
          <w:tcPr>
            <w:tcW w:w="1207" w:type="dxa"/>
            <w:gridSpan w:val="2"/>
          </w:tcPr>
          <w:p w14:paraId="69C3E146" w14:textId="77777777" w:rsidR="00FA382F" w:rsidRDefault="00FA382F" w:rsidP="00D439A7">
            <w:pPr>
              <w:jc w:val="both"/>
            </w:pPr>
            <w:r>
              <w:t>přednáška</w:t>
            </w:r>
          </w:p>
        </w:tc>
      </w:tr>
      <w:tr w:rsidR="00FA382F" w14:paraId="4C777E6C" w14:textId="77777777" w:rsidTr="00FA382F">
        <w:tc>
          <w:tcPr>
            <w:tcW w:w="3086" w:type="dxa"/>
            <w:shd w:val="clear" w:color="auto" w:fill="F7CAAC"/>
          </w:tcPr>
          <w:p w14:paraId="70CEC7F3" w14:textId="77777777" w:rsidR="00FA382F" w:rsidRDefault="00FA382F" w:rsidP="00D439A7">
            <w:pPr>
              <w:jc w:val="both"/>
              <w:rPr>
                <w:b/>
              </w:rPr>
            </w:pPr>
            <w:r>
              <w:rPr>
                <w:b/>
              </w:rPr>
              <w:t>Forma způsobu ověření studijních výsledků a další požadavky na studenta</w:t>
            </w:r>
          </w:p>
        </w:tc>
        <w:tc>
          <w:tcPr>
            <w:tcW w:w="6769" w:type="dxa"/>
            <w:gridSpan w:val="7"/>
            <w:tcBorders>
              <w:bottom w:val="nil"/>
            </w:tcBorders>
          </w:tcPr>
          <w:p w14:paraId="47D9B601" w14:textId="77777777" w:rsidR="00FA382F" w:rsidRDefault="00FA382F" w:rsidP="00D439A7">
            <w:pPr>
              <w:jc w:val="both"/>
            </w:pPr>
            <w:r>
              <w:t>Způsob ukončení předmětu: zkouška</w:t>
            </w:r>
          </w:p>
          <w:p w14:paraId="0628209B" w14:textId="77777777" w:rsidR="00FA382F" w:rsidRDefault="00FA382F" w:rsidP="00D439A7">
            <w:pPr>
              <w:jc w:val="both"/>
            </w:pPr>
            <w:r>
              <w:t>Požadavky ke zkoušce: složení písemného testu a následná ústní zkouška</w:t>
            </w:r>
          </w:p>
        </w:tc>
      </w:tr>
      <w:tr w:rsidR="00FA382F" w14:paraId="0AF4791C" w14:textId="77777777" w:rsidTr="00EE586D">
        <w:trPr>
          <w:trHeight w:val="37"/>
        </w:trPr>
        <w:tc>
          <w:tcPr>
            <w:tcW w:w="9855" w:type="dxa"/>
            <w:gridSpan w:val="8"/>
            <w:tcBorders>
              <w:top w:val="nil"/>
            </w:tcBorders>
          </w:tcPr>
          <w:p w14:paraId="1F39E435" w14:textId="77777777" w:rsidR="00FA382F" w:rsidRDefault="00FA382F" w:rsidP="00D439A7">
            <w:pPr>
              <w:jc w:val="both"/>
            </w:pPr>
          </w:p>
        </w:tc>
      </w:tr>
      <w:tr w:rsidR="00FA382F" w14:paraId="61E44044" w14:textId="77777777" w:rsidTr="00FA382F">
        <w:trPr>
          <w:trHeight w:val="197"/>
        </w:trPr>
        <w:tc>
          <w:tcPr>
            <w:tcW w:w="3086" w:type="dxa"/>
            <w:tcBorders>
              <w:top w:val="nil"/>
            </w:tcBorders>
            <w:shd w:val="clear" w:color="auto" w:fill="F7CAAC"/>
          </w:tcPr>
          <w:p w14:paraId="5FD6CEF5" w14:textId="77777777" w:rsidR="00FA382F" w:rsidRDefault="00FA382F" w:rsidP="00D439A7">
            <w:pPr>
              <w:jc w:val="both"/>
              <w:rPr>
                <w:b/>
              </w:rPr>
            </w:pPr>
            <w:r>
              <w:rPr>
                <w:b/>
              </w:rPr>
              <w:t>Garant předmětu</w:t>
            </w:r>
          </w:p>
        </w:tc>
        <w:tc>
          <w:tcPr>
            <w:tcW w:w="6769" w:type="dxa"/>
            <w:gridSpan w:val="7"/>
            <w:tcBorders>
              <w:top w:val="nil"/>
            </w:tcBorders>
          </w:tcPr>
          <w:p w14:paraId="4ECE7827" w14:textId="77777777" w:rsidR="00FA382F" w:rsidRDefault="00FA382F" w:rsidP="00D439A7">
            <w:pPr>
              <w:jc w:val="both"/>
            </w:pPr>
            <w:r>
              <w:t>doc. Ing. Jan Hán, Ph.D.</w:t>
            </w:r>
          </w:p>
        </w:tc>
      </w:tr>
      <w:tr w:rsidR="00FA382F" w14:paraId="04598349" w14:textId="77777777" w:rsidTr="00FA382F">
        <w:trPr>
          <w:trHeight w:val="243"/>
        </w:trPr>
        <w:tc>
          <w:tcPr>
            <w:tcW w:w="3086" w:type="dxa"/>
            <w:tcBorders>
              <w:top w:val="nil"/>
            </w:tcBorders>
            <w:shd w:val="clear" w:color="auto" w:fill="F7CAAC"/>
          </w:tcPr>
          <w:p w14:paraId="0C825137" w14:textId="77777777" w:rsidR="00FA382F" w:rsidRDefault="00FA382F" w:rsidP="00D439A7">
            <w:pPr>
              <w:jc w:val="both"/>
              <w:rPr>
                <w:b/>
              </w:rPr>
            </w:pPr>
            <w:r>
              <w:rPr>
                <w:b/>
              </w:rPr>
              <w:t>Zapojení garanta do výuky předmětu</w:t>
            </w:r>
          </w:p>
        </w:tc>
        <w:tc>
          <w:tcPr>
            <w:tcW w:w="6769" w:type="dxa"/>
            <w:gridSpan w:val="7"/>
            <w:tcBorders>
              <w:top w:val="nil"/>
            </w:tcBorders>
          </w:tcPr>
          <w:p w14:paraId="7E725CA8" w14:textId="77777777" w:rsidR="00FA382F" w:rsidRDefault="00FA382F" w:rsidP="00D439A7">
            <w:pPr>
              <w:jc w:val="both"/>
            </w:pPr>
            <w:r>
              <w:t>Garant se podílí na přednášení v rozsahu 50 %.</w:t>
            </w:r>
          </w:p>
        </w:tc>
      </w:tr>
      <w:tr w:rsidR="00FA382F" w14:paraId="10296DB7" w14:textId="77777777" w:rsidTr="00FA382F">
        <w:tc>
          <w:tcPr>
            <w:tcW w:w="3086" w:type="dxa"/>
            <w:shd w:val="clear" w:color="auto" w:fill="F7CAAC"/>
          </w:tcPr>
          <w:p w14:paraId="790E2A82" w14:textId="77777777" w:rsidR="00FA382F" w:rsidRDefault="00FA382F" w:rsidP="00D439A7">
            <w:pPr>
              <w:jc w:val="both"/>
              <w:rPr>
                <w:b/>
              </w:rPr>
            </w:pPr>
            <w:r>
              <w:rPr>
                <w:b/>
              </w:rPr>
              <w:t>Vyučující</w:t>
            </w:r>
          </w:p>
        </w:tc>
        <w:tc>
          <w:tcPr>
            <w:tcW w:w="6769" w:type="dxa"/>
            <w:gridSpan w:val="7"/>
            <w:tcBorders>
              <w:bottom w:val="nil"/>
            </w:tcBorders>
          </w:tcPr>
          <w:p w14:paraId="1E4D224C" w14:textId="23FF3C36" w:rsidR="00FA382F" w:rsidRDefault="00FA382F" w:rsidP="00EE586D">
            <w:pPr>
              <w:jc w:val="both"/>
            </w:pPr>
            <w:r>
              <w:t>doc. Ing. Jan Hán, Ph.D. – přednášející (</w:t>
            </w:r>
            <w:proofErr w:type="gramStart"/>
            <w:r>
              <w:t>50%</w:t>
            </w:r>
            <w:proofErr w:type="gramEnd"/>
            <w:r>
              <w:t>)</w:t>
            </w:r>
            <w:r w:rsidR="00EE586D">
              <w:t xml:space="preserve">; </w:t>
            </w:r>
            <w:r>
              <w:t>Ing. Martin Petříček, Ph.D. – přednášející (50%)</w:t>
            </w:r>
          </w:p>
        </w:tc>
      </w:tr>
      <w:tr w:rsidR="00FA382F" w14:paraId="09E4F812" w14:textId="77777777" w:rsidTr="00EE586D">
        <w:trPr>
          <w:trHeight w:val="114"/>
        </w:trPr>
        <w:tc>
          <w:tcPr>
            <w:tcW w:w="9855" w:type="dxa"/>
            <w:gridSpan w:val="8"/>
            <w:tcBorders>
              <w:top w:val="nil"/>
            </w:tcBorders>
          </w:tcPr>
          <w:p w14:paraId="2062D07C" w14:textId="77777777" w:rsidR="00FA382F" w:rsidRDefault="00FA382F" w:rsidP="00D439A7">
            <w:pPr>
              <w:jc w:val="both"/>
            </w:pPr>
          </w:p>
        </w:tc>
      </w:tr>
      <w:tr w:rsidR="00FA382F" w14:paraId="7BC00B94" w14:textId="77777777" w:rsidTr="00FA382F">
        <w:tc>
          <w:tcPr>
            <w:tcW w:w="3086" w:type="dxa"/>
            <w:shd w:val="clear" w:color="auto" w:fill="F7CAAC"/>
          </w:tcPr>
          <w:p w14:paraId="300D87E8" w14:textId="77777777" w:rsidR="00FA382F" w:rsidRDefault="00FA382F" w:rsidP="00D439A7">
            <w:pPr>
              <w:jc w:val="both"/>
              <w:rPr>
                <w:b/>
              </w:rPr>
            </w:pPr>
            <w:r>
              <w:rPr>
                <w:b/>
              </w:rPr>
              <w:t>Stručná anotace předmětu</w:t>
            </w:r>
          </w:p>
        </w:tc>
        <w:tc>
          <w:tcPr>
            <w:tcW w:w="6769" w:type="dxa"/>
            <w:gridSpan w:val="7"/>
            <w:tcBorders>
              <w:bottom w:val="nil"/>
            </w:tcBorders>
          </w:tcPr>
          <w:p w14:paraId="1223A00F" w14:textId="77777777" w:rsidR="00FA382F" w:rsidRDefault="00FA382F" w:rsidP="00D439A7">
            <w:pPr>
              <w:jc w:val="both"/>
            </w:pPr>
          </w:p>
        </w:tc>
      </w:tr>
      <w:tr w:rsidR="00FA382F" w14:paraId="32EF03E2" w14:textId="77777777" w:rsidTr="005D78A5">
        <w:trPr>
          <w:trHeight w:val="2743"/>
        </w:trPr>
        <w:tc>
          <w:tcPr>
            <w:tcW w:w="9855" w:type="dxa"/>
            <w:gridSpan w:val="8"/>
            <w:tcBorders>
              <w:top w:val="nil"/>
              <w:bottom w:val="single" w:sz="12" w:space="0" w:color="auto"/>
            </w:tcBorders>
          </w:tcPr>
          <w:p w14:paraId="11892C72" w14:textId="53E4F7BD" w:rsidR="00FA382F" w:rsidRDefault="00FA382F" w:rsidP="00D439A7">
            <w:pPr>
              <w:jc w:val="both"/>
            </w:pPr>
            <w:r>
              <w:t>Předmět se soustředí na diskutování pokročilých nástrojů a zejména metod využitelných v revenue managementu podniku se zaměřením na specifika ubytovacích zařízení. Důraz je kladen zejména na detailní prezentaci přístupů, jejichž kombinace tvoří výsledné modely revenue managementu. Mezi základní přístupy lze zařadit zejména techniky predikce poptávaného množství s využitím neuronových sítí, modelování poptávky, optimalizační techniky a jejich využití v řízení cen a kapacit. Takto koncipované prvky vedou k ucelenému výstupu, za který lze označit komplexní model revenue managementu, jehož výstavbou se předmět zabývá. V rámci přednášek jsou prezentovány jednotlivé techniky s využitím patřičné softwarové podpory (programovací jazyk R, statistický SW).</w:t>
            </w:r>
          </w:p>
          <w:p w14:paraId="7EB2E661" w14:textId="0BEACD9C" w:rsidR="00643A17" w:rsidRDefault="00FA382F" w:rsidP="00CE1995">
            <w:pPr>
              <w:pStyle w:val="Odstavecseseznamem"/>
              <w:numPr>
                <w:ilvl w:val="0"/>
                <w:numId w:val="34"/>
              </w:numPr>
              <w:ind w:left="250" w:hanging="250"/>
            </w:pPr>
            <w:r>
              <w:t>Revenue management ve službách a jeho význam v</w:t>
            </w:r>
            <w:r w:rsidR="00643A17">
              <w:t> </w:t>
            </w:r>
            <w:r>
              <w:t>podniku</w:t>
            </w:r>
          </w:p>
          <w:p w14:paraId="4F03E995" w14:textId="77777777" w:rsidR="00FA382F" w:rsidRDefault="00FA382F" w:rsidP="00CE1995">
            <w:pPr>
              <w:pStyle w:val="Odstavecseseznamem"/>
              <w:numPr>
                <w:ilvl w:val="0"/>
                <w:numId w:val="34"/>
              </w:numPr>
              <w:ind w:left="250" w:hanging="250"/>
            </w:pPr>
            <w:r>
              <w:t>Metody klientské segmentace</w:t>
            </w:r>
          </w:p>
          <w:p w14:paraId="6424E240" w14:textId="77777777" w:rsidR="00FA382F" w:rsidRDefault="00FA382F" w:rsidP="00CE1995">
            <w:pPr>
              <w:pStyle w:val="Odstavecseseznamem"/>
              <w:numPr>
                <w:ilvl w:val="0"/>
                <w:numId w:val="34"/>
              </w:numPr>
              <w:ind w:left="250" w:hanging="250"/>
            </w:pPr>
            <w:r>
              <w:t>Metody predikce jako součást revenue managementu</w:t>
            </w:r>
          </w:p>
          <w:p w14:paraId="7608AB61" w14:textId="77777777" w:rsidR="00FA382F" w:rsidRDefault="00FA382F" w:rsidP="00CE1995">
            <w:pPr>
              <w:pStyle w:val="Odstavecseseznamem"/>
              <w:numPr>
                <w:ilvl w:val="0"/>
                <w:numId w:val="34"/>
              </w:numPr>
              <w:ind w:left="250" w:hanging="250"/>
            </w:pPr>
            <w:r>
              <w:t>Optimalizace a nástroje využitelné v revenue managementu</w:t>
            </w:r>
          </w:p>
          <w:p w14:paraId="45A3AB4A" w14:textId="76A8F4D4" w:rsidR="00643A17" w:rsidRDefault="00FA382F" w:rsidP="00CE1995">
            <w:pPr>
              <w:pStyle w:val="Odstavecseseznamem"/>
              <w:numPr>
                <w:ilvl w:val="0"/>
                <w:numId w:val="34"/>
              </w:numPr>
              <w:ind w:left="250" w:hanging="250"/>
            </w:pPr>
            <w:r>
              <w:t>Aktuální trendy ve vývoji modelů revenue managementu</w:t>
            </w:r>
          </w:p>
        </w:tc>
      </w:tr>
      <w:tr w:rsidR="00FA382F" w14:paraId="3182922D" w14:textId="77777777" w:rsidTr="00FA382F">
        <w:trPr>
          <w:trHeight w:val="265"/>
        </w:trPr>
        <w:tc>
          <w:tcPr>
            <w:tcW w:w="3653" w:type="dxa"/>
            <w:gridSpan w:val="2"/>
            <w:tcBorders>
              <w:top w:val="nil"/>
            </w:tcBorders>
            <w:shd w:val="clear" w:color="auto" w:fill="F7CAAC"/>
          </w:tcPr>
          <w:p w14:paraId="1674D251" w14:textId="77777777" w:rsidR="00FA382F" w:rsidRDefault="00FA382F" w:rsidP="00D439A7">
            <w:pPr>
              <w:jc w:val="both"/>
            </w:pPr>
            <w:r>
              <w:rPr>
                <w:b/>
              </w:rPr>
              <w:t>Studijní literatura a studijní pomůcky</w:t>
            </w:r>
          </w:p>
        </w:tc>
        <w:tc>
          <w:tcPr>
            <w:tcW w:w="6202" w:type="dxa"/>
            <w:gridSpan w:val="6"/>
            <w:tcBorders>
              <w:top w:val="nil"/>
              <w:bottom w:val="nil"/>
            </w:tcBorders>
          </w:tcPr>
          <w:p w14:paraId="1AB51F68" w14:textId="77777777" w:rsidR="00FA382F" w:rsidRDefault="00FA382F" w:rsidP="00D439A7">
            <w:pPr>
              <w:jc w:val="both"/>
            </w:pPr>
          </w:p>
        </w:tc>
      </w:tr>
      <w:tr w:rsidR="00FA382F" w14:paraId="3B8A9BE4" w14:textId="77777777" w:rsidTr="00FA382F">
        <w:trPr>
          <w:trHeight w:val="1497"/>
        </w:trPr>
        <w:tc>
          <w:tcPr>
            <w:tcW w:w="9855" w:type="dxa"/>
            <w:gridSpan w:val="8"/>
            <w:tcBorders>
              <w:top w:val="nil"/>
            </w:tcBorders>
          </w:tcPr>
          <w:p w14:paraId="792EA76E" w14:textId="77777777" w:rsidR="00FA382F" w:rsidRPr="00B74398" w:rsidRDefault="00FA382F" w:rsidP="00D439A7">
            <w:pPr>
              <w:jc w:val="both"/>
              <w:rPr>
                <w:b/>
                <w:bCs/>
              </w:rPr>
            </w:pPr>
            <w:r w:rsidRPr="00836CD2">
              <w:rPr>
                <w:b/>
                <w:bCs/>
              </w:rPr>
              <w:t>Povinná literatura</w:t>
            </w:r>
          </w:p>
          <w:p w14:paraId="0DDA140F" w14:textId="170057A2" w:rsidR="00FA382F" w:rsidRPr="00326FAE" w:rsidRDefault="00FA382F" w:rsidP="00C154D7">
            <w:pPr>
              <w:jc w:val="both"/>
            </w:pPr>
            <w:r w:rsidRPr="00326FAE">
              <w:t xml:space="preserve">IVANOV, S. </w:t>
            </w:r>
            <w:r w:rsidRPr="00326FAE">
              <w:rPr>
                <w:i/>
                <w:iCs/>
              </w:rPr>
              <w:t>Hotel Revenue Management: From Theory to Practice</w:t>
            </w:r>
            <w:r w:rsidRPr="00326FAE">
              <w:t>. Zangador Research institute, 2014, 204 p</w:t>
            </w:r>
            <w:r w:rsidR="00EE586D" w:rsidRPr="00326FAE">
              <w:t>.</w:t>
            </w:r>
            <w:r w:rsidRPr="00326FAE">
              <w:t xml:space="preserve"> ISBN 978-954-92786-3-7</w:t>
            </w:r>
            <w:r w:rsidR="003279CA">
              <w:t>.</w:t>
            </w:r>
          </w:p>
          <w:p w14:paraId="024048E9" w14:textId="032E9F4C" w:rsidR="00FA382F" w:rsidRPr="00326FAE" w:rsidRDefault="00FA382F" w:rsidP="00C154D7">
            <w:pPr>
              <w:jc w:val="both"/>
            </w:pPr>
            <w:r w:rsidRPr="00326FAE">
              <w:t xml:space="preserve">SHMUELI, G. </w:t>
            </w:r>
            <w:r w:rsidRPr="00326FAE">
              <w:rPr>
                <w:i/>
              </w:rPr>
              <w:t>Practical Time Series Forecasting with R</w:t>
            </w:r>
            <w:r w:rsidRPr="00326FAE">
              <w:t>:</w:t>
            </w:r>
            <w:r w:rsidRPr="00326FAE">
              <w:rPr>
                <w:b/>
                <w:bCs/>
                <w:i/>
                <w:iCs/>
              </w:rPr>
              <w:t xml:space="preserve"> </w:t>
            </w:r>
            <w:r w:rsidRPr="00326FAE">
              <w:rPr>
                <w:i/>
                <w:iCs/>
              </w:rPr>
              <w:t>A Hands-On Guide</w:t>
            </w:r>
            <w:r w:rsidR="00763AEE">
              <w:rPr>
                <w:i/>
                <w:iCs/>
              </w:rPr>
              <w:t>.</w:t>
            </w:r>
            <w:r w:rsidRPr="00326FAE">
              <w:t xml:space="preserve"> Axelrod Schnall Publishers, 2016, 232 p</w:t>
            </w:r>
            <w:r w:rsidR="00EE586D" w:rsidRPr="00326FAE">
              <w:t>.</w:t>
            </w:r>
            <w:r w:rsidRPr="00326FAE">
              <w:t xml:space="preserve"> </w:t>
            </w:r>
            <w:r w:rsidRPr="00326FAE">
              <w:rPr>
                <w:rStyle w:val="a-text-bold"/>
              </w:rPr>
              <w:t xml:space="preserve">ISBN‎ </w:t>
            </w:r>
            <w:r w:rsidRPr="00326FAE">
              <w:rPr>
                <w:rStyle w:val="a-list-item"/>
              </w:rPr>
              <w:t>978-0997847918</w:t>
            </w:r>
            <w:r w:rsidR="003279CA">
              <w:rPr>
                <w:rStyle w:val="a-list-item"/>
              </w:rPr>
              <w:t>.</w:t>
            </w:r>
          </w:p>
          <w:p w14:paraId="7739D4BA" w14:textId="2EA1D7FD" w:rsidR="00FA382F" w:rsidRPr="00326FAE" w:rsidRDefault="00FA382F" w:rsidP="00C154D7">
            <w:pPr>
              <w:jc w:val="both"/>
            </w:pPr>
            <w:r w:rsidRPr="00326FAE">
              <w:t xml:space="preserve">WILLIAM, P. F. </w:t>
            </w:r>
            <w:r w:rsidRPr="00326FAE">
              <w:rPr>
                <w:i/>
              </w:rPr>
              <w:t>Nonlinear Optimization – Models and Applications</w:t>
            </w:r>
            <w:r w:rsidR="00763AEE">
              <w:rPr>
                <w:i/>
              </w:rPr>
              <w:t>.</w:t>
            </w:r>
            <w:r w:rsidRPr="00326FAE">
              <w:t xml:space="preserve"> Chapman and Hall/CRC, 2021, 416 p</w:t>
            </w:r>
            <w:r w:rsidR="00EE586D" w:rsidRPr="00326FAE">
              <w:t>.</w:t>
            </w:r>
            <w:r w:rsidRPr="00326FAE">
              <w:t xml:space="preserve"> </w:t>
            </w:r>
            <w:r w:rsidRPr="00326FAE">
              <w:rPr>
                <w:rStyle w:val="a-text-bold"/>
              </w:rPr>
              <w:t xml:space="preserve">ISBN </w:t>
            </w:r>
            <w:r w:rsidRPr="00326FAE">
              <w:rPr>
                <w:rStyle w:val="a-list-item"/>
              </w:rPr>
              <w:t>978-0367444150</w:t>
            </w:r>
            <w:r w:rsidR="003279CA">
              <w:rPr>
                <w:rStyle w:val="a-list-item"/>
              </w:rPr>
              <w:t>.</w:t>
            </w:r>
          </w:p>
          <w:p w14:paraId="00A2EBB9" w14:textId="77777777" w:rsidR="00FA382F" w:rsidRPr="00326FAE" w:rsidRDefault="00FA382F" w:rsidP="00C154D7">
            <w:pPr>
              <w:jc w:val="both"/>
              <w:rPr>
                <w:b/>
                <w:bCs/>
              </w:rPr>
            </w:pPr>
            <w:r w:rsidRPr="00326FAE">
              <w:rPr>
                <w:b/>
                <w:bCs/>
              </w:rPr>
              <w:t>Doporučená literatura</w:t>
            </w:r>
          </w:p>
          <w:p w14:paraId="13591D60" w14:textId="403EC723" w:rsidR="00643A17" w:rsidRPr="00326FAE" w:rsidRDefault="00643A17" w:rsidP="00C154D7">
            <w:pPr>
              <w:jc w:val="both"/>
            </w:pPr>
            <w:r w:rsidRPr="00326FAE">
              <w:t xml:space="preserve">PHILLIPS, R. L. </w:t>
            </w:r>
            <w:r w:rsidRPr="00326FAE">
              <w:rPr>
                <w:i/>
                <w:iCs/>
              </w:rPr>
              <w:t>Pricing and revenue optimization</w:t>
            </w:r>
            <w:r w:rsidRPr="00326FAE">
              <w:t>. Second edition. Stanford, California: Stanford Business Books, an imprint of Stanford University Press,</w:t>
            </w:r>
            <w:r w:rsidR="00EE586D" w:rsidRPr="00326FAE">
              <w:t xml:space="preserve"> 2021.</w:t>
            </w:r>
            <w:r w:rsidRPr="00326FAE">
              <w:t xml:space="preserve"> ISBN 978-1503610002.</w:t>
            </w:r>
          </w:p>
          <w:p w14:paraId="1336E20C" w14:textId="1DCE863B" w:rsidR="00643A17" w:rsidRDefault="00643A17" w:rsidP="003279CA">
            <w:pPr>
              <w:jc w:val="both"/>
            </w:pPr>
            <w:r w:rsidRPr="00326FAE">
              <w:t>TALLURI, K. T.</w:t>
            </w:r>
            <w:r w:rsidR="00C154D7" w:rsidRPr="00326FAE">
              <w:t>,</w:t>
            </w:r>
            <w:r w:rsidRPr="00326FAE">
              <w:t xml:space="preserve"> </w:t>
            </w:r>
            <w:r w:rsidR="00C154D7" w:rsidRPr="00326FAE">
              <w:t>VAN RYZIN, G</w:t>
            </w:r>
            <w:r w:rsidRPr="00326FAE">
              <w:t xml:space="preserve">. </w:t>
            </w:r>
            <w:r w:rsidRPr="00326FAE">
              <w:rPr>
                <w:i/>
                <w:iCs/>
              </w:rPr>
              <w:t>The theory and practice of revenue management</w:t>
            </w:r>
            <w:r w:rsidRPr="00326FAE">
              <w:t>. New York, NY: Springer, </w:t>
            </w:r>
            <w:r w:rsidR="00EE586D" w:rsidRPr="00326FAE">
              <w:t>2005.</w:t>
            </w:r>
            <w:r w:rsidRPr="00326FAE">
              <w:t xml:space="preserve"> ISBN 978-0387243764.</w:t>
            </w:r>
          </w:p>
        </w:tc>
      </w:tr>
      <w:tr w:rsidR="00FA382F" w14:paraId="2F907B49" w14:textId="77777777" w:rsidTr="00FA382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8B56DF" w14:textId="77777777" w:rsidR="00FA382F" w:rsidRDefault="00FA382F" w:rsidP="00D439A7">
            <w:pPr>
              <w:jc w:val="center"/>
              <w:rPr>
                <w:b/>
              </w:rPr>
            </w:pPr>
            <w:r>
              <w:rPr>
                <w:b/>
              </w:rPr>
              <w:t>Informace ke kombinované nebo distanční formě</w:t>
            </w:r>
          </w:p>
        </w:tc>
      </w:tr>
      <w:tr w:rsidR="00FA382F" w14:paraId="34BFE068" w14:textId="77777777" w:rsidTr="00FA382F">
        <w:tc>
          <w:tcPr>
            <w:tcW w:w="4787" w:type="dxa"/>
            <w:gridSpan w:val="3"/>
            <w:tcBorders>
              <w:top w:val="single" w:sz="2" w:space="0" w:color="auto"/>
            </w:tcBorders>
            <w:shd w:val="clear" w:color="auto" w:fill="F7CAAC"/>
          </w:tcPr>
          <w:p w14:paraId="54D663EE" w14:textId="77777777" w:rsidR="00FA382F" w:rsidRDefault="00FA382F" w:rsidP="00D439A7">
            <w:pPr>
              <w:jc w:val="both"/>
            </w:pPr>
            <w:r>
              <w:rPr>
                <w:b/>
              </w:rPr>
              <w:t>Rozsah konzultací (soustředění)</w:t>
            </w:r>
          </w:p>
        </w:tc>
        <w:tc>
          <w:tcPr>
            <w:tcW w:w="889" w:type="dxa"/>
            <w:tcBorders>
              <w:top w:val="single" w:sz="2" w:space="0" w:color="auto"/>
            </w:tcBorders>
          </w:tcPr>
          <w:p w14:paraId="3FC47515" w14:textId="77777777" w:rsidR="00FA382F" w:rsidRDefault="00FA382F" w:rsidP="00D439A7">
            <w:pPr>
              <w:jc w:val="both"/>
            </w:pPr>
            <w:r>
              <w:t>15</w:t>
            </w:r>
          </w:p>
        </w:tc>
        <w:tc>
          <w:tcPr>
            <w:tcW w:w="4179" w:type="dxa"/>
            <w:gridSpan w:val="4"/>
            <w:tcBorders>
              <w:top w:val="single" w:sz="2" w:space="0" w:color="auto"/>
            </w:tcBorders>
            <w:shd w:val="clear" w:color="auto" w:fill="F7CAAC"/>
          </w:tcPr>
          <w:p w14:paraId="6ECC7560" w14:textId="77777777" w:rsidR="00FA382F" w:rsidRDefault="00FA382F" w:rsidP="00D439A7">
            <w:pPr>
              <w:jc w:val="both"/>
              <w:rPr>
                <w:b/>
              </w:rPr>
            </w:pPr>
            <w:r>
              <w:rPr>
                <w:b/>
              </w:rPr>
              <w:t xml:space="preserve">hodin </w:t>
            </w:r>
          </w:p>
        </w:tc>
      </w:tr>
      <w:tr w:rsidR="00FA382F" w14:paraId="5F58DFAD" w14:textId="77777777" w:rsidTr="00FA382F">
        <w:tc>
          <w:tcPr>
            <w:tcW w:w="9855" w:type="dxa"/>
            <w:gridSpan w:val="8"/>
            <w:shd w:val="clear" w:color="auto" w:fill="F7CAAC"/>
          </w:tcPr>
          <w:p w14:paraId="4010CB6D" w14:textId="77777777" w:rsidR="00FA382F" w:rsidRDefault="00FA382F" w:rsidP="00D439A7">
            <w:pPr>
              <w:jc w:val="both"/>
              <w:rPr>
                <w:b/>
              </w:rPr>
            </w:pPr>
            <w:r>
              <w:rPr>
                <w:b/>
              </w:rPr>
              <w:t>Informace o způsobu kontaktu s vyučujícím</w:t>
            </w:r>
          </w:p>
        </w:tc>
      </w:tr>
      <w:tr w:rsidR="00FA382F" w14:paraId="1410F65B" w14:textId="77777777" w:rsidTr="00643A17">
        <w:trPr>
          <w:trHeight w:val="881"/>
        </w:trPr>
        <w:tc>
          <w:tcPr>
            <w:tcW w:w="9855" w:type="dxa"/>
            <w:gridSpan w:val="8"/>
          </w:tcPr>
          <w:p w14:paraId="6F89C9D5" w14:textId="77777777" w:rsidR="00FA382F" w:rsidRDefault="00FA382F" w:rsidP="00D439A7">
            <w:pPr>
              <w:jc w:val="both"/>
            </w:pPr>
            <w:r>
              <w:t>Konzultace se studentem budou probíhat v rámci speciálně vyhrazených konzultačních hodin, a to prezenčně v prostorách UTB nebo VŠH nebo distančně pomocí videokonferenčního systému Google Meet.</w:t>
            </w:r>
          </w:p>
        </w:tc>
      </w:tr>
    </w:tbl>
    <w:p w14:paraId="60450283" w14:textId="77777777" w:rsidR="009C5BFF" w:rsidRDefault="009C5BFF"/>
    <w:p w14:paraId="527E3FD8" w14:textId="77777777" w:rsidR="009C5BFF" w:rsidRDefault="009C5BFF"/>
    <w:p w14:paraId="50641CA8" w14:textId="77777777" w:rsidR="009C5BFF" w:rsidRDefault="009C5BFF"/>
    <w:p w14:paraId="2BAC350B" w14:textId="77777777" w:rsidR="009C5BFF" w:rsidRDefault="009C5BFF"/>
    <w:p w14:paraId="087BC2F0" w14:textId="5D23769C" w:rsidR="009C5BFF" w:rsidDel="00C76BBA" w:rsidRDefault="009C5BFF">
      <w:pPr>
        <w:rPr>
          <w:del w:id="209" w:author="Pavla Trefilová" w:date="2022-05-13T18:59:00Z"/>
        </w:rPr>
      </w:pPr>
    </w:p>
    <w:p w14:paraId="762C12FA" w14:textId="348A18A9" w:rsidR="003279CA" w:rsidRDefault="003279CA">
      <w:del w:id="210" w:author="Pavla Trefilová" w:date="2022-05-13T18:59:00Z">
        <w:r w:rsidDel="00C76BBA">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51918" w14:paraId="449BDEAE" w14:textId="77777777" w:rsidTr="00D439A7">
        <w:tc>
          <w:tcPr>
            <w:tcW w:w="9855" w:type="dxa"/>
            <w:gridSpan w:val="8"/>
            <w:tcBorders>
              <w:bottom w:val="double" w:sz="4" w:space="0" w:color="auto"/>
            </w:tcBorders>
            <w:shd w:val="clear" w:color="auto" w:fill="BDD6EE"/>
          </w:tcPr>
          <w:p w14:paraId="4C53C43B" w14:textId="0C38B2B2" w:rsidR="00051918" w:rsidRDefault="00051918" w:rsidP="00D439A7">
            <w:pPr>
              <w:jc w:val="both"/>
              <w:rPr>
                <w:b/>
                <w:sz w:val="28"/>
              </w:rPr>
            </w:pPr>
            <w:r>
              <w:lastRenderedPageBreak/>
              <w:br w:type="page"/>
            </w:r>
            <w:r>
              <w:rPr>
                <w:b/>
                <w:sz w:val="28"/>
              </w:rPr>
              <w:t>B-III – Charakteristika studijního předmětu</w:t>
            </w:r>
          </w:p>
        </w:tc>
      </w:tr>
      <w:tr w:rsidR="00051918" w:rsidRPr="003B2CB8" w14:paraId="16CDD420" w14:textId="77777777" w:rsidTr="00D439A7">
        <w:tc>
          <w:tcPr>
            <w:tcW w:w="3086" w:type="dxa"/>
            <w:tcBorders>
              <w:top w:val="double" w:sz="4" w:space="0" w:color="auto"/>
            </w:tcBorders>
            <w:shd w:val="clear" w:color="auto" w:fill="F7CAAC"/>
          </w:tcPr>
          <w:p w14:paraId="2ABA8B7C" w14:textId="77777777" w:rsidR="00051918" w:rsidRDefault="00051918" w:rsidP="00D439A7">
            <w:pPr>
              <w:jc w:val="both"/>
              <w:rPr>
                <w:b/>
              </w:rPr>
            </w:pPr>
            <w:r>
              <w:rPr>
                <w:b/>
              </w:rPr>
              <w:t>Název studijního předmětu</w:t>
            </w:r>
          </w:p>
        </w:tc>
        <w:tc>
          <w:tcPr>
            <w:tcW w:w="6769" w:type="dxa"/>
            <w:gridSpan w:val="7"/>
            <w:tcBorders>
              <w:top w:val="double" w:sz="4" w:space="0" w:color="auto"/>
            </w:tcBorders>
          </w:tcPr>
          <w:p w14:paraId="5185D875" w14:textId="77777777" w:rsidR="00051918" w:rsidRPr="003B2CB8" w:rsidRDefault="00051918" w:rsidP="00D439A7">
            <w:pPr>
              <w:jc w:val="both"/>
            </w:pPr>
            <w:r w:rsidRPr="003B2CB8">
              <w:rPr>
                <w:rFonts w:eastAsiaTheme="minorHAnsi"/>
                <w:lang w:eastAsia="en-US"/>
              </w:rPr>
              <w:t>Psychology in Tourism</w:t>
            </w:r>
          </w:p>
        </w:tc>
      </w:tr>
      <w:tr w:rsidR="00051918" w14:paraId="497CDB05" w14:textId="77777777" w:rsidTr="00D439A7">
        <w:tc>
          <w:tcPr>
            <w:tcW w:w="3086" w:type="dxa"/>
            <w:shd w:val="clear" w:color="auto" w:fill="F7CAAC"/>
          </w:tcPr>
          <w:p w14:paraId="714F9E5F" w14:textId="77777777" w:rsidR="00051918" w:rsidRDefault="00051918" w:rsidP="00D439A7">
            <w:pPr>
              <w:jc w:val="both"/>
              <w:rPr>
                <w:b/>
              </w:rPr>
            </w:pPr>
            <w:r>
              <w:rPr>
                <w:b/>
              </w:rPr>
              <w:t>Typ předmětu</w:t>
            </w:r>
          </w:p>
        </w:tc>
        <w:tc>
          <w:tcPr>
            <w:tcW w:w="3406" w:type="dxa"/>
            <w:gridSpan w:val="4"/>
          </w:tcPr>
          <w:p w14:paraId="167B9F0C" w14:textId="629D3F4B" w:rsidR="00051918" w:rsidRDefault="0005291E" w:rsidP="00D439A7">
            <w:pPr>
              <w:jc w:val="both"/>
            </w:pPr>
            <w:ins w:id="211" w:author="Pavla Trefilová" w:date="2022-05-13T19:08:00Z">
              <w:r>
                <w:t>p</w:t>
              </w:r>
            </w:ins>
            <w:del w:id="212" w:author="Pavla Trefilová" w:date="2022-05-13T19:08:00Z">
              <w:r w:rsidR="00051918" w:rsidDel="0005291E">
                <w:delText>P</w:delText>
              </w:r>
            </w:del>
            <w:r w:rsidR="00051918">
              <w:t>ovinně volitelný „PV“</w:t>
            </w:r>
          </w:p>
        </w:tc>
        <w:tc>
          <w:tcPr>
            <w:tcW w:w="2695" w:type="dxa"/>
            <w:gridSpan w:val="2"/>
            <w:shd w:val="clear" w:color="auto" w:fill="F7CAAC"/>
          </w:tcPr>
          <w:p w14:paraId="1F913EA4" w14:textId="77777777" w:rsidR="00051918" w:rsidRDefault="00051918" w:rsidP="00D439A7">
            <w:pPr>
              <w:jc w:val="both"/>
            </w:pPr>
            <w:r>
              <w:rPr>
                <w:b/>
              </w:rPr>
              <w:t>doporučený ročník / semestr</w:t>
            </w:r>
          </w:p>
        </w:tc>
        <w:tc>
          <w:tcPr>
            <w:tcW w:w="668" w:type="dxa"/>
          </w:tcPr>
          <w:p w14:paraId="221CE4A9" w14:textId="77777777" w:rsidR="00051918" w:rsidRDefault="00051918" w:rsidP="00D439A7">
            <w:pPr>
              <w:jc w:val="both"/>
            </w:pPr>
          </w:p>
        </w:tc>
      </w:tr>
      <w:tr w:rsidR="00051918" w14:paraId="25584C8C" w14:textId="77777777" w:rsidTr="00D439A7">
        <w:tc>
          <w:tcPr>
            <w:tcW w:w="3086" w:type="dxa"/>
            <w:shd w:val="clear" w:color="auto" w:fill="F7CAAC"/>
          </w:tcPr>
          <w:p w14:paraId="55EB2E6D" w14:textId="77777777" w:rsidR="00051918" w:rsidRDefault="00051918" w:rsidP="00D439A7">
            <w:pPr>
              <w:jc w:val="both"/>
              <w:rPr>
                <w:b/>
              </w:rPr>
            </w:pPr>
            <w:r>
              <w:rPr>
                <w:b/>
              </w:rPr>
              <w:t>Rozsah studijního předmětu</w:t>
            </w:r>
          </w:p>
        </w:tc>
        <w:tc>
          <w:tcPr>
            <w:tcW w:w="1701" w:type="dxa"/>
            <w:gridSpan w:val="2"/>
          </w:tcPr>
          <w:p w14:paraId="3A60DCBF" w14:textId="77777777" w:rsidR="00051918" w:rsidRDefault="00051918" w:rsidP="00D439A7">
            <w:pPr>
              <w:jc w:val="both"/>
            </w:pPr>
            <w:r>
              <w:t>15 p</w:t>
            </w:r>
          </w:p>
        </w:tc>
        <w:tc>
          <w:tcPr>
            <w:tcW w:w="889" w:type="dxa"/>
            <w:shd w:val="clear" w:color="auto" w:fill="F7CAAC"/>
          </w:tcPr>
          <w:p w14:paraId="31015A5D" w14:textId="77777777" w:rsidR="00051918" w:rsidRDefault="00051918" w:rsidP="00D439A7">
            <w:pPr>
              <w:jc w:val="both"/>
              <w:rPr>
                <w:b/>
              </w:rPr>
            </w:pPr>
            <w:r>
              <w:rPr>
                <w:b/>
              </w:rPr>
              <w:t xml:space="preserve">hod. </w:t>
            </w:r>
          </w:p>
        </w:tc>
        <w:tc>
          <w:tcPr>
            <w:tcW w:w="816" w:type="dxa"/>
          </w:tcPr>
          <w:p w14:paraId="1BF4667F" w14:textId="00C281C2" w:rsidR="00051918" w:rsidRDefault="00051918" w:rsidP="00D439A7">
            <w:pPr>
              <w:jc w:val="both"/>
            </w:pPr>
            <w:r>
              <w:t>15</w:t>
            </w:r>
          </w:p>
        </w:tc>
        <w:tc>
          <w:tcPr>
            <w:tcW w:w="2156" w:type="dxa"/>
            <w:shd w:val="clear" w:color="auto" w:fill="F7CAAC"/>
          </w:tcPr>
          <w:p w14:paraId="0A0CDF45" w14:textId="77777777" w:rsidR="00051918" w:rsidRDefault="00051918" w:rsidP="00D439A7">
            <w:pPr>
              <w:jc w:val="both"/>
              <w:rPr>
                <w:b/>
              </w:rPr>
            </w:pPr>
            <w:r>
              <w:rPr>
                <w:b/>
              </w:rPr>
              <w:t>kreditů</w:t>
            </w:r>
          </w:p>
        </w:tc>
        <w:tc>
          <w:tcPr>
            <w:tcW w:w="1207" w:type="dxa"/>
            <w:gridSpan w:val="2"/>
          </w:tcPr>
          <w:p w14:paraId="2ADE1855" w14:textId="77777777" w:rsidR="00051918" w:rsidRDefault="00051918" w:rsidP="00D439A7">
            <w:pPr>
              <w:jc w:val="both"/>
            </w:pPr>
          </w:p>
        </w:tc>
      </w:tr>
      <w:tr w:rsidR="00051918" w14:paraId="30696F51" w14:textId="77777777" w:rsidTr="00D439A7">
        <w:tc>
          <w:tcPr>
            <w:tcW w:w="3086" w:type="dxa"/>
            <w:shd w:val="clear" w:color="auto" w:fill="F7CAAC"/>
          </w:tcPr>
          <w:p w14:paraId="477D5E44" w14:textId="77777777" w:rsidR="00051918" w:rsidRDefault="00051918" w:rsidP="00D439A7">
            <w:pPr>
              <w:jc w:val="both"/>
              <w:rPr>
                <w:b/>
                <w:sz w:val="22"/>
              </w:rPr>
            </w:pPr>
            <w:r>
              <w:rPr>
                <w:b/>
              </w:rPr>
              <w:t>Prerekvizity, korekvizity, ekvivalence</w:t>
            </w:r>
          </w:p>
        </w:tc>
        <w:tc>
          <w:tcPr>
            <w:tcW w:w="6769" w:type="dxa"/>
            <w:gridSpan w:val="7"/>
          </w:tcPr>
          <w:p w14:paraId="2F963484" w14:textId="77777777" w:rsidR="00051918" w:rsidRDefault="00051918" w:rsidP="00D439A7">
            <w:pPr>
              <w:jc w:val="both"/>
            </w:pPr>
          </w:p>
        </w:tc>
      </w:tr>
      <w:tr w:rsidR="00051918" w14:paraId="50717E01" w14:textId="77777777" w:rsidTr="00D439A7">
        <w:tc>
          <w:tcPr>
            <w:tcW w:w="3086" w:type="dxa"/>
            <w:shd w:val="clear" w:color="auto" w:fill="F7CAAC"/>
          </w:tcPr>
          <w:p w14:paraId="57E03537" w14:textId="77777777" w:rsidR="00051918" w:rsidRDefault="00051918" w:rsidP="00D439A7">
            <w:pPr>
              <w:jc w:val="both"/>
              <w:rPr>
                <w:b/>
              </w:rPr>
            </w:pPr>
            <w:r>
              <w:rPr>
                <w:b/>
              </w:rPr>
              <w:t>Způsob ověření studijních výsledků</w:t>
            </w:r>
          </w:p>
        </w:tc>
        <w:tc>
          <w:tcPr>
            <w:tcW w:w="3406" w:type="dxa"/>
            <w:gridSpan w:val="4"/>
          </w:tcPr>
          <w:p w14:paraId="4F666110" w14:textId="77777777" w:rsidR="00051918" w:rsidRDefault="00051918" w:rsidP="00D439A7">
            <w:pPr>
              <w:jc w:val="both"/>
            </w:pPr>
            <w:r>
              <w:t>zápočet</w:t>
            </w:r>
          </w:p>
        </w:tc>
        <w:tc>
          <w:tcPr>
            <w:tcW w:w="2156" w:type="dxa"/>
            <w:shd w:val="clear" w:color="auto" w:fill="F7CAAC"/>
          </w:tcPr>
          <w:p w14:paraId="25A673BD" w14:textId="77777777" w:rsidR="00051918" w:rsidRDefault="00051918" w:rsidP="00D439A7">
            <w:pPr>
              <w:jc w:val="both"/>
              <w:rPr>
                <w:b/>
              </w:rPr>
            </w:pPr>
            <w:r>
              <w:rPr>
                <w:b/>
              </w:rPr>
              <w:t>Forma výuky</w:t>
            </w:r>
          </w:p>
        </w:tc>
        <w:tc>
          <w:tcPr>
            <w:tcW w:w="1207" w:type="dxa"/>
            <w:gridSpan w:val="2"/>
          </w:tcPr>
          <w:p w14:paraId="7DB2D3BA" w14:textId="77777777" w:rsidR="00051918" w:rsidRDefault="00051918" w:rsidP="00D439A7">
            <w:pPr>
              <w:jc w:val="both"/>
            </w:pPr>
            <w:r>
              <w:t>Přednáška</w:t>
            </w:r>
          </w:p>
        </w:tc>
      </w:tr>
      <w:tr w:rsidR="00051918" w14:paraId="45133294" w14:textId="77777777" w:rsidTr="00D439A7">
        <w:tc>
          <w:tcPr>
            <w:tcW w:w="3086" w:type="dxa"/>
            <w:shd w:val="clear" w:color="auto" w:fill="F7CAAC"/>
          </w:tcPr>
          <w:p w14:paraId="2CFBDAE2" w14:textId="77777777" w:rsidR="00051918" w:rsidRDefault="00051918" w:rsidP="00D439A7">
            <w:pPr>
              <w:jc w:val="both"/>
              <w:rPr>
                <w:b/>
              </w:rPr>
            </w:pPr>
            <w:r>
              <w:rPr>
                <w:b/>
              </w:rPr>
              <w:t>Forma způsobu ověření studijních výsledků a další požadavky na studenta</w:t>
            </w:r>
          </w:p>
        </w:tc>
        <w:tc>
          <w:tcPr>
            <w:tcW w:w="6769" w:type="dxa"/>
            <w:gridSpan w:val="7"/>
            <w:tcBorders>
              <w:bottom w:val="nil"/>
            </w:tcBorders>
          </w:tcPr>
          <w:p w14:paraId="5508E6DE" w14:textId="77777777" w:rsidR="00051918" w:rsidRDefault="00051918" w:rsidP="00D439A7">
            <w:pPr>
              <w:jc w:val="both"/>
            </w:pPr>
            <w:r>
              <w:t>Způsob ukončení předmětu: zápočet</w:t>
            </w:r>
          </w:p>
          <w:p w14:paraId="518DB986" w14:textId="516DF9C0" w:rsidR="00051918" w:rsidRDefault="00051918" w:rsidP="00D439A7">
            <w:pPr>
              <w:jc w:val="both"/>
            </w:pPr>
            <w:r>
              <w:t>Požadavky k z</w:t>
            </w:r>
            <w:r w:rsidR="00AE4734">
              <w:t>ápočtu</w:t>
            </w:r>
            <w:r>
              <w:t>: obhajoba seminární práce včetně případové studie.</w:t>
            </w:r>
          </w:p>
        </w:tc>
      </w:tr>
      <w:tr w:rsidR="00051918" w14:paraId="6198C552" w14:textId="77777777" w:rsidTr="00763AEE">
        <w:trPr>
          <w:trHeight w:val="37"/>
        </w:trPr>
        <w:tc>
          <w:tcPr>
            <w:tcW w:w="9855" w:type="dxa"/>
            <w:gridSpan w:val="8"/>
            <w:tcBorders>
              <w:top w:val="nil"/>
            </w:tcBorders>
          </w:tcPr>
          <w:p w14:paraId="0C883CFF" w14:textId="77777777" w:rsidR="00051918" w:rsidRDefault="00051918" w:rsidP="00D439A7">
            <w:pPr>
              <w:jc w:val="both"/>
            </w:pPr>
          </w:p>
        </w:tc>
      </w:tr>
      <w:tr w:rsidR="00051918" w14:paraId="1FDA0B55" w14:textId="77777777" w:rsidTr="00D439A7">
        <w:trPr>
          <w:trHeight w:val="197"/>
        </w:trPr>
        <w:tc>
          <w:tcPr>
            <w:tcW w:w="3086" w:type="dxa"/>
            <w:tcBorders>
              <w:top w:val="nil"/>
            </w:tcBorders>
            <w:shd w:val="clear" w:color="auto" w:fill="F7CAAC"/>
          </w:tcPr>
          <w:p w14:paraId="3CD6CDF4" w14:textId="77777777" w:rsidR="00051918" w:rsidRDefault="00051918" w:rsidP="00D439A7">
            <w:pPr>
              <w:jc w:val="both"/>
              <w:rPr>
                <w:b/>
              </w:rPr>
            </w:pPr>
            <w:r>
              <w:rPr>
                <w:b/>
              </w:rPr>
              <w:t>Garant předmětu</w:t>
            </w:r>
          </w:p>
        </w:tc>
        <w:tc>
          <w:tcPr>
            <w:tcW w:w="6769" w:type="dxa"/>
            <w:gridSpan w:val="7"/>
            <w:tcBorders>
              <w:top w:val="nil"/>
            </w:tcBorders>
          </w:tcPr>
          <w:p w14:paraId="17A7EA73" w14:textId="76AE660A" w:rsidR="00051918" w:rsidRDefault="00763AEE" w:rsidP="00D439A7">
            <w:pPr>
              <w:jc w:val="both"/>
            </w:pPr>
            <w:r>
              <w:t>d</w:t>
            </w:r>
            <w:r w:rsidR="00051918">
              <w:t>oc. Mgr. Ing. Karel Chadt,</w:t>
            </w:r>
            <w:r>
              <w:t xml:space="preserve"> </w:t>
            </w:r>
            <w:r w:rsidR="00051918">
              <w:t>CSc</w:t>
            </w:r>
            <w:r>
              <w:t>.</w:t>
            </w:r>
          </w:p>
        </w:tc>
      </w:tr>
      <w:tr w:rsidR="00051918" w14:paraId="1A39C06F" w14:textId="77777777" w:rsidTr="00D439A7">
        <w:trPr>
          <w:trHeight w:val="243"/>
        </w:trPr>
        <w:tc>
          <w:tcPr>
            <w:tcW w:w="3086" w:type="dxa"/>
            <w:tcBorders>
              <w:top w:val="nil"/>
            </w:tcBorders>
            <w:shd w:val="clear" w:color="auto" w:fill="F7CAAC"/>
          </w:tcPr>
          <w:p w14:paraId="0AF16F49" w14:textId="77777777" w:rsidR="00051918" w:rsidRDefault="00051918" w:rsidP="00D439A7">
            <w:pPr>
              <w:jc w:val="both"/>
              <w:rPr>
                <w:b/>
              </w:rPr>
            </w:pPr>
            <w:r>
              <w:rPr>
                <w:b/>
              </w:rPr>
              <w:t>Zapojení garanta do výuky předmětu</w:t>
            </w:r>
          </w:p>
        </w:tc>
        <w:tc>
          <w:tcPr>
            <w:tcW w:w="6769" w:type="dxa"/>
            <w:gridSpan w:val="7"/>
            <w:tcBorders>
              <w:top w:val="nil"/>
            </w:tcBorders>
          </w:tcPr>
          <w:p w14:paraId="6B46E7DC" w14:textId="640F1A4B" w:rsidR="00051918" w:rsidRDefault="00763AEE" w:rsidP="00D439A7">
            <w:pPr>
              <w:jc w:val="both"/>
            </w:pPr>
            <w:r w:rsidRPr="00893B79">
              <w:t>Garant se podílí v rozsahu 100 %</w:t>
            </w:r>
            <w:r>
              <w:t>.</w:t>
            </w:r>
          </w:p>
        </w:tc>
      </w:tr>
      <w:tr w:rsidR="00051918" w14:paraId="4F1A9D58" w14:textId="77777777" w:rsidTr="00D439A7">
        <w:tc>
          <w:tcPr>
            <w:tcW w:w="3086" w:type="dxa"/>
            <w:shd w:val="clear" w:color="auto" w:fill="F7CAAC"/>
          </w:tcPr>
          <w:p w14:paraId="3498302D" w14:textId="77777777" w:rsidR="00051918" w:rsidRDefault="00051918" w:rsidP="00D439A7">
            <w:pPr>
              <w:jc w:val="both"/>
              <w:rPr>
                <w:b/>
              </w:rPr>
            </w:pPr>
            <w:r>
              <w:rPr>
                <w:b/>
              </w:rPr>
              <w:t>Vyučující</w:t>
            </w:r>
          </w:p>
        </w:tc>
        <w:tc>
          <w:tcPr>
            <w:tcW w:w="6769" w:type="dxa"/>
            <w:gridSpan w:val="7"/>
            <w:tcBorders>
              <w:bottom w:val="nil"/>
            </w:tcBorders>
          </w:tcPr>
          <w:p w14:paraId="4D7CFD9F" w14:textId="11B5A689" w:rsidR="00051918" w:rsidRDefault="00763AEE" w:rsidP="00D439A7">
            <w:pPr>
              <w:jc w:val="both"/>
            </w:pPr>
            <w:r>
              <w:t>doc. Mgr. Ing. Karel Chadt, CSc</w:t>
            </w:r>
            <w:r w:rsidR="00552FFC">
              <w:t>.</w:t>
            </w:r>
            <w:r>
              <w:t xml:space="preserve"> - přednášející (</w:t>
            </w:r>
            <w:proofErr w:type="gramStart"/>
            <w:r>
              <w:t>100%</w:t>
            </w:r>
            <w:proofErr w:type="gramEnd"/>
            <w:r>
              <w:t>)</w:t>
            </w:r>
          </w:p>
        </w:tc>
      </w:tr>
      <w:tr w:rsidR="00051918" w14:paraId="368BB7F3" w14:textId="77777777" w:rsidTr="00763AEE">
        <w:trPr>
          <w:trHeight w:val="54"/>
        </w:trPr>
        <w:tc>
          <w:tcPr>
            <w:tcW w:w="9855" w:type="dxa"/>
            <w:gridSpan w:val="8"/>
            <w:tcBorders>
              <w:top w:val="nil"/>
            </w:tcBorders>
          </w:tcPr>
          <w:p w14:paraId="4B1317FA" w14:textId="1C70DD7D" w:rsidR="00051918" w:rsidRDefault="00051918" w:rsidP="00D439A7">
            <w:pPr>
              <w:jc w:val="both"/>
            </w:pPr>
          </w:p>
        </w:tc>
      </w:tr>
      <w:tr w:rsidR="00051918" w14:paraId="0A31FF29" w14:textId="77777777" w:rsidTr="00D439A7">
        <w:tc>
          <w:tcPr>
            <w:tcW w:w="3086" w:type="dxa"/>
            <w:shd w:val="clear" w:color="auto" w:fill="F7CAAC"/>
          </w:tcPr>
          <w:p w14:paraId="291CAEDC" w14:textId="77777777" w:rsidR="00051918" w:rsidRDefault="00051918" w:rsidP="00D439A7">
            <w:pPr>
              <w:jc w:val="both"/>
              <w:rPr>
                <w:b/>
              </w:rPr>
            </w:pPr>
            <w:r>
              <w:rPr>
                <w:b/>
              </w:rPr>
              <w:t>Stručná anotace předmětu</w:t>
            </w:r>
          </w:p>
        </w:tc>
        <w:tc>
          <w:tcPr>
            <w:tcW w:w="6769" w:type="dxa"/>
            <w:gridSpan w:val="7"/>
            <w:tcBorders>
              <w:bottom w:val="nil"/>
            </w:tcBorders>
          </w:tcPr>
          <w:p w14:paraId="4C6CEFA2" w14:textId="77777777" w:rsidR="00051918" w:rsidRDefault="00051918" w:rsidP="00D439A7">
            <w:pPr>
              <w:jc w:val="both"/>
            </w:pPr>
          </w:p>
        </w:tc>
      </w:tr>
      <w:tr w:rsidR="00051918" w14:paraId="6F6D2565" w14:textId="77777777" w:rsidTr="003279CA">
        <w:trPr>
          <w:trHeight w:val="2982"/>
        </w:trPr>
        <w:tc>
          <w:tcPr>
            <w:tcW w:w="9855" w:type="dxa"/>
            <w:gridSpan w:val="8"/>
            <w:tcBorders>
              <w:top w:val="nil"/>
              <w:bottom w:val="single" w:sz="12" w:space="0" w:color="auto"/>
            </w:tcBorders>
          </w:tcPr>
          <w:p w14:paraId="3420B5E2" w14:textId="110F4E67" w:rsidR="00051918" w:rsidRDefault="00051918" w:rsidP="00D439A7">
            <w:pPr>
              <w:jc w:val="both"/>
            </w:pPr>
            <w:r>
              <w:t>Cílem předmětu je získání znalostí o psychologii v oboru služeb se zaměřením na cestovní ruch a hotelnictví. Absolvent předmětu zná zákonitosti chování trhu, psychologii zákazníka. Absolvent získá znalosti z oblasti z psychologie zákazníka a způsoby využití psychologických poznatků při jednání se zákazníkem.</w:t>
            </w:r>
            <w:r w:rsidR="00763AEE">
              <w:t xml:space="preserve"> </w:t>
            </w:r>
            <w:r>
              <w:t>Absolvent předmětu je schopen aplikovat získané poznatky do tvorby prodejní strategie a je schopen provádět průzkum tržního chování zákazníků.</w:t>
            </w:r>
            <w:r w:rsidR="00763AEE">
              <w:t xml:space="preserve"> </w:t>
            </w:r>
            <w:r>
              <w:t xml:space="preserve">Absolvent dokáže stanovit metody a techniky průzkumu trhu. Umí komunikovat se zákazníky a orientuje se na trhu se službami. </w:t>
            </w:r>
          </w:p>
          <w:p w14:paraId="095848AE" w14:textId="43E75237" w:rsidR="00051918" w:rsidRDefault="00051918" w:rsidP="00CE1995">
            <w:pPr>
              <w:pStyle w:val="Bezmezer"/>
              <w:numPr>
                <w:ilvl w:val="0"/>
                <w:numId w:val="35"/>
              </w:numPr>
              <w:tabs>
                <w:tab w:val="left" w:pos="250"/>
              </w:tabs>
              <w:ind w:hanging="720"/>
            </w:pPr>
            <w:r>
              <w:t>Uplatnění psychologie v cestovním ruchu a hotelnictví</w:t>
            </w:r>
          </w:p>
          <w:p w14:paraId="1AE8FFEC" w14:textId="5BEB2422" w:rsidR="00051918" w:rsidRDefault="00051918" w:rsidP="00CE1995">
            <w:pPr>
              <w:pStyle w:val="Bezmezer"/>
              <w:numPr>
                <w:ilvl w:val="0"/>
                <w:numId w:val="35"/>
              </w:numPr>
              <w:tabs>
                <w:tab w:val="left" w:pos="250"/>
              </w:tabs>
              <w:ind w:hanging="720"/>
            </w:pPr>
            <w:r>
              <w:t>Psychologie trhu.</w:t>
            </w:r>
          </w:p>
          <w:p w14:paraId="77AEC9DC" w14:textId="66D612DA" w:rsidR="00051918" w:rsidRDefault="00051918" w:rsidP="00CE1995">
            <w:pPr>
              <w:pStyle w:val="Bezmezer"/>
              <w:numPr>
                <w:ilvl w:val="0"/>
                <w:numId w:val="35"/>
              </w:numPr>
              <w:tabs>
                <w:tab w:val="left" w:pos="250"/>
              </w:tabs>
              <w:ind w:hanging="720"/>
            </w:pPr>
            <w:r>
              <w:t>Psychologie zákazníka.</w:t>
            </w:r>
          </w:p>
          <w:p w14:paraId="078307EB" w14:textId="3D9E219E" w:rsidR="00051918" w:rsidRDefault="00051918" w:rsidP="00CE1995">
            <w:pPr>
              <w:pStyle w:val="Bezmezer"/>
              <w:numPr>
                <w:ilvl w:val="0"/>
                <w:numId w:val="35"/>
              </w:numPr>
              <w:tabs>
                <w:tab w:val="left" w:pos="250"/>
              </w:tabs>
              <w:ind w:hanging="720"/>
            </w:pPr>
            <w:r>
              <w:t>Psychologické aspekty obchodního jednání.</w:t>
            </w:r>
          </w:p>
          <w:p w14:paraId="48D373C0" w14:textId="767C7DDE" w:rsidR="00051918" w:rsidRDefault="00051918" w:rsidP="00CE1995">
            <w:pPr>
              <w:pStyle w:val="Bezmezer"/>
              <w:numPr>
                <w:ilvl w:val="0"/>
                <w:numId w:val="35"/>
              </w:numPr>
              <w:tabs>
                <w:tab w:val="left" w:pos="250"/>
              </w:tabs>
              <w:ind w:hanging="720"/>
            </w:pPr>
            <w:r>
              <w:t>Osobnost obchodníka.</w:t>
            </w:r>
          </w:p>
          <w:p w14:paraId="730C5B1F" w14:textId="20F594D4" w:rsidR="00051918" w:rsidRDefault="00051918" w:rsidP="00CE1995">
            <w:pPr>
              <w:pStyle w:val="Bezmezer"/>
              <w:numPr>
                <w:ilvl w:val="0"/>
                <w:numId w:val="35"/>
              </w:numPr>
              <w:tabs>
                <w:tab w:val="left" w:pos="250"/>
              </w:tabs>
              <w:ind w:hanging="720"/>
            </w:pPr>
            <w:r>
              <w:t>Základní pohledy na spotřební chování.</w:t>
            </w:r>
          </w:p>
          <w:p w14:paraId="67E24B3C" w14:textId="43E2779F" w:rsidR="00051918" w:rsidRDefault="00051918" w:rsidP="00CE1995">
            <w:pPr>
              <w:pStyle w:val="Bezmezer"/>
              <w:numPr>
                <w:ilvl w:val="0"/>
                <w:numId w:val="35"/>
              </w:numPr>
              <w:tabs>
                <w:tab w:val="left" w:pos="250"/>
              </w:tabs>
              <w:ind w:hanging="720"/>
            </w:pPr>
            <w:r>
              <w:t>Základní přístupy k výzkumu trhu.</w:t>
            </w:r>
          </w:p>
        </w:tc>
      </w:tr>
      <w:tr w:rsidR="00051918" w14:paraId="13139C9A" w14:textId="77777777" w:rsidTr="00D439A7">
        <w:trPr>
          <w:trHeight w:val="265"/>
        </w:trPr>
        <w:tc>
          <w:tcPr>
            <w:tcW w:w="3653" w:type="dxa"/>
            <w:gridSpan w:val="2"/>
            <w:tcBorders>
              <w:top w:val="nil"/>
            </w:tcBorders>
            <w:shd w:val="clear" w:color="auto" w:fill="F7CAAC"/>
          </w:tcPr>
          <w:p w14:paraId="49408369" w14:textId="77777777" w:rsidR="00051918" w:rsidRDefault="00051918" w:rsidP="00D439A7">
            <w:pPr>
              <w:jc w:val="both"/>
            </w:pPr>
            <w:r>
              <w:rPr>
                <w:b/>
              </w:rPr>
              <w:t>Studijní literatura a studijní pomůcky</w:t>
            </w:r>
          </w:p>
        </w:tc>
        <w:tc>
          <w:tcPr>
            <w:tcW w:w="6202" w:type="dxa"/>
            <w:gridSpan w:val="6"/>
            <w:tcBorders>
              <w:top w:val="nil"/>
              <w:bottom w:val="nil"/>
            </w:tcBorders>
          </w:tcPr>
          <w:p w14:paraId="4AFE2664" w14:textId="77777777" w:rsidR="00051918" w:rsidRDefault="00051918" w:rsidP="00D439A7">
            <w:pPr>
              <w:jc w:val="both"/>
            </w:pPr>
          </w:p>
        </w:tc>
      </w:tr>
      <w:tr w:rsidR="00051918" w14:paraId="6723712B" w14:textId="77777777" w:rsidTr="00D0374C">
        <w:trPr>
          <w:trHeight w:val="1120"/>
        </w:trPr>
        <w:tc>
          <w:tcPr>
            <w:tcW w:w="9855" w:type="dxa"/>
            <w:gridSpan w:val="8"/>
            <w:tcBorders>
              <w:top w:val="nil"/>
            </w:tcBorders>
          </w:tcPr>
          <w:p w14:paraId="726B845A" w14:textId="77777777" w:rsidR="00051918" w:rsidRDefault="00051918" w:rsidP="00D439A7">
            <w:pPr>
              <w:autoSpaceDE w:val="0"/>
              <w:autoSpaceDN w:val="0"/>
              <w:adjustRightInd w:val="0"/>
              <w:rPr>
                <w:rFonts w:ascii="TimesNewRomanPS-BoldMT" w:eastAsiaTheme="minorHAnsi" w:hAnsi="TimesNewRomanPS-BoldMT" w:cs="TimesNewRomanPS-BoldMT"/>
                <w:b/>
                <w:bCs/>
                <w:color w:val="000000"/>
                <w:lang w:eastAsia="en-US"/>
              </w:rPr>
            </w:pPr>
            <w:r>
              <w:rPr>
                <w:rFonts w:ascii="TimesNewRomanPS-BoldMT" w:eastAsiaTheme="minorHAnsi" w:hAnsi="TimesNewRomanPS-BoldMT" w:cs="TimesNewRomanPS-BoldMT"/>
                <w:b/>
                <w:bCs/>
                <w:color w:val="000000"/>
                <w:lang w:eastAsia="en-US"/>
              </w:rPr>
              <w:t>Povinná literatura</w:t>
            </w:r>
          </w:p>
          <w:p w14:paraId="7168B7A3" w14:textId="77777777" w:rsidR="003376FD" w:rsidRPr="003B2CB8" w:rsidRDefault="003376FD" w:rsidP="003376FD">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COLLIN, C. </w:t>
            </w:r>
            <w:r w:rsidRPr="003B2CB8">
              <w:rPr>
                <w:rFonts w:eastAsiaTheme="minorHAnsi"/>
                <w:i/>
                <w:iCs/>
                <w:color w:val="000000"/>
                <w:lang w:eastAsia="en-US"/>
              </w:rPr>
              <w:t>The Psychology Book</w:t>
            </w:r>
            <w:r w:rsidRPr="003B2CB8">
              <w:rPr>
                <w:rFonts w:eastAsiaTheme="minorHAnsi"/>
                <w:color w:val="000000"/>
                <w:lang w:eastAsia="en-US"/>
              </w:rPr>
              <w:t>. DK; UK ed. edition</w:t>
            </w:r>
            <w:r>
              <w:rPr>
                <w:rFonts w:eastAsiaTheme="minorHAnsi"/>
                <w:color w:val="000000"/>
                <w:lang w:eastAsia="en-US"/>
              </w:rPr>
              <w:t>.</w:t>
            </w:r>
            <w:r w:rsidRPr="003B2CB8">
              <w:rPr>
                <w:rFonts w:eastAsiaTheme="minorHAnsi"/>
                <w:color w:val="000000"/>
                <w:lang w:eastAsia="en-US"/>
              </w:rPr>
              <w:t xml:space="preserve"> Hardcover</w:t>
            </w:r>
            <w:r>
              <w:rPr>
                <w:rFonts w:eastAsiaTheme="minorHAnsi"/>
                <w:color w:val="000000"/>
                <w:lang w:eastAsia="en-US"/>
              </w:rPr>
              <w:t>. 2015,</w:t>
            </w:r>
            <w:r w:rsidRPr="003B2CB8">
              <w:rPr>
                <w:rFonts w:eastAsiaTheme="minorHAnsi"/>
                <w:color w:val="000000"/>
                <w:lang w:eastAsia="en-US"/>
              </w:rPr>
              <w:t xml:space="preserve"> 352 p. ISBN</w:t>
            </w:r>
            <w:r>
              <w:rPr>
                <w:rFonts w:eastAsiaTheme="minorHAnsi"/>
                <w:color w:val="000000"/>
                <w:lang w:eastAsia="en-US"/>
              </w:rPr>
              <w:t xml:space="preserve"> </w:t>
            </w:r>
            <w:r w:rsidRPr="003B2CB8">
              <w:rPr>
                <w:rFonts w:eastAsiaTheme="minorHAnsi"/>
                <w:color w:val="000000"/>
                <w:lang w:eastAsia="en-US"/>
              </w:rPr>
              <w:t>978-1405391245.</w:t>
            </w:r>
          </w:p>
          <w:p w14:paraId="5959D349" w14:textId="77777777" w:rsidR="003376FD" w:rsidRPr="003B2CB8" w:rsidRDefault="003376FD" w:rsidP="003376FD">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w:t>
            </w:r>
            <w:r w:rsidRPr="003B2CB8">
              <w:rPr>
                <w:rFonts w:eastAsiaTheme="minorHAnsi"/>
                <w:i/>
                <w:iCs/>
                <w:color w:val="000000"/>
                <w:lang w:eastAsia="en-US"/>
              </w:rPr>
              <w:t>Introducing Psychology</w:t>
            </w:r>
            <w:r w:rsidRPr="003B2CB8">
              <w:rPr>
                <w:rFonts w:eastAsiaTheme="minorHAnsi"/>
                <w:color w:val="000000"/>
                <w:lang w:eastAsia="en-US"/>
              </w:rPr>
              <w:t xml:space="preserve">: </w:t>
            </w:r>
            <w:r w:rsidRPr="003B2CB8">
              <w:rPr>
                <w:rFonts w:eastAsiaTheme="minorHAnsi"/>
                <w:i/>
                <w:iCs/>
                <w:color w:val="000000"/>
                <w:lang w:eastAsia="en-US"/>
              </w:rPr>
              <w:t xml:space="preserve">A Graphic Guide to Your Mind and Behaviour (Introducing...). </w:t>
            </w:r>
            <w:r w:rsidRPr="003B2CB8">
              <w:rPr>
                <w:rFonts w:eastAsiaTheme="minorHAnsi"/>
                <w:color w:val="000000"/>
                <w:lang w:eastAsia="en-US"/>
              </w:rPr>
              <w:t>Paperback</w:t>
            </w:r>
            <w:r>
              <w:rPr>
                <w:rFonts w:eastAsiaTheme="minorHAnsi"/>
                <w:color w:val="000000"/>
                <w:lang w:eastAsia="en-US"/>
              </w:rPr>
              <w:t xml:space="preserve">. </w:t>
            </w:r>
            <w:r w:rsidRPr="003B2CB8">
              <w:rPr>
                <w:rFonts w:eastAsiaTheme="minorHAnsi"/>
                <w:color w:val="000000"/>
                <w:lang w:eastAsia="en-US"/>
              </w:rPr>
              <w:t>Publisher: Icon Books Ltd</w:t>
            </w:r>
            <w:r>
              <w:rPr>
                <w:rFonts w:eastAsiaTheme="minorHAnsi"/>
                <w:color w:val="000000"/>
                <w:lang w:eastAsia="en-US"/>
              </w:rPr>
              <w:t>.</w:t>
            </w:r>
            <w:r w:rsidRPr="003B2CB8">
              <w:rPr>
                <w:rFonts w:eastAsiaTheme="minorHAnsi"/>
                <w:color w:val="000000"/>
                <w:lang w:eastAsia="en-US"/>
              </w:rPr>
              <w:t xml:space="preserve"> </w:t>
            </w:r>
            <w:r>
              <w:rPr>
                <w:rFonts w:eastAsiaTheme="minorHAnsi"/>
                <w:color w:val="000000"/>
                <w:lang w:eastAsia="en-US"/>
              </w:rPr>
              <w:t>2002,</w:t>
            </w:r>
            <w:r w:rsidRPr="003B2CB8">
              <w:rPr>
                <w:rFonts w:eastAsiaTheme="minorHAnsi"/>
                <w:color w:val="000000"/>
                <w:lang w:eastAsia="en-US"/>
              </w:rPr>
              <w:t xml:space="preserve"> 176</w:t>
            </w:r>
            <w:r>
              <w:rPr>
                <w:rFonts w:eastAsiaTheme="minorHAnsi"/>
                <w:color w:val="000000"/>
                <w:lang w:eastAsia="en-US"/>
              </w:rPr>
              <w:t xml:space="preserve"> p.</w:t>
            </w:r>
            <w:r w:rsidRPr="003B2CB8">
              <w:rPr>
                <w:rFonts w:eastAsiaTheme="minorHAnsi"/>
                <w:color w:val="000000"/>
                <w:lang w:eastAsia="en-US"/>
              </w:rPr>
              <w:t xml:space="preserve"> ISBN 978-1840468526.</w:t>
            </w:r>
          </w:p>
          <w:p w14:paraId="660B8716" w14:textId="77777777" w:rsidR="003376FD" w:rsidRPr="003B2CB8" w:rsidRDefault="003376FD" w:rsidP="003376FD">
            <w:pPr>
              <w:autoSpaceDE w:val="0"/>
              <w:autoSpaceDN w:val="0"/>
              <w:adjustRightInd w:val="0"/>
              <w:jc w:val="both"/>
              <w:rPr>
                <w:rFonts w:eastAsiaTheme="minorHAnsi"/>
                <w:color w:val="000000"/>
                <w:lang w:eastAsia="en-US"/>
              </w:rPr>
            </w:pPr>
            <w:r w:rsidRPr="003B2CB8">
              <w:rPr>
                <w:rFonts w:eastAsiaTheme="minorHAnsi"/>
                <w:color w:val="000000"/>
                <w:lang w:eastAsia="en-US"/>
              </w:rPr>
              <w:t>CADMA</w:t>
            </w:r>
            <w:r>
              <w:rPr>
                <w:rFonts w:eastAsiaTheme="minorHAnsi"/>
                <w:color w:val="000000"/>
                <w:lang w:eastAsia="en-US"/>
              </w:rPr>
              <w:t>N</w:t>
            </w:r>
            <w:r w:rsidRPr="003B2CB8">
              <w:rPr>
                <w:rFonts w:eastAsiaTheme="minorHAnsi"/>
                <w:color w:val="000000"/>
                <w:lang w:eastAsia="en-US"/>
              </w:rPr>
              <w:t>,</w:t>
            </w:r>
            <w:r>
              <w:rPr>
                <w:rFonts w:eastAsiaTheme="minorHAnsi"/>
                <w:color w:val="000000"/>
                <w:lang w:eastAsia="en-US"/>
              </w:rPr>
              <w:t xml:space="preserve"> M. H., IRVINE,</w:t>
            </w:r>
            <w:r w:rsidRPr="003B2CB8">
              <w:rPr>
                <w:rFonts w:eastAsiaTheme="minorHAnsi"/>
                <w:color w:val="000000"/>
                <w:lang w:eastAsia="en-US"/>
              </w:rPr>
              <w:t xml:space="preserve"> M. </w:t>
            </w:r>
            <w:r w:rsidRPr="003B2CB8">
              <w:rPr>
                <w:rFonts w:eastAsiaTheme="minorHAnsi"/>
                <w:i/>
                <w:iCs/>
                <w:color w:val="000000"/>
                <w:lang w:eastAsia="en-US"/>
              </w:rPr>
              <w:t>Commercially Speaking</w:t>
            </w:r>
            <w:r w:rsidRPr="003B2CB8">
              <w:rPr>
                <w:rFonts w:eastAsiaTheme="minorHAnsi"/>
                <w:color w:val="000000"/>
                <w:lang w:eastAsia="en-US"/>
              </w:rPr>
              <w:t xml:space="preserve">. Oxford University Press, </w:t>
            </w:r>
            <w:r>
              <w:rPr>
                <w:rFonts w:eastAsiaTheme="minorHAnsi"/>
                <w:color w:val="000000"/>
                <w:lang w:eastAsia="en-US"/>
              </w:rPr>
              <w:t>1999, 128 p</w:t>
            </w:r>
            <w:r w:rsidRPr="003B2CB8">
              <w:rPr>
                <w:rFonts w:eastAsiaTheme="minorHAnsi"/>
                <w:color w:val="000000"/>
                <w:lang w:eastAsia="en-US"/>
              </w:rPr>
              <w:t>. ISBN 0-19-457230-7.</w:t>
            </w:r>
          </w:p>
          <w:p w14:paraId="634A4296" w14:textId="0EB9F15B" w:rsidR="003376FD" w:rsidRPr="00763AEE" w:rsidRDefault="003376FD" w:rsidP="003376FD">
            <w:pPr>
              <w:autoSpaceDE w:val="0"/>
              <w:autoSpaceDN w:val="0"/>
              <w:adjustRightInd w:val="0"/>
              <w:jc w:val="both"/>
              <w:rPr>
                <w:rFonts w:eastAsiaTheme="minorHAnsi"/>
                <w:color w:val="000000"/>
                <w:lang w:eastAsia="en-US"/>
              </w:rPr>
            </w:pPr>
            <w:r w:rsidRPr="00763AEE">
              <w:rPr>
                <w:rFonts w:eastAsiaTheme="minorHAnsi"/>
                <w:color w:val="000000"/>
                <w:lang w:eastAsia="en-US"/>
              </w:rPr>
              <w:t xml:space="preserve">FLEMING, C. A. </w:t>
            </w:r>
            <w:r w:rsidRPr="00763AEE">
              <w:rPr>
                <w:rFonts w:eastAsiaTheme="minorHAnsi"/>
                <w:i/>
                <w:iCs/>
                <w:color w:val="000000"/>
                <w:lang w:eastAsia="en-US"/>
              </w:rPr>
              <w:t>It's the Way You Say It: Becoming Articulate, Well-spoken, and Clear</w:t>
            </w:r>
            <w:r w:rsidRPr="00763AEE">
              <w:rPr>
                <w:rFonts w:eastAsiaTheme="minorHAnsi"/>
                <w:color w:val="000000"/>
                <w:lang w:eastAsia="en-US"/>
              </w:rPr>
              <w:t xml:space="preserve">. Publisher: </w:t>
            </w:r>
            <w:r w:rsidRPr="00763AEE">
              <w:rPr>
                <w:color w:val="0F1111"/>
                <w:shd w:val="clear" w:color="auto" w:fill="FFFFFF"/>
              </w:rPr>
              <w:t>iUniverse, 2010</w:t>
            </w:r>
            <w:r>
              <w:rPr>
                <w:color w:val="0F1111"/>
                <w:shd w:val="clear" w:color="auto" w:fill="FFFFFF"/>
              </w:rPr>
              <w:t xml:space="preserve">, </w:t>
            </w:r>
            <w:r w:rsidRPr="00763AEE">
              <w:rPr>
                <w:color w:val="0F1111"/>
                <w:shd w:val="clear" w:color="auto" w:fill="FFFFFF"/>
              </w:rPr>
              <w:t xml:space="preserve">208 p. </w:t>
            </w:r>
            <w:r w:rsidRPr="00763AEE">
              <w:rPr>
                <w:rFonts w:eastAsiaTheme="minorHAnsi"/>
                <w:color w:val="000000"/>
                <w:lang w:eastAsia="en-US"/>
              </w:rPr>
              <w:t>ISBN 978-1450215169.</w:t>
            </w:r>
          </w:p>
          <w:p w14:paraId="32E96E67" w14:textId="77777777" w:rsidR="003376FD" w:rsidRPr="003B2CB8" w:rsidRDefault="003376FD" w:rsidP="003376FD">
            <w:pPr>
              <w:autoSpaceDE w:val="0"/>
              <w:autoSpaceDN w:val="0"/>
              <w:adjustRightInd w:val="0"/>
              <w:jc w:val="both"/>
              <w:rPr>
                <w:rFonts w:eastAsiaTheme="minorHAnsi"/>
                <w:color w:val="000000"/>
                <w:lang w:eastAsia="en-US"/>
              </w:rPr>
            </w:pPr>
            <w:r w:rsidRPr="003B2CB8">
              <w:rPr>
                <w:rFonts w:eastAsiaTheme="minorHAnsi"/>
                <w:color w:val="000000"/>
                <w:lang w:eastAsia="en-US"/>
              </w:rPr>
              <w:t>H</w:t>
            </w:r>
            <w:r>
              <w:rPr>
                <w:rFonts w:eastAsiaTheme="minorHAnsi"/>
                <w:color w:val="000000"/>
                <w:lang w:eastAsia="en-US"/>
              </w:rPr>
              <w:t>AST</w:t>
            </w:r>
            <w:r w:rsidRPr="003B2CB8">
              <w:rPr>
                <w:rFonts w:eastAsiaTheme="minorHAnsi"/>
                <w:color w:val="000000"/>
                <w:lang w:eastAsia="en-US"/>
              </w:rPr>
              <w:t xml:space="preserve">, T. </w:t>
            </w:r>
            <w:r w:rsidRPr="003B2CB8">
              <w:rPr>
                <w:rFonts w:eastAsiaTheme="minorHAnsi"/>
                <w:i/>
                <w:iCs/>
                <w:color w:val="000000"/>
                <w:lang w:eastAsia="en-US"/>
              </w:rPr>
              <w:t>Powerful Listening. Powerful Influence. Work Better. Live Better. Love Better: by Mastering the Art of Skillful</w:t>
            </w:r>
            <w:r>
              <w:rPr>
                <w:rFonts w:eastAsiaTheme="minorHAnsi"/>
                <w:i/>
                <w:iCs/>
                <w:color w:val="000000"/>
                <w:lang w:eastAsia="en-US"/>
              </w:rPr>
              <w:t xml:space="preserve"> </w:t>
            </w:r>
            <w:r w:rsidRPr="003B2CB8">
              <w:rPr>
                <w:rFonts w:eastAsiaTheme="minorHAnsi"/>
                <w:i/>
                <w:iCs/>
                <w:color w:val="000000"/>
                <w:lang w:eastAsia="en-US"/>
              </w:rPr>
              <w:t>Listening</w:t>
            </w:r>
            <w:r w:rsidRPr="003B2CB8">
              <w:rPr>
                <w:rFonts w:eastAsiaTheme="minorHAnsi"/>
                <w:color w:val="000000"/>
                <w:lang w:eastAsia="en-US"/>
              </w:rPr>
              <w:t xml:space="preserve">. </w:t>
            </w:r>
            <w:r>
              <w:rPr>
                <w:rFonts w:eastAsiaTheme="minorHAnsi"/>
                <w:color w:val="000000"/>
                <w:lang w:eastAsia="en-US"/>
              </w:rPr>
              <w:t>2013,</w:t>
            </w:r>
            <w:r w:rsidRPr="003B2CB8">
              <w:rPr>
                <w:rFonts w:eastAsiaTheme="minorHAnsi"/>
                <w:color w:val="000000"/>
                <w:lang w:eastAsia="en-US"/>
              </w:rPr>
              <w:t xml:space="preserve"> p. 224</w:t>
            </w:r>
            <w:r>
              <w:rPr>
                <w:rFonts w:eastAsiaTheme="minorHAnsi"/>
                <w:color w:val="000000"/>
                <w:lang w:eastAsia="en-US"/>
              </w:rPr>
              <w:t xml:space="preserve">. </w:t>
            </w:r>
            <w:r w:rsidRPr="003B2CB8">
              <w:rPr>
                <w:rFonts w:eastAsiaTheme="minorHAnsi"/>
                <w:color w:val="000000"/>
                <w:lang w:eastAsia="en-US"/>
              </w:rPr>
              <w:t>ISBN 1490313559.</w:t>
            </w:r>
          </w:p>
          <w:p w14:paraId="05FBD7D2" w14:textId="77777777" w:rsidR="003376FD" w:rsidRDefault="003376FD" w:rsidP="003376FD">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Everyone Communicates, Few Connect: What the Most Effective People Do Differently</w:t>
            </w:r>
            <w:r w:rsidRPr="003B2CB8">
              <w:rPr>
                <w:rFonts w:eastAsiaTheme="minorHAnsi"/>
                <w:color w:val="000000"/>
                <w:lang w:eastAsia="en-US"/>
              </w:rPr>
              <w:t xml:space="preserve">. </w:t>
            </w:r>
            <w:r w:rsidRPr="003B7E9B">
              <w:rPr>
                <w:rFonts w:eastAsiaTheme="minorHAnsi"/>
                <w:color w:val="000000"/>
                <w:lang w:eastAsia="en-US"/>
              </w:rPr>
              <w:t>HarperCollins Leadership</w:t>
            </w:r>
            <w:r>
              <w:rPr>
                <w:rFonts w:eastAsiaTheme="minorHAnsi"/>
                <w:color w:val="000000"/>
                <w:lang w:eastAsia="en-US"/>
              </w:rPr>
              <w:t xml:space="preserve">. </w:t>
            </w:r>
            <w:r w:rsidRPr="003B2CB8">
              <w:rPr>
                <w:rFonts w:eastAsiaTheme="minorHAnsi"/>
                <w:color w:val="000000"/>
                <w:lang w:eastAsia="en-US"/>
              </w:rPr>
              <w:t>2010</w:t>
            </w:r>
            <w:r>
              <w:rPr>
                <w:rFonts w:eastAsiaTheme="minorHAnsi"/>
                <w:color w:val="000000"/>
                <w:lang w:eastAsia="en-US"/>
              </w:rPr>
              <w:t>, 288 p</w:t>
            </w:r>
            <w:r w:rsidRPr="003B2CB8">
              <w:rPr>
                <w:rFonts w:eastAsiaTheme="minorHAnsi"/>
                <w:color w:val="000000"/>
                <w:lang w:eastAsia="en-US"/>
              </w:rPr>
              <w:t>. ISBN 978-0-7852-1425-0.</w:t>
            </w:r>
          </w:p>
          <w:p w14:paraId="329DC1A7" w14:textId="77777777" w:rsidR="003376FD" w:rsidRDefault="003376FD" w:rsidP="003376FD">
            <w:pPr>
              <w:autoSpaceDE w:val="0"/>
              <w:autoSpaceDN w:val="0"/>
              <w:adjustRightInd w:val="0"/>
              <w:rPr>
                <w:rFonts w:eastAsiaTheme="minorHAnsi"/>
                <w:color w:val="000000"/>
                <w:lang w:eastAsia="en-US"/>
              </w:rPr>
            </w:pPr>
            <w:r w:rsidRPr="003B2CB8">
              <w:rPr>
                <w:rFonts w:eastAsiaTheme="minorHAnsi"/>
                <w:color w:val="000000"/>
                <w:lang w:eastAsia="en-US"/>
              </w:rPr>
              <w:t xml:space="preserve">WARD, I. </w:t>
            </w:r>
            <w:r w:rsidRPr="003B2CB8">
              <w:rPr>
                <w:rFonts w:eastAsiaTheme="minorHAnsi"/>
                <w:i/>
                <w:iCs/>
                <w:color w:val="000000"/>
                <w:lang w:eastAsia="en-US"/>
              </w:rPr>
              <w:t>Introducing Psychoanalysis</w:t>
            </w:r>
            <w:r w:rsidRPr="003B2CB8">
              <w:rPr>
                <w:rFonts w:eastAsiaTheme="minorHAnsi"/>
                <w:color w:val="000000"/>
                <w:lang w:eastAsia="en-US"/>
              </w:rPr>
              <w:t xml:space="preserve">: </w:t>
            </w:r>
            <w:r w:rsidRPr="003B2CB8">
              <w:rPr>
                <w:rFonts w:eastAsiaTheme="minorHAnsi"/>
                <w:i/>
                <w:iCs/>
                <w:color w:val="000000"/>
                <w:lang w:eastAsia="en-US"/>
              </w:rPr>
              <w:t>A Graphic Guide</w:t>
            </w:r>
            <w:r w:rsidRPr="003B2CB8">
              <w:rPr>
                <w:rFonts w:eastAsiaTheme="minorHAnsi"/>
                <w:color w:val="000000"/>
                <w:lang w:eastAsia="en-US"/>
              </w:rPr>
              <w:t>. Paperback</w:t>
            </w:r>
            <w:r>
              <w:rPr>
                <w:rFonts w:eastAsiaTheme="minorHAnsi"/>
                <w:color w:val="000000"/>
                <w:lang w:eastAsia="en-US"/>
              </w:rPr>
              <w:t>.</w:t>
            </w:r>
            <w:r w:rsidRPr="003B2CB8">
              <w:rPr>
                <w:rFonts w:eastAsiaTheme="minorHAnsi"/>
                <w:color w:val="000000"/>
                <w:lang w:eastAsia="en-US"/>
              </w:rPr>
              <w:t xml:space="preserve"> Icon Books Ltd.</w:t>
            </w:r>
            <w:r>
              <w:rPr>
                <w:rFonts w:eastAsiaTheme="minorHAnsi"/>
                <w:color w:val="000000"/>
                <w:lang w:eastAsia="en-US"/>
              </w:rPr>
              <w:t xml:space="preserve"> 2011, </w:t>
            </w:r>
            <w:r w:rsidRPr="003B2CB8">
              <w:rPr>
                <w:rFonts w:eastAsiaTheme="minorHAnsi"/>
                <w:color w:val="000000"/>
                <w:lang w:eastAsia="en-US"/>
              </w:rPr>
              <w:t>176 p</w:t>
            </w:r>
            <w:r>
              <w:rPr>
                <w:rFonts w:eastAsiaTheme="minorHAnsi"/>
                <w:color w:val="000000"/>
                <w:lang w:eastAsia="en-US"/>
              </w:rPr>
              <w:t xml:space="preserve">. ISBN </w:t>
            </w:r>
            <w:r w:rsidRPr="003279CA">
              <w:rPr>
                <w:rFonts w:eastAsiaTheme="minorHAnsi"/>
                <w:color w:val="000000"/>
                <w:lang w:eastAsia="en-US"/>
              </w:rPr>
              <w:t>9781848312104</w:t>
            </w:r>
            <w:r>
              <w:rPr>
                <w:rFonts w:eastAsiaTheme="minorHAnsi"/>
                <w:color w:val="000000"/>
                <w:lang w:eastAsia="en-US"/>
              </w:rPr>
              <w:t>.</w:t>
            </w:r>
          </w:p>
          <w:p w14:paraId="2F7CF48B" w14:textId="11598707" w:rsidR="00051918" w:rsidRPr="003B2CB8" w:rsidRDefault="00051918" w:rsidP="003376FD">
            <w:pPr>
              <w:autoSpaceDE w:val="0"/>
              <w:autoSpaceDN w:val="0"/>
              <w:adjustRightInd w:val="0"/>
              <w:rPr>
                <w:rFonts w:eastAsiaTheme="minorHAnsi"/>
                <w:b/>
                <w:bCs/>
                <w:color w:val="000000"/>
                <w:lang w:eastAsia="en-US"/>
              </w:rPr>
            </w:pPr>
            <w:r w:rsidRPr="003B2CB8">
              <w:rPr>
                <w:rFonts w:eastAsiaTheme="minorHAnsi"/>
                <w:b/>
                <w:bCs/>
                <w:color w:val="000000"/>
                <w:lang w:eastAsia="en-US"/>
              </w:rPr>
              <w:t>Doporučená</w:t>
            </w:r>
            <w:r>
              <w:rPr>
                <w:rFonts w:eastAsiaTheme="minorHAnsi"/>
                <w:b/>
                <w:bCs/>
                <w:color w:val="000000"/>
                <w:lang w:eastAsia="en-US"/>
              </w:rPr>
              <w:t xml:space="preserve"> literatura</w:t>
            </w:r>
          </w:p>
          <w:p w14:paraId="6B80BE51" w14:textId="0691ED15" w:rsidR="003279CA" w:rsidRPr="003B2CB8" w:rsidRDefault="003279CA"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ANMOHAN,</w:t>
            </w:r>
            <w:r w:rsidRPr="003B2CB8">
              <w:rPr>
                <w:rFonts w:eastAsiaTheme="minorHAnsi"/>
                <w:color w:val="000000"/>
                <w:lang w:eastAsia="en-US"/>
              </w:rPr>
              <w:t xml:space="preserve"> J</w:t>
            </w:r>
            <w:r>
              <w:rPr>
                <w:rFonts w:eastAsiaTheme="minorHAnsi"/>
                <w:color w:val="000000"/>
                <w:lang w:eastAsia="en-US"/>
              </w:rPr>
              <w:t>.</w:t>
            </w:r>
            <w:r w:rsidRPr="003B2CB8">
              <w:rPr>
                <w:rFonts w:eastAsiaTheme="minorHAnsi"/>
                <w:color w:val="000000"/>
                <w:lang w:eastAsia="en-US"/>
              </w:rPr>
              <w:t xml:space="preserve"> </w:t>
            </w:r>
            <w:r w:rsidRPr="003B2CB8">
              <w:rPr>
                <w:rFonts w:eastAsiaTheme="minorHAnsi"/>
                <w:i/>
                <w:iCs/>
                <w:color w:val="000000"/>
                <w:lang w:eastAsia="en-US"/>
              </w:rPr>
              <w:t>Human Resource Management</w:t>
            </w:r>
            <w:r w:rsidRPr="003B2CB8">
              <w:rPr>
                <w:rFonts w:eastAsiaTheme="minorHAnsi"/>
                <w:color w:val="000000"/>
                <w:lang w:eastAsia="en-US"/>
              </w:rPr>
              <w:t>. 1 edition</w:t>
            </w:r>
            <w:r>
              <w:rPr>
                <w:rFonts w:eastAsiaTheme="minorHAnsi"/>
                <w:color w:val="000000"/>
                <w:lang w:eastAsia="en-US"/>
              </w:rPr>
              <w:t>.</w:t>
            </w:r>
            <w:r w:rsidRPr="003B2CB8">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w:t>
            </w:r>
            <w:r w:rsidR="003376FD">
              <w:rPr>
                <w:rFonts w:eastAsiaTheme="minorHAnsi"/>
                <w:color w:val="000000"/>
                <w:lang w:eastAsia="en-US"/>
              </w:rPr>
              <w:t>2013</w:t>
            </w:r>
            <w:r w:rsidR="005D13C0">
              <w:rPr>
                <w:rFonts w:eastAsiaTheme="minorHAnsi"/>
                <w:color w:val="000000"/>
                <w:lang w:eastAsia="en-US"/>
              </w:rPr>
              <w:t>,</w:t>
            </w:r>
            <w:r w:rsidR="003376FD" w:rsidRPr="003B2CB8">
              <w:rPr>
                <w:rFonts w:eastAsiaTheme="minorHAnsi"/>
                <w:color w:val="000000"/>
                <w:lang w:eastAsia="en-US"/>
              </w:rPr>
              <w:t xml:space="preserve"> </w:t>
            </w:r>
            <w:r w:rsidRPr="003B2CB8">
              <w:rPr>
                <w:rFonts w:eastAsiaTheme="minorHAnsi"/>
                <w:color w:val="000000"/>
                <w:lang w:eastAsia="en-US"/>
              </w:rPr>
              <w:t>88</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978-87-403-0393-3.</w:t>
            </w:r>
          </w:p>
          <w:p w14:paraId="45120F1A" w14:textId="114E8019" w:rsidR="003279CA" w:rsidRPr="003B2CB8" w:rsidRDefault="003279CA"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 xml:space="preserve">Russell HR Consulting. </w:t>
            </w:r>
            <w:r w:rsidRPr="003B2CB8">
              <w:rPr>
                <w:rFonts w:eastAsiaTheme="minorHAnsi"/>
                <w:i/>
                <w:iCs/>
                <w:color w:val="000000"/>
                <w:lang w:eastAsia="en-US"/>
              </w:rPr>
              <w:t>Employer's guide to Recruitment, How to Get the Right Man (or Woman) for the Job</w:t>
            </w:r>
            <w:r w:rsidRPr="003B2CB8">
              <w:rPr>
                <w:rFonts w:eastAsiaTheme="minorHAnsi"/>
                <w:color w:val="000000"/>
                <w:lang w:eastAsia="en-US"/>
              </w:rPr>
              <w:t>. 1 edition,</w:t>
            </w:r>
            <w:r w:rsidRPr="00763AEE">
              <w:rPr>
                <w:rFonts w:eastAsiaTheme="minorHAnsi"/>
                <w:color w:val="000000"/>
                <w:lang w:eastAsia="en-US"/>
              </w:rPr>
              <w:t xml:space="preserve"> Publisher: bookboon</w:t>
            </w:r>
            <w:r>
              <w:rPr>
                <w:rFonts w:eastAsiaTheme="minorHAnsi"/>
                <w:color w:val="000000"/>
                <w:lang w:eastAsia="en-US"/>
              </w:rPr>
              <w:t xml:space="preserve">, </w:t>
            </w:r>
            <w:r w:rsidR="005D13C0">
              <w:rPr>
                <w:rFonts w:eastAsiaTheme="minorHAnsi"/>
                <w:color w:val="000000"/>
                <w:lang w:eastAsia="en-US"/>
              </w:rPr>
              <w:t>2012,</w:t>
            </w:r>
            <w:r w:rsidR="005D13C0" w:rsidRPr="003B2CB8">
              <w:rPr>
                <w:rFonts w:eastAsiaTheme="minorHAnsi"/>
                <w:color w:val="000000"/>
                <w:lang w:eastAsia="en-US"/>
              </w:rPr>
              <w:t xml:space="preserve"> </w:t>
            </w:r>
            <w:r w:rsidRPr="003B2CB8">
              <w:rPr>
                <w:rFonts w:eastAsiaTheme="minorHAnsi"/>
                <w:color w:val="000000"/>
                <w:lang w:eastAsia="en-US"/>
              </w:rPr>
              <w:t>62</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978-87-403-0074-1.</w:t>
            </w:r>
          </w:p>
          <w:p w14:paraId="0B9D3C97" w14:textId="608941CC" w:rsidR="00051918" w:rsidRPr="003B2CB8" w:rsidRDefault="00051918"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sidR="003C3F5C">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How Successful People Think: Change Your Thinking, Change Your Life</w:t>
            </w:r>
            <w:r w:rsidRPr="003B2CB8">
              <w:rPr>
                <w:rFonts w:eastAsiaTheme="minorHAnsi"/>
                <w:color w:val="000000"/>
                <w:lang w:eastAsia="en-US"/>
              </w:rPr>
              <w:t>. New York, 2009. ISBN</w:t>
            </w:r>
            <w:r w:rsidR="00763AEE">
              <w:rPr>
                <w:rFonts w:eastAsiaTheme="minorHAnsi"/>
                <w:color w:val="000000"/>
                <w:lang w:eastAsia="en-US"/>
              </w:rPr>
              <w:t xml:space="preserve"> </w:t>
            </w:r>
            <w:r w:rsidRPr="003B2CB8">
              <w:rPr>
                <w:rFonts w:eastAsiaTheme="minorHAnsi"/>
                <w:color w:val="000000"/>
                <w:lang w:eastAsia="en-US"/>
              </w:rPr>
              <w:t>978-1-59995-168-3.</w:t>
            </w:r>
          </w:p>
          <w:p w14:paraId="23167132" w14:textId="591F9B30" w:rsidR="003279CA" w:rsidRDefault="003279CA" w:rsidP="005D13C0">
            <w:pPr>
              <w:autoSpaceDE w:val="0"/>
              <w:autoSpaceDN w:val="0"/>
              <w:adjustRightInd w:val="0"/>
              <w:jc w:val="both"/>
              <w:rPr>
                <w:rFonts w:eastAsiaTheme="minorHAnsi"/>
                <w:color w:val="000000"/>
                <w:lang w:eastAsia="en-US"/>
              </w:rPr>
            </w:pPr>
            <w:r w:rsidRPr="00D0374C">
              <w:rPr>
                <w:rFonts w:eastAsiaTheme="minorHAnsi"/>
                <w:iCs/>
                <w:color w:val="000000"/>
                <w:lang w:eastAsia="en-US"/>
              </w:rPr>
              <w:t>MTD Training</w:t>
            </w:r>
            <w:r>
              <w:rPr>
                <w:rFonts w:eastAsiaTheme="minorHAnsi"/>
                <w:i/>
                <w:iCs/>
                <w:color w:val="000000"/>
                <w:lang w:eastAsia="en-US"/>
              </w:rPr>
              <w:t>.</w:t>
            </w:r>
            <w:r w:rsidRPr="003B2CB8">
              <w:rPr>
                <w:rFonts w:eastAsiaTheme="minorHAnsi"/>
                <w:i/>
                <w:iCs/>
                <w:color w:val="000000"/>
                <w:lang w:eastAsia="en-US"/>
              </w:rPr>
              <w:t xml:space="preserve"> Dealing with Conflict and Complaints</w:t>
            </w:r>
            <w:r w:rsidRPr="003B2CB8">
              <w:rPr>
                <w:rFonts w:eastAsiaTheme="minorHAnsi"/>
                <w:color w:val="000000"/>
                <w:lang w:eastAsia="en-US"/>
              </w:rPr>
              <w:t>. 1 edition</w:t>
            </w:r>
            <w:r>
              <w:rPr>
                <w:rFonts w:eastAsiaTheme="minorHAnsi"/>
                <w:color w:val="000000"/>
                <w:lang w:eastAsia="en-US"/>
              </w:rPr>
              <w:t>.</w:t>
            </w:r>
            <w:r w:rsidRPr="00763AEE">
              <w:rPr>
                <w:rFonts w:eastAsiaTheme="minorHAnsi"/>
                <w:color w:val="000000"/>
                <w:lang w:eastAsia="en-US"/>
              </w:rPr>
              <w:t xml:space="preserve"> Publisher: bookboon</w:t>
            </w:r>
            <w:r>
              <w:rPr>
                <w:rFonts w:eastAsiaTheme="minorHAnsi"/>
                <w:color w:val="000000"/>
                <w:lang w:eastAsia="en-US"/>
              </w:rPr>
              <w:t xml:space="preserve">, </w:t>
            </w:r>
            <w:r w:rsidR="005D13C0">
              <w:rPr>
                <w:rFonts w:eastAsiaTheme="minorHAnsi"/>
                <w:color w:val="000000"/>
                <w:lang w:eastAsia="en-US"/>
              </w:rPr>
              <w:t>2012,</w:t>
            </w:r>
            <w:r w:rsidR="005D13C0" w:rsidRPr="003B2CB8">
              <w:rPr>
                <w:rFonts w:eastAsiaTheme="minorHAnsi"/>
                <w:color w:val="000000"/>
                <w:lang w:eastAsia="en-US"/>
              </w:rPr>
              <w:t xml:space="preserve"> </w:t>
            </w:r>
            <w:r w:rsidRPr="003B2CB8">
              <w:rPr>
                <w:rFonts w:eastAsiaTheme="minorHAnsi"/>
                <w:color w:val="000000"/>
                <w:lang w:eastAsia="en-US"/>
              </w:rPr>
              <w:t>50</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 xml:space="preserve">ISBN 978-87-7681-687-2. </w:t>
            </w:r>
          </w:p>
          <w:p w14:paraId="2D77AAEE" w14:textId="7A45A392" w:rsidR="00051918" w:rsidRPr="003B2CB8" w:rsidRDefault="00051918"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N</w:t>
            </w:r>
            <w:r w:rsidR="003C3F5C">
              <w:rPr>
                <w:rFonts w:eastAsiaTheme="minorHAnsi"/>
                <w:color w:val="000000"/>
                <w:lang w:eastAsia="en-US"/>
              </w:rPr>
              <w:t>ICHOLAS</w:t>
            </w:r>
            <w:r w:rsidRPr="003B2CB8">
              <w:rPr>
                <w:rFonts w:eastAsiaTheme="minorHAnsi"/>
                <w:color w:val="000000"/>
                <w:lang w:eastAsia="en-US"/>
              </w:rPr>
              <w:t xml:space="preserve">, M. P. </w:t>
            </w:r>
            <w:r w:rsidRPr="003B2CB8">
              <w:rPr>
                <w:rFonts w:eastAsiaTheme="minorHAnsi"/>
                <w:i/>
                <w:iCs/>
                <w:color w:val="000000"/>
                <w:lang w:eastAsia="en-US"/>
              </w:rPr>
              <w:t>The Lost Art of Listening, Second Edition: How Learning to Listen Can Improve Relationships</w:t>
            </w:r>
            <w:r w:rsidRPr="003B2CB8">
              <w:rPr>
                <w:rFonts w:eastAsiaTheme="minorHAnsi"/>
                <w:color w:val="000000"/>
                <w:lang w:eastAsia="en-US"/>
              </w:rPr>
              <w:t>. New</w:t>
            </w:r>
            <w:r w:rsidR="00763AEE">
              <w:rPr>
                <w:rFonts w:eastAsiaTheme="minorHAnsi"/>
                <w:color w:val="000000"/>
                <w:lang w:eastAsia="en-US"/>
              </w:rPr>
              <w:t xml:space="preserve"> </w:t>
            </w:r>
            <w:r w:rsidRPr="003B2CB8">
              <w:rPr>
                <w:rFonts w:eastAsiaTheme="minorHAnsi"/>
                <w:color w:val="000000"/>
                <w:lang w:eastAsia="en-US"/>
              </w:rPr>
              <w:t>York, 2009. ISBN 978-1-60623-064-0.</w:t>
            </w:r>
          </w:p>
          <w:p w14:paraId="4C95F93A" w14:textId="7A5489C0" w:rsidR="00051918" w:rsidRPr="003B2CB8" w:rsidRDefault="00D0374C" w:rsidP="005D13C0">
            <w:pPr>
              <w:autoSpaceDE w:val="0"/>
              <w:autoSpaceDN w:val="0"/>
              <w:adjustRightInd w:val="0"/>
              <w:jc w:val="both"/>
              <w:rPr>
                <w:rFonts w:eastAsiaTheme="minorHAnsi"/>
                <w:color w:val="000000"/>
                <w:lang w:eastAsia="en-US"/>
              </w:rPr>
            </w:pPr>
            <w:r>
              <w:rPr>
                <w:rFonts w:eastAsiaTheme="minorHAnsi"/>
                <w:color w:val="000000"/>
                <w:lang w:eastAsia="en-US"/>
              </w:rPr>
              <w:t xml:space="preserve">TIMMS, </w:t>
            </w:r>
            <w:r w:rsidR="00051918" w:rsidRPr="003B2CB8">
              <w:rPr>
                <w:rFonts w:eastAsiaTheme="minorHAnsi"/>
                <w:color w:val="000000"/>
                <w:lang w:eastAsia="en-US"/>
              </w:rPr>
              <w:t xml:space="preserve">P. </w:t>
            </w:r>
            <w:r w:rsidR="00051918" w:rsidRPr="003B2CB8">
              <w:rPr>
                <w:rFonts w:eastAsiaTheme="minorHAnsi"/>
                <w:i/>
                <w:iCs/>
                <w:color w:val="000000"/>
                <w:lang w:eastAsia="en-US"/>
              </w:rPr>
              <w:t>HR2025: Human Resource Management in the Future</w:t>
            </w:r>
            <w:r w:rsidR="00051918" w:rsidRPr="003B2CB8">
              <w:rPr>
                <w:rFonts w:eastAsiaTheme="minorHAnsi"/>
                <w:color w:val="000000"/>
                <w:lang w:eastAsia="en-US"/>
              </w:rPr>
              <w:t>. Book 1 – Work, People and HR in 2025,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w:t>
            </w:r>
            <w:r w:rsidR="005D13C0">
              <w:rPr>
                <w:rFonts w:eastAsiaTheme="minorHAnsi"/>
                <w:color w:val="000000"/>
                <w:lang w:eastAsia="en-US"/>
              </w:rPr>
              <w:t xml:space="preserve">2014, </w:t>
            </w:r>
            <w:r w:rsidR="00051918" w:rsidRPr="003B2CB8">
              <w:rPr>
                <w:rFonts w:eastAsiaTheme="minorHAnsi"/>
                <w:color w:val="000000"/>
                <w:lang w:eastAsia="en-US"/>
              </w:rPr>
              <w:t>49</w:t>
            </w:r>
            <w:r>
              <w:rPr>
                <w:rFonts w:eastAsiaTheme="minorHAnsi"/>
                <w:color w:val="000000"/>
                <w:lang w:eastAsia="en-US"/>
              </w:rPr>
              <w:t xml:space="preserve"> p</w:t>
            </w:r>
            <w:r w:rsidR="00051918" w:rsidRPr="003B2CB8">
              <w:rPr>
                <w:rFonts w:eastAsiaTheme="minorHAnsi"/>
                <w:color w:val="000000"/>
                <w:lang w:eastAsia="en-US"/>
              </w:rPr>
              <w:t>. ISBN 978-87-403-0609-5.</w:t>
            </w:r>
          </w:p>
          <w:p w14:paraId="44540A7F" w14:textId="660CF6CD" w:rsidR="00051918" w:rsidRPr="003279CA" w:rsidRDefault="003279CA" w:rsidP="005D13C0">
            <w:pPr>
              <w:autoSpaceDE w:val="0"/>
              <w:autoSpaceDN w:val="0"/>
              <w:adjustRightInd w:val="0"/>
              <w:jc w:val="both"/>
              <w:rPr>
                <w:rFonts w:eastAsiaTheme="minorHAnsi"/>
                <w:color w:val="000000"/>
                <w:lang w:eastAsia="en-US"/>
              </w:rPr>
            </w:pPr>
            <w:r w:rsidRPr="003B2CB8">
              <w:rPr>
                <w:rFonts w:eastAsiaTheme="minorHAnsi"/>
                <w:color w:val="000000"/>
                <w:lang w:eastAsia="en-US"/>
              </w:rPr>
              <w:t>Z</w:t>
            </w:r>
            <w:r>
              <w:rPr>
                <w:rFonts w:eastAsiaTheme="minorHAnsi"/>
                <w:color w:val="000000"/>
                <w:lang w:eastAsia="en-US"/>
              </w:rPr>
              <w:t>ORLU,</w:t>
            </w:r>
            <w:r w:rsidRPr="003B2CB8">
              <w:rPr>
                <w:rFonts w:eastAsiaTheme="minorHAnsi"/>
                <w:color w:val="000000"/>
                <w:lang w:eastAsia="en-US"/>
              </w:rPr>
              <w:t xml:space="preserve"> S. </w:t>
            </w:r>
            <w:r w:rsidRPr="003B2CB8">
              <w:rPr>
                <w:rFonts w:eastAsiaTheme="minorHAnsi"/>
                <w:i/>
                <w:iCs/>
                <w:color w:val="000000"/>
                <w:lang w:eastAsia="en-US"/>
              </w:rPr>
              <w:t>Managing the Human Resource in the 21st century</w:t>
            </w:r>
            <w:r w:rsidRPr="003B2CB8">
              <w:rPr>
                <w:rFonts w:eastAsiaTheme="minorHAnsi"/>
                <w:color w:val="000000"/>
                <w:lang w:eastAsia="en-US"/>
              </w:rPr>
              <w:t>.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w:t>
            </w:r>
            <w:r w:rsidR="005D13C0">
              <w:rPr>
                <w:rFonts w:eastAsiaTheme="minorHAnsi"/>
                <w:color w:val="000000"/>
                <w:lang w:eastAsia="en-US"/>
              </w:rPr>
              <w:t xml:space="preserve">2009, </w:t>
            </w:r>
            <w:r w:rsidRPr="003B2CB8">
              <w:rPr>
                <w:rFonts w:eastAsiaTheme="minorHAnsi"/>
                <w:color w:val="000000"/>
                <w:lang w:eastAsia="en-US"/>
              </w:rPr>
              <w:t>77</w:t>
            </w:r>
            <w:r>
              <w:rPr>
                <w:rFonts w:eastAsiaTheme="minorHAnsi"/>
                <w:color w:val="000000"/>
                <w:lang w:eastAsia="en-US"/>
              </w:rPr>
              <w:t xml:space="preserve"> p</w:t>
            </w:r>
            <w:r w:rsidRPr="003B2CB8">
              <w:rPr>
                <w:rFonts w:eastAsiaTheme="minorHAnsi"/>
                <w:color w:val="000000"/>
                <w:lang w:eastAsia="en-US"/>
              </w:rPr>
              <w:t>. ISBN 978-87-7681-468-7.</w:t>
            </w:r>
          </w:p>
        </w:tc>
      </w:tr>
      <w:tr w:rsidR="00051918" w14:paraId="43A2EB9B"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B95FF4" w14:textId="77777777" w:rsidR="00051918" w:rsidRDefault="00051918" w:rsidP="00D439A7">
            <w:pPr>
              <w:jc w:val="center"/>
              <w:rPr>
                <w:b/>
              </w:rPr>
            </w:pPr>
            <w:r>
              <w:rPr>
                <w:b/>
              </w:rPr>
              <w:lastRenderedPageBreak/>
              <w:t>Informace ke kombinované nebo distanční formě</w:t>
            </w:r>
          </w:p>
        </w:tc>
      </w:tr>
      <w:tr w:rsidR="00051918" w14:paraId="350FA4E4" w14:textId="77777777" w:rsidTr="00D439A7">
        <w:tc>
          <w:tcPr>
            <w:tcW w:w="4787" w:type="dxa"/>
            <w:gridSpan w:val="3"/>
            <w:tcBorders>
              <w:top w:val="single" w:sz="2" w:space="0" w:color="auto"/>
            </w:tcBorders>
            <w:shd w:val="clear" w:color="auto" w:fill="F7CAAC"/>
          </w:tcPr>
          <w:p w14:paraId="5C357C96" w14:textId="77777777" w:rsidR="00051918" w:rsidRDefault="00051918" w:rsidP="00D439A7">
            <w:pPr>
              <w:jc w:val="both"/>
            </w:pPr>
            <w:r>
              <w:rPr>
                <w:b/>
              </w:rPr>
              <w:t>Rozsah konzultací (soustředění)</w:t>
            </w:r>
          </w:p>
        </w:tc>
        <w:tc>
          <w:tcPr>
            <w:tcW w:w="889" w:type="dxa"/>
            <w:tcBorders>
              <w:top w:val="single" w:sz="2" w:space="0" w:color="auto"/>
            </w:tcBorders>
          </w:tcPr>
          <w:p w14:paraId="0AF97A2F" w14:textId="77777777" w:rsidR="00051918" w:rsidRDefault="00051918" w:rsidP="00D439A7">
            <w:pPr>
              <w:jc w:val="both"/>
            </w:pPr>
            <w:r>
              <w:t>15</w:t>
            </w:r>
          </w:p>
        </w:tc>
        <w:tc>
          <w:tcPr>
            <w:tcW w:w="4179" w:type="dxa"/>
            <w:gridSpan w:val="4"/>
            <w:tcBorders>
              <w:top w:val="single" w:sz="2" w:space="0" w:color="auto"/>
            </w:tcBorders>
            <w:shd w:val="clear" w:color="auto" w:fill="F7CAAC"/>
          </w:tcPr>
          <w:p w14:paraId="1FD121F0" w14:textId="77777777" w:rsidR="00051918" w:rsidRDefault="00051918" w:rsidP="00D439A7">
            <w:pPr>
              <w:jc w:val="both"/>
              <w:rPr>
                <w:b/>
              </w:rPr>
            </w:pPr>
            <w:r>
              <w:rPr>
                <w:b/>
              </w:rPr>
              <w:t xml:space="preserve">hodin </w:t>
            </w:r>
          </w:p>
        </w:tc>
      </w:tr>
      <w:tr w:rsidR="00051918" w14:paraId="07906566" w14:textId="77777777" w:rsidTr="00D439A7">
        <w:tc>
          <w:tcPr>
            <w:tcW w:w="9855" w:type="dxa"/>
            <w:gridSpan w:val="8"/>
            <w:shd w:val="clear" w:color="auto" w:fill="F7CAAC"/>
          </w:tcPr>
          <w:p w14:paraId="34359B37" w14:textId="77777777" w:rsidR="00051918" w:rsidRDefault="00051918" w:rsidP="00D439A7">
            <w:pPr>
              <w:jc w:val="both"/>
              <w:rPr>
                <w:b/>
              </w:rPr>
            </w:pPr>
            <w:r>
              <w:rPr>
                <w:b/>
              </w:rPr>
              <w:t>Informace o způsobu kontaktu s vyučujícím</w:t>
            </w:r>
          </w:p>
        </w:tc>
      </w:tr>
      <w:tr w:rsidR="00051918" w14:paraId="24BF59DA" w14:textId="77777777" w:rsidTr="00D0374C">
        <w:trPr>
          <w:trHeight w:val="933"/>
        </w:trPr>
        <w:tc>
          <w:tcPr>
            <w:tcW w:w="9855" w:type="dxa"/>
            <w:gridSpan w:val="8"/>
          </w:tcPr>
          <w:p w14:paraId="498EBA6B" w14:textId="77777777" w:rsidR="00051918" w:rsidRDefault="00051918" w:rsidP="00D439A7">
            <w:pPr>
              <w:jc w:val="both"/>
            </w:pPr>
            <w:r>
              <w:t>Konzultace po vzájemné dohodě a v rámci soustředění.</w:t>
            </w:r>
          </w:p>
          <w:p w14:paraId="039275D7" w14:textId="77777777" w:rsidR="00051918" w:rsidRDefault="00051918" w:rsidP="00D439A7">
            <w:pPr>
              <w:jc w:val="both"/>
            </w:pPr>
            <w:r>
              <w:t>Dále je možno komunikovat s vyučujícím prostřednictvím e-mailu chadt@vsh.cz</w:t>
            </w:r>
          </w:p>
        </w:tc>
      </w:tr>
    </w:tbl>
    <w:p w14:paraId="156A90FD" w14:textId="77777777" w:rsidR="009C5BFF" w:rsidRDefault="009C5BFF"/>
    <w:p w14:paraId="3448F089" w14:textId="77777777" w:rsidR="009C5BFF" w:rsidRDefault="009C5BFF"/>
    <w:p w14:paraId="6D407B34" w14:textId="77777777" w:rsidR="009C5BFF" w:rsidRDefault="009C5BFF"/>
    <w:p w14:paraId="5DC36603" w14:textId="77777777" w:rsidR="009C5BFF" w:rsidRDefault="009C5BFF"/>
    <w:p w14:paraId="2C2D5F20" w14:textId="77777777" w:rsidR="009C5BFF" w:rsidRDefault="009C5BFF"/>
    <w:p w14:paraId="63A726E4" w14:textId="77777777" w:rsidR="009C5BFF" w:rsidRDefault="009C5BFF"/>
    <w:p w14:paraId="1E8BD19F" w14:textId="77777777" w:rsidR="009C5BFF" w:rsidRDefault="009C5BFF"/>
    <w:p w14:paraId="74F57D9A" w14:textId="77777777" w:rsidR="009C5BFF" w:rsidRDefault="009C5BFF"/>
    <w:p w14:paraId="08E069AC" w14:textId="77777777" w:rsidR="009C5BFF" w:rsidRDefault="009C5BFF"/>
    <w:p w14:paraId="24428E2E" w14:textId="77777777" w:rsidR="009C5BFF" w:rsidRDefault="009C5BFF"/>
    <w:p w14:paraId="28553203" w14:textId="77777777" w:rsidR="009C5BFF" w:rsidRDefault="009C5BFF"/>
    <w:p w14:paraId="676C5283" w14:textId="77777777" w:rsidR="009C5BFF" w:rsidRDefault="009C5BFF"/>
    <w:p w14:paraId="41A658FC" w14:textId="77777777" w:rsidR="009C5BFF" w:rsidRDefault="009C5BFF"/>
    <w:p w14:paraId="25B09CE1" w14:textId="77777777" w:rsidR="009C5BFF" w:rsidRDefault="009C5BFF"/>
    <w:p w14:paraId="037F3BB5" w14:textId="77777777" w:rsidR="009C5BFF" w:rsidRDefault="009C5BFF"/>
    <w:p w14:paraId="43224BAC" w14:textId="77777777" w:rsidR="009C5BFF" w:rsidRDefault="009C5BFF"/>
    <w:p w14:paraId="15BDD2D0" w14:textId="77777777" w:rsidR="009C5BFF" w:rsidRDefault="009C5BFF"/>
    <w:p w14:paraId="2E4D3A6C" w14:textId="77777777" w:rsidR="009C5BFF" w:rsidRDefault="009C5BFF"/>
    <w:p w14:paraId="63C7184D" w14:textId="77777777" w:rsidR="009C5BFF" w:rsidRDefault="009C5BFF"/>
    <w:p w14:paraId="67FC1E5B" w14:textId="77777777" w:rsidR="009C5BFF" w:rsidRDefault="009C5BFF"/>
    <w:p w14:paraId="4E2587D6" w14:textId="77777777" w:rsidR="009C5BFF" w:rsidRDefault="009C5BFF"/>
    <w:p w14:paraId="10D90379" w14:textId="77777777" w:rsidR="009C5BFF" w:rsidRDefault="009C5BFF"/>
    <w:p w14:paraId="7066ED8E" w14:textId="0415167B" w:rsidR="009C5BFF" w:rsidRDefault="009C5BFF"/>
    <w:p w14:paraId="380C28C7" w14:textId="458527B2" w:rsidR="00FD0A30" w:rsidRDefault="00FD0A30"/>
    <w:p w14:paraId="2050A37E" w14:textId="509CEBB8" w:rsidR="00FD0A30" w:rsidRDefault="00FD0A30"/>
    <w:p w14:paraId="2F0BCE9B" w14:textId="7301E533" w:rsidR="00FD0A30" w:rsidRDefault="00FD0A30"/>
    <w:p w14:paraId="2AC2CE03" w14:textId="0E6625EE" w:rsidR="00FD0A30" w:rsidRDefault="00FD0A30"/>
    <w:p w14:paraId="7FC9D0F5" w14:textId="7C623B5D" w:rsidR="00FD0A30" w:rsidRDefault="00FD0A30"/>
    <w:p w14:paraId="5F8C626F" w14:textId="27A91BB6" w:rsidR="00FD0A30" w:rsidRDefault="00FD0A30"/>
    <w:p w14:paraId="1D98D15D" w14:textId="0AA491C3" w:rsidR="00FD0A30" w:rsidRDefault="00FD0A30"/>
    <w:p w14:paraId="6678A96C" w14:textId="3E088E4B" w:rsidR="00FD0A30" w:rsidRDefault="00FD0A30"/>
    <w:p w14:paraId="6947A8F6" w14:textId="7D29DDC6" w:rsidR="00FD0A30" w:rsidRDefault="00FD0A30"/>
    <w:p w14:paraId="4A2DF129" w14:textId="5F899207" w:rsidR="00FD0A30" w:rsidRDefault="00FD0A30"/>
    <w:p w14:paraId="3BB3F21B" w14:textId="015BCE4E" w:rsidR="00FD0A30" w:rsidRDefault="00FD0A30"/>
    <w:p w14:paraId="3A06274E" w14:textId="191EB22F" w:rsidR="00FD0A30" w:rsidRDefault="00FD0A30"/>
    <w:p w14:paraId="49A661A8" w14:textId="0EFD46CC" w:rsidR="00FD0A30" w:rsidRDefault="00FD0A30"/>
    <w:p w14:paraId="2591AEA4" w14:textId="77777777" w:rsidR="00FD0A30" w:rsidRDefault="00FD0A30"/>
    <w:p w14:paraId="37B44E0F" w14:textId="77777777" w:rsidR="009C5BFF" w:rsidRDefault="009C5BFF"/>
    <w:p w14:paraId="65CA807C" w14:textId="77777777" w:rsidR="00D0374C" w:rsidRDefault="00D037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546D" w14:paraId="7B1CFF12" w14:textId="77777777" w:rsidTr="00D439A7">
        <w:tc>
          <w:tcPr>
            <w:tcW w:w="9855" w:type="dxa"/>
            <w:gridSpan w:val="8"/>
            <w:tcBorders>
              <w:bottom w:val="double" w:sz="4" w:space="0" w:color="auto"/>
            </w:tcBorders>
            <w:shd w:val="clear" w:color="auto" w:fill="BDD6EE"/>
          </w:tcPr>
          <w:p w14:paraId="5A9E046F" w14:textId="6E6CFA48" w:rsidR="0059546D" w:rsidRDefault="0059546D" w:rsidP="00D439A7">
            <w:pPr>
              <w:jc w:val="both"/>
              <w:rPr>
                <w:b/>
                <w:sz w:val="28"/>
              </w:rPr>
            </w:pPr>
            <w:r>
              <w:lastRenderedPageBreak/>
              <w:br w:type="page"/>
            </w:r>
            <w:r>
              <w:rPr>
                <w:b/>
                <w:sz w:val="28"/>
              </w:rPr>
              <w:t>B-III – Charakteristika studijního předmětu</w:t>
            </w:r>
          </w:p>
        </w:tc>
      </w:tr>
      <w:tr w:rsidR="0059546D" w:rsidRPr="002973B8" w14:paraId="5451F4A4" w14:textId="77777777" w:rsidTr="00D439A7">
        <w:tc>
          <w:tcPr>
            <w:tcW w:w="3086" w:type="dxa"/>
            <w:tcBorders>
              <w:top w:val="double" w:sz="4" w:space="0" w:color="auto"/>
            </w:tcBorders>
            <w:shd w:val="clear" w:color="auto" w:fill="F7CAAC"/>
          </w:tcPr>
          <w:p w14:paraId="22725332" w14:textId="77777777" w:rsidR="0059546D" w:rsidRDefault="0059546D" w:rsidP="00D439A7">
            <w:pPr>
              <w:jc w:val="both"/>
              <w:rPr>
                <w:b/>
              </w:rPr>
            </w:pPr>
            <w:r>
              <w:rPr>
                <w:b/>
              </w:rPr>
              <w:t>Název studijního předmětu</w:t>
            </w:r>
          </w:p>
        </w:tc>
        <w:tc>
          <w:tcPr>
            <w:tcW w:w="6769" w:type="dxa"/>
            <w:gridSpan w:val="7"/>
            <w:tcBorders>
              <w:top w:val="double" w:sz="4" w:space="0" w:color="auto"/>
            </w:tcBorders>
          </w:tcPr>
          <w:p w14:paraId="16EE702C" w14:textId="77777777" w:rsidR="0059546D" w:rsidRPr="002973B8" w:rsidRDefault="0059546D" w:rsidP="00D439A7">
            <w:pPr>
              <w:jc w:val="both"/>
              <w:rPr>
                <w:lang w:val="en-GB"/>
              </w:rPr>
            </w:pPr>
            <w:r w:rsidRPr="002973B8">
              <w:rPr>
                <w:lang w:val="en-GB"/>
              </w:rPr>
              <w:t>Digital Competences in Tourism</w:t>
            </w:r>
          </w:p>
        </w:tc>
      </w:tr>
      <w:tr w:rsidR="0059546D" w14:paraId="45C6A0C3" w14:textId="77777777" w:rsidTr="00D439A7">
        <w:tc>
          <w:tcPr>
            <w:tcW w:w="3086" w:type="dxa"/>
            <w:shd w:val="clear" w:color="auto" w:fill="F7CAAC"/>
          </w:tcPr>
          <w:p w14:paraId="67231B4E" w14:textId="77777777" w:rsidR="0059546D" w:rsidRDefault="0059546D" w:rsidP="00D439A7">
            <w:pPr>
              <w:jc w:val="both"/>
              <w:rPr>
                <w:b/>
              </w:rPr>
            </w:pPr>
            <w:r>
              <w:rPr>
                <w:b/>
              </w:rPr>
              <w:t>Typ předmětu</w:t>
            </w:r>
          </w:p>
        </w:tc>
        <w:tc>
          <w:tcPr>
            <w:tcW w:w="3406" w:type="dxa"/>
            <w:gridSpan w:val="4"/>
          </w:tcPr>
          <w:p w14:paraId="48DB7679" w14:textId="4C18040D" w:rsidR="0059546D" w:rsidRDefault="0059546D" w:rsidP="00D439A7">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265CD274" w14:textId="77777777" w:rsidR="0059546D" w:rsidRDefault="0059546D" w:rsidP="00D439A7">
            <w:pPr>
              <w:jc w:val="both"/>
            </w:pPr>
            <w:r>
              <w:rPr>
                <w:b/>
              </w:rPr>
              <w:t>doporučený ročník / semestr</w:t>
            </w:r>
          </w:p>
        </w:tc>
        <w:tc>
          <w:tcPr>
            <w:tcW w:w="668" w:type="dxa"/>
          </w:tcPr>
          <w:p w14:paraId="52028574" w14:textId="77777777" w:rsidR="0059546D" w:rsidRDefault="0059546D" w:rsidP="00D439A7">
            <w:pPr>
              <w:jc w:val="both"/>
            </w:pPr>
            <w:r w:rsidRPr="00D16F0F">
              <w:rPr>
                <w:color w:val="FF0000"/>
              </w:rPr>
              <w:t>1/Z</w:t>
            </w:r>
          </w:p>
        </w:tc>
      </w:tr>
      <w:tr w:rsidR="0059546D" w14:paraId="78093E02" w14:textId="77777777" w:rsidTr="00D439A7">
        <w:tc>
          <w:tcPr>
            <w:tcW w:w="3086" w:type="dxa"/>
            <w:shd w:val="clear" w:color="auto" w:fill="F7CAAC"/>
          </w:tcPr>
          <w:p w14:paraId="701228B6" w14:textId="77777777" w:rsidR="0059546D" w:rsidRDefault="0059546D" w:rsidP="00D439A7">
            <w:pPr>
              <w:jc w:val="both"/>
              <w:rPr>
                <w:b/>
              </w:rPr>
            </w:pPr>
            <w:r>
              <w:rPr>
                <w:b/>
              </w:rPr>
              <w:t>Rozsah studijního předmětu</w:t>
            </w:r>
          </w:p>
        </w:tc>
        <w:tc>
          <w:tcPr>
            <w:tcW w:w="1701" w:type="dxa"/>
            <w:gridSpan w:val="2"/>
          </w:tcPr>
          <w:p w14:paraId="03B0C016" w14:textId="77777777" w:rsidR="0059546D" w:rsidRDefault="0059546D" w:rsidP="00D439A7">
            <w:pPr>
              <w:jc w:val="both"/>
            </w:pPr>
            <w:r>
              <w:t>15 p</w:t>
            </w:r>
          </w:p>
        </w:tc>
        <w:tc>
          <w:tcPr>
            <w:tcW w:w="889" w:type="dxa"/>
            <w:shd w:val="clear" w:color="auto" w:fill="F7CAAC"/>
          </w:tcPr>
          <w:p w14:paraId="2EC5CA1C" w14:textId="77777777" w:rsidR="0059546D" w:rsidRDefault="0059546D" w:rsidP="00D439A7">
            <w:pPr>
              <w:jc w:val="both"/>
              <w:rPr>
                <w:b/>
              </w:rPr>
            </w:pPr>
            <w:r>
              <w:rPr>
                <w:b/>
              </w:rPr>
              <w:t xml:space="preserve">hod. </w:t>
            </w:r>
          </w:p>
        </w:tc>
        <w:tc>
          <w:tcPr>
            <w:tcW w:w="816" w:type="dxa"/>
          </w:tcPr>
          <w:p w14:paraId="74E75DE6" w14:textId="2CC0E20C" w:rsidR="0059546D" w:rsidRDefault="0059546D" w:rsidP="00D439A7">
            <w:pPr>
              <w:jc w:val="both"/>
            </w:pPr>
            <w:r>
              <w:t>15</w:t>
            </w:r>
          </w:p>
        </w:tc>
        <w:tc>
          <w:tcPr>
            <w:tcW w:w="2156" w:type="dxa"/>
            <w:shd w:val="clear" w:color="auto" w:fill="F7CAAC"/>
          </w:tcPr>
          <w:p w14:paraId="6B0A3690" w14:textId="77777777" w:rsidR="0059546D" w:rsidRDefault="0059546D" w:rsidP="00D439A7">
            <w:pPr>
              <w:jc w:val="both"/>
              <w:rPr>
                <w:b/>
              </w:rPr>
            </w:pPr>
            <w:r>
              <w:rPr>
                <w:b/>
              </w:rPr>
              <w:t>kreditů</w:t>
            </w:r>
          </w:p>
        </w:tc>
        <w:tc>
          <w:tcPr>
            <w:tcW w:w="1207" w:type="dxa"/>
            <w:gridSpan w:val="2"/>
          </w:tcPr>
          <w:p w14:paraId="01DC35D1" w14:textId="77777777" w:rsidR="0059546D" w:rsidRDefault="0059546D" w:rsidP="00D439A7">
            <w:pPr>
              <w:jc w:val="both"/>
            </w:pPr>
          </w:p>
        </w:tc>
      </w:tr>
      <w:tr w:rsidR="0059546D" w14:paraId="5A535512" w14:textId="77777777" w:rsidTr="00D439A7">
        <w:tc>
          <w:tcPr>
            <w:tcW w:w="3086" w:type="dxa"/>
            <w:shd w:val="clear" w:color="auto" w:fill="F7CAAC"/>
          </w:tcPr>
          <w:p w14:paraId="159CBD94" w14:textId="77777777" w:rsidR="0059546D" w:rsidRDefault="0059546D" w:rsidP="00D439A7">
            <w:pPr>
              <w:jc w:val="both"/>
              <w:rPr>
                <w:b/>
                <w:sz w:val="22"/>
              </w:rPr>
            </w:pPr>
            <w:r>
              <w:rPr>
                <w:b/>
              </w:rPr>
              <w:t>Prerekvizity, korekvizity, ekvivalence</w:t>
            </w:r>
          </w:p>
        </w:tc>
        <w:tc>
          <w:tcPr>
            <w:tcW w:w="6769" w:type="dxa"/>
            <w:gridSpan w:val="7"/>
          </w:tcPr>
          <w:p w14:paraId="3921A212" w14:textId="77777777" w:rsidR="0059546D" w:rsidRDefault="0059546D" w:rsidP="00D439A7">
            <w:pPr>
              <w:jc w:val="both"/>
            </w:pPr>
          </w:p>
        </w:tc>
      </w:tr>
      <w:tr w:rsidR="0059546D" w14:paraId="1E68996C" w14:textId="77777777" w:rsidTr="00D439A7">
        <w:tc>
          <w:tcPr>
            <w:tcW w:w="3086" w:type="dxa"/>
            <w:shd w:val="clear" w:color="auto" w:fill="F7CAAC"/>
          </w:tcPr>
          <w:p w14:paraId="49F366C9" w14:textId="77777777" w:rsidR="0059546D" w:rsidRDefault="0059546D" w:rsidP="00D439A7">
            <w:pPr>
              <w:jc w:val="both"/>
              <w:rPr>
                <w:b/>
              </w:rPr>
            </w:pPr>
            <w:r>
              <w:rPr>
                <w:b/>
              </w:rPr>
              <w:t>Způsob ověření studijních výsledků</w:t>
            </w:r>
          </w:p>
        </w:tc>
        <w:tc>
          <w:tcPr>
            <w:tcW w:w="3406" w:type="dxa"/>
            <w:gridSpan w:val="4"/>
          </w:tcPr>
          <w:p w14:paraId="19BAFF4B" w14:textId="77777777" w:rsidR="0059546D" w:rsidRDefault="0059546D" w:rsidP="00D439A7">
            <w:pPr>
              <w:jc w:val="both"/>
            </w:pPr>
            <w:r>
              <w:t>zkouška</w:t>
            </w:r>
          </w:p>
        </w:tc>
        <w:tc>
          <w:tcPr>
            <w:tcW w:w="2156" w:type="dxa"/>
            <w:shd w:val="clear" w:color="auto" w:fill="F7CAAC"/>
          </w:tcPr>
          <w:p w14:paraId="35E0A4A8" w14:textId="77777777" w:rsidR="0059546D" w:rsidRDefault="0059546D" w:rsidP="00D439A7">
            <w:pPr>
              <w:jc w:val="both"/>
              <w:rPr>
                <w:b/>
              </w:rPr>
            </w:pPr>
            <w:r>
              <w:rPr>
                <w:b/>
              </w:rPr>
              <w:t>Forma výuky</w:t>
            </w:r>
          </w:p>
        </w:tc>
        <w:tc>
          <w:tcPr>
            <w:tcW w:w="1207" w:type="dxa"/>
            <w:gridSpan w:val="2"/>
          </w:tcPr>
          <w:p w14:paraId="061994A8" w14:textId="77777777" w:rsidR="0059546D" w:rsidRDefault="0059546D" w:rsidP="00D439A7">
            <w:pPr>
              <w:jc w:val="both"/>
            </w:pPr>
            <w:r>
              <w:t>přednáška</w:t>
            </w:r>
          </w:p>
        </w:tc>
      </w:tr>
      <w:tr w:rsidR="0059546D" w14:paraId="3A366838" w14:textId="77777777" w:rsidTr="00D439A7">
        <w:tc>
          <w:tcPr>
            <w:tcW w:w="3086" w:type="dxa"/>
            <w:shd w:val="clear" w:color="auto" w:fill="F7CAAC"/>
          </w:tcPr>
          <w:p w14:paraId="2DD2740A" w14:textId="77777777" w:rsidR="0059546D" w:rsidRDefault="0059546D" w:rsidP="00D439A7">
            <w:pPr>
              <w:jc w:val="both"/>
              <w:rPr>
                <w:b/>
              </w:rPr>
            </w:pPr>
            <w:r>
              <w:rPr>
                <w:b/>
              </w:rPr>
              <w:t>Forma způsobu ověření studijních výsledků a další požadavky na studenta</w:t>
            </w:r>
          </w:p>
        </w:tc>
        <w:tc>
          <w:tcPr>
            <w:tcW w:w="6769" w:type="dxa"/>
            <w:gridSpan w:val="7"/>
            <w:tcBorders>
              <w:bottom w:val="nil"/>
            </w:tcBorders>
          </w:tcPr>
          <w:p w14:paraId="7DBA791F" w14:textId="77777777" w:rsidR="0059546D" w:rsidRDefault="0059546D" w:rsidP="00D439A7">
            <w:pPr>
              <w:jc w:val="both"/>
            </w:pPr>
            <w:r>
              <w:t>Způsob ukončení předmětu: zkouška</w:t>
            </w:r>
          </w:p>
          <w:p w14:paraId="75C5A420" w14:textId="77777777" w:rsidR="0059546D" w:rsidRDefault="0059546D" w:rsidP="00D439A7">
            <w:pPr>
              <w:jc w:val="both"/>
            </w:pPr>
            <w:r>
              <w:t>Požadavky ke zkoušce: obhajoba seminární práce včetně případové studie.</w:t>
            </w:r>
          </w:p>
        </w:tc>
      </w:tr>
      <w:tr w:rsidR="0059546D" w14:paraId="114281F4" w14:textId="77777777" w:rsidTr="00D439A7">
        <w:trPr>
          <w:trHeight w:val="122"/>
        </w:trPr>
        <w:tc>
          <w:tcPr>
            <w:tcW w:w="9855" w:type="dxa"/>
            <w:gridSpan w:val="8"/>
            <w:tcBorders>
              <w:top w:val="nil"/>
            </w:tcBorders>
          </w:tcPr>
          <w:p w14:paraId="54490B47" w14:textId="77777777" w:rsidR="0059546D" w:rsidRDefault="0059546D" w:rsidP="00D439A7">
            <w:pPr>
              <w:jc w:val="both"/>
            </w:pPr>
          </w:p>
        </w:tc>
      </w:tr>
      <w:tr w:rsidR="0059546D" w14:paraId="59887929" w14:textId="77777777" w:rsidTr="00D439A7">
        <w:trPr>
          <w:trHeight w:val="197"/>
        </w:trPr>
        <w:tc>
          <w:tcPr>
            <w:tcW w:w="3086" w:type="dxa"/>
            <w:tcBorders>
              <w:top w:val="nil"/>
            </w:tcBorders>
            <w:shd w:val="clear" w:color="auto" w:fill="F7CAAC"/>
          </w:tcPr>
          <w:p w14:paraId="3F803B57" w14:textId="77777777" w:rsidR="0059546D" w:rsidRDefault="0059546D" w:rsidP="00D439A7">
            <w:pPr>
              <w:jc w:val="both"/>
              <w:rPr>
                <w:b/>
              </w:rPr>
            </w:pPr>
            <w:r>
              <w:rPr>
                <w:b/>
              </w:rPr>
              <w:t>Garant předmětu</w:t>
            </w:r>
          </w:p>
        </w:tc>
        <w:tc>
          <w:tcPr>
            <w:tcW w:w="6769" w:type="dxa"/>
            <w:gridSpan w:val="7"/>
            <w:tcBorders>
              <w:top w:val="nil"/>
            </w:tcBorders>
          </w:tcPr>
          <w:p w14:paraId="3571604F" w14:textId="40F8947E" w:rsidR="0059546D" w:rsidRDefault="0059546D" w:rsidP="00D439A7">
            <w:pPr>
              <w:jc w:val="both"/>
            </w:pPr>
            <w:r>
              <w:t>doc. Ing. Tomáš Gajdošík, PhD.</w:t>
            </w:r>
          </w:p>
        </w:tc>
      </w:tr>
      <w:tr w:rsidR="0059546D" w14:paraId="5B801F08" w14:textId="77777777" w:rsidTr="00D439A7">
        <w:trPr>
          <w:trHeight w:val="243"/>
        </w:trPr>
        <w:tc>
          <w:tcPr>
            <w:tcW w:w="3086" w:type="dxa"/>
            <w:tcBorders>
              <w:top w:val="nil"/>
            </w:tcBorders>
            <w:shd w:val="clear" w:color="auto" w:fill="F7CAAC"/>
          </w:tcPr>
          <w:p w14:paraId="639CF827" w14:textId="77777777" w:rsidR="0059546D" w:rsidRDefault="0059546D" w:rsidP="00D439A7">
            <w:pPr>
              <w:jc w:val="both"/>
              <w:rPr>
                <w:b/>
              </w:rPr>
            </w:pPr>
            <w:r>
              <w:rPr>
                <w:b/>
              </w:rPr>
              <w:t>Zapojení garanta do výuky předmětu</w:t>
            </w:r>
          </w:p>
        </w:tc>
        <w:tc>
          <w:tcPr>
            <w:tcW w:w="6769" w:type="dxa"/>
            <w:gridSpan w:val="7"/>
            <w:tcBorders>
              <w:top w:val="nil"/>
            </w:tcBorders>
          </w:tcPr>
          <w:p w14:paraId="17E8DD57" w14:textId="77777777" w:rsidR="0059546D" w:rsidRDefault="0059546D" w:rsidP="00D439A7">
            <w:pPr>
              <w:jc w:val="both"/>
            </w:pPr>
            <w:r>
              <w:t>Garant se podílí na přednášení v rozsahu 100 %.</w:t>
            </w:r>
          </w:p>
        </w:tc>
      </w:tr>
      <w:tr w:rsidR="0059546D" w14:paraId="6E011587" w14:textId="77777777" w:rsidTr="00D439A7">
        <w:tc>
          <w:tcPr>
            <w:tcW w:w="3086" w:type="dxa"/>
            <w:shd w:val="clear" w:color="auto" w:fill="F7CAAC"/>
          </w:tcPr>
          <w:p w14:paraId="5D335A3C" w14:textId="77777777" w:rsidR="0059546D" w:rsidRDefault="0059546D" w:rsidP="00D439A7">
            <w:pPr>
              <w:jc w:val="both"/>
              <w:rPr>
                <w:b/>
              </w:rPr>
            </w:pPr>
            <w:r>
              <w:rPr>
                <w:b/>
              </w:rPr>
              <w:t>Vyučující</w:t>
            </w:r>
          </w:p>
        </w:tc>
        <w:tc>
          <w:tcPr>
            <w:tcW w:w="6769" w:type="dxa"/>
            <w:gridSpan w:val="7"/>
            <w:tcBorders>
              <w:bottom w:val="nil"/>
            </w:tcBorders>
          </w:tcPr>
          <w:p w14:paraId="161991F5" w14:textId="1E50D905" w:rsidR="0059546D" w:rsidRDefault="0059546D" w:rsidP="00D439A7">
            <w:pPr>
              <w:jc w:val="both"/>
            </w:pPr>
            <w:r>
              <w:t>doc. Ing. Tomáš Gajdošík, PhD.</w:t>
            </w:r>
            <w:r w:rsidR="00552FFC">
              <w:t xml:space="preserve"> </w:t>
            </w:r>
            <w:r>
              <w:t>– přednášky (</w:t>
            </w:r>
            <w:proofErr w:type="gramStart"/>
            <w:r>
              <w:t>100%</w:t>
            </w:r>
            <w:proofErr w:type="gramEnd"/>
            <w:r>
              <w:t>)</w:t>
            </w:r>
          </w:p>
        </w:tc>
      </w:tr>
      <w:tr w:rsidR="0059546D" w14:paraId="3BA40A4B" w14:textId="77777777" w:rsidTr="00D439A7">
        <w:trPr>
          <w:trHeight w:val="56"/>
        </w:trPr>
        <w:tc>
          <w:tcPr>
            <w:tcW w:w="9855" w:type="dxa"/>
            <w:gridSpan w:val="8"/>
            <w:tcBorders>
              <w:top w:val="nil"/>
            </w:tcBorders>
          </w:tcPr>
          <w:p w14:paraId="3AA3DEB8" w14:textId="77777777" w:rsidR="0059546D" w:rsidRDefault="0059546D" w:rsidP="00D439A7">
            <w:pPr>
              <w:jc w:val="both"/>
            </w:pPr>
          </w:p>
        </w:tc>
      </w:tr>
      <w:tr w:rsidR="0059546D" w14:paraId="57D43A4F" w14:textId="77777777" w:rsidTr="00D439A7">
        <w:tc>
          <w:tcPr>
            <w:tcW w:w="3086" w:type="dxa"/>
            <w:shd w:val="clear" w:color="auto" w:fill="F7CAAC"/>
          </w:tcPr>
          <w:p w14:paraId="1F2BA3BC" w14:textId="77777777" w:rsidR="0059546D" w:rsidRDefault="0059546D" w:rsidP="00D439A7">
            <w:pPr>
              <w:jc w:val="both"/>
              <w:rPr>
                <w:b/>
              </w:rPr>
            </w:pPr>
            <w:r>
              <w:rPr>
                <w:b/>
              </w:rPr>
              <w:t>Stručná anotace předmětu</w:t>
            </w:r>
          </w:p>
        </w:tc>
        <w:tc>
          <w:tcPr>
            <w:tcW w:w="6769" w:type="dxa"/>
            <w:gridSpan w:val="7"/>
            <w:tcBorders>
              <w:bottom w:val="nil"/>
            </w:tcBorders>
          </w:tcPr>
          <w:p w14:paraId="68351785" w14:textId="77777777" w:rsidR="0059546D" w:rsidRDefault="0059546D" w:rsidP="00D439A7">
            <w:pPr>
              <w:jc w:val="both"/>
            </w:pPr>
          </w:p>
        </w:tc>
      </w:tr>
      <w:tr w:rsidR="0059546D" w14:paraId="3F5E9556" w14:textId="77777777" w:rsidTr="00D439A7">
        <w:trPr>
          <w:trHeight w:val="3265"/>
        </w:trPr>
        <w:tc>
          <w:tcPr>
            <w:tcW w:w="9855" w:type="dxa"/>
            <w:gridSpan w:val="8"/>
            <w:tcBorders>
              <w:top w:val="nil"/>
              <w:bottom w:val="single" w:sz="12" w:space="0" w:color="auto"/>
            </w:tcBorders>
          </w:tcPr>
          <w:p w14:paraId="03CDBF3F" w14:textId="77777777" w:rsidR="0059546D" w:rsidRDefault="0059546D" w:rsidP="00D439A7">
            <w:pPr>
              <w:jc w:val="both"/>
            </w:pPr>
            <w:r>
              <w:t>Podstatou předmětu je prezentace a kritická diskuse o nezbytnosti digitálních kompetencích v cestovním ruchu.</w:t>
            </w:r>
            <w:r>
              <w:rPr>
                <w:lang w:val="sk-SK"/>
              </w:rPr>
              <w:t xml:space="preserve"> </w:t>
            </w:r>
            <w:r w:rsidRPr="00EB3D64">
              <w:t xml:space="preserve">Důraz </w:t>
            </w:r>
            <w:r>
              <w:t>je dále kladen na t</w:t>
            </w:r>
            <w:r w:rsidRPr="00AE6D2A">
              <w:t>echnologické a klimatické změny a </w:t>
            </w:r>
            <w:r>
              <w:t xml:space="preserve">krize jako stimul pro inteligentní rozvoj cestovního ruchu. </w:t>
            </w:r>
            <w:r w:rsidRPr="00EB3D64">
              <w:t xml:space="preserve">Důraz </w:t>
            </w:r>
            <w:r>
              <w:t>je dále kladen na aplikaci nejnovějších poznatku z vědeckých výzkumů digitálních kompetencí v cestovním ruchu na řešení problému na makro, regionální nebo podnikové úrovni. Součástí přednášek je i prostor pro diskusi o problémech udržitelnosti a odolnosti cestovního ruchu a přínosu informačních technologií k řešení těchto problémů. V závěru předmětu je pozornost věnována obeznámení se s nejnovějšími politikami inteligentního rozvoje cestovního ruchu v zahraničí.</w:t>
            </w:r>
          </w:p>
          <w:p w14:paraId="1DDDFA0A" w14:textId="77777777" w:rsidR="0059546D" w:rsidRPr="00AE6D2A" w:rsidRDefault="0059546D" w:rsidP="007F7AB9">
            <w:pPr>
              <w:pStyle w:val="Odstavecseseznamem"/>
              <w:numPr>
                <w:ilvl w:val="0"/>
                <w:numId w:val="7"/>
              </w:numPr>
              <w:ind w:left="250" w:hanging="250"/>
              <w:jc w:val="both"/>
            </w:pPr>
            <w:r w:rsidRPr="00AE6D2A">
              <w:t>Technologické a klimatické změny a </w:t>
            </w:r>
            <w:r>
              <w:t>krize</w:t>
            </w:r>
            <w:r w:rsidRPr="00AE6D2A">
              <w:t xml:space="preserve"> jako stimul inteligentního rozvoje. </w:t>
            </w:r>
          </w:p>
          <w:p w14:paraId="67CE0F5F" w14:textId="79CEA6A3" w:rsidR="0059546D" w:rsidRPr="00AE6D2A" w:rsidRDefault="0059546D" w:rsidP="007F7AB9">
            <w:pPr>
              <w:pStyle w:val="Odstavecseseznamem"/>
              <w:numPr>
                <w:ilvl w:val="0"/>
                <w:numId w:val="7"/>
              </w:numPr>
              <w:ind w:left="250" w:hanging="250"/>
              <w:jc w:val="both"/>
            </w:pPr>
            <w:r w:rsidRPr="00AE6D2A">
              <w:t>Informační technologie a </w:t>
            </w:r>
            <w:r w:rsidR="005D13C0">
              <w:t>je</w:t>
            </w:r>
            <w:r w:rsidRPr="00AE6D2A">
              <w:t>jich v</w:t>
            </w:r>
            <w:r w:rsidR="005D13C0">
              <w:t>liv</w:t>
            </w:r>
            <w:r w:rsidRPr="00AE6D2A">
              <w:t xml:space="preserve"> na inteligentní rozvoj cestovn</w:t>
            </w:r>
            <w:r w:rsidR="005D13C0">
              <w:t>í</w:t>
            </w:r>
            <w:r w:rsidRPr="00AE6D2A">
              <w:t xml:space="preserve">ho ruchu. </w:t>
            </w:r>
          </w:p>
          <w:p w14:paraId="6730A320" w14:textId="77777777" w:rsidR="0059546D" w:rsidRPr="00AE6D2A" w:rsidRDefault="0059546D" w:rsidP="007F7AB9">
            <w:pPr>
              <w:pStyle w:val="Odstavecseseznamem"/>
              <w:numPr>
                <w:ilvl w:val="0"/>
                <w:numId w:val="7"/>
              </w:numPr>
              <w:ind w:left="250" w:hanging="250"/>
              <w:jc w:val="both"/>
            </w:pPr>
            <w:r w:rsidRPr="00AE6D2A">
              <w:t>Velké (big) a ot</w:t>
            </w:r>
            <w:r>
              <w:t>ev</w:t>
            </w:r>
            <w:r w:rsidRPr="00AE6D2A">
              <w:t xml:space="preserve">řené (open) údaje v cestovním ruchu. </w:t>
            </w:r>
          </w:p>
          <w:p w14:paraId="4FEEE6E1" w14:textId="77777777" w:rsidR="0059546D" w:rsidRPr="00AE6D2A" w:rsidRDefault="0059546D" w:rsidP="007F7AB9">
            <w:pPr>
              <w:pStyle w:val="Odstavecseseznamem"/>
              <w:numPr>
                <w:ilvl w:val="0"/>
                <w:numId w:val="7"/>
              </w:numPr>
              <w:ind w:left="250" w:hanging="250"/>
              <w:jc w:val="both"/>
            </w:pPr>
            <w:r w:rsidRPr="00AE6D2A">
              <w:t>Umělá inteligence a jej</w:t>
            </w:r>
            <w:r>
              <w:t>í</w:t>
            </w:r>
            <w:r w:rsidRPr="00AE6D2A">
              <w:t xml:space="preserve"> aplikace v rozvoji cestovn</w:t>
            </w:r>
            <w:r>
              <w:t>í</w:t>
            </w:r>
            <w:r w:rsidRPr="00AE6D2A">
              <w:t xml:space="preserve">ho ruchu. </w:t>
            </w:r>
          </w:p>
          <w:p w14:paraId="1B1C20EE" w14:textId="77777777" w:rsidR="0059546D" w:rsidRPr="00AE6D2A" w:rsidRDefault="0059546D" w:rsidP="007F7AB9">
            <w:pPr>
              <w:pStyle w:val="Odstavecseseznamem"/>
              <w:numPr>
                <w:ilvl w:val="0"/>
                <w:numId w:val="7"/>
              </w:numPr>
              <w:ind w:left="250" w:hanging="250"/>
              <w:jc w:val="both"/>
            </w:pPr>
            <w:r w:rsidRPr="00AE6D2A">
              <w:t>Inteligentní podniky cestovn</w:t>
            </w:r>
            <w:r>
              <w:t>í</w:t>
            </w:r>
            <w:r w:rsidRPr="00AE6D2A">
              <w:t>ho ruchu a výměna údaj</w:t>
            </w:r>
            <w:r>
              <w:t>ů</w:t>
            </w:r>
            <w:r w:rsidRPr="00AE6D2A">
              <w:t xml:space="preserve"> mezi nimi. </w:t>
            </w:r>
          </w:p>
          <w:p w14:paraId="2128001D" w14:textId="29A5A76E" w:rsidR="0059546D" w:rsidRPr="00AE6D2A" w:rsidRDefault="0059546D" w:rsidP="007F7AB9">
            <w:pPr>
              <w:pStyle w:val="Odstavecseseznamem"/>
              <w:numPr>
                <w:ilvl w:val="0"/>
                <w:numId w:val="7"/>
              </w:numPr>
              <w:ind w:left="250" w:hanging="250"/>
              <w:jc w:val="both"/>
            </w:pPr>
            <w:r w:rsidRPr="00AE6D2A">
              <w:t xml:space="preserve">Inteligentní města. Inteligentní </w:t>
            </w:r>
            <w:r>
              <w:t>destinace</w:t>
            </w:r>
            <w:r w:rsidRPr="00AE6D2A">
              <w:t xml:space="preserve"> cestovn</w:t>
            </w:r>
            <w:r w:rsidR="005D13C0">
              <w:t>í</w:t>
            </w:r>
            <w:r w:rsidRPr="00AE6D2A">
              <w:t>ho ruchu a jich spravován</w:t>
            </w:r>
            <w:r w:rsidR="005D13C0">
              <w:t>í</w:t>
            </w:r>
            <w:r w:rsidRPr="00AE6D2A">
              <w:t>.</w:t>
            </w:r>
          </w:p>
          <w:p w14:paraId="16990E1D" w14:textId="24991016" w:rsidR="0059546D" w:rsidRPr="00AE6D2A" w:rsidRDefault="0059546D" w:rsidP="007F7AB9">
            <w:pPr>
              <w:pStyle w:val="Odstavecseseznamem"/>
              <w:numPr>
                <w:ilvl w:val="0"/>
                <w:numId w:val="7"/>
              </w:numPr>
              <w:ind w:left="250" w:hanging="250"/>
              <w:jc w:val="both"/>
            </w:pPr>
            <w:r w:rsidRPr="00AE6D2A">
              <w:t>Inteligentní návštěvníci v cestovním ruchu, j</w:t>
            </w:r>
            <w:r w:rsidR="005D13C0">
              <w:t>ej</w:t>
            </w:r>
            <w:r w:rsidRPr="00AE6D2A">
              <w:t>ich požadavky a </w:t>
            </w:r>
            <w:r>
              <w:t>chování</w:t>
            </w:r>
            <w:r w:rsidRPr="00AE6D2A">
              <w:t xml:space="preserve">. </w:t>
            </w:r>
          </w:p>
          <w:p w14:paraId="08BF1D25" w14:textId="09C45D83" w:rsidR="0059546D" w:rsidRPr="00AE6D2A" w:rsidRDefault="0059546D" w:rsidP="007F7AB9">
            <w:pPr>
              <w:pStyle w:val="Odstavecseseznamem"/>
              <w:numPr>
                <w:ilvl w:val="0"/>
                <w:numId w:val="7"/>
              </w:numPr>
              <w:ind w:left="250" w:hanging="250"/>
              <w:jc w:val="both"/>
            </w:pPr>
            <w:r w:rsidRPr="00AE6D2A">
              <w:t>V</w:t>
            </w:r>
            <w:r w:rsidR="005D13C0">
              <w:t>liv</w:t>
            </w:r>
            <w:r w:rsidRPr="00AE6D2A">
              <w:t xml:space="preserve"> inteligentní koncepce na udržitelnost, konkurenceschopnost a odolnost cestovn</w:t>
            </w:r>
            <w:r w:rsidR="005D13C0">
              <w:t>í</w:t>
            </w:r>
            <w:r w:rsidRPr="00AE6D2A">
              <w:t>ho ruchu</w:t>
            </w:r>
            <w:r w:rsidR="005D13C0">
              <w:t>.</w:t>
            </w:r>
          </w:p>
          <w:p w14:paraId="26CDC72B" w14:textId="77777777" w:rsidR="0059546D" w:rsidRDefault="0059546D" w:rsidP="007F7AB9">
            <w:pPr>
              <w:pStyle w:val="Odstavecseseznamem"/>
              <w:numPr>
                <w:ilvl w:val="0"/>
                <w:numId w:val="7"/>
              </w:numPr>
              <w:ind w:left="250" w:hanging="250"/>
              <w:jc w:val="both"/>
            </w:pPr>
            <w:r w:rsidRPr="00AE6D2A">
              <w:t xml:space="preserve">Národní politiky inteligentního rozvoje cestovného ruchu </w:t>
            </w:r>
          </w:p>
        </w:tc>
      </w:tr>
      <w:tr w:rsidR="0059546D" w14:paraId="525BA8DD" w14:textId="77777777" w:rsidTr="00D439A7">
        <w:trPr>
          <w:trHeight w:val="265"/>
        </w:trPr>
        <w:tc>
          <w:tcPr>
            <w:tcW w:w="3653" w:type="dxa"/>
            <w:gridSpan w:val="2"/>
            <w:tcBorders>
              <w:top w:val="nil"/>
            </w:tcBorders>
            <w:shd w:val="clear" w:color="auto" w:fill="F7CAAC"/>
          </w:tcPr>
          <w:p w14:paraId="2A93E07B" w14:textId="77777777" w:rsidR="0059546D" w:rsidRDefault="0059546D" w:rsidP="00D439A7">
            <w:pPr>
              <w:jc w:val="both"/>
            </w:pPr>
            <w:r>
              <w:rPr>
                <w:b/>
              </w:rPr>
              <w:t>Studijní literatura a studijní pomůcky</w:t>
            </w:r>
          </w:p>
        </w:tc>
        <w:tc>
          <w:tcPr>
            <w:tcW w:w="6202" w:type="dxa"/>
            <w:gridSpan w:val="6"/>
            <w:tcBorders>
              <w:top w:val="nil"/>
              <w:bottom w:val="nil"/>
            </w:tcBorders>
          </w:tcPr>
          <w:p w14:paraId="0617992B" w14:textId="77777777" w:rsidR="0059546D" w:rsidRDefault="0059546D" w:rsidP="00D439A7">
            <w:pPr>
              <w:jc w:val="both"/>
            </w:pPr>
          </w:p>
        </w:tc>
      </w:tr>
      <w:tr w:rsidR="0059546D" w14:paraId="5F445A77" w14:textId="77777777" w:rsidTr="00D439A7">
        <w:trPr>
          <w:trHeight w:val="1497"/>
        </w:trPr>
        <w:tc>
          <w:tcPr>
            <w:tcW w:w="9855" w:type="dxa"/>
            <w:gridSpan w:val="8"/>
            <w:tcBorders>
              <w:top w:val="nil"/>
            </w:tcBorders>
          </w:tcPr>
          <w:p w14:paraId="216A0080" w14:textId="77777777" w:rsidR="0059546D" w:rsidRDefault="0059546D" w:rsidP="00D439A7">
            <w:pPr>
              <w:jc w:val="both"/>
              <w:rPr>
                <w:b/>
              </w:rPr>
            </w:pPr>
            <w:r>
              <w:rPr>
                <w:b/>
              </w:rPr>
              <w:t>Povinná literatura</w:t>
            </w:r>
          </w:p>
          <w:p w14:paraId="6D245628" w14:textId="77777777" w:rsidR="003279CA" w:rsidRPr="00FE58F7" w:rsidRDefault="003279CA" w:rsidP="003279CA">
            <w:pPr>
              <w:suppressAutoHyphens/>
              <w:jc w:val="both"/>
              <w:rPr>
                <w:bCs/>
                <w:lang w:val="en-GB"/>
              </w:rPr>
            </w:pPr>
            <w:r w:rsidRPr="00E54D97">
              <w:rPr>
                <w:bCs/>
                <w:lang w:val="pl-PL"/>
              </w:rPr>
              <w:t>KATSONI, V.</w:t>
            </w:r>
            <w:r>
              <w:rPr>
                <w:bCs/>
                <w:lang w:val="pl-PL"/>
              </w:rPr>
              <w:t>,</w:t>
            </w:r>
            <w:r w:rsidRPr="00E54D97">
              <w:rPr>
                <w:bCs/>
                <w:lang w:val="pl-PL"/>
              </w:rPr>
              <w:t xml:space="preserve"> SEGARRA-ONA, M. </w:t>
            </w:r>
            <w:r w:rsidRPr="00FE58F7">
              <w:rPr>
                <w:bCs/>
                <w:i/>
                <w:lang w:val="en-GB"/>
              </w:rPr>
              <w:t>Smart Tourism as a Driver for Culture and Sustainability</w:t>
            </w:r>
            <w:r w:rsidRPr="00FE58F7">
              <w:rPr>
                <w:bCs/>
                <w:lang w:val="en-GB"/>
              </w:rPr>
              <w:t xml:space="preserve">. Cham: Springer. 657 </w:t>
            </w:r>
            <w:r>
              <w:rPr>
                <w:bCs/>
                <w:lang w:val="en-GB"/>
              </w:rPr>
              <w:t>p</w:t>
            </w:r>
            <w:r w:rsidRPr="00FE58F7">
              <w:rPr>
                <w:bCs/>
                <w:lang w:val="en-GB"/>
              </w:rPr>
              <w:t xml:space="preserve">. </w:t>
            </w:r>
            <w:r>
              <w:rPr>
                <w:bCs/>
                <w:lang w:val="en-GB"/>
              </w:rPr>
              <w:t xml:space="preserve">2019. </w:t>
            </w:r>
            <w:r w:rsidRPr="00FE58F7">
              <w:rPr>
                <w:bCs/>
                <w:lang w:val="en-GB"/>
              </w:rPr>
              <w:t>ISBN 978-3-030-03909-7.</w:t>
            </w:r>
          </w:p>
          <w:p w14:paraId="79E007A9" w14:textId="77777777" w:rsidR="003279CA" w:rsidRPr="00FE58F7" w:rsidRDefault="003279CA" w:rsidP="003279CA">
            <w:pPr>
              <w:suppressAutoHyphens/>
              <w:jc w:val="both"/>
              <w:rPr>
                <w:bCs/>
                <w:lang w:val="en-GB"/>
              </w:rPr>
            </w:pPr>
            <w:r>
              <w:rPr>
                <w:bCs/>
                <w:lang w:val="en-GB"/>
              </w:rPr>
              <w:t>SIGALA, M., RAHIMI, R.,</w:t>
            </w:r>
            <w:r w:rsidRPr="00FE58F7">
              <w:rPr>
                <w:bCs/>
                <w:lang w:val="en-GB"/>
              </w:rPr>
              <w:t xml:space="preserve"> THELWALL, M. </w:t>
            </w:r>
            <w:r w:rsidRPr="00FE58F7">
              <w:rPr>
                <w:bCs/>
                <w:i/>
                <w:lang w:val="en-GB"/>
              </w:rPr>
              <w:t>Big Data and Innovation in Tourism, Travel and Hospitality. Managerial Approaches, Techniques and Applications.</w:t>
            </w:r>
            <w:r w:rsidRPr="00FE58F7">
              <w:rPr>
                <w:bCs/>
                <w:lang w:val="en-GB"/>
              </w:rPr>
              <w:t xml:space="preserve"> Cham: Springer. 230 </w:t>
            </w:r>
            <w:r>
              <w:rPr>
                <w:bCs/>
                <w:lang w:val="en-GB"/>
              </w:rPr>
              <w:t>p</w:t>
            </w:r>
            <w:r w:rsidRPr="00FE58F7">
              <w:rPr>
                <w:bCs/>
                <w:lang w:val="en-GB"/>
              </w:rPr>
              <w:t>. 2019. ISBN 978-981-13-6338-2.</w:t>
            </w:r>
          </w:p>
          <w:p w14:paraId="7AA1FCA6" w14:textId="709D73DC" w:rsidR="0059546D" w:rsidRPr="00FE58F7" w:rsidRDefault="0059546D" w:rsidP="007F7AB9">
            <w:pPr>
              <w:suppressAutoHyphens/>
              <w:jc w:val="both"/>
              <w:rPr>
                <w:bCs/>
                <w:lang w:val="en-GB"/>
              </w:rPr>
            </w:pPr>
            <w:r w:rsidRPr="00FE58F7">
              <w:rPr>
                <w:bCs/>
                <w:lang w:val="en-GB"/>
              </w:rPr>
              <w:t>XIANG, Z.</w:t>
            </w:r>
            <w:r w:rsidR="007F7AB9">
              <w:rPr>
                <w:bCs/>
                <w:lang w:val="en-GB"/>
              </w:rPr>
              <w:t>,</w:t>
            </w:r>
            <w:r w:rsidRPr="00FE58F7">
              <w:rPr>
                <w:bCs/>
                <w:lang w:val="en-GB"/>
              </w:rPr>
              <w:t xml:space="preserve"> FESENMAIER, D. </w:t>
            </w:r>
            <w:r w:rsidRPr="00FE58F7">
              <w:rPr>
                <w:bCs/>
                <w:i/>
                <w:lang w:val="en-GB"/>
              </w:rPr>
              <w:t>Analytics in Smart Tourism Design. Concepts and Methods</w:t>
            </w:r>
            <w:r w:rsidRPr="00FE58F7">
              <w:rPr>
                <w:bCs/>
                <w:lang w:val="en-GB"/>
              </w:rPr>
              <w:t xml:space="preserve">. Cham: Springer, 309 </w:t>
            </w:r>
            <w:r w:rsidR="007F7AB9">
              <w:rPr>
                <w:bCs/>
                <w:lang w:val="en-GB"/>
              </w:rPr>
              <w:t>p</w:t>
            </w:r>
            <w:r w:rsidRPr="00FE58F7">
              <w:rPr>
                <w:bCs/>
                <w:lang w:val="en-GB"/>
              </w:rPr>
              <w:t xml:space="preserve">. </w:t>
            </w:r>
            <w:r w:rsidR="007F7AB9" w:rsidRPr="00FE58F7">
              <w:rPr>
                <w:bCs/>
                <w:lang w:val="en-GB"/>
              </w:rPr>
              <w:t xml:space="preserve">2016. </w:t>
            </w:r>
            <w:r w:rsidRPr="00FE58F7">
              <w:rPr>
                <w:bCs/>
                <w:lang w:val="en-GB"/>
              </w:rPr>
              <w:t>ISBN 978-3-319-44262-4.</w:t>
            </w:r>
          </w:p>
          <w:p w14:paraId="43153D69" w14:textId="77777777" w:rsidR="0059546D" w:rsidRPr="00D424FB" w:rsidRDefault="0059546D" w:rsidP="00D439A7">
            <w:pPr>
              <w:jc w:val="both"/>
              <w:rPr>
                <w:b/>
              </w:rPr>
            </w:pPr>
            <w:r w:rsidRPr="00D424FB">
              <w:rPr>
                <w:b/>
              </w:rPr>
              <w:t>Doporučená literatura</w:t>
            </w:r>
          </w:p>
          <w:p w14:paraId="0D2854A8" w14:textId="6ABE3B10" w:rsidR="0059546D" w:rsidRDefault="00552FFC" w:rsidP="003279CA">
            <w:pPr>
              <w:suppressAutoHyphens/>
              <w:jc w:val="both"/>
              <w:rPr>
                <w:noProof/>
              </w:rPr>
            </w:pPr>
            <w:r w:rsidRPr="003279CA">
              <w:rPr>
                <w:bCs/>
                <w:lang w:val="en-GB"/>
              </w:rPr>
              <w:t>GRETZEL</w:t>
            </w:r>
            <w:r w:rsidRPr="003279CA">
              <w:rPr>
                <w:smallCaps/>
                <w:noProof/>
              </w:rPr>
              <w:t>, U.</w:t>
            </w:r>
            <w:r w:rsidRPr="003279CA">
              <w:rPr>
                <w:noProof/>
              </w:rPr>
              <w:t xml:space="preserve"> </w:t>
            </w:r>
            <w:r w:rsidR="0059546D" w:rsidRPr="003279CA">
              <w:rPr>
                <w:noProof/>
              </w:rPr>
              <w:t xml:space="preserve">Smart </w:t>
            </w:r>
            <w:r w:rsidR="002E1BAF" w:rsidRPr="003279CA">
              <w:rPr>
                <w:noProof/>
              </w:rPr>
              <w:t>T</w:t>
            </w:r>
            <w:r w:rsidR="0059546D" w:rsidRPr="003279CA">
              <w:rPr>
                <w:noProof/>
              </w:rPr>
              <w:t xml:space="preserve">oursim </w:t>
            </w:r>
            <w:r w:rsidR="002E1BAF" w:rsidRPr="003279CA">
              <w:rPr>
                <w:noProof/>
              </w:rPr>
              <w:t>D</w:t>
            </w:r>
            <w:r w:rsidR="0059546D" w:rsidRPr="003279CA">
              <w:rPr>
                <w:noProof/>
              </w:rPr>
              <w:t>evelopment</w:t>
            </w:r>
            <w:r w:rsidRPr="003279CA">
              <w:rPr>
                <w:noProof/>
              </w:rPr>
              <w:t>.</w:t>
            </w:r>
            <w:r w:rsidR="0059546D" w:rsidRPr="003279CA">
              <w:rPr>
                <w:noProof/>
              </w:rPr>
              <w:t xml:space="preserve"> In </w:t>
            </w:r>
            <w:r w:rsidR="0059546D" w:rsidRPr="003279CA">
              <w:rPr>
                <w:i/>
                <w:iCs/>
                <w:noProof/>
              </w:rPr>
              <w:t>Tourism in Development</w:t>
            </w:r>
            <w:r w:rsidR="0059546D" w:rsidRPr="003279CA">
              <w:rPr>
                <w:noProof/>
              </w:rPr>
              <w:t>. Oxford: CABI, pp. 159–168</w:t>
            </w:r>
            <w:r w:rsidRPr="003279CA">
              <w:rPr>
                <w:noProof/>
              </w:rPr>
              <w:t>, 2021.</w:t>
            </w:r>
            <w:r w:rsidR="002E1BAF" w:rsidRPr="003279CA">
              <w:t xml:space="preserve"> </w:t>
            </w:r>
            <w:r w:rsidR="002E1BAF" w:rsidRPr="003279CA">
              <w:rPr>
                <w:noProof/>
              </w:rPr>
              <w:t>ISBN 9781789242812.</w:t>
            </w:r>
          </w:p>
        </w:tc>
      </w:tr>
      <w:tr w:rsidR="0059546D" w14:paraId="6EDE0398"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4F723A" w14:textId="77777777" w:rsidR="0059546D" w:rsidRDefault="0059546D" w:rsidP="00D439A7">
            <w:pPr>
              <w:jc w:val="center"/>
              <w:rPr>
                <w:b/>
              </w:rPr>
            </w:pPr>
            <w:r>
              <w:rPr>
                <w:b/>
              </w:rPr>
              <w:t>Informace ke kombinované nebo distanční formě</w:t>
            </w:r>
          </w:p>
        </w:tc>
      </w:tr>
      <w:tr w:rsidR="0059546D" w14:paraId="4A64B82D" w14:textId="77777777" w:rsidTr="00D439A7">
        <w:tc>
          <w:tcPr>
            <w:tcW w:w="4787" w:type="dxa"/>
            <w:gridSpan w:val="3"/>
            <w:tcBorders>
              <w:top w:val="single" w:sz="2" w:space="0" w:color="auto"/>
            </w:tcBorders>
            <w:shd w:val="clear" w:color="auto" w:fill="F7CAAC"/>
          </w:tcPr>
          <w:p w14:paraId="563CC6F8" w14:textId="77777777" w:rsidR="0059546D" w:rsidRDefault="0059546D" w:rsidP="00D439A7">
            <w:pPr>
              <w:jc w:val="both"/>
            </w:pPr>
            <w:r>
              <w:rPr>
                <w:b/>
              </w:rPr>
              <w:t>Rozsah konzultací (soustředění)</w:t>
            </w:r>
          </w:p>
        </w:tc>
        <w:tc>
          <w:tcPr>
            <w:tcW w:w="889" w:type="dxa"/>
            <w:tcBorders>
              <w:top w:val="single" w:sz="2" w:space="0" w:color="auto"/>
            </w:tcBorders>
          </w:tcPr>
          <w:p w14:paraId="74A9EF88" w14:textId="42E3C08A" w:rsidR="0059546D" w:rsidRDefault="0059546D" w:rsidP="00D439A7">
            <w:pPr>
              <w:jc w:val="both"/>
            </w:pPr>
            <w:r>
              <w:t>15</w:t>
            </w:r>
          </w:p>
        </w:tc>
        <w:tc>
          <w:tcPr>
            <w:tcW w:w="4179" w:type="dxa"/>
            <w:gridSpan w:val="4"/>
            <w:tcBorders>
              <w:top w:val="single" w:sz="2" w:space="0" w:color="auto"/>
            </w:tcBorders>
            <w:shd w:val="clear" w:color="auto" w:fill="F7CAAC"/>
          </w:tcPr>
          <w:p w14:paraId="365733A3" w14:textId="77777777" w:rsidR="0059546D" w:rsidRDefault="0059546D" w:rsidP="00D439A7">
            <w:pPr>
              <w:jc w:val="both"/>
              <w:rPr>
                <w:b/>
              </w:rPr>
            </w:pPr>
            <w:r>
              <w:rPr>
                <w:b/>
              </w:rPr>
              <w:t xml:space="preserve">hodin </w:t>
            </w:r>
          </w:p>
        </w:tc>
      </w:tr>
      <w:tr w:rsidR="0059546D" w14:paraId="653BE3CA" w14:textId="77777777" w:rsidTr="00D439A7">
        <w:tc>
          <w:tcPr>
            <w:tcW w:w="9855" w:type="dxa"/>
            <w:gridSpan w:val="8"/>
            <w:shd w:val="clear" w:color="auto" w:fill="F7CAAC"/>
          </w:tcPr>
          <w:p w14:paraId="14FA6686" w14:textId="77777777" w:rsidR="0059546D" w:rsidRDefault="0059546D" w:rsidP="00D439A7">
            <w:pPr>
              <w:jc w:val="both"/>
              <w:rPr>
                <w:b/>
              </w:rPr>
            </w:pPr>
            <w:r>
              <w:rPr>
                <w:b/>
              </w:rPr>
              <w:t>Informace o způsobu kontaktu s vyučujícím</w:t>
            </w:r>
          </w:p>
        </w:tc>
      </w:tr>
      <w:tr w:rsidR="0059546D" w14:paraId="74D28261" w14:textId="77777777" w:rsidTr="00D439A7">
        <w:trPr>
          <w:trHeight w:val="611"/>
        </w:trPr>
        <w:tc>
          <w:tcPr>
            <w:tcW w:w="9855" w:type="dxa"/>
            <w:gridSpan w:val="8"/>
          </w:tcPr>
          <w:p w14:paraId="459EB6AA" w14:textId="77777777" w:rsidR="0059546D" w:rsidRDefault="0059546D"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1B235777" w14:textId="77777777" w:rsidR="009C5BFF" w:rsidRDefault="009C5BFF"/>
    <w:p w14:paraId="35DF24AE" w14:textId="77777777" w:rsidR="009C5BFF" w:rsidRDefault="009C5BFF"/>
    <w:p w14:paraId="4C8F06BE" w14:textId="77777777" w:rsidR="009C5BFF" w:rsidRDefault="009C5BFF"/>
    <w:p w14:paraId="5D5D9B88" w14:textId="6B248C31" w:rsidR="00FD0A30" w:rsidRDefault="00FD0A30"/>
    <w:p w14:paraId="7B8750B9" w14:textId="77777777" w:rsidR="003279CA" w:rsidRDefault="003279C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64234" w14:paraId="5E00A223" w14:textId="77777777" w:rsidTr="00D439A7">
        <w:tc>
          <w:tcPr>
            <w:tcW w:w="9855" w:type="dxa"/>
            <w:gridSpan w:val="8"/>
            <w:tcBorders>
              <w:bottom w:val="double" w:sz="4" w:space="0" w:color="auto"/>
            </w:tcBorders>
            <w:shd w:val="clear" w:color="auto" w:fill="BDD6EE"/>
          </w:tcPr>
          <w:p w14:paraId="09FD85BF" w14:textId="1EECBFD0" w:rsidR="00964234" w:rsidRDefault="00964234" w:rsidP="00D439A7">
            <w:pPr>
              <w:jc w:val="both"/>
              <w:rPr>
                <w:b/>
                <w:sz w:val="28"/>
              </w:rPr>
            </w:pPr>
            <w:r>
              <w:lastRenderedPageBreak/>
              <w:br w:type="page"/>
            </w:r>
            <w:r>
              <w:rPr>
                <w:b/>
                <w:sz w:val="28"/>
              </w:rPr>
              <w:t>B-III – Charakteristika studijního předmětu</w:t>
            </w:r>
          </w:p>
        </w:tc>
      </w:tr>
      <w:tr w:rsidR="00964234" w14:paraId="4B80E241" w14:textId="77777777" w:rsidTr="00D439A7">
        <w:tc>
          <w:tcPr>
            <w:tcW w:w="3086" w:type="dxa"/>
            <w:tcBorders>
              <w:top w:val="double" w:sz="4" w:space="0" w:color="auto"/>
            </w:tcBorders>
            <w:shd w:val="clear" w:color="auto" w:fill="F7CAAC"/>
          </w:tcPr>
          <w:p w14:paraId="595909EE" w14:textId="77777777" w:rsidR="00964234" w:rsidRDefault="00964234" w:rsidP="00D439A7">
            <w:pPr>
              <w:jc w:val="both"/>
              <w:rPr>
                <w:b/>
              </w:rPr>
            </w:pPr>
            <w:r>
              <w:rPr>
                <w:b/>
              </w:rPr>
              <w:t>Název studijního předmětu</w:t>
            </w:r>
          </w:p>
        </w:tc>
        <w:tc>
          <w:tcPr>
            <w:tcW w:w="6769" w:type="dxa"/>
            <w:gridSpan w:val="7"/>
            <w:tcBorders>
              <w:top w:val="double" w:sz="4" w:space="0" w:color="auto"/>
            </w:tcBorders>
          </w:tcPr>
          <w:p w14:paraId="47DEDAE8" w14:textId="77777777" w:rsidR="00964234" w:rsidRDefault="00964234" w:rsidP="00D439A7">
            <w:pPr>
              <w:jc w:val="both"/>
            </w:pPr>
            <w:r>
              <w:t>Business Economics</w:t>
            </w:r>
          </w:p>
        </w:tc>
      </w:tr>
      <w:tr w:rsidR="00964234" w14:paraId="2130A511" w14:textId="77777777" w:rsidTr="00D439A7">
        <w:tc>
          <w:tcPr>
            <w:tcW w:w="3086" w:type="dxa"/>
            <w:shd w:val="clear" w:color="auto" w:fill="F7CAAC"/>
          </w:tcPr>
          <w:p w14:paraId="2A74A7A3" w14:textId="77777777" w:rsidR="00964234" w:rsidRDefault="00964234" w:rsidP="00D439A7">
            <w:pPr>
              <w:jc w:val="both"/>
              <w:rPr>
                <w:b/>
              </w:rPr>
            </w:pPr>
            <w:r>
              <w:rPr>
                <w:b/>
              </w:rPr>
              <w:t>Typ předmětu</w:t>
            </w:r>
          </w:p>
        </w:tc>
        <w:tc>
          <w:tcPr>
            <w:tcW w:w="3406" w:type="dxa"/>
            <w:gridSpan w:val="4"/>
          </w:tcPr>
          <w:p w14:paraId="584FF1C1" w14:textId="58A74400" w:rsidR="00964234" w:rsidRDefault="00964234" w:rsidP="00D439A7">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0DFA5547" w14:textId="77777777" w:rsidR="00964234" w:rsidRDefault="00964234" w:rsidP="00D439A7">
            <w:pPr>
              <w:jc w:val="both"/>
            </w:pPr>
            <w:r>
              <w:rPr>
                <w:b/>
              </w:rPr>
              <w:t>doporučený ročník / semestr</w:t>
            </w:r>
          </w:p>
        </w:tc>
        <w:tc>
          <w:tcPr>
            <w:tcW w:w="668" w:type="dxa"/>
          </w:tcPr>
          <w:p w14:paraId="57A6484D" w14:textId="77777777" w:rsidR="00964234" w:rsidRDefault="00964234" w:rsidP="00D439A7">
            <w:pPr>
              <w:jc w:val="both"/>
            </w:pPr>
            <w:r>
              <w:t>1/L</w:t>
            </w:r>
          </w:p>
        </w:tc>
      </w:tr>
      <w:tr w:rsidR="00964234" w14:paraId="15B3788F" w14:textId="77777777" w:rsidTr="00D439A7">
        <w:tc>
          <w:tcPr>
            <w:tcW w:w="3086" w:type="dxa"/>
            <w:shd w:val="clear" w:color="auto" w:fill="F7CAAC"/>
          </w:tcPr>
          <w:p w14:paraId="623930A6" w14:textId="77777777" w:rsidR="00964234" w:rsidRDefault="00964234" w:rsidP="00D439A7">
            <w:pPr>
              <w:jc w:val="both"/>
              <w:rPr>
                <w:b/>
              </w:rPr>
            </w:pPr>
            <w:r>
              <w:rPr>
                <w:b/>
              </w:rPr>
              <w:t>Rozsah studijního předmětu</w:t>
            </w:r>
          </w:p>
        </w:tc>
        <w:tc>
          <w:tcPr>
            <w:tcW w:w="1701" w:type="dxa"/>
            <w:gridSpan w:val="2"/>
          </w:tcPr>
          <w:p w14:paraId="470C4857" w14:textId="07478FC5" w:rsidR="00964234" w:rsidRDefault="00964234" w:rsidP="00D439A7">
            <w:pPr>
              <w:jc w:val="both"/>
            </w:pPr>
            <w:r>
              <w:t>15 p</w:t>
            </w:r>
          </w:p>
        </w:tc>
        <w:tc>
          <w:tcPr>
            <w:tcW w:w="889" w:type="dxa"/>
            <w:shd w:val="clear" w:color="auto" w:fill="F7CAAC"/>
          </w:tcPr>
          <w:p w14:paraId="3D400AFF" w14:textId="77777777" w:rsidR="00964234" w:rsidRDefault="00964234" w:rsidP="00D439A7">
            <w:pPr>
              <w:jc w:val="both"/>
              <w:rPr>
                <w:b/>
              </w:rPr>
            </w:pPr>
            <w:r>
              <w:rPr>
                <w:b/>
              </w:rPr>
              <w:t xml:space="preserve">hod. </w:t>
            </w:r>
          </w:p>
        </w:tc>
        <w:tc>
          <w:tcPr>
            <w:tcW w:w="816" w:type="dxa"/>
          </w:tcPr>
          <w:p w14:paraId="5CF2A6DC" w14:textId="02AE70AB" w:rsidR="00964234" w:rsidRDefault="00964234" w:rsidP="00D439A7">
            <w:pPr>
              <w:jc w:val="both"/>
            </w:pPr>
            <w:r>
              <w:t>15</w:t>
            </w:r>
          </w:p>
        </w:tc>
        <w:tc>
          <w:tcPr>
            <w:tcW w:w="2156" w:type="dxa"/>
            <w:shd w:val="clear" w:color="auto" w:fill="F7CAAC"/>
          </w:tcPr>
          <w:p w14:paraId="63F83809" w14:textId="77777777" w:rsidR="00964234" w:rsidRDefault="00964234" w:rsidP="00D439A7">
            <w:pPr>
              <w:jc w:val="both"/>
              <w:rPr>
                <w:b/>
              </w:rPr>
            </w:pPr>
            <w:r>
              <w:rPr>
                <w:b/>
              </w:rPr>
              <w:t>kreditů</w:t>
            </w:r>
          </w:p>
        </w:tc>
        <w:tc>
          <w:tcPr>
            <w:tcW w:w="1207" w:type="dxa"/>
            <w:gridSpan w:val="2"/>
          </w:tcPr>
          <w:p w14:paraId="448AA39C" w14:textId="77777777" w:rsidR="00964234" w:rsidRDefault="00964234" w:rsidP="00D439A7">
            <w:pPr>
              <w:jc w:val="both"/>
            </w:pPr>
          </w:p>
        </w:tc>
      </w:tr>
      <w:tr w:rsidR="00964234" w14:paraId="5C5B3E38" w14:textId="77777777" w:rsidTr="00D439A7">
        <w:tc>
          <w:tcPr>
            <w:tcW w:w="3086" w:type="dxa"/>
            <w:shd w:val="clear" w:color="auto" w:fill="F7CAAC"/>
          </w:tcPr>
          <w:p w14:paraId="2124B41B" w14:textId="77777777" w:rsidR="00964234" w:rsidRDefault="00964234" w:rsidP="00D439A7">
            <w:pPr>
              <w:jc w:val="both"/>
              <w:rPr>
                <w:b/>
                <w:sz w:val="22"/>
              </w:rPr>
            </w:pPr>
            <w:r>
              <w:rPr>
                <w:b/>
              </w:rPr>
              <w:t>Prerekvizity, korekvizity, ekvivalence</w:t>
            </w:r>
          </w:p>
        </w:tc>
        <w:tc>
          <w:tcPr>
            <w:tcW w:w="6769" w:type="dxa"/>
            <w:gridSpan w:val="7"/>
          </w:tcPr>
          <w:p w14:paraId="181E4574" w14:textId="77777777" w:rsidR="00964234" w:rsidRDefault="00964234" w:rsidP="00D439A7">
            <w:pPr>
              <w:jc w:val="both"/>
            </w:pPr>
          </w:p>
        </w:tc>
      </w:tr>
      <w:tr w:rsidR="00964234" w14:paraId="415310CF" w14:textId="77777777" w:rsidTr="00D439A7">
        <w:tc>
          <w:tcPr>
            <w:tcW w:w="3086" w:type="dxa"/>
            <w:shd w:val="clear" w:color="auto" w:fill="F7CAAC"/>
          </w:tcPr>
          <w:p w14:paraId="336EC455" w14:textId="77777777" w:rsidR="00964234" w:rsidRDefault="00964234" w:rsidP="00D439A7">
            <w:pPr>
              <w:jc w:val="both"/>
              <w:rPr>
                <w:b/>
              </w:rPr>
            </w:pPr>
            <w:r>
              <w:rPr>
                <w:b/>
              </w:rPr>
              <w:t>Způsob ověření studijních výsledků</w:t>
            </w:r>
          </w:p>
        </w:tc>
        <w:tc>
          <w:tcPr>
            <w:tcW w:w="3406" w:type="dxa"/>
            <w:gridSpan w:val="4"/>
          </w:tcPr>
          <w:p w14:paraId="3B6ED07D" w14:textId="7D15B528" w:rsidR="00964234" w:rsidRDefault="002E1BAF" w:rsidP="00D439A7">
            <w:pPr>
              <w:jc w:val="both"/>
            </w:pPr>
            <w:r>
              <w:t>ú</w:t>
            </w:r>
            <w:r w:rsidR="00964234">
              <w:t>stní zkouška</w:t>
            </w:r>
          </w:p>
        </w:tc>
        <w:tc>
          <w:tcPr>
            <w:tcW w:w="2156" w:type="dxa"/>
            <w:shd w:val="clear" w:color="auto" w:fill="F7CAAC"/>
          </w:tcPr>
          <w:p w14:paraId="25411C8F" w14:textId="77777777" w:rsidR="00964234" w:rsidRDefault="00964234" w:rsidP="00D439A7">
            <w:pPr>
              <w:jc w:val="both"/>
              <w:rPr>
                <w:b/>
              </w:rPr>
            </w:pPr>
            <w:r>
              <w:rPr>
                <w:b/>
              </w:rPr>
              <w:t>Forma výuky</w:t>
            </w:r>
          </w:p>
        </w:tc>
        <w:tc>
          <w:tcPr>
            <w:tcW w:w="1207" w:type="dxa"/>
            <w:gridSpan w:val="2"/>
          </w:tcPr>
          <w:p w14:paraId="4DF168EC" w14:textId="77777777" w:rsidR="00964234" w:rsidRDefault="00964234" w:rsidP="00D439A7">
            <w:pPr>
              <w:jc w:val="both"/>
            </w:pPr>
            <w:r>
              <w:t>přednáška</w:t>
            </w:r>
          </w:p>
        </w:tc>
      </w:tr>
      <w:tr w:rsidR="00964234" w14:paraId="524C9994" w14:textId="77777777" w:rsidTr="00D439A7">
        <w:tc>
          <w:tcPr>
            <w:tcW w:w="3086" w:type="dxa"/>
            <w:shd w:val="clear" w:color="auto" w:fill="F7CAAC"/>
          </w:tcPr>
          <w:p w14:paraId="2AB89E55" w14:textId="77777777" w:rsidR="00964234" w:rsidRDefault="00964234" w:rsidP="00D439A7">
            <w:pPr>
              <w:jc w:val="both"/>
              <w:rPr>
                <w:b/>
              </w:rPr>
            </w:pPr>
            <w:r>
              <w:rPr>
                <w:b/>
              </w:rPr>
              <w:t>Forma způsobu ověření studijních výsledků a další požadavky na studenta</w:t>
            </w:r>
          </w:p>
        </w:tc>
        <w:tc>
          <w:tcPr>
            <w:tcW w:w="6769" w:type="dxa"/>
            <w:gridSpan w:val="7"/>
            <w:tcBorders>
              <w:bottom w:val="nil"/>
            </w:tcBorders>
          </w:tcPr>
          <w:p w14:paraId="079EE126" w14:textId="77777777" w:rsidR="00964234" w:rsidRDefault="00964234" w:rsidP="00D439A7">
            <w:pPr>
              <w:jc w:val="both"/>
            </w:pPr>
            <w:r>
              <w:t>Způsob ukončení předmětu: zkouška</w:t>
            </w:r>
          </w:p>
          <w:p w14:paraId="7530201B" w14:textId="77777777" w:rsidR="00964234" w:rsidRDefault="00964234" w:rsidP="00D439A7">
            <w:pPr>
              <w:jc w:val="both"/>
            </w:pPr>
            <w:r w:rsidRPr="00865B79">
              <w:t>Požadavky ke zkoušce: obhajoba seminární práce a ústní forma zkoušky k ověření získaných znalostí</w:t>
            </w:r>
          </w:p>
        </w:tc>
      </w:tr>
      <w:tr w:rsidR="00964234" w14:paraId="7C9BF0FE" w14:textId="77777777" w:rsidTr="00D439A7">
        <w:trPr>
          <w:trHeight w:val="122"/>
        </w:trPr>
        <w:tc>
          <w:tcPr>
            <w:tcW w:w="9855" w:type="dxa"/>
            <w:gridSpan w:val="8"/>
            <w:tcBorders>
              <w:top w:val="nil"/>
            </w:tcBorders>
          </w:tcPr>
          <w:p w14:paraId="5FACA0A6" w14:textId="77777777" w:rsidR="00964234" w:rsidRDefault="00964234" w:rsidP="00D439A7">
            <w:pPr>
              <w:jc w:val="both"/>
            </w:pPr>
          </w:p>
        </w:tc>
      </w:tr>
      <w:tr w:rsidR="00964234" w14:paraId="7E12D409" w14:textId="77777777" w:rsidTr="00D439A7">
        <w:trPr>
          <w:trHeight w:val="197"/>
        </w:trPr>
        <w:tc>
          <w:tcPr>
            <w:tcW w:w="3086" w:type="dxa"/>
            <w:tcBorders>
              <w:top w:val="nil"/>
            </w:tcBorders>
            <w:shd w:val="clear" w:color="auto" w:fill="F7CAAC"/>
          </w:tcPr>
          <w:p w14:paraId="057947AC" w14:textId="77777777" w:rsidR="00964234" w:rsidRDefault="00964234" w:rsidP="00D439A7">
            <w:pPr>
              <w:jc w:val="both"/>
              <w:rPr>
                <w:b/>
              </w:rPr>
            </w:pPr>
            <w:r>
              <w:rPr>
                <w:b/>
              </w:rPr>
              <w:t>Garant předmětu</w:t>
            </w:r>
          </w:p>
        </w:tc>
        <w:tc>
          <w:tcPr>
            <w:tcW w:w="6769" w:type="dxa"/>
            <w:gridSpan w:val="7"/>
            <w:tcBorders>
              <w:top w:val="nil"/>
            </w:tcBorders>
          </w:tcPr>
          <w:p w14:paraId="18BF4DA8" w14:textId="77777777" w:rsidR="00964234" w:rsidRDefault="00964234" w:rsidP="00D439A7">
            <w:pPr>
              <w:jc w:val="both"/>
            </w:pPr>
            <w:r>
              <w:t>prof. Ing. Boris Popesko, Ph.D.</w:t>
            </w:r>
          </w:p>
        </w:tc>
      </w:tr>
      <w:tr w:rsidR="00964234" w14:paraId="4EE42FC9" w14:textId="77777777" w:rsidTr="00D439A7">
        <w:trPr>
          <w:trHeight w:val="243"/>
        </w:trPr>
        <w:tc>
          <w:tcPr>
            <w:tcW w:w="3086" w:type="dxa"/>
            <w:tcBorders>
              <w:top w:val="nil"/>
            </w:tcBorders>
            <w:shd w:val="clear" w:color="auto" w:fill="F7CAAC"/>
          </w:tcPr>
          <w:p w14:paraId="335D4B57" w14:textId="77777777" w:rsidR="00964234" w:rsidRDefault="00964234" w:rsidP="00D439A7">
            <w:pPr>
              <w:jc w:val="both"/>
              <w:rPr>
                <w:b/>
              </w:rPr>
            </w:pPr>
            <w:r>
              <w:rPr>
                <w:b/>
              </w:rPr>
              <w:t>Zapojení garanta do výuky předmětu</w:t>
            </w:r>
          </w:p>
        </w:tc>
        <w:tc>
          <w:tcPr>
            <w:tcW w:w="6769" w:type="dxa"/>
            <w:gridSpan w:val="7"/>
            <w:tcBorders>
              <w:top w:val="nil"/>
            </w:tcBorders>
          </w:tcPr>
          <w:p w14:paraId="1D201C01" w14:textId="44D3BC36" w:rsidR="00964234" w:rsidRPr="00C32E01" w:rsidRDefault="00964234" w:rsidP="00D439A7">
            <w:r w:rsidRPr="00C32E01">
              <w:t>Garant se podílí na přednášení v rozsahu 100</w:t>
            </w:r>
            <w:r w:rsidR="002E1BAF">
              <w:t xml:space="preserve"> </w:t>
            </w:r>
            <w:r w:rsidRPr="00C32E01">
              <w:t>% a stanovuje koncepci přednášek.</w:t>
            </w:r>
          </w:p>
          <w:p w14:paraId="73DF0C35" w14:textId="77777777" w:rsidR="00964234" w:rsidRDefault="00964234" w:rsidP="00D439A7">
            <w:pPr>
              <w:jc w:val="both"/>
            </w:pPr>
          </w:p>
        </w:tc>
      </w:tr>
      <w:tr w:rsidR="00964234" w14:paraId="64CF807B" w14:textId="77777777" w:rsidTr="00D439A7">
        <w:tc>
          <w:tcPr>
            <w:tcW w:w="3086" w:type="dxa"/>
            <w:shd w:val="clear" w:color="auto" w:fill="F7CAAC"/>
          </w:tcPr>
          <w:p w14:paraId="230A0677" w14:textId="77777777" w:rsidR="00964234" w:rsidRDefault="00964234" w:rsidP="00D439A7">
            <w:pPr>
              <w:jc w:val="both"/>
              <w:rPr>
                <w:b/>
              </w:rPr>
            </w:pPr>
            <w:r>
              <w:rPr>
                <w:b/>
              </w:rPr>
              <w:t>Vyučující</w:t>
            </w:r>
          </w:p>
        </w:tc>
        <w:tc>
          <w:tcPr>
            <w:tcW w:w="6769" w:type="dxa"/>
            <w:gridSpan w:val="7"/>
            <w:tcBorders>
              <w:bottom w:val="nil"/>
            </w:tcBorders>
          </w:tcPr>
          <w:p w14:paraId="52A6D1E8" w14:textId="77777777" w:rsidR="00964234" w:rsidRDefault="00964234" w:rsidP="00D439A7">
            <w:pPr>
              <w:jc w:val="both"/>
            </w:pPr>
            <w:r>
              <w:t>prof. Ing. Boris Popesko, Ph.D. – přednášky (</w:t>
            </w:r>
            <w:proofErr w:type="gramStart"/>
            <w:r>
              <w:t>100%</w:t>
            </w:r>
            <w:proofErr w:type="gramEnd"/>
            <w:r>
              <w:t>)</w:t>
            </w:r>
          </w:p>
        </w:tc>
      </w:tr>
      <w:tr w:rsidR="00964234" w14:paraId="7290EEBD" w14:textId="77777777" w:rsidTr="00D439A7">
        <w:trPr>
          <w:trHeight w:val="56"/>
        </w:trPr>
        <w:tc>
          <w:tcPr>
            <w:tcW w:w="9855" w:type="dxa"/>
            <w:gridSpan w:val="8"/>
            <w:tcBorders>
              <w:top w:val="nil"/>
            </w:tcBorders>
          </w:tcPr>
          <w:p w14:paraId="0780C84D" w14:textId="77777777" w:rsidR="00964234" w:rsidRDefault="00964234" w:rsidP="00D439A7">
            <w:pPr>
              <w:jc w:val="both"/>
            </w:pPr>
          </w:p>
        </w:tc>
      </w:tr>
      <w:tr w:rsidR="00964234" w14:paraId="610927BB" w14:textId="77777777" w:rsidTr="00D439A7">
        <w:tc>
          <w:tcPr>
            <w:tcW w:w="3086" w:type="dxa"/>
            <w:shd w:val="clear" w:color="auto" w:fill="F7CAAC"/>
          </w:tcPr>
          <w:p w14:paraId="3D23AE6A" w14:textId="77777777" w:rsidR="00964234" w:rsidRDefault="00964234" w:rsidP="00D439A7">
            <w:pPr>
              <w:jc w:val="both"/>
              <w:rPr>
                <w:b/>
              </w:rPr>
            </w:pPr>
            <w:r>
              <w:rPr>
                <w:b/>
              </w:rPr>
              <w:t>Stručná anotace předmětu</w:t>
            </w:r>
          </w:p>
        </w:tc>
        <w:tc>
          <w:tcPr>
            <w:tcW w:w="6769" w:type="dxa"/>
            <w:gridSpan w:val="7"/>
            <w:tcBorders>
              <w:bottom w:val="nil"/>
            </w:tcBorders>
          </w:tcPr>
          <w:p w14:paraId="1CE6E5C3" w14:textId="77777777" w:rsidR="00964234" w:rsidRDefault="00964234" w:rsidP="00D439A7">
            <w:pPr>
              <w:jc w:val="both"/>
            </w:pPr>
          </w:p>
        </w:tc>
      </w:tr>
      <w:tr w:rsidR="00964234" w:rsidRPr="004979C2" w14:paraId="682D9EEA" w14:textId="77777777" w:rsidTr="00D439A7">
        <w:trPr>
          <w:trHeight w:val="3265"/>
        </w:trPr>
        <w:tc>
          <w:tcPr>
            <w:tcW w:w="9855" w:type="dxa"/>
            <w:gridSpan w:val="8"/>
            <w:tcBorders>
              <w:top w:val="nil"/>
              <w:bottom w:val="single" w:sz="12" w:space="0" w:color="auto"/>
            </w:tcBorders>
          </w:tcPr>
          <w:p w14:paraId="37460C1F" w14:textId="77777777" w:rsidR="00964234" w:rsidRDefault="00964234" w:rsidP="00D439A7">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154BDD47"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Analýza a chování nákladů.</w:t>
            </w:r>
          </w:p>
          <w:p w14:paraId="1A74A25F"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Tvorba přidané hodnoty.</w:t>
            </w:r>
          </w:p>
          <w:p w14:paraId="0785C51F"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Měření výkonnosti.</w:t>
            </w:r>
          </w:p>
          <w:p w14:paraId="31E7E8FD"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Moderní metody manažerského účetnictví.</w:t>
            </w:r>
          </w:p>
          <w:p w14:paraId="28E20AA1"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Beyond Budgeting.</w:t>
            </w:r>
          </w:p>
          <w:p w14:paraId="02BE785E"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Controlling a reporting.</w:t>
            </w:r>
          </w:p>
          <w:p w14:paraId="601C5243" w14:textId="77777777" w:rsidR="00964234"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Manažerské účetnictví a chování organizace.</w:t>
            </w:r>
          </w:p>
          <w:p w14:paraId="398CC350" w14:textId="77777777" w:rsidR="00964234" w:rsidRPr="004979C2" w:rsidRDefault="00964234" w:rsidP="003279CA">
            <w:pPr>
              <w:pStyle w:val="Odstavecseseznamem"/>
              <w:numPr>
                <w:ilvl w:val="0"/>
                <w:numId w:val="2"/>
              </w:numPr>
              <w:ind w:left="252" w:hanging="252"/>
              <w:rPr>
                <w:color w:val="000000"/>
                <w:shd w:val="clear" w:color="auto" w:fill="FFFFFF"/>
                <w:lang w:eastAsia="en-US"/>
              </w:rPr>
            </w:pPr>
            <w:r>
              <w:rPr>
                <w:color w:val="000000"/>
                <w:shd w:val="clear" w:color="auto" w:fill="FFFFFF"/>
                <w:lang w:eastAsia="en-US"/>
              </w:rPr>
              <w:t>Podniková organizace a výkonnost.</w:t>
            </w:r>
          </w:p>
        </w:tc>
      </w:tr>
      <w:tr w:rsidR="00964234" w14:paraId="24B47090" w14:textId="77777777" w:rsidTr="00D439A7">
        <w:trPr>
          <w:trHeight w:val="265"/>
        </w:trPr>
        <w:tc>
          <w:tcPr>
            <w:tcW w:w="3653" w:type="dxa"/>
            <w:gridSpan w:val="2"/>
            <w:tcBorders>
              <w:top w:val="nil"/>
            </w:tcBorders>
            <w:shd w:val="clear" w:color="auto" w:fill="F7CAAC"/>
          </w:tcPr>
          <w:p w14:paraId="39366275" w14:textId="77777777" w:rsidR="00964234" w:rsidRDefault="00964234" w:rsidP="00D439A7">
            <w:pPr>
              <w:jc w:val="both"/>
            </w:pPr>
            <w:r>
              <w:rPr>
                <w:b/>
              </w:rPr>
              <w:t>Studijní literatura a studijní pomůcky</w:t>
            </w:r>
          </w:p>
        </w:tc>
        <w:tc>
          <w:tcPr>
            <w:tcW w:w="6202" w:type="dxa"/>
            <w:gridSpan w:val="6"/>
            <w:tcBorders>
              <w:top w:val="nil"/>
              <w:bottom w:val="nil"/>
            </w:tcBorders>
          </w:tcPr>
          <w:p w14:paraId="766BE81C" w14:textId="77777777" w:rsidR="00964234" w:rsidRDefault="00964234" w:rsidP="00D439A7">
            <w:pPr>
              <w:jc w:val="both"/>
            </w:pPr>
          </w:p>
        </w:tc>
      </w:tr>
      <w:tr w:rsidR="00964234" w14:paraId="7EA3235B" w14:textId="77777777" w:rsidTr="00D439A7">
        <w:trPr>
          <w:trHeight w:val="1497"/>
        </w:trPr>
        <w:tc>
          <w:tcPr>
            <w:tcW w:w="9855" w:type="dxa"/>
            <w:gridSpan w:val="8"/>
            <w:tcBorders>
              <w:top w:val="nil"/>
            </w:tcBorders>
          </w:tcPr>
          <w:p w14:paraId="394EF77D" w14:textId="77777777" w:rsidR="00964234" w:rsidRPr="00FF2CF0" w:rsidRDefault="00964234" w:rsidP="00D439A7">
            <w:pPr>
              <w:jc w:val="both"/>
              <w:rPr>
                <w:b/>
              </w:rPr>
            </w:pPr>
            <w:r>
              <w:rPr>
                <w:b/>
              </w:rPr>
              <w:t>Povinná literatura</w:t>
            </w:r>
          </w:p>
          <w:p w14:paraId="25795293" w14:textId="6129B4C7" w:rsidR="00964234" w:rsidRDefault="00964234" w:rsidP="00D439A7">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w:t>
            </w:r>
            <w:r w:rsidR="00121152">
              <w:t>p</w:t>
            </w:r>
            <w:r w:rsidRPr="001614D1">
              <w:t xml:space="preserve">. ISBN 1-57851-866-0. </w:t>
            </w:r>
          </w:p>
          <w:p w14:paraId="3A6194EA" w14:textId="77777777" w:rsidR="00964234" w:rsidRDefault="00964234" w:rsidP="00D439A7">
            <w:pPr>
              <w:jc w:val="both"/>
            </w:pPr>
            <w:r w:rsidRPr="001614D1">
              <w:t>Dostupné také z: http://www.loc.gov/catdir/enhancements/fy1311/2002015622-d.html</w:t>
            </w:r>
          </w:p>
          <w:p w14:paraId="4C9AA1BC" w14:textId="336E43F7" w:rsidR="00964234" w:rsidRDefault="00964234" w:rsidP="00D439A7">
            <w:pPr>
              <w:jc w:val="both"/>
            </w:pPr>
            <w:r w:rsidRPr="001614D1">
              <w:t xml:space="preserve">PARMENTER, D. </w:t>
            </w:r>
            <w:r w:rsidRPr="001614D1">
              <w:rPr>
                <w:i/>
              </w:rPr>
              <w:t>Key performance indicators: developing, implementing, and using winning KPIs</w:t>
            </w:r>
            <w:r w:rsidRPr="001614D1">
              <w:t xml:space="preserve">. 2nd ed. Hoboken, N.J.: John Wiley, 2010, 299 </w:t>
            </w:r>
            <w:r w:rsidR="00121152">
              <w:t>p</w:t>
            </w:r>
            <w:r w:rsidRPr="001614D1">
              <w:t>. ISBN 978-0-470-54515-7.</w:t>
            </w:r>
          </w:p>
          <w:p w14:paraId="633B8322" w14:textId="77777777" w:rsidR="00964234" w:rsidRDefault="00964234" w:rsidP="00D439A7">
            <w:pPr>
              <w:jc w:val="both"/>
              <w:rPr>
                <w:b/>
              </w:rPr>
            </w:pPr>
            <w:r>
              <w:rPr>
                <w:b/>
              </w:rPr>
              <w:t>Doporučená literatura</w:t>
            </w:r>
          </w:p>
          <w:p w14:paraId="7D22A762" w14:textId="29961106" w:rsidR="00964234" w:rsidRDefault="00964234" w:rsidP="00D439A7">
            <w:pPr>
              <w:jc w:val="both"/>
            </w:pPr>
            <w:r w:rsidRPr="001614D1">
              <w:t xml:space="preserve">DRURY, C. </w:t>
            </w:r>
            <w:r w:rsidRPr="001614D1">
              <w:rPr>
                <w:i/>
              </w:rPr>
              <w:t>Management and cost accounting</w:t>
            </w:r>
            <w:r w:rsidRPr="001614D1">
              <w:t xml:space="preserve">. Ninth edition. Andover: Cengage Learning, 2015, 827 </w:t>
            </w:r>
            <w:r w:rsidR="00121152">
              <w:t>p</w:t>
            </w:r>
            <w:r w:rsidRPr="001614D1">
              <w:t>. ISBN 978-1-4080-9393-1.</w:t>
            </w:r>
          </w:p>
          <w:p w14:paraId="357C5A5B" w14:textId="15AE1B60" w:rsidR="00964234" w:rsidRDefault="00964234" w:rsidP="00D439A7">
            <w:pPr>
              <w:jc w:val="both"/>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w:t>
            </w:r>
            <w:r w:rsidR="00121152">
              <w:rPr>
                <w:color w:val="000000"/>
                <w:lang w:eastAsia="en-US"/>
              </w:rPr>
              <w:t>p</w:t>
            </w:r>
            <w:r>
              <w:rPr>
                <w:color w:val="000000"/>
                <w:lang w:eastAsia="en-US"/>
              </w:rPr>
              <w:t xml:space="preserve">. ISBN </w:t>
            </w:r>
            <w:r w:rsidRPr="00C32E01">
              <w:rPr>
                <w:color w:val="000000"/>
                <w:lang w:eastAsia="en-US"/>
              </w:rPr>
              <w:t>978-1-25-906073-1</w:t>
            </w:r>
            <w:r>
              <w:rPr>
                <w:color w:val="000000"/>
                <w:lang w:eastAsia="en-US"/>
              </w:rPr>
              <w:t>.</w:t>
            </w:r>
          </w:p>
        </w:tc>
      </w:tr>
      <w:tr w:rsidR="00964234" w14:paraId="62D27A4C"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905324" w14:textId="77777777" w:rsidR="00964234" w:rsidRDefault="00964234" w:rsidP="00D439A7">
            <w:pPr>
              <w:jc w:val="center"/>
              <w:rPr>
                <w:b/>
              </w:rPr>
            </w:pPr>
            <w:r>
              <w:rPr>
                <w:b/>
              </w:rPr>
              <w:t>Informace ke kombinované nebo distanční formě</w:t>
            </w:r>
          </w:p>
        </w:tc>
      </w:tr>
      <w:tr w:rsidR="00964234" w14:paraId="3ADFE4EC" w14:textId="77777777" w:rsidTr="00D439A7">
        <w:tc>
          <w:tcPr>
            <w:tcW w:w="4787" w:type="dxa"/>
            <w:gridSpan w:val="3"/>
            <w:tcBorders>
              <w:top w:val="single" w:sz="2" w:space="0" w:color="auto"/>
            </w:tcBorders>
            <w:shd w:val="clear" w:color="auto" w:fill="F7CAAC"/>
          </w:tcPr>
          <w:p w14:paraId="3FAA96DE" w14:textId="77777777" w:rsidR="00964234" w:rsidRDefault="00964234" w:rsidP="00D439A7">
            <w:pPr>
              <w:jc w:val="both"/>
            </w:pPr>
            <w:r>
              <w:rPr>
                <w:b/>
              </w:rPr>
              <w:t>Rozsah konzultací (soustředění)</w:t>
            </w:r>
          </w:p>
        </w:tc>
        <w:tc>
          <w:tcPr>
            <w:tcW w:w="889" w:type="dxa"/>
            <w:tcBorders>
              <w:top w:val="single" w:sz="2" w:space="0" w:color="auto"/>
            </w:tcBorders>
          </w:tcPr>
          <w:p w14:paraId="0E6A93A6" w14:textId="72CF78D0" w:rsidR="00964234" w:rsidRDefault="00964234" w:rsidP="00D439A7">
            <w:pPr>
              <w:jc w:val="both"/>
            </w:pPr>
            <w:r>
              <w:t>15</w:t>
            </w:r>
          </w:p>
        </w:tc>
        <w:tc>
          <w:tcPr>
            <w:tcW w:w="4179" w:type="dxa"/>
            <w:gridSpan w:val="4"/>
            <w:tcBorders>
              <w:top w:val="single" w:sz="2" w:space="0" w:color="auto"/>
            </w:tcBorders>
            <w:shd w:val="clear" w:color="auto" w:fill="F7CAAC"/>
          </w:tcPr>
          <w:p w14:paraId="29AF0858" w14:textId="77777777" w:rsidR="00964234" w:rsidRDefault="00964234" w:rsidP="00D439A7">
            <w:pPr>
              <w:jc w:val="both"/>
              <w:rPr>
                <w:b/>
              </w:rPr>
            </w:pPr>
            <w:r>
              <w:rPr>
                <w:b/>
              </w:rPr>
              <w:t xml:space="preserve">hodin </w:t>
            </w:r>
          </w:p>
        </w:tc>
      </w:tr>
      <w:tr w:rsidR="00964234" w14:paraId="42511635" w14:textId="77777777" w:rsidTr="00D439A7">
        <w:tc>
          <w:tcPr>
            <w:tcW w:w="9855" w:type="dxa"/>
            <w:gridSpan w:val="8"/>
            <w:shd w:val="clear" w:color="auto" w:fill="F7CAAC"/>
          </w:tcPr>
          <w:p w14:paraId="3A5DFA1E" w14:textId="77777777" w:rsidR="00964234" w:rsidRDefault="00964234" w:rsidP="00D439A7">
            <w:pPr>
              <w:jc w:val="both"/>
              <w:rPr>
                <w:b/>
              </w:rPr>
            </w:pPr>
            <w:r>
              <w:rPr>
                <w:b/>
              </w:rPr>
              <w:t>Informace o způsobu kontaktu s vyučujícím</w:t>
            </w:r>
          </w:p>
        </w:tc>
      </w:tr>
      <w:tr w:rsidR="00964234" w14:paraId="60C24E3A" w14:textId="77777777" w:rsidTr="00D439A7">
        <w:trPr>
          <w:trHeight w:val="611"/>
        </w:trPr>
        <w:tc>
          <w:tcPr>
            <w:tcW w:w="9855" w:type="dxa"/>
            <w:gridSpan w:val="8"/>
          </w:tcPr>
          <w:p w14:paraId="3BCDC9C5" w14:textId="77777777" w:rsidR="00964234" w:rsidRDefault="00964234"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74232131" w14:textId="02BD5C80" w:rsidR="00FD0A30" w:rsidRDefault="00FD0A30"/>
    <w:p w14:paraId="35924C2E" w14:textId="48814499" w:rsidR="00FD0A30" w:rsidRDefault="00FD0A30"/>
    <w:p w14:paraId="223181CB" w14:textId="604D04E9" w:rsidR="00FD0A30" w:rsidRDefault="00FD0A30"/>
    <w:p w14:paraId="05C25962" w14:textId="0BEBA5F3" w:rsidR="00FD0A30" w:rsidRDefault="00FD0A30"/>
    <w:p w14:paraId="6A4A083B" w14:textId="352ABF0A" w:rsidR="00FD0A30" w:rsidRDefault="00FD0A30"/>
    <w:p w14:paraId="43EFA2EC" w14:textId="5B4A0BBA" w:rsidR="00FD0A30" w:rsidRDefault="00FD0A30"/>
    <w:p w14:paraId="5D4459B3" w14:textId="77777777" w:rsidR="00FD0A30" w:rsidRDefault="00FD0A30"/>
    <w:p w14:paraId="6392FEDD" w14:textId="19484026" w:rsidR="00FD0A30" w:rsidRDefault="00FD0A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0A30" w:rsidRPr="00D14A8B" w14:paraId="1A42E0F3" w14:textId="77777777" w:rsidTr="00D439A7">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B9C67B1" w14:textId="77777777" w:rsidR="00FD0A30" w:rsidRPr="00D14A8B" w:rsidRDefault="00FD0A30" w:rsidP="00D439A7">
            <w:pPr>
              <w:jc w:val="both"/>
            </w:pPr>
            <w:r>
              <w:lastRenderedPageBreak/>
              <w:br w:type="page"/>
            </w:r>
            <w:r>
              <w:rPr>
                <w:b/>
                <w:sz w:val="28"/>
              </w:rPr>
              <w:t>B-III – Charakteristika studijního předmětu</w:t>
            </w:r>
          </w:p>
        </w:tc>
      </w:tr>
      <w:tr w:rsidR="00FD0A30" w14:paraId="250B7ABE" w14:textId="77777777" w:rsidTr="00D439A7">
        <w:tc>
          <w:tcPr>
            <w:tcW w:w="3086" w:type="dxa"/>
            <w:tcBorders>
              <w:top w:val="double" w:sz="4" w:space="0" w:color="auto"/>
            </w:tcBorders>
            <w:shd w:val="clear" w:color="auto" w:fill="F7CAAC"/>
          </w:tcPr>
          <w:p w14:paraId="12BC871F" w14:textId="77777777" w:rsidR="00FD0A30" w:rsidRDefault="00FD0A30" w:rsidP="00D439A7">
            <w:pPr>
              <w:jc w:val="both"/>
              <w:rPr>
                <w:b/>
              </w:rPr>
            </w:pPr>
            <w:r>
              <w:rPr>
                <w:b/>
              </w:rPr>
              <w:t>Název studijního předmětu</w:t>
            </w:r>
          </w:p>
        </w:tc>
        <w:tc>
          <w:tcPr>
            <w:tcW w:w="6769" w:type="dxa"/>
            <w:gridSpan w:val="7"/>
            <w:tcBorders>
              <w:top w:val="double" w:sz="4" w:space="0" w:color="auto"/>
            </w:tcBorders>
          </w:tcPr>
          <w:p w14:paraId="6598769E" w14:textId="77777777" w:rsidR="00FD0A30" w:rsidRDefault="00FD0A30" w:rsidP="00D439A7">
            <w:pPr>
              <w:jc w:val="both"/>
            </w:pPr>
            <w:r>
              <w:t xml:space="preserve">Management </w:t>
            </w:r>
          </w:p>
        </w:tc>
      </w:tr>
      <w:tr w:rsidR="00FD0A30" w14:paraId="7E5C7CC6" w14:textId="77777777" w:rsidTr="00D439A7">
        <w:tc>
          <w:tcPr>
            <w:tcW w:w="3086" w:type="dxa"/>
            <w:shd w:val="clear" w:color="auto" w:fill="F7CAAC"/>
          </w:tcPr>
          <w:p w14:paraId="4470A1B7" w14:textId="77777777" w:rsidR="00FD0A30" w:rsidRDefault="00FD0A30" w:rsidP="00D439A7">
            <w:pPr>
              <w:jc w:val="both"/>
              <w:rPr>
                <w:b/>
              </w:rPr>
            </w:pPr>
            <w:r>
              <w:rPr>
                <w:b/>
              </w:rPr>
              <w:t>Typ předmětu</w:t>
            </w:r>
          </w:p>
        </w:tc>
        <w:tc>
          <w:tcPr>
            <w:tcW w:w="3406" w:type="dxa"/>
            <w:gridSpan w:val="4"/>
          </w:tcPr>
          <w:p w14:paraId="2FF8C964" w14:textId="0BF0565C" w:rsidR="00FD0A30" w:rsidRDefault="00FD0A30" w:rsidP="00D439A7">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7652C7FC" w14:textId="77777777" w:rsidR="00FD0A30" w:rsidRDefault="00FD0A30" w:rsidP="00D439A7">
            <w:pPr>
              <w:jc w:val="both"/>
            </w:pPr>
            <w:r>
              <w:rPr>
                <w:b/>
              </w:rPr>
              <w:t>doporučený ročník / semestr</w:t>
            </w:r>
          </w:p>
        </w:tc>
        <w:tc>
          <w:tcPr>
            <w:tcW w:w="668" w:type="dxa"/>
          </w:tcPr>
          <w:p w14:paraId="60CEF366" w14:textId="77777777" w:rsidR="00FD0A30" w:rsidRDefault="00FD0A30" w:rsidP="00D439A7">
            <w:pPr>
              <w:jc w:val="both"/>
            </w:pPr>
            <w:r>
              <w:t>1/L</w:t>
            </w:r>
          </w:p>
        </w:tc>
      </w:tr>
      <w:tr w:rsidR="00FD0A30" w14:paraId="4FED5DA1" w14:textId="77777777" w:rsidTr="00D439A7">
        <w:tc>
          <w:tcPr>
            <w:tcW w:w="3086" w:type="dxa"/>
            <w:shd w:val="clear" w:color="auto" w:fill="F7CAAC"/>
          </w:tcPr>
          <w:p w14:paraId="3D2BA746" w14:textId="77777777" w:rsidR="00FD0A30" w:rsidRDefault="00FD0A30" w:rsidP="00D439A7">
            <w:pPr>
              <w:jc w:val="both"/>
              <w:rPr>
                <w:b/>
              </w:rPr>
            </w:pPr>
            <w:r>
              <w:rPr>
                <w:b/>
              </w:rPr>
              <w:t>Rozsah studijního předmětu</w:t>
            </w:r>
          </w:p>
        </w:tc>
        <w:tc>
          <w:tcPr>
            <w:tcW w:w="1701" w:type="dxa"/>
            <w:gridSpan w:val="2"/>
          </w:tcPr>
          <w:p w14:paraId="4EBCFF45" w14:textId="5E98F115" w:rsidR="00FD0A30" w:rsidRDefault="00FD0A30" w:rsidP="00D439A7">
            <w:pPr>
              <w:jc w:val="both"/>
            </w:pPr>
            <w:r>
              <w:t>15 p</w:t>
            </w:r>
          </w:p>
        </w:tc>
        <w:tc>
          <w:tcPr>
            <w:tcW w:w="889" w:type="dxa"/>
            <w:shd w:val="clear" w:color="auto" w:fill="F7CAAC"/>
          </w:tcPr>
          <w:p w14:paraId="4399E7E9" w14:textId="77777777" w:rsidR="00FD0A30" w:rsidRDefault="00FD0A30" w:rsidP="00D439A7">
            <w:pPr>
              <w:jc w:val="both"/>
              <w:rPr>
                <w:b/>
              </w:rPr>
            </w:pPr>
            <w:r>
              <w:rPr>
                <w:b/>
              </w:rPr>
              <w:t xml:space="preserve">hod. </w:t>
            </w:r>
          </w:p>
        </w:tc>
        <w:tc>
          <w:tcPr>
            <w:tcW w:w="816" w:type="dxa"/>
          </w:tcPr>
          <w:p w14:paraId="0262BA6D" w14:textId="682A3926" w:rsidR="00FD0A30" w:rsidRDefault="00FD0A30" w:rsidP="00D439A7">
            <w:pPr>
              <w:jc w:val="both"/>
            </w:pPr>
            <w:r>
              <w:t>15</w:t>
            </w:r>
          </w:p>
        </w:tc>
        <w:tc>
          <w:tcPr>
            <w:tcW w:w="2156" w:type="dxa"/>
            <w:shd w:val="clear" w:color="auto" w:fill="F7CAAC"/>
          </w:tcPr>
          <w:p w14:paraId="2096A6D7" w14:textId="77777777" w:rsidR="00FD0A30" w:rsidRDefault="00FD0A30" w:rsidP="00D439A7">
            <w:pPr>
              <w:jc w:val="both"/>
              <w:rPr>
                <w:b/>
              </w:rPr>
            </w:pPr>
            <w:r>
              <w:rPr>
                <w:b/>
              </w:rPr>
              <w:t>kreditů</w:t>
            </w:r>
          </w:p>
        </w:tc>
        <w:tc>
          <w:tcPr>
            <w:tcW w:w="1207" w:type="dxa"/>
            <w:gridSpan w:val="2"/>
          </w:tcPr>
          <w:p w14:paraId="4E8B4546" w14:textId="77777777" w:rsidR="00FD0A30" w:rsidRDefault="00FD0A30" w:rsidP="00D439A7">
            <w:pPr>
              <w:jc w:val="both"/>
            </w:pPr>
          </w:p>
        </w:tc>
      </w:tr>
      <w:tr w:rsidR="00FD0A30" w14:paraId="37D0B028" w14:textId="77777777" w:rsidTr="00D439A7">
        <w:tc>
          <w:tcPr>
            <w:tcW w:w="3086" w:type="dxa"/>
            <w:shd w:val="clear" w:color="auto" w:fill="F7CAAC"/>
          </w:tcPr>
          <w:p w14:paraId="602DC31A" w14:textId="77777777" w:rsidR="00FD0A30" w:rsidRDefault="00FD0A30" w:rsidP="00D439A7">
            <w:pPr>
              <w:jc w:val="both"/>
              <w:rPr>
                <w:b/>
                <w:sz w:val="22"/>
              </w:rPr>
            </w:pPr>
            <w:r>
              <w:rPr>
                <w:b/>
              </w:rPr>
              <w:t>Prerekvizity, korekvizity, ekvivalence</w:t>
            </w:r>
          </w:p>
        </w:tc>
        <w:tc>
          <w:tcPr>
            <w:tcW w:w="6769" w:type="dxa"/>
            <w:gridSpan w:val="7"/>
          </w:tcPr>
          <w:p w14:paraId="56A29F93" w14:textId="77777777" w:rsidR="00FD0A30" w:rsidRDefault="00FD0A30" w:rsidP="00D439A7">
            <w:pPr>
              <w:jc w:val="both"/>
            </w:pPr>
          </w:p>
        </w:tc>
      </w:tr>
      <w:tr w:rsidR="00FD0A30" w14:paraId="19CBF867" w14:textId="77777777" w:rsidTr="00D439A7">
        <w:tc>
          <w:tcPr>
            <w:tcW w:w="3086" w:type="dxa"/>
            <w:shd w:val="clear" w:color="auto" w:fill="F7CAAC"/>
          </w:tcPr>
          <w:p w14:paraId="5C02BBA2" w14:textId="77777777" w:rsidR="00FD0A30" w:rsidRDefault="00FD0A30" w:rsidP="00D439A7">
            <w:pPr>
              <w:jc w:val="both"/>
              <w:rPr>
                <w:b/>
              </w:rPr>
            </w:pPr>
            <w:r>
              <w:rPr>
                <w:b/>
              </w:rPr>
              <w:t>Způsob ověření studijních výsledků</w:t>
            </w:r>
          </w:p>
        </w:tc>
        <w:tc>
          <w:tcPr>
            <w:tcW w:w="3406" w:type="dxa"/>
            <w:gridSpan w:val="4"/>
          </w:tcPr>
          <w:p w14:paraId="6FE50C2B" w14:textId="77777777" w:rsidR="00FD0A30" w:rsidRDefault="00FD0A30" w:rsidP="00D439A7">
            <w:pPr>
              <w:jc w:val="both"/>
            </w:pPr>
            <w:r w:rsidRPr="008A2294">
              <w:t>Ústní zkouška s obhajobou seminárního projektu</w:t>
            </w:r>
          </w:p>
        </w:tc>
        <w:tc>
          <w:tcPr>
            <w:tcW w:w="2156" w:type="dxa"/>
            <w:shd w:val="clear" w:color="auto" w:fill="F7CAAC"/>
          </w:tcPr>
          <w:p w14:paraId="4110B10D" w14:textId="77777777" w:rsidR="00FD0A30" w:rsidRDefault="00FD0A30" w:rsidP="00D439A7">
            <w:pPr>
              <w:jc w:val="both"/>
              <w:rPr>
                <w:b/>
              </w:rPr>
            </w:pPr>
            <w:r>
              <w:rPr>
                <w:b/>
              </w:rPr>
              <w:t>Forma výuky</w:t>
            </w:r>
          </w:p>
        </w:tc>
        <w:tc>
          <w:tcPr>
            <w:tcW w:w="1207" w:type="dxa"/>
            <w:gridSpan w:val="2"/>
          </w:tcPr>
          <w:p w14:paraId="38651B10" w14:textId="77777777" w:rsidR="00FD0A30" w:rsidRDefault="00FD0A30" w:rsidP="00D439A7">
            <w:pPr>
              <w:jc w:val="both"/>
            </w:pPr>
            <w:r>
              <w:t>přednáška</w:t>
            </w:r>
          </w:p>
        </w:tc>
      </w:tr>
      <w:tr w:rsidR="00FD0A30" w14:paraId="77E96A44" w14:textId="77777777" w:rsidTr="00D439A7">
        <w:tc>
          <w:tcPr>
            <w:tcW w:w="3086" w:type="dxa"/>
            <w:shd w:val="clear" w:color="auto" w:fill="F7CAAC"/>
          </w:tcPr>
          <w:p w14:paraId="410534C0" w14:textId="77777777" w:rsidR="00FD0A30" w:rsidRDefault="00FD0A30" w:rsidP="00D439A7">
            <w:pPr>
              <w:jc w:val="both"/>
              <w:rPr>
                <w:b/>
              </w:rPr>
            </w:pPr>
            <w:r>
              <w:rPr>
                <w:b/>
              </w:rPr>
              <w:t>Forma způsobu ověření studijních výsledků a další požadavky na studenta</w:t>
            </w:r>
          </w:p>
        </w:tc>
        <w:tc>
          <w:tcPr>
            <w:tcW w:w="6769" w:type="dxa"/>
            <w:gridSpan w:val="7"/>
            <w:tcBorders>
              <w:bottom w:val="nil"/>
            </w:tcBorders>
          </w:tcPr>
          <w:p w14:paraId="7FC57F77" w14:textId="77777777" w:rsidR="00FD0A30" w:rsidRPr="008A2294" w:rsidRDefault="00FD0A30" w:rsidP="00D439A7">
            <w:pPr>
              <w:jc w:val="both"/>
            </w:pPr>
            <w:r w:rsidRPr="008A2294">
              <w:t>Způsob zakončení předmětu: zkouška</w:t>
            </w:r>
          </w:p>
          <w:p w14:paraId="56B7F0A4" w14:textId="77777777" w:rsidR="00FD0A30" w:rsidRPr="008A2294" w:rsidRDefault="00FD0A30" w:rsidP="00D439A7">
            <w:pPr>
              <w:jc w:val="both"/>
            </w:pPr>
            <w:r w:rsidRPr="008A2294">
              <w:t>Požadavky ke zkoušce: (a) účast na přednáškách; (b) vypracování, prezentace a obhájení seminárního projektu; (c) zodpovězení otázek souvisejících se seminárním p</w:t>
            </w:r>
            <w:r>
              <w:t xml:space="preserve">rojektem a s tematickými oblastmi, přednášených v rámci </w:t>
            </w:r>
            <w:r w:rsidRPr="008A2294">
              <w:t>předmětu Management.</w:t>
            </w:r>
          </w:p>
          <w:p w14:paraId="69979985" w14:textId="473BB42F" w:rsidR="00FD0A30" w:rsidRDefault="00FD0A30" w:rsidP="00D439A7">
            <w:pPr>
              <w:jc w:val="both"/>
            </w:pPr>
            <w:r w:rsidRPr="008A2294">
              <w:t xml:space="preserve">Téma seminárního projektu </w:t>
            </w:r>
            <w:r>
              <w:t>může</w:t>
            </w:r>
            <w:r w:rsidRPr="008A2294">
              <w:t xml:space="preserve"> doktorand </w:t>
            </w:r>
            <w:r>
              <w:t xml:space="preserve">navrhnout </w:t>
            </w:r>
            <w:r w:rsidRPr="008A2294">
              <w:t xml:space="preserve">tak, aby navazovalo na téma doktorské disertační </w:t>
            </w:r>
            <w:r>
              <w:t xml:space="preserve">práce a </w:t>
            </w:r>
            <w:r w:rsidRPr="008A2294">
              <w:t xml:space="preserve">předmět Management. V úvodu projektu doktorand zdůvodní zvolené téma a jeho návaznost na předmět Management. Rozsah projektu je 10 až 15 stran. Zpracovaný projekt </w:t>
            </w:r>
            <w:r>
              <w:t xml:space="preserve">zašle </w:t>
            </w:r>
            <w:r w:rsidRPr="008A2294">
              <w:t xml:space="preserve">doktorand </w:t>
            </w:r>
            <w:r>
              <w:t>elektronicky na garanta předmětu a</w:t>
            </w:r>
            <w:r w:rsidRPr="008A2294">
              <w:t xml:space="preserve"> na</w:t>
            </w:r>
            <w:r w:rsidR="00691F90">
              <w:t xml:space="preserve"> Referát výzkumu a kvalifikačních řízení,</w:t>
            </w:r>
            <w:r w:rsidRPr="000656C4">
              <w:t xml:space="preserve"> nejpozději</w:t>
            </w:r>
            <w:r w:rsidRPr="008A2294">
              <w:t xml:space="preserve"> 3 týdny před termínem zkoušky. Termín zkoušky stanoví garant předmětu ve spolupráci se zkoušejícími a </w:t>
            </w:r>
            <w:r>
              <w:t>Referátem</w:t>
            </w:r>
            <w:r w:rsidRPr="008A2294">
              <w:t xml:space="preserve"> výzkumu </w:t>
            </w:r>
            <w:r>
              <w:t xml:space="preserve">a kvalifikačních prací </w:t>
            </w:r>
            <w:r w:rsidRPr="008A2294">
              <w:t>FaME.</w:t>
            </w:r>
          </w:p>
        </w:tc>
      </w:tr>
      <w:tr w:rsidR="00FD0A30" w14:paraId="70CF9C38" w14:textId="77777777" w:rsidTr="00D439A7">
        <w:trPr>
          <w:trHeight w:val="56"/>
        </w:trPr>
        <w:tc>
          <w:tcPr>
            <w:tcW w:w="9855" w:type="dxa"/>
            <w:gridSpan w:val="8"/>
            <w:tcBorders>
              <w:top w:val="nil"/>
            </w:tcBorders>
          </w:tcPr>
          <w:p w14:paraId="509EA292" w14:textId="77777777" w:rsidR="00FD0A30" w:rsidRDefault="00FD0A30" w:rsidP="00D439A7">
            <w:pPr>
              <w:jc w:val="both"/>
            </w:pPr>
          </w:p>
        </w:tc>
      </w:tr>
      <w:tr w:rsidR="00FD0A30" w14:paraId="3B349FDE" w14:textId="77777777" w:rsidTr="00D439A7">
        <w:trPr>
          <w:trHeight w:val="197"/>
        </w:trPr>
        <w:tc>
          <w:tcPr>
            <w:tcW w:w="3086" w:type="dxa"/>
            <w:tcBorders>
              <w:top w:val="nil"/>
            </w:tcBorders>
            <w:shd w:val="clear" w:color="auto" w:fill="F7CAAC"/>
          </w:tcPr>
          <w:p w14:paraId="67A900BC" w14:textId="77777777" w:rsidR="00FD0A30" w:rsidRDefault="00FD0A30" w:rsidP="00D439A7">
            <w:pPr>
              <w:jc w:val="both"/>
              <w:rPr>
                <w:b/>
              </w:rPr>
            </w:pPr>
            <w:r>
              <w:rPr>
                <w:b/>
              </w:rPr>
              <w:t>Garant předmětu</w:t>
            </w:r>
          </w:p>
        </w:tc>
        <w:tc>
          <w:tcPr>
            <w:tcW w:w="6769" w:type="dxa"/>
            <w:gridSpan w:val="7"/>
            <w:tcBorders>
              <w:top w:val="nil"/>
            </w:tcBorders>
          </w:tcPr>
          <w:p w14:paraId="598E17D1" w14:textId="77777777" w:rsidR="00FD0A30" w:rsidRDefault="00FD0A30" w:rsidP="00D439A7">
            <w:pPr>
              <w:jc w:val="both"/>
            </w:pPr>
            <w:r>
              <w:t>prof. Ing. David Tuček, Ph.D.</w:t>
            </w:r>
          </w:p>
        </w:tc>
      </w:tr>
      <w:tr w:rsidR="00FD0A30" w14:paraId="1BE5F15C" w14:textId="77777777" w:rsidTr="00D439A7">
        <w:trPr>
          <w:trHeight w:val="243"/>
        </w:trPr>
        <w:tc>
          <w:tcPr>
            <w:tcW w:w="3086" w:type="dxa"/>
            <w:tcBorders>
              <w:top w:val="nil"/>
            </w:tcBorders>
            <w:shd w:val="clear" w:color="auto" w:fill="F7CAAC"/>
          </w:tcPr>
          <w:p w14:paraId="6CE5D38C" w14:textId="77777777" w:rsidR="00FD0A30" w:rsidRDefault="00FD0A30" w:rsidP="00D439A7">
            <w:pPr>
              <w:jc w:val="both"/>
              <w:rPr>
                <w:b/>
              </w:rPr>
            </w:pPr>
            <w:r>
              <w:rPr>
                <w:b/>
              </w:rPr>
              <w:t>Zapojení garanta do výuky předmětu</w:t>
            </w:r>
          </w:p>
        </w:tc>
        <w:tc>
          <w:tcPr>
            <w:tcW w:w="6769" w:type="dxa"/>
            <w:gridSpan w:val="7"/>
            <w:tcBorders>
              <w:top w:val="nil"/>
            </w:tcBorders>
          </w:tcPr>
          <w:p w14:paraId="47F1A223" w14:textId="77777777" w:rsidR="00FD0A30" w:rsidRDefault="00FD0A30" w:rsidP="00D439A7">
            <w:pPr>
              <w:jc w:val="both"/>
            </w:pPr>
            <w:r w:rsidRPr="008A2294">
              <w:t>Garant předmětu se zapojuje do výuky v rámci přednášek v rozsahu 60 %.</w:t>
            </w:r>
          </w:p>
        </w:tc>
      </w:tr>
      <w:tr w:rsidR="00FD0A30" w14:paraId="656EE521" w14:textId="77777777" w:rsidTr="00D439A7">
        <w:tc>
          <w:tcPr>
            <w:tcW w:w="3086" w:type="dxa"/>
            <w:shd w:val="clear" w:color="auto" w:fill="F7CAAC"/>
          </w:tcPr>
          <w:p w14:paraId="5F690553" w14:textId="77777777" w:rsidR="00FD0A30" w:rsidRDefault="00FD0A30" w:rsidP="00D439A7">
            <w:pPr>
              <w:jc w:val="both"/>
              <w:rPr>
                <w:b/>
              </w:rPr>
            </w:pPr>
            <w:r>
              <w:rPr>
                <w:b/>
              </w:rPr>
              <w:t>Vyučující</w:t>
            </w:r>
          </w:p>
        </w:tc>
        <w:tc>
          <w:tcPr>
            <w:tcW w:w="6769" w:type="dxa"/>
            <w:gridSpan w:val="7"/>
            <w:tcBorders>
              <w:bottom w:val="nil"/>
            </w:tcBorders>
          </w:tcPr>
          <w:p w14:paraId="5AFE361D" w14:textId="1EB3F922" w:rsidR="00FD0A30" w:rsidRDefault="00FD0A30" w:rsidP="00D439A7">
            <w:pPr>
              <w:jc w:val="both"/>
            </w:pPr>
            <w:r>
              <w:t>prof</w:t>
            </w:r>
            <w:r w:rsidRPr="008A2294">
              <w:t>. Ing. David Tuček, Ph.D. – přednášky (60 %)</w:t>
            </w:r>
            <w:r>
              <w:t xml:space="preserve">, </w:t>
            </w:r>
            <w:r w:rsidRPr="008A2294">
              <w:t>doc. PhDr. Ing. Aleš Gregar, CSc. – přednášky (10 %)</w:t>
            </w:r>
            <w:r>
              <w:t>, prof. Ing. Rastislav Rajnoha, Ph</w:t>
            </w:r>
            <w:r w:rsidRPr="008A2294">
              <w:t>D. – přednášky (10 %)</w:t>
            </w:r>
            <w:r>
              <w:t>, doc</w:t>
            </w:r>
            <w:r w:rsidRPr="008A2294">
              <w:t xml:space="preserve">. Ing. </w:t>
            </w:r>
            <w:r>
              <w:t>Alena Klapalová</w:t>
            </w:r>
            <w:r w:rsidRPr="008A2294">
              <w:t>, Ph.D. – přednášky (10 %)</w:t>
            </w:r>
            <w:r>
              <w:t>, prof.</w:t>
            </w:r>
            <w:r w:rsidRPr="008A2294">
              <w:t xml:space="preserve"> Ing. Beáta Gavurová, PhD. MBA – přednášky (10 %)</w:t>
            </w:r>
          </w:p>
        </w:tc>
      </w:tr>
      <w:tr w:rsidR="00FD0A30" w14:paraId="737D9BF6" w14:textId="77777777" w:rsidTr="00D439A7">
        <w:trPr>
          <w:trHeight w:val="100"/>
        </w:trPr>
        <w:tc>
          <w:tcPr>
            <w:tcW w:w="9855" w:type="dxa"/>
            <w:gridSpan w:val="8"/>
            <w:tcBorders>
              <w:top w:val="nil"/>
            </w:tcBorders>
          </w:tcPr>
          <w:p w14:paraId="6A5900B9" w14:textId="77777777" w:rsidR="00FD0A30" w:rsidRDefault="00FD0A30" w:rsidP="00D439A7">
            <w:pPr>
              <w:jc w:val="both"/>
            </w:pPr>
          </w:p>
        </w:tc>
      </w:tr>
      <w:tr w:rsidR="00FD0A30" w14:paraId="7DE2A2D5" w14:textId="77777777" w:rsidTr="00D439A7">
        <w:tc>
          <w:tcPr>
            <w:tcW w:w="3086" w:type="dxa"/>
            <w:shd w:val="clear" w:color="auto" w:fill="F7CAAC"/>
          </w:tcPr>
          <w:p w14:paraId="34D515A4" w14:textId="77777777" w:rsidR="00FD0A30" w:rsidRDefault="00FD0A30" w:rsidP="00D439A7">
            <w:pPr>
              <w:jc w:val="both"/>
              <w:rPr>
                <w:b/>
              </w:rPr>
            </w:pPr>
            <w:r>
              <w:rPr>
                <w:b/>
              </w:rPr>
              <w:t>Stručná anotace předmětu</w:t>
            </w:r>
          </w:p>
        </w:tc>
        <w:tc>
          <w:tcPr>
            <w:tcW w:w="6769" w:type="dxa"/>
            <w:gridSpan w:val="7"/>
            <w:tcBorders>
              <w:bottom w:val="nil"/>
            </w:tcBorders>
          </w:tcPr>
          <w:p w14:paraId="6DAC165B" w14:textId="77777777" w:rsidR="00FD0A30" w:rsidRDefault="00FD0A30" w:rsidP="00D439A7">
            <w:pPr>
              <w:jc w:val="both"/>
            </w:pPr>
          </w:p>
        </w:tc>
      </w:tr>
      <w:tr w:rsidR="00FD0A30" w:rsidRPr="000656C4" w14:paraId="793A7C61" w14:textId="77777777" w:rsidTr="00D439A7">
        <w:trPr>
          <w:trHeight w:val="1686"/>
        </w:trPr>
        <w:tc>
          <w:tcPr>
            <w:tcW w:w="9855" w:type="dxa"/>
            <w:gridSpan w:val="8"/>
            <w:tcBorders>
              <w:top w:val="nil"/>
              <w:bottom w:val="single" w:sz="12" w:space="0" w:color="auto"/>
            </w:tcBorders>
          </w:tcPr>
          <w:p w14:paraId="7A8DB64B" w14:textId="77777777" w:rsidR="00FD0A30" w:rsidRPr="008A2294" w:rsidRDefault="00FD0A30" w:rsidP="00D439A7">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29975143" w14:textId="77777777" w:rsidR="00FD0A30" w:rsidRPr="008A2294" w:rsidRDefault="00FD0A30" w:rsidP="00D439A7">
            <w:pPr>
              <w:jc w:val="both"/>
            </w:pPr>
            <w:r>
              <w:t xml:space="preserve">Obsahová anotace části: </w:t>
            </w:r>
            <w:r w:rsidRPr="008A2294">
              <w:t>Lidské zdroje v managementu:</w:t>
            </w:r>
          </w:p>
          <w:p w14:paraId="2D152E1D"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2096DFE9"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Vymezení personálního managementu v řízení moderního podniku, transakční a transformační rovina řízení. </w:t>
            </w:r>
          </w:p>
          <w:p w14:paraId="5718AB29"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Řízení lidských zdrojů jako součást strategické úrovně řízení podniku.</w:t>
            </w:r>
          </w:p>
          <w:p w14:paraId="686B229A"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Manažerské pojetí personálního řízení, základní nástroje manažerského personálního řízení.</w:t>
            </w:r>
          </w:p>
          <w:p w14:paraId="711B5E8F"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Směry pokročilého personálního řízení: talent management, diversity management, age management, knowledge management, Industry 4.0.</w:t>
            </w:r>
          </w:p>
          <w:p w14:paraId="42079460"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Personální řízení a rozvoj podnikové kultury v řízení moderního podniku.</w:t>
            </w:r>
          </w:p>
          <w:p w14:paraId="37D40D9A" w14:textId="77777777" w:rsidR="00FD0A30" w:rsidRPr="008A2294" w:rsidRDefault="00FD0A30" w:rsidP="003279CA">
            <w:pPr>
              <w:pStyle w:val="Odstavecseseznamem"/>
              <w:numPr>
                <w:ilvl w:val="0"/>
                <w:numId w:val="10"/>
              </w:numPr>
              <w:ind w:left="394" w:hanging="284"/>
              <w:jc w:val="both"/>
              <w:rPr>
                <w:rFonts w:eastAsiaTheme="minorHAnsi"/>
                <w:color w:val="000000"/>
                <w:lang w:eastAsia="en-US"/>
              </w:rPr>
            </w:pPr>
            <w:r w:rsidRPr="008A2294">
              <w:t>Sociální rozvoj podniku, rozvoj pracovních vztahů, sociálně zodpovědné řízení (SRM, CSR). </w:t>
            </w:r>
          </w:p>
          <w:p w14:paraId="5D1AA7E8" w14:textId="77777777" w:rsidR="00FD0A30" w:rsidRPr="008A2294" w:rsidRDefault="00FD0A30" w:rsidP="00D439A7">
            <w:pPr>
              <w:jc w:val="both"/>
            </w:pPr>
            <w:r>
              <w:t xml:space="preserve">Obsahová anotace části: </w:t>
            </w:r>
            <w:r w:rsidRPr="008A2294">
              <w:t>Trendy v managementu:</w:t>
            </w:r>
          </w:p>
          <w:p w14:paraId="62A85CC0" w14:textId="77777777" w:rsidR="00FD0A30" w:rsidRPr="008A2294" w:rsidRDefault="00FD0A30" w:rsidP="003279CA">
            <w:pPr>
              <w:pStyle w:val="Odstavecseseznamem"/>
              <w:numPr>
                <w:ilvl w:val="0"/>
                <w:numId w:val="10"/>
              </w:numPr>
              <w:ind w:left="394" w:hanging="284"/>
              <w:jc w:val="both"/>
            </w:pPr>
            <w:r w:rsidRPr="008A2294">
              <w:t>Od operativního ke strategickému plánování a řízení v podnicích a nadnárodních společnostech.</w:t>
            </w:r>
          </w:p>
          <w:p w14:paraId="6FFB1A0C" w14:textId="77777777" w:rsidR="00FD0A30" w:rsidRPr="008A2294" w:rsidRDefault="00FD0A30" w:rsidP="003279CA">
            <w:pPr>
              <w:pStyle w:val="Odstavecseseznamem"/>
              <w:numPr>
                <w:ilvl w:val="0"/>
                <w:numId w:val="10"/>
              </w:numPr>
              <w:ind w:left="394" w:hanging="284"/>
              <w:jc w:val="both"/>
            </w:pPr>
            <w:r w:rsidRPr="008A2294">
              <w:t>Strategické řízení podniku a jeho výkonnosti jako systém plánování a řízení na bázi pokročilého Balanced Scorecard (BSC).</w:t>
            </w:r>
          </w:p>
          <w:p w14:paraId="0F233892" w14:textId="77777777" w:rsidR="00FD0A30" w:rsidRPr="008A2294" w:rsidRDefault="00FD0A30" w:rsidP="003279CA">
            <w:pPr>
              <w:pStyle w:val="Odstavecseseznamem"/>
              <w:numPr>
                <w:ilvl w:val="0"/>
                <w:numId w:val="10"/>
              </w:numPr>
              <w:ind w:left="394" w:hanging="284"/>
              <w:jc w:val="both"/>
            </w:pPr>
            <w:r w:rsidRPr="008A2294">
              <w:t>Strategické řízení podnikové výkonnosti v kontextu globalizace, digitalizace a trvalé udržitelnosti.</w:t>
            </w:r>
          </w:p>
          <w:p w14:paraId="553DF668" w14:textId="77777777" w:rsidR="00FD0A30" w:rsidRPr="008A2294" w:rsidRDefault="00FD0A30" w:rsidP="003279CA">
            <w:pPr>
              <w:pStyle w:val="Odstavecseseznamem"/>
              <w:numPr>
                <w:ilvl w:val="0"/>
                <w:numId w:val="10"/>
              </w:numPr>
              <w:ind w:left="394" w:hanging="284"/>
              <w:jc w:val="both"/>
            </w:pPr>
            <w:r w:rsidRPr="008A2294">
              <w:t>Strategické řízení podniku v kontextu koncepce sociálně zodpovědného řízení CSR – ekonomické, sociální a environmentální aspekty podnikání.</w:t>
            </w:r>
          </w:p>
          <w:p w14:paraId="4522C48E" w14:textId="77777777" w:rsidR="00FD0A30" w:rsidRPr="008A2294" w:rsidRDefault="00FD0A30" w:rsidP="003279CA">
            <w:pPr>
              <w:pStyle w:val="Odstavecseseznamem"/>
              <w:numPr>
                <w:ilvl w:val="0"/>
                <w:numId w:val="10"/>
              </w:numPr>
              <w:ind w:left="394" w:hanging="284"/>
              <w:jc w:val="both"/>
            </w:pPr>
            <w:r w:rsidRPr="008A2294">
              <w:t>Moderní metody a koncepce řízení a rozsah jejího využívaní v podnikatelských subjektech doma a ve světě.</w:t>
            </w:r>
          </w:p>
          <w:p w14:paraId="61DB4E15" w14:textId="77777777" w:rsidR="00FD0A30" w:rsidRPr="008A2294" w:rsidRDefault="00FD0A30" w:rsidP="003279CA">
            <w:pPr>
              <w:pStyle w:val="Odstavecseseznamem"/>
              <w:numPr>
                <w:ilvl w:val="0"/>
                <w:numId w:val="10"/>
              </w:numPr>
              <w:ind w:left="394" w:hanging="284"/>
              <w:jc w:val="both"/>
            </w:pPr>
            <w:r w:rsidRPr="008A2294">
              <w:t>Metody a koncepce řízení a jejích vliv na výkonnost podniku a jeho procesů: řízení dle KPI a koncepce řízení na bázi operativního a strategického controllingu.</w:t>
            </w:r>
          </w:p>
          <w:p w14:paraId="354F54F2" w14:textId="77777777" w:rsidR="00FD0A30" w:rsidRPr="008A2294" w:rsidRDefault="00FD0A30" w:rsidP="003279CA">
            <w:pPr>
              <w:pStyle w:val="Odstavecseseznamem"/>
              <w:numPr>
                <w:ilvl w:val="0"/>
                <w:numId w:val="10"/>
              </w:numPr>
              <w:ind w:left="394" w:hanging="284"/>
              <w:jc w:val="both"/>
            </w:pPr>
            <w:r w:rsidRPr="008A2294">
              <w:t>Manažerská a exekutivní informační podpora strategickému řízení podniku na bázi znalostního informačního systému Business Intelligence a Data mining.</w:t>
            </w:r>
          </w:p>
          <w:p w14:paraId="3F7A8F2C" w14:textId="77777777" w:rsidR="00FD0A30" w:rsidRPr="008A2294" w:rsidRDefault="00FD0A30" w:rsidP="00D439A7">
            <w:pPr>
              <w:jc w:val="both"/>
            </w:pPr>
            <w:r>
              <w:t xml:space="preserve">Obsahová anotace části: </w:t>
            </w:r>
            <w:r w:rsidRPr="008A2294">
              <w:t>Specifické formy managementu:</w:t>
            </w:r>
          </w:p>
          <w:p w14:paraId="5BD35ADB" w14:textId="7F38C935" w:rsidR="00FD0A30" w:rsidRPr="008A2294" w:rsidRDefault="003279CA" w:rsidP="003279CA">
            <w:pPr>
              <w:pStyle w:val="Odstavecseseznamem"/>
              <w:numPr>
                <w:ilvl w:val="0"/>
                <w:numId w:val="10"/>
              </w:numPr>
              <w:ind w:left="394" w:hanging="284"/>
              <w:jc w:val="both"/>
            </w:pPr>
            <w:r>
              <w:t>T</w:t>
            </w:r>
            <w:r w:rsidR="00FD0A30" w:rsidRPr="008A2294">
              <w:t xml:space="preserve">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w:t>
            </w:r>
            <w:r w:rsidR="00FD0A30" w:rsidRPr="008A2294">
              <w:lastRenderedPageBreak/>
              <w:t>map i pro hodnocení nákladové náročnosti procesů a zvyšování jejich efektivnosti, trvalé zlepšovaní procesů a měření jejich výkonnosti a oblast informační technologie na podporu procesů ad. Dále i ve vazbě na řízení kvality v rámci nástrojů pro řízení kvality i QMS bez ohledu na tržní lokality či segmenty.</w:t>
            </w:r>
          </w:p>
          <w:p w14:paraId="56517586" w14:textId="77777777" w:rsidR="00FD0A30" w:rsidRPr="008A2294" w:rsidRDefault="00FD0A30" w:rsidP="00D439A7">
            <w:pPr>
              <w:jc w:val="both"/>
            </w:pPr>
            <w:r w:rsidRPr="008A2294">
              <w:t>Obsahová anotace části</w:t>
            </w:r>
            <w:r>
              <w:t>:</w:t>
            </w:r>
            <w:r w:rsidRPr="008A2294">
              <w:t xml:space="preserve"> Kvalitativní výzkum v managementu:</w:t>
            </w:r>
          </w:p>
          <w:p w14:paraId="0E167A16" w14:textId="77777777" w:rsidR="00FD0A30" w:rsidRPr="008A2294" w:rsidRDefault="00FD0A30" w:rsidP="003279CA">
            <w:pPr>
              <w:pStyle w:val="Odstavecseseznamem"/>
              <w:numPr>
                <w:ilvl w:val="0"/>
                <w:numId w:val="10"/>
              </w:numPr>
              <w:ind w:left="394" w:hanging="284"/>
              <w:jc w:val="both"/>
            </w:pPr>
            <w:r w:rsidRPr="008A2294">
              <w:t>Cíle a výstupy výzkumu v oblasti managementu.</w:t>
            </w:r>
          </w:p>
          <w:p w14:paraId="0F5660C2" w14:textId="77777777" w:rsidR="00FD0A30" w:rsidRPr="008A2294" w:rsidRDefault="00FD0A30" w:rsidP="003279CA">
            <w:pPr>
              <w:pStyle w:val="Odstavecseseznamem"/>
              <w:numPr>
                <w:ilvl w:val="0"/>
                <w:numId w:val="10"/>
              </w:numPr>
              <w:ind w:left="394" w:hanging="284"/>
              <w:jc w:val="both"/>
            </w:pPr>
            <w:r w:rsidRPr="008A2294">
              <w:t>Design kvalitativního výzkumu.</w:t>
            </w:r>
          </w:p>
          <w:p w14:paraId="7FCA9FE1" w14:textId="77777777" w:rsidR="00FD0A30" w:rsidRDefault="00FD0A30" w:rsidP="003279CA">
            <w:pPr>
              <w:pStyle w:val="Odstavecseseznamem"/>
              <w:numPr>
                <w:ilvl w:val="0"/>
                <w:numId w:val="10"/>
              </w:numPr>
              <w:ind w:left="394" w:hanging="284"/>
              <w:jc w:val="both"/>
            </w:pPr>
            <w:r w:rsidRPr="008A2294">
              <w:t>Sběr dat v kvalitativním výzkumu.</w:t>
            </w:r>
          </w:p>
          <w:p w14:paraId="1B647DCA" w14:textId="77777777" w:rsidR="00FD0A30" w:rsidRPr="000656C4" w:rsidRDefault="00FD0A30" w:rsidP="003279CA">
            <w:pPr>
              <w:pStyle w:val="Odstavecseseznamem"/>
              <w:numPr>
                <w:ilvl w:val="0"/>
                <w:numId w:val="10"/>
              </w:numPr>
              <w:ind w:left="394" w:hanging="284"/>
              <w:jc w:val="both"/>
            </w:pPr>
            <w:r>
              <w:t>A</w:t>
            </w:r>
            <w:r w:rsidRPr="008A2294">
              <w:t>nalýza a prezentace kvalitativních dat v managementu.</w:t>
            </w:r>
          </w:p>
        </w:tc>
      </w:tr>
      <w:tr w:rsidR="00FD0A30" w:rsidRPr="002658B2" w14:paraId="589FECAD" w14:textId="77777777" w:rsidTr="00D439A7">
        <w:trPr>
          <w:trHeight w:val="265"/>
        </w:trPr>
        <w:tc>
          <w:tcPr>
            <w:tcW w:w="3653" w:type="dxa"/>
            <w:gridSpan w:val="2"/>
            <w:tcBorders>
              <w:top w:val="nil"/>
            </w:tcBorders>
            <w:shd w:val="clear" w:color="auto" w:fill="F7CAAC"/>
          </w:tcPr>
          <w:p w14:paraId="53C298D0" w14:textId="77777777" w:rsidR="00FD0A30" w:rsidRDefault="00FD0A30" w:rsidP="00D439A7">
            <w:pPr>
              <w:jc w:val="both"/>
            </w:pPr>
            <w:r>
              <w:rPr>
                <w:b/>
              </w:rPr>
              <w:lastRenderedPageBreak/>
              <w:t>Studijní literatura a studijní pomůcky</w:t>
            </w:r>
          </w:p>
        </w:tc>
        <w:tc>
          <w:tcPr>
            <w:tcW w:w="6202" w:type="dxa"/>
            <w:gridSpan w:val="6"/>
            <w:tcBorders>
              <w:top w:val="nil"/>
              <w:bottom w:val="nil"/>
            </w:tcBorders>
          </w:tcPr>
          <w:p w14:paraId="6B6D3BE7" w14:textId="77777777" w:rsidR="00FD0A30" w:rsidRPr="002658B2" w:rsidRDefault="00FD0A30" w:rsidP="00D439A7">
            <w:pPr>
              <w:jc w:val="both"/>
              <w:rPr>
                <w:b/>
              </w:rPr>
            </w:pPr>
          </w:p>
        </w:tc>
      </w:tr>
      <w:tr w:rsidR="00FD0A30" w:rsidRPr="00185B10" w14:paraId="143725D7" w14:textId="77777777" w:rsidTr="00D439A7">
        <w:trPr>
          <w:trHeight w:val="1497"/>
        </w:trPr>
        <w:tc>
          <w:tcPr>
            <w:tcW w:w="9855" w:type="dxa"/>
            <w:gridSpan w:val="8"/>
            <w:tcBorders>
              <w:top w:val="nil"/>
            </w:tcBorders>
            <w:shd w:val="clear" w:color="auto" w:fill="auto"/>
          </w:tcPr>
          <w:p w14:paraId="0A478816" w14:textId="77777777" w:rsidR="00FD0A30" w:rsidRPr="00185B10" w:rsidRDefault="00FD0A30" w:rsidP="00D439A7">
            <w:pPr>
              <w:jc w:val="both"/>
              <w:rPr>
                <w:b/>
              </w:rPr>
            </w:pPr>
            <w:r w:rsidRPr="00185B10">
              <w:rPr>
                <w:b/>
              </w:rPr>
              <w:t>Povinná literatura</w:t>
            </w:r>
          </w:p>
          <w:p w14:paraId="737BD3DD" w14:textId="3141580E" w:rsidR="003279CA" w:rsidRPr="00185B10" w:rsidRDefault="003279CA" w:rsidP="003279CA">
            <w:pPr>
              <w:jc w:val="both"/>
            </w:pPr>
            <w:r w:rsidRPr="00185B10">
              <w:t>ARMSTRONG, M. </w:t>
            </w:r>
            <w:r w:rsidRPr="00185B10">
              <w:rPr>
                <w:i/>
              </w:rPr>
              <w:t xml:space="preserve">Armstrong's </w:t>
            </w:r>
            <w:r>
              <w:rPr>
                <w:i/>
              </w:rPr>
              <w:t>H</w:t>
            </w:r>
            <w:r w:rsidRPr="00185B10">
              <w:rPr>
                <w:i/>
              </w:rPr>
              <w:t xml:space="preserve">andbook of </w:t>
            </w:r>
            <w:r>
              <w:rPr>
                <w:i/>
              </w:rPr>
              <w:t>S</w:t>
            </w:r>
            <w:r w:rsidRPr="00185B10">
              <w:rPr>
                <w:i/>
              </w:rPr>
              <w:t xml:space="preserve">trategic </w:t>
            </w:r>
            <w:r>
              <w:rPr>
                <w:i/>
              </w:rPr>
              <w:t>H</w:t>
            </w:r>
            <w:r w:rsidRPr="00185B10">
              <w:rPr>
                <w:i/>
              </w:rPr>
              <w:t xml:space="preserve">uman </w:t>
            </w:r>
            <w:r>
              <w:rPr>
                <w:i/>
              </w:rPr>
              <w:t>R</w:t>
            </w:r>
            <w:r w:rsidRPr="00185B10">
              <w:rPr>
                <w:i/>
              </w:rPr>
              <w:t xml:space="preserve">esource </w:t>
            </w:r>
            <w:r>
              <w:rPr>
                <w:i/>
              </w:rPr>
              <w:t>M</w:t>
            </w:r>
            <w:r w:rsidRPr="00185B10">
              <w:rPr>
                <w:i/>
              </w:rPr>
              <w:t>anagement</w:t>
            </w:r>
            <w:r w:rsidRPr="00185B10">
              <w:t xml:space="preserve">. 6th ed. London: Kogan Page, 2016, 265 </w:t>
            </w:r>
            <w:r w:rsidR="00121152">
              <w:t>p</w:t>
            </w:r>
            <w:r w:rsidRPr="00185B10">
              <w:t>. ISBN 978-0-7494-7682-3.</w:t>
            </w:r>
          </w:p>
          <w:p w14:paraId="2DD6B2DA" w14:textId="14F31C7D" w:rsidR="003279CA" w:rsidRDefault="003279CA" w:rsidP="003279CA">
            <w:pPr>
              <w:shd w:val="clear" w:color="auto" w:fill="FCFCFC"/>
              <w:jc w:val="both"/>
              <w:textAlignment w:val="top"/>
            </w:pPr>
            <w:r w:rsidRPr="00185B10">
              <w:t>HAKSEVER, C.</w:t>
            </w:r>
            <w:r>
              <w:t>,</w:t>
            </w:r>
            <w:r w:rsidRPr="00185B10">
              <w:t xml:space="preserve"> RENDER, B. </w:t>
            </w:r>
            <w:r w:rsidRPr="00691F90">
              <w:rPr>
                <w:i/>
              </w:rPr>
              <w:t xml:space="preserve">Service and </w:t>
            </w:r>
            <w:r>
              <w:rPr>
                <w:i/>
              </w:rPr>
              <w:t>O</w:t>
            </w:r>
            <w:r w:rsidRPr="00691F90">
              <w:rPr>
                <w:i/>
              </w:rPr>
              <w:t xml:space="preserve">perations </w:t>
            </w:r>
            <w:r>
              <w:rPr>
                <w:i/>
              </w:rPr>
              <w:t>M</w:t>
            </w:r>
            <w:r w:rsidRPr="00691F90">
              <w:rPr>
                <w:i/>
              </w:rPr>
              <w:t>anagement.</w:t>
            </w:r>
            <w:r w:rsidRPr="00185B10">
              <w:t xml:space="preserve"> New Jersey: World Scientific, 2018, 678</w:t>
            </w:r>
            <w:r w:rsidR="00121152">
              <w:t xml:space="preserve"> p</w:t>
            </w:r>
            <w:r>
              <w:t>.</w:t>
            </w:r>
            <w:r w:rsidRPr="00185B10">
              <w:t xml:space="preserve"> ISBN 9789813209442. </w:t>
            </w:r>
          </w:p>
          <w:p w14:paraId="753C624C" w14:textId="7B700008" w:rsidR="00FD0A30" w:rsidRPr="00185B10" w:rsidRDefault="00FD0A30" w:rsidP="00691F90">
            <w:pPr>
              <w:shd w:val="clear" w:color="auto" w:fill="FCFCFC"/>
              <w:jc w:val="both"/>
              <w:textAlignment w:val="top"/>
            </w:pPr>
            <w:r w:rsidRPr="00185B10">
              <w:t>HEIZER, J., H., RENDER, B., MUNSON C</w:t>
            </w:r>
            <w:r w:rsidR="00691F90">
              <w:t>H</w:t>
            </w:r>
            <w:r w:rsidRPr="00185B10">
              <w:t>. </w:t>
            </w:r>
            <w:r w:rsidRPr="00691F90">
              <w:rPr>
                <w:i/>
              </w:rPr>
              <w:t xml:space="preserve">Operations </w:t>
            </w:r>
            <w:r w:rsidR="00691F90">
              <w:rPr>
                <w:i/>
              </w:rPr>
              <w:t>M</w:t>
            </w:r>
            <w:r w:rsidRPr="00691F90">
              <w:rPr>
                <w:i/>
              </w:rPr>
              <w:t xml:space="preserve">anagement: </w:t>
            </w:r>
            <w:r w:rsidR="00691F90">
              <w:rPr>
                <w:i/>
              </w:rPr>
              <w:t>S</w:t>
            </w:r>
            <w:r w:rsidRPr="00691F90">
              <w:rPr>
                <w:i/>
              </w:rPr>
              <w:t xml:space="preserve">ustainability and </w:t>
            </w:r>
            <w:r w:rsidR="00691F90">
              <w:rPr>
                <w:i/>
              </w:rPr>
              <w:t>S</w:t>
            </w:r>
            <w:r w:rsidRPr="00691F90">
              <w:rPr>
                <w:i/>
              </w:rPr>
              <w:t xml:space="preserve">upply </w:t>
            </w:r>
            <w:r w:rsidR="00691F90">
              <w:rPr>
                <w:i/>
              </w:rPr>
              <w:t>C</w:t>
            </w:r>
            <w:r w:rsidRPr="00691F90">
              <w:rPr>
                <w:i/>
              </w:rPr>
              <w:t>hain</w:t>
            </w:r>
            <w:r w:rsidR="00691F90">
              <w:rPr>
                <w:i/>
              </w:rPr>
              <w:t xml:space="preserve"> M</w:t>
            </w:r>
            <w:r w:rsidRPr="00691F90">
              <w:rPr>
                <w:i/>
              </w:rPr>
              <w:t>anagement</w:t>
            </w:r>
            <w:r w:rsidRPr="00185B10">
              <w:t>. Thirteenth edition. Harlow, England: Pearson, 2020, 858</w:t>
            </w:r>
            <w:r w:rsidR="00121152">
              <w:t xml:space="preserve"> p</w:t>
            </w:r>
            <w:r w:rsidR="00691F90">
              <w:t>.</w:t>
            </w:r>
            <w:r w:rsidRPr="00185B10">
              <w:t xml:space="preserve"> ISBN 978-1-292-29503-9. </w:t>
            </w:r>
          </w:p>
          <w:p w14:paraId="558A42D3" w14:textId="24E3F48C" w:rsidR="00FD0A30" w:rsidRPr="00185B10" w:rsidRDefault="00FD0A30" w:rsidP="00691F90">
            <w:pPr>
              <w:shd w:val="clear" w:color="auto" w:fill="FCFCFC"/>
              <w:jc w:val="both"/>
              <w:textAlignment w:val="top"/>
            </w:pPr>
            <w:r w:rsidRPr="00185B10">
              <w:t>HEIZER, J., H., RENDER, B., MUNSON C</w:t>
            </w:r>
            <w:r w:rsidR="00691F90">
              <w:t>H</w:t>
            </w:r>
            <w:r w:rsidRPr="000D06EC">
              <w:t>. </w:t>
            </w:r>
            <w:r w:rsidRPr="00691F90">
              <w:rPr>
                <w:i/>
              </w:rPr>
              <w:t xml:space="preserve">Principles of </w:t>
            </w:r>
            <w:r w:rsidR="00691F90" w:rsidRPr="00691F90">
              <w:rPr>
                <w:i/>
              </w:rPr>
              <w:t>O</w:t>
            </w:r>
            <w:r w:rsidRPr="00691F90">
              <w:rPr>
                <w:i/>
              </w:rPr>
              <w:t xml:space="preserve">perations </w:t>
            </w:r>
            <w:r w:rsidR="00691F90" w:rsidRPr="00691F90">
              <w:rPr>
                <w:i/>
              </w:rPr>
              <w:t>M</w:t>
            </w:r>
            <w:r w:rsidRPr="00691F90">
              <w:rPr>
                <w:i/>
              </w:rPr>
              <w:t xml:space="preserve">anagement: </w:t>
            </w:r>
            <w:r w:rsidR="00691F90" w:rsidRPr="00691F90">
              <w:rPr>
                <w:i/>
              </w:rPr>
              <w:t>S</w:t>
            </w:r>
            <w:r w:rsidRPr="00691F90">
              <w:rPr>
                <w:i/>
              </w:rPr>
              <w:t xml:space="preserve">ustainability and </w:t>
            </w:r>
            <w:r w:rsidR="00691F90" w:rsidRPr="00691F90">
              <w:rPr>
                <w:i/>
              </w:rPr>
              <w:t>S</w:t>
            </w:r>
            <w:r w:rsidRPr="00691F90">
              <w:rPr>
                <w:i/>
              </w:rPr>
              <w:t xml:space="preserve">upply </w:t>
            </w:r>
            <w:r w:rsidR="00691F90" w:rsidRPr="00691F90">
              <w:rPr>
                <w:i/>
              </w:rPr>
              <w:t>C</w:t>
            </w:r>
            <w:r w:rsidRPr="00691F90">
              <w:rPr>
                <w:i/>
              </w:rPr>
              <w:t xml:space="preserve">hain </w:t>
            </w:r>
            <w:r w:rsidR="00691F90" w:rsidRPr="00691F90">
              <w:rPr>
                <w:i/>
              </w:rPr>
              <w:t>M</w:t>
            </w:r>
            <w:r w:rsidRPr="00691F90">
              <w:rPr>
                <w:i/>
              </w:rPr>
              <w:t xml:space="preserve">anagement. </w:t>
            </w:r>
            <w:r w:rsidRPr="000D06EC">
              <w:t xml:space="preserve">Tenth edition. Boston: Pearson, 2017, 767 </w:t>
            </w:r>
            <w:r w:rsidR="00121152">
              <w:t>p</w:t>
            </w:r>
            <w:r w:rsidRPr="000D06EC">
              <w:t>. ISBN 978-1-292-15301-8.</w:t>
            </w:r>
          </w:p>
          <w:p w14:paraId="0D9026C3" w14:textId="448A9BF1" w:rsidR="00FD0A30" w:rsidRPr="00185B10" w:rsidRDefault="00FD0A30" w:rsidP="00D439A7">
            <w:pPr>
              <w:jc w:val="both"/>
            </w:pPr>
            <w:r w:rsidRPr="00185B10">
              <w:t xml:space="preserve">JESTON, J., NELIS, J. </w:t>
            </w:r>
            <w:r w:rsidRPr="00185B10">
              <w:rPr>
                <w:i/>
                <w:iCs/>
              </w:rPr>
              <w:t xml:space="preserve">Business </w:t>
            </w:r>
            <w:r w:rsidR="00691F90">
              <w:rPr>
                <w:i/>
                <w:iCs/>
              </w:rPr>
              <w:t>P</w:t>
            </w:r>
            <w:r w:rsidRPr="00185B10">
              <w:rPr>
                <w:i/>
                <w:iCs/>
              </w:rPr>
              <w:t xml:space="preserve">rocess </w:t>
            </w:r>
            <w:r w:rsidR="00691F90">
              <w:rPr>
                <w:i/>
                <w:iCs/>
              </w:rPr>
              <w:t>M</w:t>
            </w:r>
            <w:r w:rsidRPr="00185B10">
              <w:rPr>
                <w:i/>
                <w:iCs/>
              </w:rPr>
              <w:t xml:space="preserve">anagement: </w:t>
            </w:r>
            <w:r w:rsidR="00691F90">
              <w:rPr>
                <w:i/>
                <w:iCs/>
              </w:rPr>
              <w:t>P</w:t>
            </w:r>
            <w:r w:rsidRPr="00185B10">
              <w:rPr>
                <w:i/>
                <w:iCs/>
              </w:rPr>
              <w:t xml:space="preserve">ractical </w:t>
            </w:r>
            <w:r w:rsidR="00691F90">
              <w:rPr>
                <w:i/>
                <w:iCs/>
              </w:rPr>
              <w:t>G</w:t>
            </w:r>
            <w:r w:rsidRPr="00185B10">
              <w:rPr>
                <w:i/>
                <w:iCs/>
              </w:rPr>
              <w:t xml:space="preserve">uidelines to </w:t>
            </w:r>
            <w:r w:rsidR="00691F90">
              <w:rPr>
                <w:i/>
                <w:iCs/>
              </w:rPr>
              <w:t>S</w:t>
            </w:r>
            <w:r w:rsidRPr="00185B10">
              <w:rPr>
                <w:i/>
                <w:iCs/>
              </w:rPr>
              <w:t xml:space="preserve">uccessful </w:t>
            </w:r>
            <w:r w:rsidR="00691F90">
              <w:rPr>
                <w:i/>
                <w:iCs/>
              </w:rPr>
              <w:t>I</w:t>
            </w:r>
            <w:r w:rsidRPr="00185B10">
              <w:rPr>
                <w:i/>
                <w:iCs/>
              </w:rPr>
              <w:t>mplementations</w:t>
            </w:r>
            <w:r w:rsidRPr="00185B10">
              <w:t xml:space="preserve">. 3rd ed. London: Routledge, 2014, 652 </w:t>
            </w:r>
            <w:r w:rsidR="00121152">
              <w:t>p</w:t>
            </w:r>
            <w:r w:rsidRPr="00185B10">
              <w:t>. ISBN 978-0-415-64176-0.</w:t>
            </w:r>
          </w:p>
          <w:p w14:paraId="6E2BAFAC" w14:textId="080C3BF2" w:rsidR="00FD0A30" w:rsidRPr="00185B10" w:rsidRDefault="00FD0A30" w:rsidP="00D439A7">
            <w:pPr>
              <w:jc w:val="both"/>
              <w:rPr>
                <w:lang w:val="en-US"/>
              </w:rPr>
            </w:pPr>
            <w:r w:rsidRPr="00185B10">
              <w:t xml:space="preserve">MERRIAM, S. B., TISDELL, E. J. </w:t>
            </w:r>
            <w:r w:rsidRPr="00185B10">
              <w:rPr>
                <w:i/>
                <w:lang w:val="en-US"/>
              </w:rPr>
              <w:t>Qualitative Research: A Guide to Design and Implementation</w:t>
            </w:r>
            <w:r w:rsidRPr="00185B10">
              <w:t xml:space="preserve">. </w:t>
            </w:r>
            <w:r w:rsidRPr="00185B10">
              <w:rPr>
                <w:lang w:val="en-US"/>
              </w:rPr>
              <w:t xml:space="preserve">4th ed. San Francisco: Jossey-Bass, 2015, 368 </w:t>
            </w:r>
            <w:r w:rsidR="00121152">
              <w:rPr>
                <w:lang w:val="en-US"/>
              </w:rPr>
              <w:t>p</w:t>
            </w:r>
            <w:r w:rsidRPr="00185B10">
              <w:rPr>
                <w:lang w:val="en-US"/>
              </w:rPr>
              <w:t>. ISBN 978-1-1190-0361-8.</w:t>
            </w:r>
          </w:p>
          <w:p w14:paraId="1CFF5977" w14:textId="21B85979" w:rsidR="00FD0A30" w:rsidRPr="00185B10" w:rsidRDefault="00FD0A30" w:rsidP="00D439A7">
            <w:pPr>
              <w:jc w:val="both"/>
            </w:pPr>
            <w:r w:rsidRPr="00185B10">
              <w:t xml:space="preserve">ROTHAERMEL, F. T. </w:t>
            </w:r>
            <w:r w:rsidRPr="00185B10">
              <w:rPr>
                <w:i/>
              </w:rPr>
              <w:t xml:space="preserve">Strategic </w:t>
            </w:r>
            <w:r w:rsidR="00691F90">
              <w:rPr>
                <w:i/>
              </w:rPr>
              <w:t>M</w:t>
            </w:r>
            <w:r w:rsidRPr="00185B10">
              <w:rPr>
                <w:i/>
              </w:rPr>
              <w:t>anagement</w:t>
            </w:r>
            <w:r w:rsidRPr="00185B10">
              <w:t xml:space="preserve">. 1st ed. McGraw-Hill Education, 2017, 516 </w:t>
            </w:r>
            <w:r w:rsidR="00121152">
              <w:t>p</w:t>
            </w:r>
            <w:r w:rsidRPr="00185B10">
              <w:t>. ISBN 978-1-259-4247-4.</w:t>
            </w:r>
          </w:p>
          <w:p w14:paraId="166CE995" w14:textId="1521AA07" w:rsidR="003279CA" w:rsidRDefault="003279CA" w:rsidP="003279CA">
            <w:pPr>
              <w:shd w:val="clear" w:color="auto" w:fill="FCFCFC"/>
              <w:jc w:val="both"/>
              <w:textAlignment w:val="top"/>
            </w:pPr>
            <w:r w:rsidRPr="00185B10">
              <w:t xml:space="preserve">SZELAGOWSKI, M. </w:t>
            </w:r>
            <w:r w:rsidRPr="00185B10">
              <w:rPr>
                <w:i/>
              </w:rPr>
              <w:t>Dynamic Business Process Management in the Knowledge Economy.</w:t>
            </w:r>
            <w:r w:rsidRPr="00185B10">
              <w:rPr>
                <w:rFonts w:ascii="Helvetica" w:hAnsi="Helvetica" w:cs="Helvetica"/>
                <w:color w:val="333333"/>
                <w:spacing w:val="4"/>
                <w:sz w:val="21"/>
                <w:szCs w:val="21"/>
                <w:shd w:val="clear" w:color="auto" w:fill="FCFCFC"/>
              </w:rPr>
              <w:t xml:space="preserve"> </w:t>
            </w:r>
            <w:r w:rsidRPr="00185B10">
              <w:t>Springer, 2019, 213</w:t>
            </w:r>
            <w:r w:rsidR="00121152">
              <w:t xml:space="preserve"> p</w:t>
            </w:r>
            <w:r>
              <w:t>.</w:t>
            </w:r>
            <w:r w:rsidRPr="00185B10">
              <w:t xml:space="preserve"> ISBN 978-3-030-17140-7.</w:t>
            </w:r>
          </w:p>
          <w:p w14:paraId="34840597" w14:textId="77777777" w:rsidR="003279CA" w:rsidRDefault="003279CA" w:rsidP="003279CA">
            <w:pPr>
              <w:shd w:val="clear" w:color="auto" w:fill="FCFCFC"/>
              <w:jc w:val="both"/>
              <w:textAlignment w:val="top"/>
            </w:pPr>
            <w:r w:rsidRPr="00185B10">
              <w:t xml:space="preserve">VOM BROCKE, J., ROSEMANN, M. </w:t>
            </w:r>
            <w:r w:rsidRPr="00185B10">
              <w:rPr>
                <w:i/>
                <w:iCs/>
              </w:rPr>
              <w:t xml:space="preserve">Handbook on </w:t>
            </w:r>
            <w:r>
              <w:rPr>
                <w:i/>
                <w:iCs/>
              </w:rPr>
              <w:t>B</w:t>
            </w:r>
            <w:r w:rsidRPr="00185B10">
              <w:rPr>
                <w:i/>
                <w:iCs/>
              </w:rPr>
              <w:t xml:space="preserve">usiness </w:t>
            </w:r>
            <w:r>
              <w:rPr>
                <w:i/>
                <w:iCs/>
              </w:rPr>
              <w:t>P</w:t>
            </w:r>
            <w:r w:rsidRPr="00185B10">
              <w:rPr>
                <w:i/>
                <w:iCs/>
              </w:rPr>
              <w:t xml:space="preserve">rocess </w:t>
            </w:r>
            <w:r>
              <w:rPr>
                <w:i/>
                <w:iCs/>
              </w:rPr>
              <w:t>M</w:t>
            </w:r>
            <w:r w:rsidRPr="00185B10">
              <w:rPr>
                <w:i/>
                <w:iCs/>
              </w:rPr>
              <w:t>anagement</w:t>
            </w:r>
            <w:r w:rsidRPr="00185B10">
              <w:t xml:space="preserve">. 2nd ed. Berlin: Springer, 2015, 2 sv. ISBN 978-3-642-45099-0. </w:t>
            </w:r>
          </w:p>
          <w:p w14:paraId="2F05AA64" w14:textId="77777777" w:rsidR="00FD0A30" w:rsidRPr="00185B10" w:rsidRDefault="00FD0A30" w:rsidP="00D439A7">
            <w:pPr>
              <w:jc w:val="both"/>
              <w:rPr>
                <w:b/>
              </w:rPr>
            </w:pPr>
            <w:r w:rsidRPr="00185B10">
              <w:rPr>
                <w:b/>
              </w:rPr>
              <w:t>Doporučená literatura</w:t>
            </w:r>
          </w:p>
          <w:p w14:paraId="07668B6F" w14:textId="410CB088" w:rsidR="00FD0A30" w:rsidRPr="00185B10" w:rsidRDefault="00FD0A30" w:rsidP="00691F90">
            <w:pPr>
              <w:jc w:val="both"/>
              <w:rPr>
                <w:lang w:val="en-US"/>
              </w:rPr>
            </w:pPr>
            <w:r w:rsidRPr="00185B10">
              <w:rPr>
                <w:lang w:val="en-US"/>
              </w:rPr>
              <w:t xml:space="preserve">CRESWELL, J. W., POTH, CH. N. </w:t>
            </w:r>
            <w:r w:rsidRPr="00185B10">
              <w:rPr>
                <w:i/>
                <w:lang w:val="en-US"/>
              </w:rPr>
              <w:t>Qualitative Inquiry and Research Design: Choosing Among Five Approaches</w:t>
            </w:r>
            <w:r w:rsidRPr="00185B10">
              <w:rPr>
                <w:lang w:val="en-US"/>
              </w:rPr>
              <w:t xml:space="preserve">. 4th ed. SAGE Publications, 2018, 488 </w:t>
            </w:r>
            <w:r w:rsidR="00121152">
              <w:rPr>
                <w:lang w:val="en-US"/>
              </w:rPr>
              <w:t>p</w:t>
            </w:r>
            <w:r w:rsidRPr="00185B10">
              <w:rPr>
                <w:lang w:val="en-US"/>
              </w:rPr>
              <w:t>. ISBN 978-1-5063-3020-4.</w:t>
            </w:r>
          </w:p>
          <w:p w14:paraId="316EC423" w14:textId="77777777" w:rsidR="003279CA" w:rsidRPr="00185B10" w:rsidRDefault="003279CA" w:rsidP="003279CA">
            <w:r w:rsidRPr="00185B10">
              <w:t xml:space="preserve">GARDNER, K. </w:t>
            </w:r>
            <w:r w:rsidRPr="00185B10">
              <w:rPr>
                <w:i/>
              </w:rPr>
              <w:t>How to Successfully Implement Lean Six Sigma: The Lean Six Sigma Deployment Roadmap</w:t>
            </w:r>
            <w:r w:rsidRPr="00185B10">
              <w:t>. Saline, MI: Pinnacle Press, 2013, 232 p.</w:t>
            </w:r>
            <w:r>
              <w:t xml:space="preserve"> ISBN </w:t>
            </w:r>
            <w:r w:rsidRPr="00691F90">
              <w:t>0985943505</w:t>
            </w:r>
            <w:r>
              <w:t>.</w:t>
            </w:r>
          </w:p>
          <w:p w14:paraId="03FFD148" w14:textId="26D675CB" w:rsidR="00FD0A30" w:rsidRPr="00185B10" w:rsidRDefault="00FD0A30" w:rsidP="00691F90">
            <w:pPr>
              <w:jc w:val="both"/>
            </w:pPr>
            <w:r w:rsidRPr="00185B10">
              <w:t xml:space="preserve">HILL, CH. W. L, JONES, G. R. </w:t>
            </w:r>
            <w:r w:rsidRPr="00185B10">
              <w:rPr>
                <w:i/>
              </w:rPr>
              <w:t>Strategic Management.</w:t>
            </w:r>
            <w:r w:rsidRPr="00185B10">
              <w:t xml:space="preserve"> 10 ed. South-Western Cengage Learning, 2017, 490 </w:t>
            </w:r>
            <w:r w:rsidR="00121152">
              <w:t>p</w:t>
            </w:r>
            <w:r w:rsidRPr="00185B10">
              <w:t>. ISBN 978-1-111-82584-3.</w:t>
            </w:r>
          </w:p>
          <w:p w14:paraId="080C743A" w14:textId="77777777" w:rsidR="00FD0A30" w:rsidRPr="00185B10" w:rsidRDefault="00FD0A30" w:rsidP="00691F90">
            <w:pPr>
              <w:jc w:val="both"/>
            </w:pPr>
            <w:r w:rsidRPr="00185B10">
              <w:t>LEONHARD, G. </w:t>
            </w:r>
            <w:r w:rsidRPr="00185B10">
              <w:rPr>
                <w:i/>
              </w:rPr>
              <w:t>Technology vs. Humanity</w:t>
            </w:r>
            <w:r w:rsidRPr="00185B10">
              <w:t>. 1st ed. Fast Future Publishing, 2016. ISBN 978-09-9329-582-9.</w:t>
            </w:r>
          </w:p>
          <w:p w14:paraId="60D389F8" w14:textId="7E05D25C" w:rsidR="00FD0A30" w:rsidRPr="00185B10" w:rsidRDefault="00FD0A30" w:rsidP="00691F90">
            <w:pPr>
              <w:jc w:val="both"/>
            </w:pPr>
            <w:r w:rsidRPr="00185B10">
              <w:rPr>
                <w:caps/>
              </w:rPr>
              <w:t>Oakland</w:t>
            </w:r>
            <w:r w:rsidRPr="00185B10">
              <w:t xml:space="preserve">, J. S. </w:t>
            </w:r>
            <w:r w:rsidRPr="00185B10">
              <w:rPr>
                <w:i/>
              </w:rPr>
              <w:t xml:space="preserve">Total </w:t>
            </w:r>
            <w:r w:rsidR="00691F90">
              <w:rPr>
                <w:i/>
              </w:rPr>
              <w:t>Q</w:t>
            </w:r>
            <w:r w:rsidRPr="00185B10">
              <w:rPr>
                <w:i/>
              </w:rPr>
              <w:t xml:space="preserve">uality </w:t>
            </w:r>
            <w:r w:rsidR="00691F90">
              <w:rPr>
                <w:i/>
              </w:rPr>
              <w:t>M</w:t>
            </w:r>
            <w:r w:rsidRPr="00185B10">
              <w:rPr>
                <w:i/>
              </w:rPr>
              <w:t xml:space="preserve">anagement and </w:t>
            </w:r>
            <w:r w:rsidR="00691F90">
              <w:rPr>
                <w:i/>
              </w:rPr>
              <w:t>O</w:t>
            </w:r>
            <w:r w:rsidRPr="00185B10">
              <w:rPr>
                <w:i/>
              </w:rPr>
              <w:t xml:space="preserve">perational </w:t>
            </w:r>
            <w:r w:rsidR="00691F90">
              <w:rPr>
                <w:i/>
              </w:rPr>
              <w:t>E</w:t>
            </w:r>
            <w:r w:rsidRPr="00185B10">
              <w:rPr>
                <w:i/>
              </w:rPr>
              <w:t>xcellence: Text with cases</w:t>
            </w:r>
            <w:r w:rsidRPr="00185B10">
              <w:t>. London: Routledge, Taylor &amp; Francis Group, 2014, 555 p. ISBN 978-0415635493.</w:t>
            </w:r>
          </w:p>
          <w:p w14:paraId="2E60D213" w14:textId="7F55CE47" w:rsidR="00FD0A30" w:rsidRPr="00185B10" w:rsidRDefault="00FD0A30" w:rsidP="00691F90">
            <w:pPr>
              <w:jc w:val="both"/>
            </w:pPr>
            <w:r w:rsidRPr="00185B10">
              <w:t xml:space="preserve">SINUR, J., ODELL, J. J., FINGAR, P. </w:t>
            </w:r>
            <w:r w:rsidRPr="00185B10">
              <w:rPr>
                <w:i/>
                <w:iCs/>
              </w:rPr>
              <w:t xml:space="preserve">Business </w:t>
            </w:r>
            <w:r w:rsidR="00691F90">
              <w:rPr>
                <w:i/>
                <w:iCs/>
              </w:rPr>
              <w:t>P</w:t>
            </w:r>
            <w:r w:rsidRPr="00185B10">
              <w:rPr>
                <w:i/>
                <w:iCs/>
              </w:rPr>
              <w:t xml:space="preserve">rocess </w:t>
            </w:r>
            <w:r w:rsidR="00691F90">
              <w:rPr>
                <w:i/>
                <w:iCs/>
              </w:rPr>
              <w:t>M</w:t>
            </w:r>
            <w:r w:rsidRPr="00185B10">
              <w:rPr>
                <w:i/>
                <w:iCs/>
              </w:rPr>
              <w:t xml:space="preserve">anagement: the next </w:t>
            </w:r>
            <w:proofErr w:type="gramStart"/>
            <w:r w:rsidRPr="00185B10">
              <w:rPr>
                <w:i/>
                <w:iCs/>
              </w:rPr>
              <w:t>wave :</w:t>
            </w:r>
            <w:proofErr w:type="gramEnd"/>
            <w:r w:rsidRPr="00185B10">
              <w:rPr>
                <w:i/>
                <w:iCs/>
              </w:rPr>
              <w:t xml:space="preserve"> harnessing complexity with intelligent agents</w:t>
            </w:r>
            <w:r w:rsidRPr="00185B10">
              <w:t xml:space="preserve">. Tampa: Meghan-Kiffer Press, 2013, 276 </w:t>
            </w:r>
            <w:r w:rsidR="00121152">
              <w:t>p</w:t>
            </w:r>
            <w:r w:rsidRPr="00185B10">
              <w:t>. ISBN 978-0-929652-22-1.</w:t>
            </w:r>
          </w:p>
          <w:p w14:paraId="3E671902" w14:textId="299C88E8" w:rsidR="00FD0A30" w:rsidRPr="00185B10" w:rsidRDefault="00FD0A30" w:rsidP="003279CA">
            <w:pPr>
              <w:jc w:val="both"/>
            </w:pPr>
            <w:r w:rsidRPr="00185B10">
              <w:t xml:space="preserve">SUBRAMANIAN, S. P. </w:t>
            </w:r>
            <w:r w:rsidRPr="00185B10">
              <w:rPr>
                <w:i/>
                <w:iCs/>
              </w:rPr>
              <w:t xml:space="preserve">Transforming </w:t>
            </w:r>
            <w:r w:rsidR="00691F90">
              <w:rPr>
                <w:i/>
                <w:iCs/>
              </w:rPr>
              <w:t>B</w:t>
            </w:r>
            <w:r w:rsidRPr="00185B10">
              <w:rPr>
                <w:i/>
                <w:iCs/>
              </w:rPr>
              <w:t xml:space="preserve">usiness with </w:t>
            </w:r>
            <w:r w:rsidR="00691F90">
              <w:rPr>
                <w:i/>
                <w:iCs/>
              </w:rPr>
              <w:t>P</w:t>
            </w:r>
            <w:r w:rsidRPr="00185B10">
              <w:rPr>
                <w:i/>
                <w:iCs/>
              </w:rPr>
              <w:t xml:space="preserve">rogram </w:t>
            </w:r>
            <w:r w:rsidR="00691F90">
              <w:rPr>
                <w:i/>
                <w:iCs/>
              </w:rPr>
              <w:t>M</w:t>
            </w:r>
            <w:r w:rsidRPr="00185B10">
              <w:rPr>
                <w:i/>
                <w:iCs/>
              </w:rPr>
              <w:t xml:space="preserve">anagement: </w:t>
            </w:r>
            <w:r w:rsidR="00691F90">
              <w:rPr>
                <w:i/>
                <w:iCs/>
              </w:rPr>
              <w:t>I</w:t>
            </w:r>
            <w:r w:rsidRPr="00185B10">
              <w:rPr>
                <w:i/>
                <w:iCs/>
              </w:rPr>
              <w:t xml:space="preserve">ntegrating </w:t>
            </w:r>
            <w:r w:rsidR="00691F90">
              <w:rPr>
                <w:i/>
                <w:iCs/>
              </w:rPr>
              <w:t>S</w:t>
            </w:r>
            <w:r w:rsidRPr="00185B10">
              <w:rPr>
                <w:i/>
                <w:iCs/>
              </w:rPr>
              <w:t xml:space="preserve">trategy, </w:t>
            </w:r>
            <w:r w:rsidR="00691F90">
              <w:rPr>
                <w:i/>
                <w:iCs/>
              </w:rPr>
              <w:t>P</w:t>
            </w:r>
            <w:r w:rsidRPr="00185B10">
              <w:rPr>
                <w:i/>
                <w:iCs/>
              </w:rPr>
              <w:t xml:space="preserve">eople, </w:t>
            </w:r>
            <w:r w:rsidR="00691F90">
              <w:rPr>
                <w:i/>
                <w:iCs/>
              </w:rPr>
              <w:t>P</w:t>
            </w:r>
            <w:r w:rsidRPr="00185B10">
              <w:rPr>
                <w:i/>
                <w:iCs/>
              </w:rPr>
              <w:t xml:space="preserve">rocess, </w:t>
            </w:r>
            <w:r w:rsidR="00691F90">
              <w:rPr>
                <w:i/>
                <w:iCs/>
              </w:rPr>
              <w:t>T</w:t>
            </w:r>
            <w:r w:rsidRPr="00185B10">
              <w:rPr>
                <w:i/>
                <w:iCs/>
              </w:rPr>
              <w:t xml:space="preserve">echnology, </w:t>
            </w:r>
            <w:r w:rsidR="00691F90">
              <w:rPr>
                <w:i/>
                <w:iCs/>
              </w:rPr>
              <w:t>S</w:t>
            </w:r>
            <w:r w:rsidRPr="00185B10">
              <w:rPr>
                <w:i/>
                <w:iCs/>
              </w:rPr>
              <w:t xml:space="preserve">tructure, and </w:t>
            </w:r>
            <w:r w:rsidR="00691F90">
              <w:rPr>
                <w:i/>
                <w:iCs/>
              </w:rPr>
              <w:t>M</w:t>
            </w:r>
            <w:r w:rsidRPr="00185B10">
              <w:rPr>
                <w:i/>
                <w:iCs/>
              </w:rPr>
              <w:t>easurement</w:t>
            </w:r>
            <w:r w:rsidRPr="00185B10">
              <w:t>. Boca Raton: CRC Press, Taylor &amp; Francis Group, 2015, 229 p. ISBN 978-1-4665-9099-1.</w:t>
            </w:r>
          </w:p>
        </w:tc>
      </w:tr>
      <w:tr w:rsidR="00FD0A30" w14:paraId="56976A6E"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B360DB" w14:textId="77777777" w:rsidR="00FD0A30" w:rsidRDefault="00FD0A30" w:rsidP="00D439A7">
            <w:pPr>
              <w:jc w:val="center"/>
              <w:rPr>
                <w:b/>
              </w:rPr>
            </w:pPr>
            <w:r>
              <w:rPr>
                <w:b/>
              </w:rPr>
              <w:t>Informace ke kombinované nebo distanční formě</w:t>
            </w:r>
          </w:p>
        </w:tc>
      </w:tr>
      <w:tr w:rsidR="00FD0A30" w14:paraId="1670FC9E" w14:textId="77777777" w:rsidTr="00D439A7">
        <w:tc>
          <w:tcPr>
            <w:tcW w:w="4787" w:type="dxa"/>
            <w:gridSpan w:val="3"/>
            <w:tcBorders>
              <w:top w:val="single" w:sz="2" w:space="0" w:color="auto"/>
            </w:tcBorders>
            <w:shd w:val="clear" w:color="auto" w:fill="F7CAAC"/>
          </w:tcPr>
          <w:p w14:paraId="09DAD2A2" w14:textId="77777777" w:rsidR="00FD0A30" w:rsidRDefault="00FD0A30" w:rsidP="00D439A7">
            <w:pPr>
              <w:jc w:val="both"/>
            </w:pPr>
            <w:r>
              <w:rPr>
                <w:b/>
              </w:rPr>
              <w:t>Rozsah konzultací (soustředění)</w:t>
            </w:r>
          </w:p>
        </w:tc>
        <w:tc>
          <w:tcPr>
            <w:tcW w:w="889" w:type="dxa"/>
            <w:tcBorders>
              <w:top w:val="single" w:sz="2" w:space="0" w:color="auto"/>
            </w:tcBorders>
          </w:tcPr>
          <w:p w14:paraId="2ACF4E12" w14:textId="4635647B" w:rsidR="00FD0A30" w:rsidRDefault="00FD0A30" w:rsidP="00D439A7">
            <w:pPr>
              <w:jc w:val="both"/>
            </w:pPr>
            <w:r>
              <w:t>15</w:t>
            </w:r>
          </w:p>
        </w:tc>
        <w:tc>
          <w:tcPr>
            <w:tcW w:w="4179" w:type="dxa"/>
            <w:gridSpan w:val="4"/>
            <w:tcBorders>
              <w:top w:val="single" w:sz="2" w:space="0" w:color="auto"/>
            </w:tcBorders>
            <w:shd w:val="clear" w:color="auto" w:fill="F7CAAC"/>
          </w:tcPr>
          <w:p w14:paraId="6DF2CB5F" w14:textId="77777777" w:rsidR="00FD0A30" w:rsidRDefault="00FD0A30" w:rsidP="00D439A7">
            <w:pPr>
              <w:jc w:val="both"/>
              <w:rPr>
                <w:b/>
              </w:rPr>
            </w:pPr>
            <w:r>
              <w:rPr>
                <w:b/>
              </w:rPr>
              <w:t xml:space="preserve">hodin </w:t>
            </w:r>
          </w:p>
        </w:tc>
      </w:tr>
      <w:tr w:rsidR="00FD0A30" w14:paraId="6A39211D" w14:textId="77777777" w:rsidTr="00D439A7">
        <w:tc>
          <w:tcPr>
            <w:tcW w:w="9855" w:type="dxa"/>
            <w:gridSpan w:val="8"/>
            <w:shd w:val="clear" w:color="auto" w:fill="F7CAAC"/>
          </w:tcPr>
          <w:p w14:paraId="0797EBAE" w14:textId="77777777" w:rsidR="00FD0A30" w:rsidRDefault="00FD0A30" w:rsidP="00D439A7">
            <w:pPr>
              <w:jc w:val="both"/>
              <w:rPr>
                <w:b/>
              </w:rPr>
            </w:pPr>
            <w:r>
              <w:rPr>
                <w:b/>
              </w:rPr>
              <w:t>Informace o způsobu kontaktu s vyučujícím</w:t>
            </w:r>
          </w:p>
        </w:tc>
      </w:tr>
      <w:tr w:rsidR="00FD0A30" w14:paraId="350ED8BB" w14:textId="77777777" w:rsidTr="00D439A7">
        <w:trPr>
          <w:trHeight w:val="658"/>
        </w:trPr>
        <w:tc>
          <w:tcPr>
            <w:tcW w:w="9855" w:type="dxa"/>
            <w:gridSpan w:val="8"/>
          </w:tcPr>
          <w:p w14:paraId="2CB84A80" w14:textId="77777777" w:rsidR="00FD0A30" w:rsidRDefault="00FD0A30"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03D1BFCF" w14:textId="3662088D" w:rsidR="00FD0A30" w:rsidRDefault="00FD0A30"/>
    <w:p w14:paraId="69EEE528" w14:textId="0CDA2ADE" w:rsidR="009B076D" w:rsidRDefault="009B076D"/>
    <w:p w14:paraId="28AB3960" w14:textId="4BC4F097" w:rsidR="009B076D" w:rsidRDefault="009B076D"/>
    <w:p w14:paraId="5D4EAD17" w14:textId="2E533C33" w:rsidR="009B076D" w:rsidRDefault="009B076D"/>
    <w:p w14:paraId="4A393922" w14:textId="1051A792" w:rsidR="009B076D" w:rsidRDefault="009B076D"/>
    <w:p w14:paraId="279633D4" w14:textId="484F10CD" w:rsidR="009B076D" w:rsidRDefault="009B076D"/>
    <w:p w14:paraId="1C445893" w14:textId="0506B98D" w:rsidR="009B076D" w:rsidRDefault="009B076D"/>
    <w:p w14:paraId="6E0907E6" w14:textId="6B80ECCD" w:rsidR="009B076D" w:rsidRDefault="009B076D"/>
    <w:p w14:paraId="4C096431" w14:textId="1F557F0C" w:rsidR="009B076D" w:rsidRDefault="009B076D"/>
    <w:p w14:paraId="2DF7C1A2" w14:textId="14CC2844" w:rsidR="009B076D" w:rsidRDefault="009B076D"/>
    <w:p w14:paraId="773165F5" w14:textId="3D215D1E" w:rsidR="009B076D" w:rsidRDefault="009B076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5A5A" w14:paraId="562FA8E9" w14:textId="77777777" w:rsidTr="00D439A7">
        <w:tc>
          <w:tcPr>
            <w:tcW w:w="9855" w:type="dxa"/>
            <w:gridSpan w:val="8"/>
            <w:tcBorders>
              <w:bottom w:val="double" w:sz="4" w:space="0" w:color="auto"/>
            </w:tcBorders>
            <w:shd w:val="clear" w:color="auto" w:fill="BDD6EE"/>
          </w:tcPr>
          <w:p w14:paraId="007CFE2D" w14:textId="77777777" w:rsidR="00B05A5A" w:rsidRDefault="00B05A5A" w:rsidP="00D439A7">
            <w:pPr>
              <w:jc w:val="both"/>
              <w:rPr>
                <w:b/>
                <w:sz w:val="28"/>
              </w:rPr>
            </w:pPr>
            <w:r>
              <w:lastRenderedPageBreak/>
              <w:br w:type="page"/>
            </w:r>
            <w:r>
              <w:rPr>
                <w:b/>
                <w:sz w:val="28"/>
              </w:rPr>
              <w:t>B-III – Charakteristika studijního předmětu</w:t>
            </w:r>
          </w:p>
        </w:tc>
      </w:tr>
      <w:tr w:rsidR="00B05A5A" w14:paraId="25071EA9" w14:textId="77777777" w:rsidTr="00D439A7">
        <w:tc>
          <w:tcPr>
            <w:tcW w:w="3086" w:type="dxa"/>
            <w:tcBorders>
              <w:top w:val="double" w:sz="4" w:space="0" w:color="auto"/>
            </w:tcBorders>
            <w:shd w:val="clear" w:color="auto" w:fill="F7CAAC"/>
          </w:tcPr>
          <w:p w14:paraId="7D6FE50F" w14:textId="77777777" w:rsidR="00B05A5A" w:rsidRDefault="00B05A5A" w:rsidP="00D439A7">
            <w:pPr>
              <w:jc w:val="both"/>
              <w:rPr>
                <w:b/>
              </w:rPr>
            </w:pPr>
            <w:r>
              <w:rPr>
                <w:b/>
              </w:rPr>
              <w:t>Název studijního předmětu</w:t>
            </w:r>
          </w:p>
        </w:tc>
        <w:tc>
          <w:tcPr>
            <w:tcW w:w="6769" w:type="dxa"/>
            <w:gridSpan w:val="7"/>
            <w:tcBorders>
              <w:top w:val="double" w:sz="4" w:space="0" w:color="auto"/>
            </w:tcBorders>
          </w:tcPr>
          <w:p w14:paraId="48B363C3" w14:textId="77777777" w:rsidR="00B05A5A" w:rsidRDefault="00B05A5A" w:rsidP="00D439A7">
            <w:pPr>
              <w:jc w:val="both"/>
            </w:pPr>
            <w:r w:rsidRPr="004A22EA">
              <w:t>Knowledge management</w:t>
            </w:r>
          </w:p>
        </w:tc>
      </w:tr>
      <w:tr w:rsidR="00B05A5A" w14:paraId="4218E0E5" w14:textId="77777777" w:rsidTr="00D439A7">
        <w:tc>
          <w:tcPr>
            <w:tcW w:w="3086" w:type="dxa"/>
            <w:shd w:val="clear" w:color="auto" w:fill="F7CAAC"/>
          </w:tcPr>
          <w:p w14:paraId="1D3005AD" w14:textId="77777777" w:rsidR="00B05A5A" w:rsidRDefault="00B05A5A" w:rsidP="00D439A7">
            <w:pPr>
              <w:jc w:val="both"/>
              <w:rPr>
                <w:b/>
              </w:rPr>
            </w:pPr>
            <w:r>
              <w:rPr>
                <w:b/>
              </w:rPr>
              <w:t>Typ předmětu</w:t>
            </w:r>
          </w:p>
        </w:tc>
        <w:tc>
          <w:tcPr>
            <w:tcW w:w="3406" w:type="dxa"/>
            <w:gridSpan w:val="4"/>
          </w:tcPr>
          <w:p w14:paraId="56566DE0" w14:textId="77777777" w:rsidR="00B05A5A" w:rsidRDefault="00B05A5A" w:rsidP="00D439A7">
            <w:pPr>
              <w:jc w:val="both"/>
            </w:pPr>
            <w:r>
              <w:t>povinně volitelný „PV“</w:t>
            </w:r>
          </w:p>
        </w:tc>
        <w:tc>
          <w:tcPr>
            <w:tcW w:w="2695" w:type="dxa"/>
            <w:gridSpan w:val="2"/>
            <w:shd w:val="clear" w:color="auto" w:fill="F7CAAC"/>
          </w:tcPr>
          <w:p w14:paraId="4CC214C6" w14:textId="77777777" w:rsidR="00B05A5A" w:rsidRDefault="00B05A5A" w:rsidP="00D439A7">
            <w:pPr>
              <w:jc w:val="both"/>
            </w:pPr>
            <w:r>
              <w:rPr>
                <w:b/>
              </w:rPr>
              <w:t>doporučený ročník / semestr</w:t>
            </w:r>
          </w:p>
        </w:tc>
        <w:tc>
          <w:tcPr>
            <w:tcW w:w="668" w:type="dxa"/>
          </w:tcPr>
          <w:p w14:paraId="4CA3C712" w14:textId="77777777" w:rsidR="00B05A5A" w:rsidRDefault="00B05A5A" w:rsidP="00D439A7">
            <w:pPr>
              <w:jc w:val="both"/>
            </w:pPr>
            <w:r>
              <w:t>1/L</w:t>
            </w:r>
          </w:p>
        </w:tc>
      </w:tr>
      <w:tr w:rsidR="00B05A5A" w14:paraId="66B79098" w14:textId="77777777" w:rsidTr="00D439A7">
        <w:tc>
          <w:tcPr>
            <w:tcW w:w="3086" w:type="dxa"/>
            <w:shd w:val="clear" w:color="auto" w:fill="F7CAAC"/>
          </w:tcPr>
          <w:p w14:paraId="4F78857C" w14:textId="77777777" w:rsidR="00B05A5A" w:rsidRDefault="00B05A5A" w:rsidP="00D439A7">
            <w:pPr>
              <w:jc w:val="both"/>
              <w:rPr>
                <w:b/>
              </w:rPr>
            </w:pPr>
            <w:r>
              <w:rPr>
                <w:b/>
              </w:rPr>
              <w:t>Rozsah studijního předmětu</w:t>
            </w:r>
          </w:p>
        </w:tc>
        <w:tc>
          <w:tcPr>
            <w:tcW w:w="1701" w:type="dxa"/>
            <w:gridSpan w:val="2"/>
          </w:tcPr>
          <w:p w14:paraId="5DA5CD26" w14:textId="65D0E399" w:rsidR="00B05A5A" w:rsidRDefault="00B05A5A" w:rsidP="00D439A7">
            <w:pPr>
              <w:jc w:val="both"/>
            </w:pPr>
            <w:r>
              <w:t>15 p</w:t>
            </w:r>
          </w:p>
        </w:tc>
        <w:tc>
          <w:tcPr>
            <w:tcW w:w="889" w:type="dxa"/>
            <w:shd w:val="clear" w:color="auto" w:fill="F7CAAC"/>
          </w:tcPr>
          <w:p w14:paraId="3CBC023F" w14:textId="77777777" w:rsidR="00B05A5A" w:rsidRDefault="00B05A5A" w:rsidP="00D439A7">
            <w:pPr>
              <w:jc w:val="both"/>
              <w:rPr>
                <w:b/>
              </w:rPr>
            </w:pPr>
            <w:r>
              <w:rPr>
                <w:b/>
              </w:rPr>
              <w:t xml:space="preserve">hod. </w:t>
            </w:r>
          </w:p>
        </w:tc>
        <w:tc>
          <w:tcPr>
            <w:tcW w:w="816" w:type="dxa"/>
          </w:tcPr>
          <w:p w14:paraId="13AF03C1" w14:textId="77777777" w:rsidR="00B05A5A" w:rsidRDefault="00B05A5A" w:rsidP="00D439A7">
            <w:pPr>
              <w:jc w:val="both"/>
            </w:pPr>
            <w:r>
              <w:t>15</w:t>
            </w:r>
          </w:p>
        </w:tc>
        <w:tc>
          <w:tcPr>
            <w:tcW w:w="2156" w:type="dxa"/>
            <w:shd w:val="clear" w:color="auto" w:fill="F7CAAC"/>
          </w:tcPr>
          <w:p w14:paraId="3C2FC6ED" w14:textId="77777777" w:rsidR="00B05A5A" w:rsidRDefault="00B05A5A" w:rsidP="00D439A7">
            <w:pPr>
              <w:jc w:val="both"/>
              <w:rPr>
                <w:b/>
              </w:rPr>
            </w:pPr>
            <w:r>
              <w:rPr>
                <w:b/>
              </w:rPr>
              <w:t>kreditů</w:t>
            </w:r>
          </w:p>
        </w:tc>
        <w:tc>
          <w:tcPr>
            <w:tcW w:w="1207" w:type="dxa"/>
            <w:gridSpan w:val="2"/>
          </w:tcPr>
          <w:p w14:paraId="0FEF3456" w14:textId="77777777" w:rsidR="00B05A5A" w:rsidRDefault="00B05A5A" w:rsidP="00D439A7">
            <w:pPr>
              <w:jc w:val="both"/>
            </w:pPr>
            <w:r>
              <w:t>3</w:t>
            </w:r>
          </w:p>
        </w:tc>
      </w:tr>
      <w:tr w:rsidR="00B05A5A" w14:paraId="3855DC67" w14:textId="77777777" w:rsidTr="00D439A7">
        <w:tc>
          <w:tcPr>
            <w:tcW w:w="3086" w:type="dxa"/>
            <w:shd w:val="clear" w:color="auto" w:fill="F7CAAC"/>
          </w:tcPr>
          <w:p w14:paraId="2B3310C1" w14:textId="77777777" w:rsidR="00B05A5A" w:rsidRDefault="00B05A5A" w:rsidP="00D439A7">
            <w:pPr>
              <w:rPr>
                <w:b/>
                <w:sz w:val="22"/>
              </w:rPr>
            </w:pPr>
            <w:r>
              <w:rPr>
                <w:b/>
              </w:rPr>
              <w:t>Prerekvizity, korekvizity, ekvivalence</w:t>
            </w:r>
          </w:p>
        </w:tc>
        <w:tc>
          <w:tcPr>
            <w:tcW w:w="6769" w:type="dxa"/>
            <w:gridSpan w:val="7"/>
          </w:tcPr>
          <w:p w14:paraId="6116876A" w14:textId="77777777" w:rsidR="00B05A5A" w:rsidRDefault="00B05A5A" w:rsidP="00D439A7">
            <w:pPr>
              <w:jc w:val="both"/>
            </w:pPr>
          </w:p>
        </w:tc>
      </w:tr>
      <w:tr w:rsidR="00B05A5A" w14:paraId="752FBB56" w14:textId="77777777" w:rsidTr="00D439A7">
        <w:tc>
          <w:tcPr>
            <w:tcW w:w="3086" w:type="dxa"/>
            <w:shd w:val="clear" w:color="auto" w:fill="F7CAAC"/>
          </w:tcPr>
          <w:p w14:paraId="50F52EAA" w14:textId="77777777" w:rsidR="00B05A5A" w:rsidRDefault="00B05A5A" w:rsidP="00D439A7">
            <w:pPr>
              <w:rPr>
                <w:b/>
              </w:rPr>
            </w:pPr>
            <w:r>
              <w:rPr>
                <w:b/>
              </w:rPr>
              <w:t>Způsob ověření studijních výsledků</w:t>
            </w:r>
          </w:p>
        </w:tc>
        <w:tc>
          <w:tcPr>
            <w:tcW w:w="3406" w:type="dxa"/>
            <w:gridSpan w:val="4"/>
          </w:tcPr>
          <w:p w14:paraId="690C0207" w14:textId="77777777" w:rsidR="00B05A5A" w:rsidRDefault="00B05A5A" w:rsidP="00D439A7">
            <w:pPr>
              <w:jc w:val="both"/>
            </w:pPr>
            <w:r>
              <w:t>zkouška</w:t>
            </w:r>
          </w:p>
        </w:tc>
        <w:tc>
          <w:tcPr>
            <w:tcW w:w="2156" w:type="dxa"/>
            <w:shd w:val="clear" w:color="auto" w:fill="F7CAAC"/>
          </w:tcPr>
          <w:p w14:paraId="0CB6B152" w14:textId="77777777" w:rsidR="00B05A5A" w:rsidRDefault="00B05A5A" w:rsidP="00D439A7">
            <w:pPr>
              <w:jc w:val="both"/>
              <w:rPr>
                <w:b/>
              </w:rPr>
            </w:pPr>
            <w:r>
              <w:rPr>
                <w:b/>
              </w:rPr>
              <w:t>Forma výuky</w:t>
            </w:r>
          </w:p>
        </w:tc>
        <w:tc>
          <w:tcPr>
            <w:tcW w:w="1207" w:type="dxa"/>
            <w:gridSpan w:val="2"/>
          </w:tcPr>
          <w:p w14:paraId="57BD440B" w14:textId="77777777" w:rsidR="00B05A5A" w:rsidRDefault="00B05A5A" w:rsidP="00D439A7">
            <w:pPr>
              <w:jc w:val="both"/>
            </w:pPr>
            <w:r>
              <w:t>přednáška</w:t>
            </w:r>
          </w:p>
          <w:p w14:paraId="12E84F1D" w14:textId="77777777" w:rsidR="00B05A5A" w:rsidRDefault="00B05A5A" w:rsidP="00D439A7">
            <w:pPr>
              <w:jc w:val="both"/>
            </w:pPr>
          </w:p>
        </w:tc>
      </w:tr>
      <w:tr w:rsidR="00B05A5A" w14:paraId="5586A5F5" w14:textId="77777777" w:rsidTr="00D439A7">
        <w:tc>
          <w:tcPr>
            <w:tcW w:w="3086" w:type="dxa"/>
            <w:shd w:val="clear" w:color="auto" w:fill="F7CAAC"/>
          </w:tcPr>
          <w:p w14:paraId="4332CE19" w14:textId="77777777" w:rsidR="00B05A5A" w:rsidRDefault="00B05A5A" w:rsidP="00D439A7">
            <w:pPr>
              <w:jc w:val="both"/>
              <w:rPr>
                <w:b/>
              </w:rPr>
            </w:pPr>
            <w:r>
              <w:rPr>
                <w:b/>
              </w:rPr>
              <w:t>Forma způsobu ověření studijních výsledků a další požadavky na studenta</w:t>
            </w:r>
          </w:p>
        </w:tc>
        <w:tc>
          <w:tcPr>
            <w:tcW w:w="6769" w:type="dxa"/>
            <w:gridSpan w:val="7"/>
            <w:tcBorders>
              <w:bottom w:val="nil"/>
            </w:tcBorders>
          </w:tcPr>
          <w:p w14:paraId="0F1978AA" w14:textId="77777777" w:rsidR="00B05A5A" w:rsidRDefault="00B05A5A" w:rsidP="00D439A7">
            <w:pPr>
              <w:jc w:val="both"/>
            </w:pPr>
            <w:r>
              <w:t>Způsob ukončení předmětu: zkouška</w:t>
            </w:r>
          </w:p>
          <w:p w14:paraId="5F36D498" w14:textId="77777777" w:rsidR="00B05A5A" w:rsidRDefault="00B05A5A" w:rsidP="00D439A7">
            <w:pPr>
              <w:jc w:val="both"/>
            </w:pPr>
            <w:r>
              <w:t>Požadavky ke zkoušce: vypracování seminární práce včetně případové studie s akcentem na znalostní služby či ekonomiku.</w:t>
            </w:r>
          </w:p>
        </w:tc>
      </w:tr>
      <w:tr w:rsidR="00B05A5A" w14:paraId="00E62F58" w14:textId="77777777" w:rsidTr="00D439A7">
        <w:trPr>
          <w:trHeight w:val="168"/>
        </w:trPr>
        <w:tc>
          <w:tcPr>
            <w:tcW w:w="9855" w:type="dxa"/>
            <w:gridSpan w:val="8"/>
            <w:tcBorders>
              <w:top w:val="nil"/>
            </w:tcBorders>
          </w:tcPr>
          <w:p w14:paraId="29998092" w14:textId="77777777" w:rsidR="00B05A5A" w:rsidRDefault="00B05A5A" w:rsidP="00D439A7">
            <w:pPr>
              <w:jc w:val="both"/>
            </w:pPr>
          </w:p>
        </w:tc>
      </w:tr>
      <w:tr w:rsidR="00B05A5A" w14:paraId="5036F645" w14:textId="77777777" w:rsidTr="00D439A7">
        <w:trPr>
          <w:trHeight w:val="197"/>
        </w:trPr>
        <w:tc>
          <w:tcPr>
            <w:tcW w:w="3086" w:type="dxa"/>
            <w:tcBorders>
              <w:top w:val="nil"/>
            </w:tcBorders>
            <w:shd w:val="clear" w:color="auto" w:fill="F7CAAC"/>
          </w:tcPr>
          <w:p w14:paraId="19B2EF54" w14:textId="77777777" w:rsidR="00B05A5A" w:rsidRDefault="00B05A5A" w:rsidP="00D439A7">
            <w:pPr>
              <w:jc w:val="both"/>
              <w:rPr>
                <w:b/>
              </w:rPr>
            </w:pPr>
            <w:r>
              <w:rPr>
                <w:b/>
              </w:rPr>
              <w:t>Garant předmětu</w:t>
            </w:r>
          </w:p>
        </w:tc>
        <w:tc>
          <w:tcPr>
            <w:tcW w:w="6769" w:type="dxa"/>
            <w:gridSpan w:val="7"/>
            <w:tcBorders>
              <w:top w:val="nil"/>
            </w:tcBorders>
          </w:tcPr>
          <w:p w14:paraId="00943161" w14:textId="77777777" w:rsidR="00B05A5A" w:rsidRDefault="00B05A5A" w:rsidP="00D439A7">
            <w:pPr>
              <w:jc w:val="both"/>
            </w:pPr>
            <w:r>
              <w:t>doc. Ing. Zuzana Tučková, Ph.D.</w:t>
            </w:r>
          </w:p>
        </w:tc>
      </w:tr>
      <w:tr w:rsidR="00B05A5A" w14:paraId="668A53B4" w14:textId="77777777" w:rsidTr="00D439A7">
        <w:trPr>
          <w:trHeight w:val="243"/>
        </w:trPr>
        <w:tc>
          <w:tcPr>
            <w:tcW w:w="3086" w:type="dxa"/>
            <w:tcBorders>
              <w:top w:val="nil"/>
            </w:tcBorders>
            <w:shd w:val="clear" w:color="auto" w:fill="F7CAAC"/>
          </w:tcPr>
          <w:p w14:paraId="679294B6" w14:textId="77777777" w:rsidR="00B05A5A" w:rsidRDefault="00B05A5A" w:rsidP="00D439A7">
            <w:pPr>
              <w:jc w:val="both"/>
              <w:rPr>
                <w:b/>
              </w:rPr>
            </w:pPr>
            <w:r>
              <w:rPr>
                <w:b/>
              </w:rPr>
              <w:t>Zapojení garanta do výuky předmětu</w:t>
            </w:r>
          </w:p>
        </w:tc>
        <w:tc>
          <w:tcPr>
            <w:tcW w:w="6769" w:type="dxa"/>
            <w:gridSpan w:val="7"/>
            <w:tcBorders>
              <w:top w:val="nil"/>
            </w:tcBorders>
          </w:tcPr>
          <w:p w14:paraId="7D5FFD6E" w14:textId="77777777" w:rsidR="00B05A5A" w:rsidRDefault="00B05A5A" w:rsidP="00D439A7">
            <w:pPr>
              <w:jc w:val="both"/>
            </w:pPr>
            <w:r>
              <w:t xml:space="preserve">Garant se podílí na přednášení v rozsahu </w:t>
            </w:r>
            <w:proofErr w:type="gramStart"/>
            <w:r>
              <w:t>100%</w:t>
            </w:r>
            <w:proofErr w:type="gramEnd"/>
            <w:r>
              <w:t>.</w:t>
            </w:r>
          </w:p>
        </w:tc>
      </w:tr>
      <w:tr w:rsidR="00B05A5A" w14:paraId="2B9FD9F5" w14:textId="77777777" w:rsidTr="00D439A7">
        <w:tc>
          <w:tcPr>
            <w:tcW w:w="3086" w:type="dxa"/>
            <w:shd w:val="clear" w:color="auto" w:fill="F7CAAC"/>
          </w:tcPr>
          <w:p w14:paraId="63BA0C36" w14:textId="77777777" w:rsidR="00B05A5A" w:rsidRDefault="00B05A5A" w:rsidP="00D439A7">
            <w:pPr>
              <w:jc w:val="both"/>
              <w:rPr>
                <w:b/>
              </w:rPr>
            </w:pPr>
            <w:r>
              <w:rPr>
                <w:b/>
              </w:rPr>
              <w:t>Vyučující</w:t>
            </w:r>
          </w:p>
        </w:tc>
        <w:tc>
          <w:tcPr>
            <w:tcW w:w="6769" w:type="dxa"/>
            <w:gridSpan w:val="7"/>
            <w:tcBorders>
              <w:bottom w:val="nil"/>
            </w:tcBorders>
          </w:tcPr>
          <w:p w14:paraId="73735C10" w14:textId="77777777" w:rsidR="00B05A5A" w:rsidRDefault="00B05A5A" w:rsidP="00D439A7">
            <w:pPr>
              <w:jc w:val="both"/>
            </w:pPr>
            <w:r>
              <w:t>doc. Ing. Zuzana Tučková, Ph.D. – přednášky (</w:t>
            </w:r>
            <w:proofErr w:type="gramStart"/>
            <w:r>
              <w:t>100%</w:t>
            </w:r>
            <w:proofErr w:type="gramEnd"/>
            <w:r>
              <w:t>)</w:t>
            </w:r>
          </w:p>
        </w:tc>
      </w:tr>
      <w:tr w:rsidR="00B05A5A" w14:paraId="02841E4D" w14:textId="77777777" w:rsidTr="00D439A7">
        <w:trPr>
          <w:trHeight w:val="218"/>
        </w:trPr>
        <w:tc>
          <w:tcPr>
            <w:tcW w:w="9855" w:type="dxa"/>
            <w:gridSpan w:val="8"/>
            <w:tcBorders>
              <w:top w:val="nil"/>
            </w:tcBorders>
          </w:tcPr>
          <w:p w14:paraId="2E79677E" w14:textId="77777777" w:rsidR="00B05A5A" w:rsidRDefault="00B05A5A" w:rsidP="00D439A7">
            <w:pPr>
              <w:jc w:val="both"/>
            </w:pPr>
          </w:p>
        </w:tc>
      </w:tr>
      <w:tr w:rsidR="00B05A5A" w14:paraId="623CF529" w14:textId="77777777" w:rsidTr="00D439A7">
        <w:tc>
          <w:tcPr>
            <w:tcW w:w="3086" w:type="dxa"/>
            <w:shd w:val="clear" w:color="auto" w:fill="F7CAAC"/>
          </w:tcPr>
          <w:p w14:paraId="218B1510" w14:textId="77777777" w:rsidR="00B05A5A" w:rsidRDefault="00B05A5A" w:rsidP="00D439A7">
            <w:pPr>
              <w:jc w:val="both"/>
              <w:rPr>
                <w:b/>
              </w:rPr>
            </w:pPr>
            <w:r>
              <w:rPr>
                <w:b/>
              </w:rPr>
              <w:t>Stručná anotace předmětu</w:t>
            </w:r>
          </w:p>
        </w:tc>
        <w:tc>
          <w:tcPr>
            <w:tcW w:w="6769" w:type="dxa"/>
            <w:gridSpan w:val="7"/>
            <w:tcBorders>
              <w:bottom w:val="nil"/>
            </w:tcBorders>
          </w:tcPr>
          <w:p w14:paraId="6FB3DD48" w14:textId="77777777" w:rsidR="00B05A5A" w:rsidRDefault="00B05A5A" w:rsidP="00D439A7">
            <w:pPr>
              <w:jc w:val="both"/>
            </w:pPr>
          </w:p>
        </w:tc>
      </w:tr>
      <w:tr w:rsidR="00B05A5A" w14:paraId="4387D0C3" w14:textId="77777777" w:rsidTr="00D439A7">
        <w:trPr>
          <w:trHeight w:val="1534"/>
        </w:trPr>
        <w:tc>
          <w:tcPr>
            <w:tcW w:w="9855" w:type="dxa"/>
            <w:gridSpan w:val="8"/>
            <w:tcBorders>
              <w:top w:val="nil"/>
              <w:bottom w:val="single" w:sz="12" w:space="0" w:color="auto"/>
            </w:tcBorders>
          </w:tcPr>
          <w:p w14:paraId="4EB07F32" w14:textId="77777777" w:rsidR="00121152" w:rsidRDefault="00121152" w:rsidP="00121152">
            <w:pPr>
              <w:jc w:val="both"/>
            </w:pPr>
            <w:r>
              <w:t xml:space="preserve">Cílem </w:t>
            </w:r>
            <w:r w:rsidRPr="00523BFD">
              <w:t xml:space="preserve">předmětu je poskytnout pokročilé poznatky </w:t>
            </w:r>
            <w:r>
              <w:t xml:space="preserve">ze znalostního </w:t>
            </w:r>
            <w:r w:rsidRPr="00523BFD">
              <w:t>managementu</w:t>
            </w:r>
            <w:r>
              <w:t xml:space="preserve"> jakobecně tak převážně </w:t>
            </w:r>
            <w:r w:rsidRPr="00523BFD">
              <w:t>aplikovatelné na podnikatelsky i nepodnikatelsky orientované subjekty</w:t>
            </w:r>
            <w:r>
              <w:t xml:space="preserve"> primárně z oblasti cestovního ruchu a hotelnictví</w:t>
            </w:r>
            <w:r w:rsidRPr="00523BFD">
              <w:t xml:space="preserve">. </w:t>
            </w:r>
            <w:r>
              <w:t>V rámci přednášek daného předmětu si student osvojí následující informace o znalostním managementu:</w:t>
            </w:r>
          </w:p>
          <w:p w14:paraId="33DEFA2C" w14:textId="77777777" w:rsidR="00B05A5A" w:rsidRDefault="00B05A5A" w:rsidP="00D0374C">
            <w:pPr>
              <w:pStyle w:val="Odstavecseseznamem"/>
              <w:numPr>
                <w:ilvl w:val="0"/>
                <w:numId w:val="11"/>
              </w:numPr>
              <w:ind w:left="254" w:hanging="254"/>
              <w:jc w:val="both"/>
            </w:pPr>
            <w:r>
              <w:t>Modely znalostního managementu</w:t>
            </w:r>
          </w:p>
          <w:p w14:paraId="0C303AB0" w14:textId="77777777" w:rsidR="00B05A5A" w:rsidRDefault="00B05A5A" w:rsidP="00D0374C">
            <w:pPr>
              <w:pStyle w:val="Odstavecseseznamem"/>
              <w:numPr>
                <w:ilvl w:val="0"/>
                <w:numId w:val="11"/>
              </w:numPr>
              <w:ind w:left="254" w:hanging="254"/>
              <w:jc w:val="both"/>
            </w:pPr>
            <w:r>
              <w:t xml:space="preserve">Hodnota znalostního managementu ve společnosti </w:t>
            </w:r>
          </w:p>
          <w:p w14:paraId="3148171A" w14:textId="77777777" w:rsidR="00B05A5A" w:rsidRDefault="00B05A5A" w:rsidP="00D0374C">
            <w:pPr>
              <w:pStyle w:val="Odstavecseseznamem"/>
              <w:numPr>
                <w:ilvl w:val="0"/>
                <w:numId w:val="11"/>
              </w:numPr>
              <w:ind w:left="254" w:hanging="254"/>
              <w:jc w:val="both"/>
            </w:pPr>
            <w:r>
              <w:t xml:space="preserve">Nástroje znalostního managementu </w:t>
            </w:r>
          </w:p>
          <w:p w14:paraId="35AB1DE2" w14:textId="77777777" w:rsidR="00B05A5A" w:rsidRDefault="00B05A5A" w:rsidP="00D0374C">
            <w:pPr>
              <w:pStyle w:val="Odstavecseseznamem"/>
              <w:numPr>
                <w:ilvl w:val="0"/>
                <w:numId w:val="11"/>
              </w:numPr>
              <w:ind w:left="254" w:hanging="254"/>
              <w:jc w:val="both"/>
            </w:pPr>
            <w:r>
              <w:t xml:space="preserve">Znalostní služby </w:t>
            </w:r>
          </w:p>
          <w:p w14:paraId="023EEFF2" w14:textId="2410C2B6" w:rsidR="00B05A5A" w:rsidRDefault="00B05A5A" w:rsidP="00D439A7">
            <w:pPr>
              <w:pStyle w:val="Odstavecseseznamem"/>
              <w:numPr>
                <w:ilvl w:val="0"/>
                <w:numId w:val="11"/>
              </w:numPr>
              <w:ind w:left="254" w:hanging="254"/>
              <w:jc w:val="both"/>
            </w:pPr>
            <w:r>
              <w:t xml:space="preserve">Znalostní ekonomika </w:t>
            </w:r>
          </w:p>
        </w:tc>
      </w:tr>
      <w:tr w:rsidR="00B05A5A" w14:paraId="727C66A4" w14:textId="77777777" w:rsidTr="00D439A7">
        <w:trPr>
          <w:trHeight w:val="265"/>
        </w:trPr>
        <w:tc>
          <w:tcPr>
            <w:tcW w:w="3653" w:type="dxa"/>
            <w:gridSpan w:val="2"/>
            <w:tcBorders>
              <w:top w:val="nil"/>
            </w:tcBorders>
            <w:shd w:val="clear" w:color="auto" w:fill="F7CAAC"/>
          </w:tcPr>
          <w:p w14:paraId="4C609082" w14:textId="77777777" w:rsidR="00B05A5A" w:rsidRDefault="00B05A5A" w:rsidP="00D439A7">
            <w:pPr>
              <w:jc w:val="both"/>
            </w:pPr>
            <w:r>
              <w:rPr>
                <w:b/>
              </w:rPr>
              <w:t>Studijní literatura a studijní pomůcky</w:t>
            </w:r>
          </w:p>
        </w:tc>
        <w:tc>
          <w:tcPr>
            <w:tcW w:w="6202" w:type="dxa"/>
            <w:gridSpan w:val="6"/>
            <w:tcBorders>
              <w:top w:val="nil"/>
              <w:bottom w:val="nil"/>
            </w:tcBorders>
          </w:tcPr>
          <w:p w14:paraId="2F949748" w14:textId="77777777" w:rsidR="00B05A5A" w:rsidRDefault="00B05A5A" w:rsidP="00D439A7">
            <w:pPr>
              <w:jc w:val="both"/>
            </w:pPr>
          </w:p>
        </w:tc>
      </w:tr>
      <w:tr w:rsidR="00B05A5A" w14:paraId="2FD972B7" w14:textId="77777777" w:rsidTr="00D439A7">
        <w:trPr>
          <w:trHeight w:val="3618"/>
        </w:trPr>
        <w:tc>
          <w:tcPr>
            <w:tcW w:w="9855" w:type="dxa"/>
            <w:gridSpan w:val="8"/>
            <w:tcBorders>
              <w:top w:val="nil"/>
            </w:tcBorders>
          </w:tcPr>
          <w:p w14:paraId="297A9857" w14:textId="77777777" w:rsidR="00B05A5A" w:rsidRPr="00691F90" w:rsidRDefault="00B05A5A" w:rsidP="00D439A7">
            <w:pPr>
              <w:jc w:val="both"/>
              <w:rPr>
                <w:b/>
              </w:rPr>
            </w:pPr>
            <w:r w:rsidRPr="00691F90">
              <w:rPr>
                <w:b/>
                <w:caps/>
              </w:rPr>
              <w:t>P</w:t>
            </w:r>
            <w:r w:rsidRPr="00691F90">
              <w:rPr>
                <w:b/>
              </w:rPr>
              <w:t>ovinná literatura</w:t>
            </w:r>
          </w:p>
          <w:p w14:paraId="5F3317B2" w14:textId="77777777" w:rsidR="00B05A5A" w:rsidRPr="00691F90" w:rsidRDefault="00B05A5A" w:rsidP="00D439A7">
            <w:pPr>
              <w:jc w:val="both"/>
            </w:pPr>
            <w:r w:rsidRPr="00691F90">
              <w:t xml:space="preserve">DALKIR, K. </w:t>
            </w:r>
            <w:r w:rsidRPr="00691F90">
              <w:rPr>
                <w:i/>
              </w:rPr>
              <w:t>Knowledge Management in Theory and Practice</w:t>
            </w:r>
            <w:r w:rsidRPr="00691F90">
              <w:t xml:space="preserve">. Third edition. The MIT Press, 2017, 552 p. ISBN </w:t>
            </w:r>
            <w:r w:rsidRPr="00691F90">
              <w:rPr>
                <w:shd w:val="clear" w:color="auto" w:fill="FFFFFF"/>
              </w:rPr>
              <w:t>978-0262036870</w:t>
            </w:r>
          </w:p>
          <w:p w14:paraId="4620FC8D" w14:textId="77777777" w:rsidR="00B05A5A" w:rsidRPr="00691F90" w:rsidRDefault="00B05A5A" w:rsidP="00D439A7">
            <w:pPr>
              <w:jc w:val="both"/>
            </w:pPr>
            <w:r w:rsidRPr="00691F90">
              <w:t xml:space="preserve">MILLS, P.K., SNYDER, K.M. </w:t>
            </w:r>
            <w:r w:rsidRPr="00691F90">
              <w:rPr>
                <w:i/>
              </w:rPr>
              <w:t>Knowledge Services Management: Organizing Around Internal Markets</w:t>
            </w:r>
            <w:r w:rsidRPr="00691F90">
              <w:t>. New York: Springer, 2009, 189 p. ISBN 978-0387095189.</w:t>
            </w:r>
          </w:p>
          <w:p w14:paraId="7A8594D8" w14:textId="77777777" w:rsidR="00B05A5A" w:rsidRPr="00691F90" w:rsidRDefault="00B05A5A" w:rsidP="00D439A7">
            <w:pPr>
              <w:jc w:val="both"/>
              <w:rPr>
                <w:shd w:val="clear" w:color="auto" w:fill="FFFFFF"/>
              </w:rPr>
            </w:pPr>
            <w:r w:rsidRPr="00691F90">
              <w:t xml:space="preserve">MILTON, N., LAMBE, P. </w:t>
            </w:r>
            <w:r w:rsidRPr="00691F90">
              <w:rPr>
                <w:i/>
              </w:rPr>
              <w:t>The Knowledge Manager's Handbook: A Step-by-Step Guide to Embedding Effective Knowledge Management in your Organization</w:t>
            </w:r>
            <w:r w:rsidRPr="00691F90">
              <w:t xml:space="preserve">. </w:t>
            </w:r>
            <w:r w:rsidRPr="00691F90">
              <w:rPr>
                <w:shd w:val="clear" w:color="auto" w:fill="FFFFFF"/>
              </w:rPr>
              <w:t>Kogan Page, 2016, 320 p. ISBN 978-0749475536.</w:t>
            </w:r>
          </w:p>
          <w:p w14:paraId="71AC2AB0" w14:textId="77777777" w:rsidR="00B05A5A" w:rsidRPr="00691F90" w:rsidRDefault="00B05A5A" w:rsidP="00D439A7">
            <w:pPr>
              <w:jc w:val="both"/>
              <w:rPr>
                <w:b/>
              </w:rPr>
            </w:pPr>
            <w:r w:rsidRPr="00691F90">
              <w:rPr>
                <w:b/>
              </w:rPr>
              <w:t>Doporučená literatura</w:t>
            </w:r>
          </w:p>
          <w:p w14:paraId="74EE8477" w14:textId="77777777" w:rsidR="00B05A5A" w:rsidRPr="00691F90" w:rsidRDefault="00B05A5A" w:rsidP="00D439A7">
            <w:pPr>
              <w:jc w:val="both"/>
              <w:rPr>
                <w:shd w:val="clear" w:color="auto" w:fill="FFFFFF"/>
              </w:rPr>
            </w:pPr>
            <w:r w:rsidRPr="00691F90">
              <w:t xml:space="preserve">BARNES, S., MILTON, N. </w:t>
            </w:r>
            <w:r w:rsidRPr="00691F90">
              <w:rPr>
                <w:i/>
              </w:rPr>
              <w:t>Designing a Successful KM Strategy: A Guide for the Knowledge Management Professional</w:t>
            </w:r>
            <w:r w:rsidRPr="00691F90">
              <w:t xml:space="preserve">. </w:t>
            </w:r>
            <w:r w:rsidRPr="00691F90">
              <w:rPr>
                <w:shd w:val="clear" w:color="auto" w:fill="FFFFFF"/>
              </w:rPr>
              <w:t>Information Today Inc., 2014, 224 p. ISBN 978-1573875103.</w:t>
            </w:r>
          </w:p>
          <w:p w14:paraId="7D5CC409" w14:textId="77777777" w:rsidR="00B05A5A" w:rsidRPr="00691F90" w:rsidRDefault="00B05A5A" w:rsidP="00D439A7">
            <w:pPr>
              <w:jc w:val="both"/>
            </w:pPr>
            <w:r w:rsidRPr="00691F90">
              <w:t xml:space="preserve">DALKIR, K. </w:t>
            </w:r>
            <w:r w:rsidRPr="00691F90">
              <w:rPr>
                <w:i/>
              </w:rPr>
              <w:t>Knowledge management in theory and practice</w:t>
            </w:r>
            <w:r w:rsidRPr="00691F90">
              <w:t>. Cambridge, Mass.: MIT Press, 2011, 504 p. ISBN 978-0262015080.</w:t>
            </w:r>
          </w:p>
          <w:p w14:paraId="6AD98261" w14:textId="77777777" w:rsidR="00B05A5A" w:rsidRPr="00691F90" w:rsidRDefault="00B05A5A" w:rsidP="00D439A7">
            <w:pPr>
              <w:jc w:val="both"/>
              <w:rPr>
                <w:shd w:val="clear" w:color="auto" w:fill="FFFFFF"/>
              </w:rPr>
            </w:pPr>
            <w:r w:rsidRPr="00691F90">
              <w:t xml:space="preserve">HUNTER, B. N. </w:t>
            </w:r>
            <w:r w:rsidRPr="00691F90">
              <w:rPr>
                <w:i/>
              </w:rPr>
              <w:t>The Power of KM: Harnessing the Extraordinary Value of Knowledge Management</w:t>
            </w:r>
            <w:r w:rsidRPr="00691F90">
              <w:t xml:space="preserve">. </w:t>
            </w:r>
            <w:r w:rsidRPr="00691F90">
              <w:rPr>
                <w:shd w:val="clear" w:color="auto" w:fill="FFFFFF"/>
              </w:rPr>
              <w:t>1 edition. Spirit Rising Productions, 2016, 254 p. ISBN 978-0997977714.</w:t>
            </w:r>
          </w:p>
          <w:p w14:paraId="01AB9E02" w14:textId="0157BB2D" w:rsidR="00B05A5A" w:rsidRPr="00691F90" w:rsidRDefault="00B05A5A" w:rsidP="00D439A7">
            <w:pPr>
              <w:jc w:val="both"/>
            </w:pPr>
            <w:r w:rsidRPr="00691F90">
              <w:t xml:space="preserve">RHEM, A. J. </w:t>
            </w:r>
            <w:r w:rsidRPr="00691F90">
              <w:rPr>
                <w:i/>
              </w:rPr>
              <w:t>Knowledge Management in Practice</w:t>
            </w:r>
            <w:r w:rsidRPr="00691F90">
              <w:t>.</w:t>
            </w:r>
            <w:r w:rsidRPr="00691F90">
              <w:rPr>
                <w:shd w:val="clear" w:color="auto" w:fill="FFFFFF"/>
              </w:rPr>
              <w:t xml:space="preserve"> 1 edition. Auerbach Publications, 2016, 405 p. ISBN 978-1466562523</w:t>
            </w:r>
            <w:r w:rsidRPr="00691F90">
              <w:t>.</w:t>
            </w:r>
          </w:p>
        </w:tc>
      </w:tr>
      <w:tr w:rsidR="00B05A5A" w14:paraId="1CB55A73" w14:textId="77777777" w:rsidTr="00D43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12B4F8" w14:textId="77777777" w:rsidR="00B05A5A" w:rsidRDefault="00B05A5A" w:rsidP="00D439A7">
            <w:pPr>
              <w:jc w:val="center"/>
              <w:rPr>
                <w:b/>
              </w:rPr>
            </w:pPr>
            <w:r>
              <w:rPr>
                <w:b/>
              </w:rPr>
              <w:t>Informace ke kombinované nebo distanční formě</w:t>
            </w:r>
          </w:p>
        </w:tc>
      </w:tr>
      <w:tr w:rsidR="00B05A5A" w14:paraId="418AC358" w14:textId="77777777" w:rsidTr="00D439A7">
        <w:tc>
          <w:tcPr>
            <w:tcW w:w="4787" w:type="dxa"/>
            <w:gridSpan w:val="3"/>
            <w:tcBorders>
              <w:top w:val="single" w:sz="2" w:space="0" w:color="auto"/>
            </w:tcBorders>
            <w:shd w:val="clear" w:color="auto" w:fill="F7CAAC"/>
          </w:tcPr>
          <w:p w14:paraId="745BA4C6" w14:textId="77777777" w:rsidR="00B05A5A" w:rsidRDefault="00B05A5A" w:rsidP="00D439A7">
            <w:pPr>
              <w:jc w:val="both"/>
            </w:pPr>
            <w:r>
              <w:rPr>
                <w:b/>
              </w:rPr>
              <w:t>Rozsah konzultací (soustředění)</w:t>
            </w:r>
          </w:p>
        </w:tc>
        <w:tc>
          <w:tcPr>
            <w:tcW w:w="889" w:type="dxa"/>
            <w:tcBorders>
              <w:top w:val="single" w:sz="2" w:space="0" w:color="auto"/>
            </w:tcBorders>
          </w:tcPr>
          <w:p w14:paraId="7ACD2634" w14:textId="77777777" w:rsidR="00B05A5A" w:rsidRDefault="00B05A5A" w:rsidP="00D439A7">
            <w:pPr>
              <w:jc w:val="both"/>
            </w:pPr>
            <w:r>
              <w:t>15</w:t>
            </w:r>
          </w:p>
        </w:tc>
        <w:tc>
          <w:tcPr>
            <w:tcW w:w="4179" w:type="dxa"/>
            <w:gridSpan w:val="4"/>
            <w:tcBorders>
              <w:top w:val="single" w:sz="2" w:space="0" w:color="auto"/>
            </w:tcBorders>
            <w:shd w:val="clear" w:color="auto" w:fill="F7CAAC"/>
          </w:tcPr>
          <w:p w14:paraId="2B3F96D9" w14:textId="77777777" w:rsidR="00B05A5A" w:rsidRDefault="00B05A5A" w:rsidP="00D439A7">
            <w:pPr>
              <w:jc w:val="both"/>
              <w:rPr>
                <w:b/>
              </w:rPr>
            </w:pPr>
            <w:r>
              <w:rPr>
                <w:b/>
              </w:rPr>
              <w:t xml:space="preserve">hodin </w:t>
            </w:r>
          </w:p>
        </w:tc>
      </w:tr>
      <w:tr w:rsidR="00B05A5A" w14:paraId="3822FCE1" w14:textId="77777777" w:rsidTr="00D439A7">
        <w:tc>
          <w:tcPr>
            <w:tcW w:w="9855" w:type="dxa"/>
            <w:gridSpan w:val="8"/>
            <w:shd w:val="clear" w:color="auto" w:fill="F7CAAC"/>
          </w:tcPr>
          <w:p w14:paraId="0374EFDF" w14:textId="77777777" w:rsidR="00B05A5A" w:rsidRDefault="00B05A5A" w:rsidP="00D439A7">
            <w:pPr>
              <w:jc w:val="both"/>
              <w:rPr>
                <w:b/>
              </w:rPr>
            </w:pPr>
            <w:r>
              <w:rPr>
                <w:b/>
              </w:rPr>
              <w:t>Informace o způsobu kontaktu s vyučujícím</w:t>
            </w:r>
          </w:p>
        </w:tc>
      </w:tr>
      <w:tr w:rsidR="00B05A5A" w14:paraId="4C9F5066" w14:textId="77777777" w:rsidTr="00D439A7">
        <w:trPr>
          <w:trHeight w:val="684"/>
        </w:trPr>
        <w:tc>
          <w:tcPr>
            <w:tcW w:w="9855" w:type="dxa"/>
            <w:gridSpan w:val="8"/>
          </w:tcPr>
          <w:p w14:paraId="314C066D" w14:textId="77777777" w:rsidR="00B05A5A" w:rsidRDefault="00B05A5A" w:rsidP="00D439A7">
            <w:pPr>
              <w:jc w:val="both"/>
            </w:pPr>
            <w:r>
              <w:t xml:space="preserve">Podle Vnitřního předpisu FaME má každý akademický pracovník stanoveny konzultační hodiny v rozsahu </w:t>
            </w:r>
            <w:proofErr w:type="gramStart"/>
            <w:r>
              <w:t>2h</w:t>
            </w:r>
            <w:proofErr w:type="gramEnd"/>
            <w:r>
              <w:t xml:space="preserve"> týdně. Dále je možno komunikovat s vyučujícím prostřednictvím e-mailu nebo v rámci LMS Moodle, ve kterém jsou připraveny všechny předměty Fakulty managementu a ekonomiky.</w:t>
            </w:r>
          </w:p>
        </w:tc>
      </w:tr>
    </w:tbl>
    <w:p w14:paraId="43FE1E24" w14:textId="06D7278B" w:rsidR="009B076D" w:rsidRDefault="009B076D"/>
    <w:p w14:paraId="0714B885" w14:textId="7F7F9DD8" w:rsidR="009B076D" w:rsidRDefault="009B076D"/>
    <w:p w14:paraId="5DD758AF" w14:textId="29721D19" w:rsidR="0017033D" w:rsidRDefault="0017033D"/>
    <w:p w14:paraId="19D314A9" w14:textId="51CC634C" w:rsidR="0017033D" w:rsidRDefault="0017033D"/>
    <w:p w14:paraId="290A3486" w14:textId="078DD153" w:rsidR="0017033D" w:rsidRDefault="0017033D"/>
    <w:p w14:paraId="66A40C0E" w14:textId="3E6F6A0D" w:rsidR="0017033D" w:rsidRDefault="0017033D"/>
    <w:p w14:paraId="53443CF4" w14:textId="7BE33A5F" w:rsidR="0017033D" w:rsidRDefault="0017033D"/>
    <w:p w14:paraId="574357A1" w14:textId="4D85A4E9" w:rsidR="0017033D" w:rsidRDefault="0017033D"/>
    <w:p w14:paraId="1B146E4A" w14:textId="79D7D915" w:rsidR="0017033D" w:rsidRDefault="0017033D"/>
    <w:p w14:paraId="68AFF06A" w14:textId="40A70107" w:rsidR="0017033D" w:rsidRDefault="0017033D"/>
    <w:p w14:paraId="61DF404F" w14:textId="4CB2FD93" w:rsidR="0017033D" w:rsidRDefault="0017033D"/>
    <w:p w14:paraId="326B2DCF" w14:textId="77777777" w:rsidR="00241ED4" w:rsidRDefault="00241ED4">
      <w:pPr>
        <w:rPr>
          <w:rFonts w:asciiTheme="minorHAnsi" w:hAnsiTheme="minorHAnsi"/>
          <w:b/>
          <w:sz w:val="52"/>
          <w:szCs w:val="52"/>
        </w:rPr>
      </w:pPr>
    </w:p>
    <w:p w14:paraId="456F3534" w14:textId="77777777" w:rsidR="00241ED4" w:rsidRDefault="00241ED4">
      <w:pPr>
        <w:rPr>
          <w:rFonts w:asciiTheme="minorHAnsi" w:hAnsiTheme="minorHAnsi"/>
          <w:b/>
          <w:sz w:val="52"/>
          <w:szCs w:val="52"/>
        </w:rPr>
      </w:pPr>
    </w:p>
    <w:p w14:paraId="2AB45124" w14:textId="77777777" w:rsidR="00241ED4" w:rsidRDefault="00241ED4">
      <w:pPr>
        <w:rPr>
          <w:rFonts w:asciiTheme="minorHAnsi" w:hAnsiTheme="minorHAnsi"/>
          <w:b/>
          <w:sz w:val="52"/>
          <w:szCs w:val="52"/>
        </w:rPr>
      </w:pPr>
    </w:p>
    <w:p w14:paraId="3CD822DF" w14:textId="77777777" w:rsidR="00241ED4" w:rsidRDefault="00241ED4">
      <w:pPr>
        <w:rPr>
          <w:rFonts w:asciiTheme="minorHAnsi" w:hAnsiTheme="minorHAnsi"/>
          <w:b/>
          <w:sz w:val="52"/>
          <w:szCs w:val="52"/>
        </w:rPr>
      </w:pPr>
    </w:p>
    <w:p w14:paraId="522407F7" w14:textId="77777777" w:rsidR="00241ED4" w:rsidRDefault="00241ED4">
      <w:pPr>
        <w:rPr>
          <w:rFonts w:asciiTheme="minorHAnsi" w:hAnsiTheme="minorHAnsi"/>
          <w:b/>
          <w:sz w:val="52"/>
          <w:szCs w:val="52"/>
        </w:rPr>
      </w:pPr>
    </w:p>
    <w:p w14:paraId="09B6D94E" w14:textId="46374A23" w:rsidR="0017033D" w:rsidRDefault="00241ED4" w:rsidP="00241ED4">
      <w:pPr>
        <w:jc w:val="center"/>
      </w:pPr>
      <w:r w:rsidRPr="00BC3E72">
        <w:rPr>
          <w:rFonts w:asciiTheme="minorHAnsi" w:hAnsiTheme="minorHAnsi"/>
          <w:b/>
          <w:sz w:val="52"/>
          <w:szCs w:val="52"/>
        </w:rPr>
        <w:t>C</w:t>
      </w:r>
      <w:r>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Pr>
          <w:rFonts w:asciiTheme="minorHAnsi" w:hAnsiTheme="minorHAnsi"/>
          <w:b/>
          <w:sz w:val="52"/>
          <w:szCs w:val="52"/>
        </w:rPr>
        <w:t xml:space="preserve"> Tourism Economics and Hospitality Management</w:t>
      </w:r>
    </w:p>
    <w:p w14:paraId="19344194" w14:textId="04C49792" w:rsidR="0017033D" w:rsidRDefault="0017033D"/>
    <w:p w14:paraId="04F7767D" w14:textId="2489409A" w:rsidR="0017033D" w:rsidRDefault="0017033D"/>
    <w:p w14:paraId="40800759" w14:textId="0AA6AC0A" w:rsidR="0017033D" w:rsidRDefault="0017033D"/>
    <w:p w14:paraId="3722B2C8" w14:textId="49317082" w:rsidR="0017033D" w:rsidRDefault="0017033D"/>
    <w:p w14:paraId="08B5FA81" w14:textId="4857E115" w:rsidR="0017033D" w:rsidRDefault="0017033D"/>
    <w:p w14:paraId="6E62C1A3" w14:textId="5DAB7057" w:rsidR="0017033D" w:rsidRDefault="0017033D"/>
    <w:p w14:paraId="1501A9A0" w14:textId="7BD527CD" w:rsidR="0017033D" w:rsidRDefault="0017033D"/>
    <w:p w14:paraId="3B64EB05" w14:textId="2998E8EC" w:rsidR="0017033D" w:rsidRDefault="0017033D"/>
    <w:p w14:paraId="6A2C71DC" w14:textId="4618F3BE" w:rsidR="0017033D" w:rsidRDefault="0017033D"/>
    <w:p w14:paraId="464B8C4D" w14:textId="5B523C5D" w:rsidR="0017033D" w:rsidRDefault="0017033D"/>
    <w:p w14:paraId="7CE2A62E" w14:textId="1E0E3038" w:rsidR="0017033D" w:rsidRDefault="0017033D"/>
    <w:p w14:paraId="215C916A" w14:textId="77434467" w:rsidR="0017033D" w:rsidRDefault="0017033D"/>
    <w:p w14:paraId="6AA42CC2" w14:textId="37560CBB" w:rsidR="0017033D" w:rsidRDefault="0017033D"/>
    <w:p w14:paraId="7B333E3E" w14:textId="77E7C855" w:rsidR="0017033D" w:rsidRDefault="0017033D"/>
    <w:p w14:paraId="11FD4FCE" w14:textId="3DEB4D1B" w:rsidR="0017033D" w:rsidRDefault="0017033D"/>
    <w:p w14:paraId="06F9D24A" w14:textId="39050D51" w:rsidR="0017033D" w:rsidRDefault="0017033D"/>
    <w:p w14:paraId="11DCAB41" w14:textId="59A29362" w:rsidR="0017033D" w:rsidRDefault="0017033D"/>
    <w:p w14:paraId="4CFD0E56" w14:textId="231BDD20" w:rsidR="0017033D" w:rsidRDefault="0017033D"/>
    <w:p w14:paraId="7EFECCF8" w14:textId="100A36B7" w:rsidR="0017033D" w:rsidRDefault="0017033D"/>
    <w:p w14:paraId="72E1BE41" w14:textId="594CB128" w:rsidR="0017033D" w:rsidRDefault="0017033D"/>
    <w:p w14:paraId="6E353AF2" w14:textId="0B2359F1" w:rsidR="0017033D" w:rsidRDefault="0017033D"/>
    <w:p w14:paraId="663E281F" w14:textId="79962897" w:rsidR="0017033D" w:rsidRDefault="0017033D"/>
    <w:p w14:paraId="10A02850" w14:textId="6B37377D" w:rsidR="0017033D" w:rsidRDefault="0017033D"/>
    <w:p w14:paraId="4058999E" w14:textId="220A08C2" w:rsidR="0017033D" w:rsidRDefault="0017033D"/>
    <w:p w14:paraId="75FEC374" w14:textId="499D3632" w:rsidR="0017033D" w:rsidRDefault="0017033D"/>
    <w:p w14:paraId="2F34FC26" w14:textId="1EBA0B6F" w:rsidR="0017033D" w:rsidRDefault="0017033D"/>
    <w:p w14:paraId="62555BB1" w14:textId="7FAB823E" w:rsidR="0017033D" w:rsidRDefault="0017033D"/>
    <w:p w14:paraId="673F5346" w14:textId="77777777" w:rsidR="003279CA" w:rsidRDefault="003279CA">
      <w:pPr>
        <w:spacing w:after="160" w:line="259" w:lineRule="auto"/>
        <w:rPr>
          <w:b/>
          <w:u w:val="single"/>
        </w:rPr>
      </w:pPr>
      <w:r>
        <w:rPr>
          <w:b/>
          <w:u w:val="single"/>
        </w:rPr>
        <w:br w:type="page"/>
      </w:r>
    </w:p>
    <w:p w14:paraId="789B970B" w14:textId="02A011FC" w:rsidR="003B4B97" w:rsidRPr="00325878" w:rsidRDefault="003B4B97" w:rsidP="00DD45A7">
      <w:pPr>
        <w:jc w:val="both"/>
        <w:rPr>
          <w:b/>
          <w:sz w:val="22"/>
        </w:rPr>
      </w:pPr>
      <w:r w:rsidRPr="00325878">
        <w:rPr>
          <w:b/>
          <w:sz w:val="22"/>
          <w:u w:val="single"/>
        </w:rPr>
        <w:lastRenderedPageBreak/>
        <w:t>Přednášející</w:t>
      </w:r>
      <w:r w:rsidRPr="007256AD">
        <w:rPr>
          <w:b/>
          <w:sz w:val="22"/>
        </w:rPr>
        <w:t xml:space="preserve"> </w:t>
      </w:r>
      <w:r w:rsidRPr="00325878">
        <w:rPr>
          <w:b/>
          <w:sz w:val="22"/>
        </w:rPr>
        <w:t xml:space="preserve">ve studijním programu </w:t>
      </w:r>
      <w:r w:rsidRPr="00325878">
        <w:rPr>
          <w:b/>
          <w:color w:val="201F1E"/>
          <w:sz w:val="22"/>
          <w:shd w:val="clear" w:color="auto" w:fill="FFFFFF"/>
        </w:rPr>
        <w:t>Tourism Economics and Hospitality Management</w:t>
      </w:r>
      <w:r w:rsidR="00A23D7E" w:rsidRPr="00325878">
        <w:rPr>
          <w:b/>
          <w:color w:val="201F1E"/>
          <w:sz w:val="22"/>
          <w:shd w:val="clear" w:color="auto" w:fill="FFFFFF"/>
        </w:rPr>
        <w:t>, pracovníci UTB ve Zlíně, Fakulty manag</w:t>
      </w:r>
      <w:r w:rsidR="00325878" w:rsidRPr="00325878">
        <w:rPr>
          <w:b/>
          <w:color w:val="201F1E"/>
          <w:sz w:val="22"/>
          <w:shd w:val="clear" w:color="auto" w:fill="FFFFFF"/>
        </w:rPr>
        <w:t>e</w:t>
      </w:r>
      <w:r w:rsidR="00A23D7E" w:rsidRPr="00325878">
        <w:rPr>
          <w:b/>
          <w:color w:val="201F1E"/>
          <w:sz w:val="22"/>
          <w:shd w:val="clear" w:color="auto" w:fill="FFFFFF"/>
        </w:rPr>
        <w:t>mentu a ekonomiky</w:t>
      </w:r>
      <w:r w:rsidRPr="00325878">
        <w:rPr>
          <w:b/>
          <w:color w:val="201F1E"/>
          <w:sz w:val="22"/>
          <w:shd w:val="clear" w:color="auto" w:fill="FFFFFF"/>
        </w:rPr>
        <w:t>:</w:t>
      </w:r>
    </w:p>
    <w:p w14:paraId="03FE809A" w14:textId="77777777" w:rsidR="003B4B97" w:rsidRPr="00325878" w:rsidRDefault="003B4B97" w:rsidP="003B4B97">
      <w:pPr>
        <w:jc w:val="center"/>
        <w:rPr>
          <w:i/>
        </w:rPr>
      </w:pPr>
    </w:p>
    <w:tbl>
      <w:tblPr>
        <w:tblW w:w="8070" w:type="dxa"/>
        <w:jc w:val="center"/>
        <w:tblCellMar>
          <w:left w:w="70" w:type="dxa"/>
          <w:right w:w="70" w:type="dxa"/>
        </w:tblCellMar>
        <w:tblLook w:val="04A0" w:firstRow="1" w:lastRow="0" w:firstColumn="1" w:lastColumn="0" w:noHBand="0" w:noVBand="1"/>
      </w:tblPr>
      <w:tblGrid>
        <w:gridCol w:w="3560"/>
        <w:gridCol w:w="1108"/>
        <w:gridCol w:w="1980"/>
        <w:gridCol w:w="1400"/>
        <w:gridCol w:w="22"/>
        <w:tblGridChange w:id="213">
          <w:tblGrid>
            <w:gridCol w:w="15"/>
            <w:gridCol w:w="3545"/>
            <w:gridCol w:w="15"/>
            <w:gridCol w:w="1093"/>
            <w:gridCol w:w="15"/>
            <w:gridCol w:w="1965"/>
            <w:gridCol w:w="15"/>
            <w:gridCol w:w="1385"/>
            <w:gridCol w:w="15"/>
            <w:gridCol w:w="22"/>
          </w:tblGrid>
        </w:tblGridChange>
      </w:tblGrid>
      <w:tr w:rsidR="003B4B97" w:rsidRPr="00325878" w14:paraId="7DF3C555" w14:textId="77777777" w:rsidTr="00325878">
        <w:trPr>
          <w:gridAfter w:val="1"/>
          <w:wAfter w:w="22" w:type="dxa"/>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5598544F" w14:textId="77777777" w:rsidR="003B4B97" w:rsidRPr="00325878" w:rsidRDefault="003B4B97" w:rsidP="003B4B97">
            <w:pPr>
              <w:rPr>
                <w:b/>
                <w:bCs/>
                <w:sz w:val="22"/>
                <w:szCs w:val="22"/>
              </w:rPr>
            </w:pPr>
            <w:bookmarkStart w:id="214" w:name="_Hlk87535508"/>
            <w:r w:rsidRPr="00325878">
              <w:rPr>
                <w:b/>
                <w:bCs/>
                <w:sz w:val="22"/>
                <w:szCs w:val="22"/>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4FE735A9" w14:textId="77777777" w:rsidR="003B4B97" w:rsidRPr="00325878" w:rsidRDefault="003B4B97" w:rsidP="003B4B97">
            <w:pPr>
              <w:jc w:val="center"/>
              <w:rPr>
                <w:b/>
                <w:bCs/>
                <w:sz w:val="22"/>
                <w:szCs w:val="22"/>
              </w:rPr>
            </w:pPr>
            <w:r w:rsidRPr="00325878">
              <w:rPr>
                <w:b/>
                <w:bCs/>
                <w:sz w:val="22"/>
                <w:szCs w:val="22"/>
              </w:rPr>
              <w:t>Rok narození</w:t>
            </w:r>
          </w:p>
        </w:tc>
        <w:tc>
          <w:tcPr>
            <w:tcW w:w="1980" w:type="dxa"/>
            <w:tcBorders>
              <w:top w:val="single" w:sz="12" w:space="0" w:color="auto"/>
              <w:left w:val="nil"/>
              <w:bottom w:val="single" w:sz="12" w:space="0" w:color="auto"/>
              <w:right w:val="single" w:sz="4" w:space="0" w:color="auto"/>
            </w:tcBorders>
            <w:shd w:val="clear" w:color="auto" w:fill="auto"/>
            <w:noWrap/>
            <w:vAlign w:val="center"/>
            <w:hideMark/>
          </w:tcPr>
          <w:p w14:paraId="740281DD" w14:textId="77777777" w:rsidR="003B4B97" w:rsidRPr="00325878" w:rsidRDefault="003B4B97" w:rsidP="003B4B97">
            <w:pPr>
              <w:jc w:val="center"/>
              <w:rPr>
                <w:b/>
                <w:bCs/>
                <w:sz w:val="22"/>
                <w:szCs w:val="22"/>
              </w:rPr>
            </w:pPr>
            <w:r w:rsidRPr="00325878">
              <w:rPr>
                <w:b/>
                <w:bCs/>
                <w:sz w:val="22"/>
                <w:szCs w:val="22"/>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1F3CE396" w14:textId="77777777" w:rsidR="003B4B97" w:rsidRPr="00325878" w:rsidRDefault="003B4B97" w:rsidP="003B4B97">
            <w:pPr>
              <w:jc w:val="center"/>
              <w:rPr>
                <w:b/>
                <w:bCs/>
                <w:sz w:val="22"/>
                <w:szCs w:val="22"/>
              </w:rPr>
            </w:pPr>
            <w:r w:rsidRPr="00325878">
              <w:rPr>
                <w:b/>
                <w:bCs/>
                <w:sz w:val="22"/>
                <w:szCs w:val="22"/>
              </w:rPr>
              <w:t>Pracovní poměr</w:t>
            </w:r>
          </w:p>
        </w:tc>
      </w:tr>
      <w:tr w:rsidR="003B4B97" w:rsidRPr="00325878" w14:paraId="1EC6DC83" w14:textId="77777777" w:rsidTr="00325878">
        <w:trPr>
          <w:trHeight w:val="330"/>
          <w:jc w:val="center"/>
        </w:trPr>
        <w:tc>
          <w:tcPr>
            <w:tcW w:w="807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BE657E6" w14:textId="77777777" w:rsidR="003B4B97" w:rsidRPr="00325878" w:rsidRDefault="003B4B97" w:rsidP="003B4B97">
            <w:pPr>
              <w:rPr>
                <w:b/>
                <w:bCs/>
                <w:sz w:val="22"/>
                <w:szCs w:val="22"/>
              </w:rPr>
            </w:pPr>
            <w:r w:rsidRPr="00325878">
              <w:rPr>
                <w:b/>
                <w:bCs/>
                <w:sz w:val="22"/>
                <w:szCs w:val="22"/>
              </w:rPr>
              <w:t>Profesoři</w:t>
            </w:r>
          </w:p>
        </w:tc>
      </w:tr>
      <w:tr w:rsidR="003B4B97" w:rsidRPr="00325878" w14:paraId="4E159258" w14:textId="77777777" w:rsidTr="00325878">
        <w:trPr>
          <w:gridAfter w:val="1"/>
          <w:wAfter w:w="22" w:type="dxa"/>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E064BC8" w14:textId="77777777" w:rsidR="003B4B97" w:rsidRPr="00325878" w:rsidRDefault="003B4B97" w:rsidP="003B4B97">
            <w:pPr>
              <w:rPr>
                <w:sz w:val="22"/>
                <w:szCs w:val="22"/>
              </w:rPr>
            </w:pPr>
            <w:r w:rsidRPr="00325878">
              <w:rPr>
                <w:sz w:val="22"/>
                <w:szCs w:val="22"/>
              </w:rPr>
              <w:t>prof. Ing. Beáta Gavurová, PhD. MBA</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296085A" w14:textId="77777777" w:rsidR="003B4B97" w:rsidRPr="00325878" w:rsidRDefault="003B4B97" w:rsidP="003B4B97">
            <w:pPr>
              <w:jc w:val="center"/>
              <w:rPr>
                <w:sz w:val="22"/>
                <w:szCs w:val="22"/>
              </w:rPr>
            </w:pPr>
            <w:r w:rsidRPr="00325878">
              <w:rPr>
                <w:sz w:val="22"/>
                <w:szCs w:val="22"/>
              </w:rPr>
              <w:t>1972</w:t>
            </w:r>
          </w:p>
        </w:tc>
        <w:tc>
          <w:tcPr>
            <w:tcW w:w="1980" w:type="dxa"/>
            <w:tcBorders>
              <w:top w:val="single" w:sz="4" w:space="0" w:color="auto"/>
              <w:left w:val="nil"/>
              <w:bottom w:val="nil"/>
              <w:right w:val="single" w:sz="4" w:space="0" w:color="auto"/>
            </w:tcBorders>
            <w:shd w:val="clear" w:color="auto" w:fill="auto"/>
            <w:noWrap/>
            <w:vAlign w:val="center"/>
          </w:tcPr>
          <w:p w14:paraId="30CB5696" w14:textId="77777777" w:rsidR="003B4B97" w:rsidRPr="00325878" w:rsidRDefault="003B4B97" w:rsidP="003B4B97">
            <w:pPr>
              <w:jc w:val="center"/>
              <w:rPr>
                <w:sz w:val="22"/>
                <w:szCs w:val="22"/>
              </w:rPr>
            </w:pPr>
            <w:r w:rsidRPr="00325878">
              <w:rPr>
                <w:sz w:val="22"/>
                <w:szCs w:val="22"/>
              </w:rPr>
              <w:t>20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03C595EF" w14:textId="77777777" w:rsidR="003B4B97" w:rsidRPr="00325878" w:rsidRDefault="003B4B97" w:rsidP="003B4B97">
            <w:pPr>
              <w:jc w:val="center"/>
              <w:rPr>
                <w:sz w:val="22"/>
                <w:szCs w:val="22"/>
              </w:rPr>
            </w:pPr>
            <w:r w:rsidRPr="00325878">
              <w:rPr>
                <w:sz w:val="22"/>
                <w:szCs w:val="22"/>
              </w:rPr>
              <w:t>U-31.8.2023</w:t>
            </w:r>
          </w:p>
        </w:tc>
      </w:tr>
      <w:tr w:rsidR="00A23D7E" w:rsidRPr="00325878" w14:paraId="671349D4" w14:textId="77777777" w:rsidTr="00325878">
        <w:trPr>
          <w:gridAfter w:val="1"/>
          <w:wAfter w:w="22" w:type="dxa"/>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C9C0D5E" w14:textId="794A2CC9" w:rsidR="00A23D7E" w:rsidRPr="00325878" w:rsidRDefault="00A23D7E" w:rsidP="00A23D7E">
            <w:pPr>
              <w:rPr>
                <w:sz w:val="22"/>
                <w:szCs w:val="22"/>
              </w:rPr>
            </w:pPr>
            <w:bookmarkStart w:id="215" w:name="_Hlk87447279"/>
            <w:r w:rsidRPr="00325878">
              <w:rPr>
                <w:sz w:val="22"/>
                <w:szCs w:val="22"/>
              </w:rPr>
              <w:t>prof. Ing. Vanda Maráková,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9B988FD" w14:textId="77777777" w:rsidR="00A23D7E" w:rsidRPr="00325878" w:rsidRDefault="00A23D7E" w:rsidP="00A23D7E">
            <w:pPr>
              <w:jc w:val="center"/>
              <w:rPr>
                <w:sz w:val="22"/>
                <w:szCs w:val="22"/>
              </w:rPr>
            </w:pPr>
            <w:r w:rsidRPr="00325878">
              <w:rPr>
                <w:sz w:val="22"/>
                <w:szCs w:val="22"/>
              </w:rPr>
              <w:t>1976</w:t>
            </w:r>
          </w:p>
        </w:tc>
        <w:tc>
          <w:tcPr>
            <w:tcW w:w="1980" w:type="dxa"/>
            <w:tcBorders>
              <w:top w:val="single" w:sz="4" w:space="0" w:color="auto"/>
              <w:left w:val="nil"/>
              <w:bottom w:val="nil"/>
              <w:right w:val="single" w:sz="4" w:space="0" w:color="auto"/>
            </w:tcBorders>
            <w:shd w:val="clear" w:color="auto" w:fill="auto"/>
            <w:noWrap/>
            <w:vAlign w:val="center"/>
          </w:tcPr>
          <w:p w14:paraId="5DC95ACD" w14:textId="2B6E30B9" w:rsidR="00A23D7E" w:rsidRPr="00AE150E" w:rsidRDefault="00A23D7E" w:rsidP="00A23D7E">
            <w:pPr>
              <w:jc w:val="center"/>
              <w:rPr>
                <w:sz w:val="22"/>
                <w:szCs w:val="22"/>
              </w:rPr>
            </w:pPr>
            <w:r w:rsidRPr="00AE150E">
              <w:rPr>
                <w:sz w:val="22"/>
                <w:szCs w:val="22"/>
              </w:rPr>
              <w:t>DPP, změna při získání akreditace na 10 h/týdně</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10AD6549" w14:textId="3D4FEEAB" w:rsidR="00A23D7E" w:rsidRPr="00AE150E" w:rsidRDefault="00A23D7E" w:rsidP="00A23D7E">
            <w:pPr>
              <w:jc w:val="center"/>
              <w:rPr>
                <w:sz w:val="22"/>
                <w:szCs w:val="22"/>
              </w:rPr>
            </w:pPr>
            <w:r w:rsidRPr="00AE150E">
              <w:rPr>
                <w:sz w:val="22"/>
                <w:szCs w:val="22"/>
              </w:rPr>
              <w:t>platnost akreditace</w:t>
            </w:r>
          </w:p>
        </w:tc>
      </w:tr>
      <w:bookmarkEnd w:id="215"/>
      <w:tr w:rsidR="00A23D7E" w:rsidRPr="00325878" w14:paraId="5D79F805" w14:textId="77777777" w:rsidTr="00325878">
        <w:trPr>
          <w:gridAfter w:val="1"/>
          <w:wAfter w:w="22" w:type="dxa"/>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A043F93" w14:textId="77777777" w:rsidR="00A23D7E" w:rsidRPr="00325878" w:rsidRDefault="00A23D7E" w:rsidP="00A23D7E">
            <w:pPr>
              <w:rPr>
                <w:sz w:val="22"/>
                <w:szCs w:val="22"/>
              </w:rPr>
            </w:pPr>
            <w:r w:rsidRPr="00325878">
              <w:rPr>
                <w:sz w:val="22"/>
                <w:szCs w:val="22"/>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007EA61" w14:textId="77777777" w:rsidR="00A23D7E" w:rsidRPr="00325878" w:rsidRDefault="00A23D7E" w:rsidP="00A23D7E">
            <w:pPr>
              <w:jc w:val="center"/>
              <w:rPr>
                <w:sz w:val="22"/>
                <w:szCs w:val="22"/>
              </w:rPr>
            </w:pPr>
            <w:r w:rsidRPr="00325878">
              <w:rPr>
                <w:sz w:val="22"/>
                <w:szCs w:val="22"/>
              </w:rPr>
              <w:t>1963</w:t>
            </w:r>
          </w:p>
        </w:tc>
        <w:tc>
          <w:tcPr>
            <w:tcW w:w="1980" w:type="dxa"/>
            <w:tcBorders>
              <w:top w:val="single" w:sz="4" w:space="0" w:color="auto"/>
              <w:left w:val="nil"/>
              <w:bottom w:val="nil"/>
              <w:right w:val="single" w:sz="4" w:space="0" w:color="auto"/>
            </w:tcBorders>
            <w:shd w:val="clear" w:color="auto" w:fill="auto"/>
            <w:noWrap/>
            <w:vAlign w:val="center"/>
          </w:tcPr>
          <w:p w14:paraId="0AB76E5F" w14:textId="77777777" w:rsidR="00A23D7E" w:rsidRPr="00AE150E" w:rsidRDefault="00A23D7E" w:rsidP="00A23D7E">
            <w:pPr>
              <w:jc w:val="center"/>
              <w:rPr>
                <w:sz w:val="22"/>
                <w:szCs w:val="22"/>
              </w:rPr>
            </w:pPr>
            <w:r w:rsidRPr="00AE150E">
              <w:rPr>
                <w:sz w:val="22"/>
                <w:szCs w:val="22"/>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A11F1E7" w14:textId="77777777" w:rsidR="00A23D7E" w:rsidRPr="00AE150E" w:rsidRDefault="00A23D7E" w:rsidP="00A23D7E">
            <w:pPr>
              <w:jc w:val="center"/>
              <w:rPr>
                <w:sz w:val="22"/>
                <w:szCs w:val="22"/>
              </w:rPr>
            </w:pPr>
            <w:r w:rsidRPr="00AE150E">
              <w:rPr>
                <w:sz w:val="22"/>
                <w:szCs w:val="22"/>
              </w:rPr>
              <w:t>N</w:t>
            </w:r>
          </w:p>
        </w:tc>
      </w:tr>
      <w:tr w:rsidR="00A23D7E" w:rsidRPr="00325878" w14:paraId="6CCA2640" w14:textId="77777777" w:rsidTr="00325878">
        <w:trPr>
          <w:gridAfter w:val="1"/>
          <w:wAfter w:w="22" w:type="dxa"/>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B2CAE23" w14:textId="77777777" w:rsidR="00A23D7E" w:rsidRPr="00325878" w:rsidRDefault="00A23D7E" w:rsidP="00A23D7E">
            <w:pPr>
              <w:rPr>
                <w:sz w:val="22"/>
                <w:szCs w:val="22"/>
              </w:rPr>
            </w:pPr>
            <w:r w:rsidRPr="00325878">
              <w:rPr>
                <w:sz w:val="22"/>
                <w:szCs w:val="22"/>
              </w:rPr>
              <w:t>prof.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C2131C7" w14:textId="77777777" w:rsidR="00A23D7E" w:rsidRPr="00325878" w:rsidRDefault="00A23D7E" w:rsidP="00A23D7E">
            <w:pPr>
              <w:jc w:val="center"/>
              <w:rPr>
                <w:sz w:val="22"/>
                <w:szCs w:val="22"/>
              </w:rPr>
            </w:pPr>
            <w:r w:rsidRPr="00325878">
              <w:rPr>
                <w:sz w:val="22"/>
                <w:szCs w:val="22"/>
              </w:rPr>
              <w:t>1978</w:t>
            </w:r>
          </w:p>
        </w:tc>
        <w:tc>
          <w:tcPr>
            <w:tcW w:w="1980" w:type="dxa"/>
            <w:tcBorders>
              <w:top w:val="single" w:sz="4" w:space="0" w:color="auto"/>
              <w:left w:val="nil"/>
              <w:bottom w:val="nil"/>
              <w:right w:val="single" w:sz="4" w:space="0" w:color="auto"/>
            </w:tcBorders>
            <w:shd w:val="clear" w:color="auto" w:fill="auto"/>
            <w:noWrap/>
            <w:vAlign w:val="center"/>
          </w:tcPr>
          <w:p w14:paraId="507FA0EB" w14:textId="77777777" w:rsidR="00A23D7E" w:rsidRPr="00AE150E" w:rsidRDefault="00A23D7E" w:rsidP="00A23D7E">
            <w:pPr>
              <w:jc w:val="center"/>
              <w:rPr>
                <w:sz w:val="22"/>
                <w:szCs w:val="22"/>
              </w:rPr>
            </w:pPr>
            <w:r w:rsidRPr="00AE150E">
              <w:rPr>
                <w:sz w:val="22"/>
                <w:szCs w:val="22"/>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4B4D3A80" w14:textId="77777777" w:rsidR="00A23D7E" w:rsidRPr="00AE150E" w:rsidRDefault="00A23D7E" w:rsidP="00A23D7E">
            <w:pPr>
              <w:jc w:val="center"/>
              <w:rPr>
                <w:sz w:val="22"/>
                <w:szCs w:val="22"/>
              </w:rPr>
            </w:pPr>
            <w:r w:rsidRPr="00AE150E">
              <w:rPr>
                <w:sz w:val="22"/>
                <w:szCs w:val="22"/>
              </w:rPr>
              <w:t>N</w:t>
            </w:r>
          </w:p>
        </w:tc>
      </w:tr>
      <w:tr w:rsidR="00A23D7E" w:rsidRPr="00325878" w14:paraId="78C019DF" w14:textId="77777777" w:rsidTr="00325878">
        <w:trPr>
          <w:gridAfter w:val="1"/>
          <w:wAfter w:w="22" w:type="dxa"/>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22A58B7" w14:textId="77777777" w:rsidR="00A23D7E" w:rsidRPr="00325878" w:rsidRDefault="00A23D7E" w:rsidP="00A23D7E">
            <w:pPr>
              <w:rPr>
                <w:sz w:val="22"/>
                <w:szCs w:val="22"/>
              </w:rPr>
            </w:pPr>
            <w:r w:rsidRPr="00325878">
              <w:rPr>
                <w:sz w:val="22"/>
                <w:szCs w:val="22"/>
              </w:rPr>
              <w:t>prof. Ing. Rastislav Rajnoha,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D9A3ADF" w14:textId="77777777" w:rsidR="00A23D7E" w:rsidRPr="00325878" w:rsidRDefault="00A23D7E" w:rsidP="00A23D7E">
            <w:pPr>
              <w:jc w:val="center"/>
              <w:rPr>
                <w:sz w:val="22"/>
                <w:szCs w:val="22"/>
              </w:rPr>
            </w:pPr>
            <w:r w:rsidRPr="00325878">
              <w:rPr>
                <w:sz w:val="22"/>
                <w:szCs w:val="22"/>
              </w:rPr>
              <w:t>1971</w:t>
            </w:r>
          </w:p>
        </w:tc>
        <w:tc>
          <w:tcPr>
            <w:tcW w:w="1980" w:type="dxa"/>
            <w:tcBorders>
              <w:top w:val="single" w:sz="4" w:space="0" w:color="auto"/>
              <w:left w:val="nil"/>
              <w:bottom w:val="nil"/>
              <w:right w:val="single" w:sz="4" w:space="0" w:color="auto"/>
            </w:tcBorders>
            <w:shd w:val="clear" w:color="auto" w:fill="auto"/>
            <w:noWrap/>
            <w:vAlign w:val="center"/>
          </w:tcPr>
          <w:p w14:paraId="30D16769" w14:textId="77777777" w:rsidR="00A23D7E" w:rsidRPr="00AE150E" w:rsidRDefault="00A23D7E" w:rsidP="00A23D7E">
            <w:pPr>
              <w:jc w:val="center"/>
              <w:rPr>
                <w:sz w:val="22"/>
                <w:szCs w:val="22"/>
              </w:rPr>
            </w:pPr>
            <w:r w:rsidRPr="00AE150E">
              <w:rPr>
                <w:sz w:val="22"/>
                <w:szCs w:val="22"/>
              </w:rPr>
              <w:t>20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6C78FE49" w14:textId="77777777" w:rsidR="00A23D7E" w:rsidRPr="00AE150E" w:rsidRDefault="00A23D7E" w:rsidP="00A23D7E">
            <w:pPr>
              <w:jc w:val="center"/>
              <w:rPr>
                <w:sz w:val="22"/>
                <w:szCs w:val="22"/>
              </w:rPr>
            </w:pPr>
            <w:r w:rsidRPr="00AE150E">
              <w:rPr>
                <w:sz w:val="22"/>
                <w:szCs w:val="22"/>
              </w:rPr>
              <w:t>N</w:t>
            </w:r>
          </w:p>
        </w:tc>
      </w:tr>
      <w:tr w:rsidR="00A23D7E" w:rsidRPr="00325878" w14:paraId="17464421" w14:textId="77777777" w:rsidTr="00325878">
        <w:trPr>
          <w:gridAfter w:val="1"/>
          <w:wAfter w:w="22" w:type="dxa"/>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CAD7AD1" w14:textId="77777777" w:rsidR="00A23D7E" w:rsidRPr="00325878" w:rsidRDefault="00A23D7E" w:rsidP="00A23D7E">
            <w:pPr>
              <w:rPr>
                <w:sz w:val="22"/>
                <w:szCs w:val="22"/>
              </w:rPr>
            </w:pPr>
            <w:r w:rsidRPr="00325878">
              <w:rPr>
                <w:sz w:val="22"/>
                <w:szCs w:val="22"/>
              </w:rPr>
              <w:t>prof. Ing. David Tuček,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264D990A" w14:textId="77777777" w:rsidR="00A23D7E" w:rsidRPr="00325878" w:rsidRDefault="00A23D7E" w:rsidP="00A23D7E">
            <w:pPr>
              <w:jc w:val="center"/>
              <w:rPr>
                <w:sz w:val="22"/>
                <w:szCs w:val="22"/>
              </w:rPr>
            </w:pPr>
            <w:r w:rsidRPr="00325878">
              <w:rPr>
                <w:sz w:val="22"/>
                <w:szCs w:val="22"/>
              </w:rPr>
              <w:t>1975</w:t>
            </w:r>
          </w:p>
        </w:tc>
        <w:tc>
          <w:tcPr>
            <w:tcW w:w="1980" w:type="dxa"/>
            <w:tcBorders>
              <w:top w:val="single" w:sz="4" w:space="0" w:color="auto"/>
              <w:left w:val="nil"/>
              <w:bottom w:val="nil"/>
              <w:right w:val="single" w:sz="4" w:space="0" w:color="auto"/>
            </w:tcBorders>
            <w:shd w:val="clear" w:color="auto" w:fill="auto"/>
            <w:noWrap/>
            <w:vAlign w:val="center"/>
          </w:tcPr>
          <w:p w14:paraId="09F4EAE1" w14:textId="77777777" w:rsidR="00A23D7E" w:rsidRPr="00AE150E" w:rsidRDefault="00A23D7E" w:rsidP="00A23D7E">
            <w:pPr>
              <w:jc w:val="center"/>
              <w:rPr>
                <w:sz w:val="22"/>
                <w:szCs w:val="22"/>
              </w:rPr>
            </w:pPr>
            <w:r w:rsidRPr="00AE150E">
              <w:rPr>
                <w:sz w:val="22"/>
                <w:szCs w:val="22"/>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13E36FD7" w14:textId="77777777" w:rsidR="00A23D7E" w:rsidRPr="00AE150E" w:rsidRDefault="00A23D7E" w:rsidP="00A23D7E">
            <w:pPr>
              <w:jc w:val="center"/>
              <w:rPr>
                <w:sz w:val="22"/>
                <w:szCs w:val="22"/>
              </w:rPr>
            </w:pPr>
            <w:r w:rsidRPr="00AE150E">
              <w:rPr>
                <w:sz w:val="22"/>
                <w:szCs w:val="22"/>
              </w:rPr>
              <w:t>N</w:t>
            </w:r>
          </w:p>
        </w:tc>
      </w:tr>
      <w:tr w:rsidR="00A23D7E" w:rsidRPr="00325878" w14:paraId="72B54CC5" w14:textId="77777777" w:rsidTr="00325878">
        <w:trPr>
          <w:trHeight w:val="330"/>
          <w:jc w:val="center"/>
        </w:trPr>
        <w:tc>
          <w:tcPr>
            <w:tcW w:w="807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DB0623A" w14:textId="77777777" w:rsidR="00A23D7E" w:rsidRPr="00AE150E" w:rsidRDefault="00A23D7E" w:rsidP="00A23D7E">
            <w:pPr>
              <w:rPr>
                <w:b/>
                <w:bCs/>
                <w:sz w:val="22"/>
                <w:szCs w:val="22"/>
              </w:rPr>
            </w:pPr>
            <w:r w:rsidRPr="00AE150E">
              <w:rPr>
                <w:b/>
                <w:bCs/>
                <w:sz w:val="22"/>
                <w:szCs w:val="22"/>
              </w:rPr>
              <w:t>Docenti</w:t>
            </w:r>
          </w:p>
        </w:tc>
      </w:tr>
      <w:tr w:rsidR="00A23D7E" w:rsidRPr="00325878" w14:paraId="53F86E82" w14:textId="77777777" w:rsidTr="00325878">
        <w:trPr>
          <w:gridAfter w:val="1"/>
          <w:wAfter w:w="22" w:type="dxa"/>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04F0B97" w14:textId="77777777" w:rsidR="00A23D7E" w:rsidRPr="00325878" w:rsidRDefault="00A23D7E" w:rsidP="00A23D7E">
            <w:pPr>
              <w:rPr>
                <w:sz w:val="22"/>
                <w:szCs w:val="22"/>
              </w:rPr>
            </w:pPr>
            <w:r w:rsidRPr="00325878">
              <w:rPr>
                <w:sz w:val="22"/>
                <w:szCs w:val="22"/>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637C7A97" w14:textId="77777777" w:rsidR="00A23D7E" w:rsidRPr="00325878" w:rsidRDefault="00A23D7E" w:rsidP="00A23D7E">
            <w:pPr>
              <w:jc w:val="center"/>
              <w:rPr>
                <w:sz w:val="22"/>
                <w:szCs w:val="22"/>
              </w:rPr>
            </w:pPr>
            <w:r w:rsidRPr="00325878">
              <w:rPr>
                <w:sz w:val="22"/>
                <w:szCs w:val="22"/>
              </w:rPr>
              <w:t>1966</w:t>
            </w:r>
          </w:p>
        </w:tc>
        <w:tc>
          <w:tcPr>
            <w:tcW w:w="1980" w:type="dxa"/>
            <w:tcBorders>
              <w:top w:val="single" w:sz="12" w:space="0" w:color="auto"/>
              <w:left w:val="nil"/>
              <w:bottom w:val="single" w:sz="4" w:space="0" w:color="auto"/>
              <w:right w:val="single" w:sz="4" w:space="0" w:color="auto"/>
            </w:tcBorders>
            <w:shd w:val="clear" w:color="auto" w:fill="auto"/>
            <w:noWrap/>
            <w:vAlign w:val="center"/>
            <w:hideMark/>
          </w:tcPr>
          <w:p w14:paraId="3977F1C9" w14:textId="77777777" w:rsidR="00A23D7E" w:rsidRPr="00AE150E" w:rsidRDefault="00A23D7E" w:rsidP="00A23D7E">
            <w:pPr>
              <w:jc w:val="center"/>
              <w:rPr>
                <w:sz w:val="22"/>
                <w:szCs w:val="22"/>
              </w:rPr>
            </w:pPr>
            <w:r w:rsidRPr="00AE150E">
              <w:rPr>
                <w:sz w:val="22"/>
                <w:szCs w:val="22"/>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49837A52" w14:textId="77777777" w:rsidR="00A23D7E" w:rsidRPr="00AE150E" w:rsidRDefault="00A23D7E" w:rsidP="00A23D7E">
            <w:pPr>
              <w:jc w:val="center"/>
              <w:rPr>
                <w:sz w:val="22"/>
                <w:szCs w:val="22"/>
              </w:rPr>
            </w:pPr>
            <w:r w:rsidRPr="00AE150E">
              <w:rPr>
                <w:sz w:val="22"/>
                <w:szCs w:val="22"/>
              </w:rPr>
              <w:t>N</w:t>
            </w:r>
          </w:p>
        </w:tc>
      </w:tr>
      <w:tr w:rsidR="00A23D7E" w:rsidRPr="00325878" w14:paraId="63CB16B9" w14:textId="77777777" w:rsidTr="00325878">
        <w:trPr>
          <w:gridAfter w:val="1"/>
          <w:wAfter w:w="22" w:type="dxa"/>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CB45F71" w14:textId="3243092E" w:rsidR="00A23D7E" w:rsidRPr="00325878" w:rsidRDefault="00A23D7E" w:rsidP="00A23D7E">
            <w:pPr>
              <w:rPr>
                <w:sz w:val="22"/>
                <w:szCs w:val="22"/>
              </w:rPr>
            </w:pPr>
            <w:bookmarkStart w:id="216" w:name="_Hlk87447262"/>
            <w:r w:rsidRPr="00325878">
              <w:rPr>
                <w:sz w:val="22"/>
                <w:szCs w:val="22"/>
              </w:rPr>
              <w:t>doc. Ing. Tomáš Gajdošík,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BE79AC" w14:textId="77777777" w:rsidR="00A23D7E" w:rsidRPr="00325878" w:rsidRDefault="00A23D7E" w:rsidP="00A23D7E">
            <w:pPr>
              <w:jc w:val="center"/>
              <w:rPr>
                <w:sz w:val="22"/>
                <w:szCs w:val="22"/>
              </w:rPr>
            </w:pPr>
            <w:r w:rsidRPr="00325878">
              <w:rPr>
                <w:sz w:val="22"/>
                <w:szCs w:val="22"/>
              </w:rPr>
              <w:t>1988</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5C4E8CA1" w14:textId="511019D8" w:rsidR="00A23D7E" w:rsidRPr="00AE150E" w:rsidRDefault="00A23D7E" w:rsidP="00A23D7E">
            <w:pPr>
              <w:jc w:val="center"/>
              <w:rPr>
                <w:sz w:val="22"/>
                <w:szCs w:val="22"/>
              </w:rPr>
            </w:pPr>
            <w:r w:rsidRPr="00AE150E">
              <w:rPr>
                <w:sz w:val="22"/>
                <w:szCs w:val="22"/>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C75F1D3" w14:textId="469F183E" w:rsidR="00A23D7E" w:rsidRPr="00AE150E" w:rsidRDefault="00A23D7E" w:rsidP="00A23D7E">
            <w:pPr>
              <w:jc w:val="center"/>
              <w:rPr>
                <w:sz w:val="22"/>
                <w:szCs w:val="22"/>
              </w:rPr>
            </w:pPr>
            <w:r w:rsidRPr="00AE150E">
              <w:rPr>
                <w:sz w:val="22"/>
                <w:szCs w:val="22"/>
              </w:rPr>
              <w:t>platnost akreditace</w:t>
            </w:r>
          </w:p>
        </w:tc>
      </w:tr>
      <w:bookmarkEnd w:id="216"/>
      <w:tr w:rsidR="00A23D7E" w:rsidRPr="00325878" w14:paraId="1F947B5A" w14:textId="77777777" w:rsidTr="00325878">
        <w:trPr>
          <w:gridAfter w:val="1"/>
          <w:wAfter w:w="22" w:type="dxa"/>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33A6B4" w14:textId="77777777" w:rsidR="00A23D7E" w:rsidRPr="00325878" w:rsidRDefault="00A23D7E" w:rsidP="00A23D7E">
            <w:pPr>
              <w:rPr>
                <w:sz w:val="22"/>
                <w:szCs w:val="22"/>
              </w:rPr>
            </w:pPr>
            <w:r w:rsidRPr="00325878">
              <w:rPr>
                <w:sz w:val="22"/>
                <w:szCs w:val="22"/>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F05A8" w14:textId="77777777" w:rsidR="00A23D7E" w:rsidRPr="00325878" w:rsidRDefault="00A23D7E" w:rsidP="00A23D7E">
            <w:pPr>
              <w:jc w:val="center"/>
              <w:rPr>
                <w:sz w:val="22"/>
                <w:szCs w:val="22"/>
              </w:rPr>
            </w:pPr>
            <w:r w:rsidRPr="00325878">
              <w:rPr>
                <w:sz w:val="22"/>
                <w:szCs w:val="22"/>
              </w:rPr>
              <w:t>1945</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4AD8D5B3" w14:textId="77777777" w:rsidR="00A23D7E" w:rsidRPr="00AE150E" w:rsidRDefault="00A23D7E" w:rsidP="00A23D7E">
            <w:pPr>
              <w:jc w:val="center"/>
              <w:rPr>
                <w:sz w:val="22"/>
                <w:szCs w:val="22"/>
              </w:rPr>
            </w:pPr>
            <w:r w:rsidRPr="00AE150E">
              <w:rPr>
                <w:sz w:val="22"/>
                <w:szCs w:val="22"/>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B8B06E5" w14:textId="77777777" w:rsidR="00A23D7E" w:rsidRPr="00AE150E" w:rsidRDefault="00A23D7E" w:rsidP="00A23D7E">
            <w:pPr>
              <w:jc w:val="center"/>
              <w:rPr>
                <w:sz w:val="22"/>
                <w:szCs w:val="22"/>
              </w:rPr>
            </w:pPr>
            <w:r w:rsidRPr="00AE150E">
              <w:rPr>
                <w:sz w:val="22"/>
                <w:szCs w:val="22"/>
              </w:rPr>
              <w:t>N</w:t>
            </w:r>
          </w:p>
        </w:tc>
      </w:tr>
      <w:tr w:rsidR="00C76BBA" w:rsidRPr="00325878" w14:paraId="36B2AD98" w14:textId="77777777" w:rsidTr="003C4E46">
        <w:tblPrEx>
          <w:tblW w:w="8070" w:type="dxa"/>
          <w:jc w:val="center"/>
          <w:tblCellMar>
            <w:left w:w="70" w:type="dxa"/>
            <w:right w:w="70" w:type="dxa"/>
          </w:tblCellMar>
          <w:tblPrExChange w:id="217" w:author="Pavla Trefilová [2]" w:date="2022-05-13T19:00:00Z">
            <w:tblPrEx>
              <w:tblW w:w="8070" w:type="dxa"/>
              <w:jc w:val="center"/>
              <w:tblCellMar>
                <w:left w:w="70" w:type="dxa"/>
                <w:right w:w="70" w:type="dxa"/>
              </w:tblCellMar>
            </w:tblPrEx>
          </w:tblPrExChange>
        </w:tblPrEx>
        <w:trPr>
          <w:gridAfter w:val="1"/>
          <w:wAfter w:w="22" w:type="dxa"/>
          <w:trHeight w:val="330"/>
          <w:jc w:val="center"/>
          <w:ins w:id="218" w:author="Pavla Trefilová" w:date="2022-05-13T18:59:00Z"/>
          <w:trPrChange w:id="219" w:author="Pavla Trefilová [2]" w:date="2022-05-13T19:00:00Z">
            <w:trPr>
              <w:gridBefore w:val="1"/>
              <w:gridAfter w:val="1"/>
              <w:wAfter w:w="22" w:type="dxa"/>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220" w:author="Pavla Trefilová [2]" w:date="2022-05-13T19:00: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680B6018" w14:textId="06A9E387" w:rsidR="00C76BBA" w:rsidRPr="00325878" w:rsidRDefault="00C76BBA" w:rsidP="00C76BBA">
            <w:pPr>
              <w:rPr>
                <w:ins w:id="221" w:author="Pavla Trefilová" w:date="2022-05-13T18:59:00Z"/>
                <w:sz w:val="22"/>
                <w:szCs w:val="22"/>
              </w:rPr>
            </w:pPr>
            <w:ins w:id="222" w:author="Pavla Trefilová [2]" w:date="2022-05-13T19:00:00Z">
              <w:r w:rsidRPr="00DA3331">
                <w:rPr>
                  <w:sz w:val="22"/>
                  <w:szCs w:val="22"/>
                </w:rPr>
                <w:t>doc. Ing. Miloslava Chovancová, CSc.</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223" w:author="Pavla Trefilová [2]" w:date="2022-05-13T19:00: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7725D5A" w14:textId="3E8A6AFD" w:rsidR="00C76BBA" w:rsidRPr="00325878" w:rsidRDefault="00C76BBA" w:rsidP="00C76BBA">
            <w:pPr>
              <w:jc w:val="center"/>
              <w:rPr>
                <w:ins w:id="224" w:author="Pavla Trefilová" w:date="2022-05-13T18:59:00Z"/>
                <w:sz w:val="22"/>
                <w:szCs w:val="22"/>
              </w:rPr>
            </w:pPr>
            <w:ins w:id="225" w:author="Pavla Trefilová [2]" w:date="2022-05-13T19:00:00Z">
              <w:r w:rsidRPr="00DA3331">
                <w:rPr>
                  <w:sz w:val="22"/>
                  <w:szCs w:val="22"/>
                </w:rPr>
                <w:t>1952</w:t>
              </w:r>
            </w:ins>
          </w:p>
        </w:tc>
        <w:tc>
          <w:tcPr>
            <w:tcW w:w="1980" w:type="dxa"/>
            <w:tcBorders>
              <w:top w:val="single" w:sz="4" w:space="0" w:color="auto"/>
              <w:left w:val="nil"/>
              <w:bottom w:val="single" w:sz="4" w:space="0" w:color="auto"/>
              <w:right w:val="single" w:sz="4" w:space="0" w:color="auto"/>
            </w:tcBorders>
            <w:shd w:val="clear" w:color="auto" w:fill="auto"/>
            <w:noWrap/>
            <w:vAlign w:val="bottom"/>
            <w:tcPrChange w:id="226" w:author="Pavla Trefilová [2]" w:date="2022-05-13T19:00:00Z">
              <w:tcPr>
                <w:tcW w:w="1980"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1973F700" w14:textId="5F37478C" w:rsidR="00C76BBA" w:rsidRPr="00AE150E" w:rsidRDefault="00C76BBA" w:rsidP="00C76BBA">
            <w:pPr>
              <w:jc w:val="center"/>
              <w:rPr>
                <w:ins w:id="227" w:author="Pavla Trefilová" w:date="2022-05-13T18:59:00Z"/>
                <w:sz w:val="22"/>
                <w:szCs w:val="22"/>
              </w:rPr>
            </w:pPr>
            <w:ins w:id="228" w:author="Pavla Trefilová [2]" w:date="2022-05-13T19:00:00Z">
              <w:r w:rsidRPr="00DA3331">
                <w:rPr>
                  <w:sz w:val="22"/>
                  <w:szCs w:val="22"/>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229" w:author="Pavla Trefilová [2]" w:date="2022-05-13T19:00:00Z">
              <w:tcPr>
                <w:tcW w:w="1400"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14:paraId="10D78269" w14:textId="66C0A551" w:rsidR="00C76BBA" w:rsidRPr="00AE150E" w:rsidRDefault="00C76BBA" w:rsidP="00C76BBA">
            <w:pPr>
              <w:jc w:val="center"/>
              <w:rPr>
                <w:ins w:id="230" w:author="Pavla Trefilová" w:date="2022-05-13T18:59:00Z"/>
                <w:sz w:val="22"/>
                <w:szCs w:val="22"/>
              </w:rPr>
            </w:pPr>
            <w:ins w:id="231" w:author="Pavla Trefilová [2]" w:date="2022-05-13T19:00:00Z">
              <w:r w:rsidRPr="00DA3331">
                <w:rPr>
                  <w:sz w:val="22"/>
                  <w:szCs w:val="22"/>
                </w:rPr>
                <w:t>N</w:t>
              </w:r>
            </w:ins>
          </w:p>
        </w:tc>
      </w:tr>
      <w:tr w:rsidR="00C76BBA" w:rsidRPr="00325878" w14:paraId="31FC7989" w14:textId="77777777" w:rsidTr="00325878">
        <w:trPr>
          <w:gridAfter w:val="1"/>
          <w:wAfter w:w="22" w:type="dxa"/>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6499E22" w14:textId="77777777" w:rsidR="00C76BBA" w:rsidRPr="00325878" w:rsidRDefault="00C76BBA" w:rsidP="00C76BBA">
            <w:pPr>
              <w:rPr>
                <w:sz w:val="22"/>
                <w:szCs w:val="22"/>
              </w:rPr>
            </w:pPr>
            <w:r w:rsidRPr="00325878">
              <w:rPr>
                <w:sz w:val="22"/>
                <w:szCs w:val="22"/>
              </w:rPr>
              <w:t>doc. Ing. Alena Klapalová,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1444562" w14:textId="77777777" w:rsidR="00C76BBA" w:rsidRPr="00325878" w:rsidRDefault="00C76BBA" w:rsidP="00C76BBA">
            <w:pPr>
              <w:jc w:val="center"/>
              <w:rPr>
                <w:sz w:val="22"/>
                <w:szCs w:val="22"/>
              </w:rPr>
            </w:pPr>
            <w:r w:rsidRPr="00325878">
              <w:rPr>
                <w:sz w:val="22"/>
                <w:szCs w:val="22"/>
              </w:rPr>
              <w:t>1964</w:t>
            </w:r>
          </w:p>
        </w:tc>
        <w:tc>
          <w:tcPr>
            <w:tcW w:w="1980" w:type="dxa"/>
            <w:tcBorders>
              <w:top w:val="single" w:sz="4" w:space="0" w:color="auto"/>
              <w:left w:val="nil"/>
              <w:bottom w:val="nil"/>
              <w:right w:val="single" w:sz="4" w:space="0" w:color="auto"/>
            </w:tcBorders>
            <w:shd w:val="clear" w:color="auto" w:fill="auto"/>
            <w:noWrap/>
            <w:vAlign w:val="center"/>
          </w:tcPr>
          <w:p w14:paraId="6326A1EE" w14:textId="77777777" w:rsidR="00C76BBA" w:rsidRPr="00325878" w:rsidRDefault="00C76BBA" w:rsidP="00C76BBA">
            <w:pPr>
              <w:jc w:val="center"/>
              <w:rPr>
                <w:sz w:val="22"/>
                <w:szCs w:val="22"/>
              </w:rPr>
            </w:pPr>
            <w:r w:rsidRPr="00325878">
              <w:rPr>
                <w:sz w:val="22"/>
                <w:szCs w:val="22"/>
              </w:rPr>
              <w:t>20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5C1F25DD" w14:textId="77777777" w:rsidR="00C76BBA" w:rsidRPr="00325878" w:rsidRDefault="00C76BBA" w:rsidP="00C76BBA">
            <w:pPr>
              <w:jc w:val="center"/>
              <w:rPr>
                <w:sz w:val="22"/>
                <w:szCs w:val="22"/>
              </w:rPr>
            </w:pPr>
            <w:r w:rsidRPr="00325878">
              <w:rPr>
                <w:sz w:val="22"/>
                <w:szCs w:val="22"/>
              </w:rPr>
              <w:t>U-31.8.2023</w:t>
            </w:r>
          </w:p>
        </w:tc>
      </w:tr>
      <w:tr w:rsidR="00C76BBA" w:rsidRPr="00325878" w:rsidDel="00C76BBA" w14:paraId="0478044B" w14:textId="535F7AC3" w:rsidTr="00325878">
        <w:trPr>
          <w:gridAfter w:val="1"/>
          <w:wAfter w:w="22" w:type="dxa"/>
          <w:trHeight w:val="330"/>
          <w:jc w:val="center"/>
          <w:del w:id="232" w:author="Pavla Trefilová" w:date="2022-05-13T19:00:00Z"/>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3DCF45FA" w14:textId="2C8B09EC" w:rsidR="00C76BBA" w:rsidRPr="00325878" w:rsidDel="00C76BBA" w:rsidRDefault="00C76BBA" w:rsidP="00C76BBA">
            <w:pPr>
              <w:rPr>
                <w:del w:id="233" w:author="Pavla Trefilová" w:date="2022-05-13T19:00:00Z"/>
                <w:sz w:val="22"/>
                <w:szCs w:val="22"/>
              </w:rPr>
            </w:pPr>
            <w:del w:id="234" w:author="Pavla Trefilová" w:date="2022-05-13T19:00:00Z">
              <w:r w:rsidRPr="00325878" w:rsidDel="00C76BBA">
                <w:rPr>
                  <w:sz w:val="22"/>
                  <w:szCs w:val="22"/>
                </w:rPr>
                <w:delText>doc. Ing. Petr Novák, Ph.D.</w:delText>
              </w:r>
            </w:del>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3BC4D0E" w14:textId="752218CD" w:rsidR="00C76BBA" w:rsidRPr="00325878" w:rsidDel="00C76BBA" w:rsidRDefault="00C76BBA" w:rsidP="00C76BBA">
            <w:pPr>
              <w:jc w:val="center"/>
              <w:rPr>
                <w:del w:id="235" w:author="Pavla Trefilová" w:date="2022-05-13T19:00:00Z"/>
                <w:sz w:val="22"/>
                <w:szCs w:val="22"/>
              </w:rPr>
            </w:pPr>
            <w:del w:id="236" w:author="Pavla Trefilová" w:date="2022-05-13T19:00:00Z">
              <w:r w:rsidRPr="00325878" w:rsidDel="00C76BBA">
                <w:rPr>
                  <w:sz w:val="22"/>
                  <w:szCs w:val="22"/>
                </w:rPr>
                <w:delText>1979</w:delText>
              </w:r>
            </w:del>
          </w:p>
        </w:tc>
        <w:tc>
          <w:tcPr>
            <w:tcW w:w="1980" w:type="dxa"/>
            <w:tcBorders>
              <w:top w:val="single" w:sz="4" w:space="0" w:color="auto"/>
              <w:left w:val="nil"/>
              <w:bottom w:val="nil"/>
              <w:right w:val="single" w:sz="4" w:space="0" w:color="auto"/>
            </w:tcBorders>
            <w:shd w:val="clear" w:color="auto" w:fill="auto"/>
            <w:noWrap/>
            <w:vAlign w:val="center"/>
          </w:tcPr>
          <w:p w14:paraId="79E4E5A1" w14:textId="029BF12F" w:rsidR="00C76BBA" w:rsidRPr="00325878" w:rsidDel="00C76BBA" w:rsidRDefault="00C76BBA" w:rsidP="00C76BBA">
            <w:pPr>
              <w:jc w:val="center"/>
              <w:rPr>
                <w:del w:id="237" w:author="Pavla Trefilová" w:date="2022-05-13T19:00:00Z"/>
                <w:sz w:val="22"/>
                <w:szCs w:val="22"/>
              </w:rPr>
            </w:pPr>
            <w:del w:id="238" w:author="Pavla Trefilová" w:date="2022-05-13T19:00:00Z">
              <w:r w:rsidRPr="00325878" w:rsidDel="00C76BBA">
                <w:rPr>
                  <w:sz w:val="22"/>
                  <w:szCs w:val="22"/>
                </w:rPr>
                <w:delText>40</w:delText>
              </w:r>
            </w:del>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5D4A3FA2" w14:textId="5DB3BCD1" w:rsidR="00C76BBA" w:rsidRPr="00325878" w:rsidDel="00C76BBA" w:rsidRDefault="00C76BBA" w:rsidP="00C76BBA">
            <w:pPr>
              <w:jc w:val="center"/>
              <w:rPr>
                <w:del w:id="239" w:author="Pavla Trefilová" w:date="2022-05-13T19:00:00Z"/>
                <w:sz w:val="22"/>
                <w:szCs w:val="22"/>
              </w:rPr>
            </w:pPr>
            <w:del w:id="240" w:author="Pavla Trefilová" w:date="2022-05-13T19:00:00Z">
              <w:r w:rsidRPr="00325878" w:rsidDel="00C76BBA">
                <w:rPr>
                  <w:sz w:val="22"/>
                  <w:szCs w:val="22"/>
                </w:rPr>
                <w:delText>N</w:delText>
              </w:r>
            </w:del>
          </w:p>
        </w:tc>
      </w:tr>
      <w:tr w:rsidR="00C76BBA" w:rsidRPr="00325878" w14:paraId="59AD731E" w14:textId="77777777" w:rsidTr="00325878">
        <w:trPr>
          <w:gridAfter w:val="1"/>
          <w:wAfter w:w="22" w:type="dxa"/>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B496DF1" w14:textId="77777777" w:rsidR="00C76BBA" w:rsidRPr="00325878" w:rsidRDefault="00C76BBA" w:rsidP="00C76BBA">
            <w:pPr>
              <w:rPr>
                <w:sz w:val="22"/>
                <w:szCs w:val="22"/>
              </w:rPr>
            </w:pPr>
            <w:r w:rsidRPr="00325878">
              <w:rPr>
                <w:sz w:val="22"/>
                <w:szCs w:val="22"/>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B6EF9" w14:textId="77777777" w:rsidR="00C76BBA" w:rsidRPr="00325878" w:rsidRDefault="00C76BBA" w:rsidP="00C76BBA">
            <w:pPr>
              <w:jc w:val="center"/>
              <w:rPr>
                <w:sz w:val="22"/>
                <w:szCs w:val="22"/>
              </w:rPr>
            </w:pPr>
            <w:r w:rsidRPr="00325878">
              <w:rPr>
                <w:sz w:val="22"/>
                <w:szCs w:val="22"/>
              </w:rPr>
              <w:t>1963</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20AD17AE" w14:textId="77777777" w:rsidR="00C76BBA" w:rsidRPr="00325878" w:rsidRDefault="00C76BBA" w:rsidP="00C76BBA">
            <w:pPr>
              <w:jc w:val="center"/>
              <w:rPr>
                <w:sz w:val="22"/>
                <w:szCs w:val="22"/>
              </w:rPr>
            </w:pPr>
            <w:r w:rsidRPr="00325878">
              <w:rPr>
                <w:sz w:val="22"/>
                <w:szCs w:val="22"/>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B724428" w14:textId="77777777" w:rsidR="00C76BBA" w:rsidRPr="00325878" w:rsidRDefault="00C76BBA" w:rsidP="00C76BBA">
            <w:pPr>
              <w:jc w:val="center"/>
              <w:rPr>
                <w:sz w:val="22"/>
                <w:szCs w:val="22"/>
              </w:rPr>
            </w:pPr>
            <w:r w:rsidRPr="00325878">
              <w:rPr>
                <w:sz w:val="22"/>
                <w:szCs w:val="22"/>
              </w:rPr>
              <w:t>N</w:t>
            </w:r>
          </w:p>
        </w:tc>
      </w:tr>
      <w:tr w:rsidR="00C76BBA" w:rsidRPr="00325878" w14:paraId="0F1099A3" w14:textId="77777777" w:rsidTr="00325878">
        <w:trPr>
          <w:gridAfter w:val="1"/>
          <w:wAfter w:w="22" w:type="dxa"/>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E2635C4" w14:textId="77777777" w:rsidR="00C76BBA" w:rsidRPr="00325878" w:rsidRDefault="00C76BBA" w:rsidP="00C76BBA">
            <w:pPr>
              <w:rPr>
                <w:sz w:val="22"/>
                <w:szCs w:val="22"/>
              </w:rPr>
            </w:pPr>
            <w:r w:rsidRPr="00325878">
              <w:rPr>
                <w:sz w:val="22"/>
                <w:szCs w:val="22"/>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E9814F" w14:textId="77777777" w:rsidR="00C76BBA" w:rsidRPr="00325878" w:rsidRDefault="00C76BBA" w:rsidP="00C76BBA">
            <w:pPr>
              <w:jc w:val="center"/>
              <w:rPr>
                <w:sz w:val="22"/>
                <w:szCs w:val="22"/>
              </w:rPr>
            </w:pPr>
            <w:r w:rsidRPr="00325878">
              <w:rPr>
                <w:sz w:val="22"/>
                <w:szCs w:val="22"/>
              </w:rPr>
              <w:t>1977</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7B129D1F" w14:textId="77777777" w:rsidR="00C76BBA" w:rsidRPr="00325878" w:rsidRDefault="00C76BBA" w:rsidP="00C76BBA">
            <w:pPr>
              <w:jc w:val="center"/>
              <w:rPr>
                <w:sz w:val="22"/>
                <w:szCs w:val="22"/>
              </w:rPr>
            </w:pPr>
            <w:r w:rsidRPr="00325878">
              <w:rPr>
                <w:sz w:val="22"/>
                <w:szCs w:val="22"/>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4229DE8" w14:textId="77777777" w:rsidR="00C76BBA" w:rsidRPr="00325878" w:rsidRDefault="00C76BBA" w:rsidP="00C76BBA">
            <w:pPr>
              <w:jc w:val="center"/>
              <w:rPr>
                <w:sz w:val="22"/>
                <w:szCs w:val="22"/>
              </w:rPr>
            </w:pPr>
            <w:r w:rsidRPr="00325878">
              <w:rPr>
                <w:sz w:val="22"/>
                <w:szCs w:val="22"/>
              </w:rPr>
              <w:t>N</w:t>
            </w:r>
          </w:p>
        </w:tc>
      </w:tr>
      <w:tr w:rsidR="00C76BBA" w:rsidRPr="00325878" w14:paraId="36E832E5" w14:textId="77777777" w:rsidTr="00325878">
        <w:trPr>
          <w:trHeight w:val="345"/>
          <w:jc w:val="center"/>
        </w:trPr>
        <w:tc>
          <w:tcPr>
            <w:tcW w:w="807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E2B937" w14:textId="77777777" w:rsidR="00C76BBA" w:rsidRPr="00325878" w:rsidRDefault="00C76BBA" w:rsidP="00C76BBA">
            <w:pPr>
              <w:rPr>
                <w:b/>
                <w:bCs/>
                <w:sz w:val="22"/>
                <w:szCs w:val="22"/>
              </w:rPr>
            </w:pPr>
            <w:r w:rsidRPr="00325878">
              <w:rPr>
                <w:b/>
                <w:bCs/>
                <w:sz w:val="22"/>
                <w:szCs w:val="22"/>
              </w:rPr>
              <w:t>Odborní asistenti</w:t>
            </w:r>
          </w:p>
        </w:tc>
      </w:tr>
      <w:tr w:rsidR="00C76BBA" w:rsidRPr="00325878" w14:paraId="795ADDC9" w14:textId="77777777" w:rsidTr="00325878">
        <w:trPr>
          <w:gridAfter w:val="1"/>
          <w:wAfter w:w="22" w:type="dxa"/>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4F552B6" w14:textId="77777777" w:rsidR="00C76BBA" w:rsidRPr="00325878" w:rsidRDefault="00C76BBA" w:rsidP="00C76BBA">
            <w:pPr>
              <w:rPr>
                <w:sz w:val="22"/>
                <w:szCs w:val="22"/>
              </w:rPr>
            </w:pPr>
            <w:r w:rsidRPr="00325878">
              <w:rPr>
                <w:sz w:val="22"/>
                <w:szCs w:val="22"/>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5272C996" w14:textId="77777777" w:rsidR="00C76BBA" w:rsidRPr="00325878" w:rsidRDefault="00C76BBA" w:rsidP="00C76BBA">
            <w:pPr>
              <w:jc w:val="center"/>
              <w:rPr>
                <w:sz w:val="22"/>
                <w:szCs w:val="22"/>
              </w:rPr>
            </w:pPr>
            <w:r w:rsidRPr="00325878">
              <w:rPr>
                <w:sz w:val="22"/>
                <w:szCs w:val="22"/>
              </w:rPr>
              <w:t>1979</w:t>
            </w:r>
          </w:p>
        </w:tc>
        <w:tc>
          <w:tcPr>
            <w:tcW w:w="1980" w:type="dxa"/>
            <w:tcBorders>
              <w:top w:val="single" w:sz="12" w:space="0" w:color="auto"/>
              <w:left w:val="nil"/>
              <w:bottom w:val="single" w:sz="4" w:space="0" w:color="auto"/>
              <w:right w:val="single" w:sz="4" w:space="0" w:color="auto"/>
            </w:tcBorders>
            <w:shd w:val="clear" w:color="auto" w:fill="auto"/>
            <w:noWrap/>
            <w:vAlign w:val="center"/>
          </w:tcPr>
          <w:p w14:paraId="18AC658C" w14:textId="77777777" w:rsidR="00C76BBA" w:rsidRPr="00325878" w:rsidRDefault="00C76BBA" w:rsidP="00C76BBA">
            <w:pPr>
              <w:jc w:val="center"/>
              <w:rPr>
                <w:sz w:val="22"/>
                <w:szCs w:val="22"/>
              </w:rPr>
            </w:pPr>
            <w:r w:rsidRPr="00325878">
              <w:rPr>
                <w:sz w:val="22"/>
                <w:szCs w:val="22"/>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14:paraId="28C06E79" w14:textId="77777777" w:rsidR="00C76BBA" w:rsidRPr="00325878" w:rsidRDefault="00C76BBA" w:rsidP="00C76BBA">
            <w:pPr>
              <w:jc w:val="center"/>
              <w:rPr>
                <w:sz w:val="22"/>
                <w:szCs w:val="22"/>
              </w:rPr>
            </w:pPr>
            <w:r w:rsidRPr="00325878">
              <w:rPr>
                <w:sz w:val="22"/>
                <w:szCs w:val="22"/>
              </w:rPr>
              <w:t>N</w:t>
            </w:r>
          </w:p>
        </w:tc>
      </w:tr>
      <w:tr w:rsidR="00C76BBA" w:rsidRPr="00325878" w14:paraId="256C270D" w14:textId="77777777" w:rsidTr="00325878">
        <w:trPr>
          <w:gridAfter w:val="1"/>
          <w:wAfter w:w="22" w:type="dxa"/>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DFB7350" w14:textId="77777777" w:rsidR="00C76BBA" w:rsidRPr="00325878" w:rsidRDefault="00C76BBA" w:rsidP="00C76BBA">
            <w:pPr>
              <w:rPr>
                <w:sz w:val="22"/>
                <w:szCs w:val="22"/>
              </w:rPr>
            </w:pPr>
            <w:r w:rsidRPr="00325878">
              <w:rPr>
                <w:sz w:val="22"/>
                <w:szCs w:val="22"/>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22839151" w14:textId="77777777" w:rsidR="00C76BBA" w:rsidRPr="00325878" w:rsidRDefault="00C76BBA" w:rsidP="00C76BBA">
            <w:pPr>
              <w:jc w:val="center"/>
              <w:rPr>
                <w:sz w:val="22"/>
                <w:szCs w:val="22"/>
              </w:rPr>
            </w:pPr>
            <w:r w:rsidRPr="00325878">
              <w:rPr>
                <w:sz w:val="22"/>
                <w:szCs w:val="22"/>
              </w:rPr>
              <w:t>1985</w:t>
            </w:r>
          </w:p>
        </w:tc>
        <w:tc>
          <w:tcPr>
            <w:tcW w:w="1980" w:type="dxa"/>
            <w:tcBorders>
              <w:top w:val="single" w:sz="4" w:space="0" w:color="auto"/>
              <w:left w:val="nil"/>
              <w:bottom w:val="single" w:sz="4" w:space="0" w:color="auto"/>
              <w:right w:val="single" w:sz="4" w:space="0" w:color="auto"/>
            </w:tcBorders>
            <w:shd w:val="clear" w:color="auto" w:fill="auto"/>
            <w:noWrap/>
            <w:vAlign w:val="center"/>
          </w:tcPr>
          <w:p w14:paraId="2C6A8E51" w14:textId="77777777" w:rsidR="00C76BBA" w:rsidRPr="00325878" w:rsidRDefault="00C76BBA" w:rsidP="00C76BBA">
            <w:pPr>
              <w:jc w:val="center"/>
              <w:rPr>
                <w:sz w:val="22"/>
                <w:szCs w:val="22"/>
              </w:rPr>
            </w:pPr>
            <w:r w:rsidRPr="00325878">
              <w:rPr>
                <w:sz w:val="22"/>
                <w:szCs w:val="22"/>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0EE2949E" w14:textId="77777777" w:rsidR="00C76BBA" w:rsidRPr="00325878" w:rsidRDefault="00C76BBA" w:rsidP="00C76BBA">
            <w:pPr>
              <w:jc w:val="center"/>
              <w:rPr>
                <w:sz w:val="22"/>
                <w:szCs w:val="22"/>
              </w:rPr>
            </w:pPr>
            <w:r w:rsidRPr="00325878">
              <w:rPr>
                <w:sz w:val="22"/>
                <w:szCs w:val="22"/>
              </w:rPr>
              <w:t>N</w:t>
            </w:r>
          </w:p>
        </w:tc>
      </w:tr>
      <w:tr w:rsidR="00C76BBA" w:rsidRPr="00325878" w14:paraId="4DE4E00B" w14:textId="77777777" w:rsidTr="00252E26">
        <w:tblPrEx>
          <w:tblW w:w="8070" w:type="dxa"/>
          <w:jc w:val="center"/>
          <w:tblCellMar>
            <w:left w:w="70" w:type="dxa"/>
            <w:right w:w="70" w:type="dxa"/>
          </w:tblCellMar>
          <w:tblPrExChange w:id="241" w:author="Pavla Trefilová [2]" w:date="2022-05-11T15:34:00Z">
            <w:tblPrEx>
              <w:tblW w:w="8070" w:type="dxa"/>
              <w:jc w:val="center"/>
              <w:tblCellMar>
                <w:left w:w="70" w:type="dxa"/>
                <w:right w:w="70" w:type="dxa"/>
              </w:tblCellMar>
            </w:tblPrEx>
          </w:tblPrExChange>
        </w:tblPrEx>
        <w:trPr>
          <w:gridAfter w:val="1"/>
          <w:wAfter w:w="22" w:type="dxa"/>
          <w:trHeight w:val="300"/>
          <w:jc w:val="center"/>
          <w:trPrChange w:id="242" w:author="Pavla Trefilová [2]" w:date="2022-05-11T15:34:00Z">
            <w:trPr>
              <w:gridAfter w:val="1"/>
              <w:wAfter w:w="22" w:type="dxa"/>
              <w:trHeight w:val="30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Change w:id="243" w:author="Pavla Trefilová [2]" w:date="2022-05-11T15:34: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3958D07E" w14:textId="7BFCFE27" w:rsidR="00C76BBA" w:rsidRPr="00325878" w:rsidRDefault="00C76BBA" w:rsidP="00C76BBA">
            <w:pPr>
              <w:rPr>
                <w:sz w:val="22"/>
                <w:szCs w:val="22"/>
              </w:rPr>
            </w:pPr>
            <w:ins w:id="244" w:author="Pavla Trefilová [2]" w:date="2022-05-11T15:34:00Z">
              <w:r w:rsidRPr="00F34878">
                <w:rPr>
                  <w:sz w:val="22"/>
                </w:rPr>
                <w:t>Mgr. Věra Kozáková, Ph.D.</w:t>
              </w:r>
            </w:ins>
            <w:del w:id="245" w:author="Pavla Trefilová [2]" w:date="2022-05-11T15:34:00Z">
              <w:r w:rsidRPr="00325878" w:rsidDel="00675797">
                <w:rPr>
                  <w:sz w:val="22"/>
                  <w:szCs w:val="22"/>
                </w:rPr>
                <w:delText>Ing. Zuzana Vaculčíková, Ph.D.</w:delText>
              </w:r>
            </w:del>
          </w:p>
        </w:tc>
        <w:tc>
          <w:tcPr>
            <w:tcW w:w="1108" w:type="dxa"/>
            <w:tcBorders>
              <w:top w:val="single" w:sz="4" w:space="0" w:color="auto"/>
              <w:left w:val="nil"/>
              <w:bottom w:val="single" w:sz="4" w:space="0" w:color="auto"/>
              <w:right w:val="single" w:sz="4" w:space="0" w:color="auto"/>
            </w:tcBorders>
            <w:shd w:val="clear" w:color="auto" w:fill="auto"/>
            <w:noWrap/>
            <w:vAlign w:val="center"/>
            <w:tcPrChange w:id="246" w:author="Pavla Trefilová [2]" w:date="2022-05-11T15:34:00Z">
              <w:tcPr>
                <w:tcW w:w="1108"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1F433AC2" w14:textId="5C951DA4" w:rsidR="00C76BBA" w:rsidRPr="00325878" w:rsidRDefault="00C76BBA" w:rsidP="00C76BBA">
            <w:pPr>
              <w:jc w:val="center"/>
              <w:rPr>
                <w:sz w:val="22"/>
                <w:szCs w:val="22"/>
              </w:rPr>
            </w:pPr>
            <w:ins w:id="247" w:author="Pavla Trefilová [2]" w:date="2022-05-11T15:34:00Z">
              <w:r w:rsidRPr="00F34878">
                <w:rPr>
                  <w:sz w:val="22"/>
                </w:rPr>
                <w:t>1957</w:t>
              </w:r>
            </w:ins>
            <w:del w:id="248" w:author="Pavla Trefilová [2]" w:date="2022-05-11T15:34:00Z">
              <w:r w:rsidRPr="00325878" w:rsidDel="00675797">
                <w:rPr>
                  <w:sz w:val="22"/>
                  <w:szCs w:val="22"/>
                </w:rPr>
                <w:delText>1987</w:delText>
              </w:r>
            </w:del>
          </w:p>
        </w:tc>
        <w:tc>
          <w:tcPr>
            <w:tcW w:w="1980" w:type="dxa"/>
            <w:tcBorders>
              <w:top w:val="single" w:sz="4" w:space="0" w:color="auto"/>
              <w:left w:val="nil"/>
              <w:bottom w:val="single" w:sz="4" w:space="0" w:color="auto"/>
              <w:right w:val="single" w:sz="4" w:space="0" w:color="auto"/>
            </w:tcBorders>
            <w:shd w:val="clear" w:color="auto" w:fill="auto"/>
            <w:noWrap/>
            <w:vAlign w:val="center"/>
            <w:tcPrChange w:id="249" w:author="Pavla Trefilová [2]" w:date="2022-05-11T15:34:00Z">
              <w:tcPr>
                <w:tcW w:w="1980"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7131D4CD" w14:textId="73823475" w:rsidR="00C76BBA" w:rsidRPr="00325878" w:rsidRDefault="00C76BBA" w:rsidP="00C76BBA">
            <w:pPr>
              <w:jc w:val="center"/>
              <w:rPr>
                <w:sz w:val="22"/>
                <w:szCs w:val="22"/>
              </w:rPr>
            </w:pPr>
            <w:ins w:id="250" w:author="Pavla Trefilová [2]" w:date="2022-05-11T15:34:00Z">
              <w:r w:rsidRPr="00F34878">
                <w:rPr>
                  <w:sz w:val="22"/>
                </w:rPr>
                <w:t>40</w:t>
              </w:r>
            </w:ins>
            <w:del w:id="251" w:author="Pavla Trefilová [2]" w:date="2022-05-11T15:34:00Z">
              <w:r w:rsidRPr="00325878" w:rsidDel="00675797">
                <w:rPr>
                  <w:sz w:val="22"/>
                  <w:szCs w:val="22"/>
                </w:rPr>
                <w:delText>40</w:delText>
              </w:r>
            </w:del>
          </w:p>
        </w:tc>
        <w:tc>
          <w:tcPr>
            <w:tcW w:w="1400" w:type="dxa"/>
            <w:tcBorders>
              <w:top w:val="single" w:sz="4" w:space="0" w:color="auto"/>
              <w:left w:val="nil"/>
              <w:bottom w:val="single" w:sz="4" w:space="0" w:color="auto"/>
              <w:right w:val="single" w:sz="12" w:space="0" w:color="auto"/>
            </w:tcBorders>
            <w:shd w:val="clear" w:color="auto" w:fill="auto"/>
            <w:noWrap/>
            <w:tcPrChange w:id="252" w:author="Pavla Trefilová [2]" w:date="2022-05-11T15:34:00Z">
              <w:tcPr>
                <w:tcW w:w="1400" w:type="dxa"/>
                <w:gridSpan w:val="2"/>
                <w:tcBorders>
                  <w:top w:val="single" w:sz="4" w:space="0" w:color="auto"/>
                  <w:left w:val="nil"/>
                  <w:bottom w:val="single" w:sz="4" w:space="0" w:color="auto"/>
                  <w:right w:val="single" w:sz="12" w:space="0" w:color="auto"/>
                </w:tcBorders>
                <w:shd w:val="clear" w:color="auto" w:fill="auto"/>
                <w:noWrap/>
                <w:vAlign w:val="center"/>
              </w:tcPr>
            </w:tcPrChange>
          </w:tcPr>
          <w:p w14:paraId="1FBDC2BF" w14:textId="1B280C44" w:rsidR="00C76BBA" w:rsidRPr="00325878" w:rsidRDefault="00C76BBA" w:rsidP="00C76BBA">
            <w:pPr>
              <w:jc w:val="center"/>
              <w:rPr>
                <w:sz w:val="22"/>
                <w:szCs w:val="22"/>
              </w:rPr>
            </w:pPr>
            <w:ins w:id="253" w:author="Pavla Trefilová [2]" w:date="2022-05-11T15:34:00Z">
              <w:r w:rsidRPr="00F34878">
                <w:rPr>
                  <w:sz w:val="22"/>
                </w:rPr>
                <w:t>N</w:t>
              </w:r>
            </w:ins>
            <w:del w:id="254" w:author="Pavla Trefilová [2]" w:date="2022-05-11T15:34:00Z">
              <w:r w:rsidRPr="00325878" w:rsidDel="00675797">
                <w:rPr>
                  <w:sz w:val="22"/>
                  <w:szCs w:val="22"/>
                </w:rPr>
                <w:delText>N</w:delText>
              </w:r>
            </w:del>
          </w:p>
        </w:tc>
      </w:tr>
      <w:tr w:rsidR="00C76BBA" w:rsidRPr="00325878" w14:paraId="5A057367" w14:textId="77777777" w:rsidTr="00325878">
        <w:trPr>
          <w:trHeight w:val="315"/>
          <w:jc w:val="center"/>
        </w:trPr>
        <w:tc>
          <w:tcPr>
            <w:tcW w:w="807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tcPr>
          <w:p w14:paraId="6073EAD9" w14:textId="77777777" w:rsidR="00C76BBA" w:rsidRPr="00325878" w:rsidRDefault="00C76BBA" w:rsidP="00C76BBA">
            <w:pPr>
              <w:rPr>
                <w:sz w:val="22"/>
                <w:szCs w:val="22"/>
              </w:rPr>
            </w:pPr>
            <w:r w:rsidRPr="00325878">
              <w:rPr>
                <w:b/>
                <w:bCs/>
                <w:sz w:val="22"/>
                <w:szCs w:val="22"/>
              </w:rPr>
              <w:t>Lektoři</w:t>
            </w:r>
          </w:p>
        </w:tc>
      </w:tr>
      <w:tr w:rsidR="00C76BBA" w:rsidRPr="00325878" w14:paraId="3C1A1ADA" w14:textId="77777777" w:rsidTr="00325878">
        <w:trPr>
          <w:gridAfter w:val="1"/>
          <w:wAfter w:w="22" w:type="dxa"/>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E2917D4" w14:textId="77777777" w:rsidR="00C76BBA" w:rsidRPr="00325878" w:rsidRDefault="00C76BBA" w:rsidP="00C76BBA">
            <w:pPr>
              <w:rPr>
                <w:sz w:val="22"/>
                <w:szCs w:val="22"/>
              </w:rPr>
            </w:pPr>
            <w:r w:rsidRPr="00325878">
              <w:rPr>
                <w:sz w:val="22"/>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2983D897" w14:textId="77777777" w:rsidR="00C76BBA" w:rsidRPr="00325878" w:rsidRDefault="00C76BBA" w:rsidP="00C76BBA">
            <w:pPr>
              <w:jc w:val="center"/>
              <w:rPr>
                <w:sz w:val="22"/>
                <w:szCs w:val="22"/>
              </w:rPr>
            </w:pPr>
            <w:r w:rsidRPr="00325878">
              <w:rPr>
                <w:sz w:val="22"/>
                <w:szCs w:val="22"/>
              </w:rPr>
              <w:t>1971</w:t>
            </w:r>
          </w:p>
        </w:tc>
        <w:tc>
          <w:tcPr>
            <w:tcW w:w="1980"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4218D1A7" w14:textId="77777777" w:rsidR="00C76BBA" w:rsidRPr="00325878" w:rsidRDefault="00C76BBA" w:rsidP="00C76BBA">
            <w:pPr>
              <w:jc w:val="center"/>
              <w:rPr>
                <w:sz w:val="22"/>
                <w:szCs w:val="22"/>
              </w:rPr>
            </w:pPr>
            <w:r w:rsidRPr="00325878">
              <w:rPr>
                <w:sz w:val="22"/>
                <w:szCs w:val="22"/>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D2FC15E" w14:textId="77777777" w:rsidR="00C76BBA" w:rsidRPr="00325878" w:rsidRDefault="00C76BBA" w:rsidP="00C76BBA">
            <w:pPr>
              <w:jc w:val="center"/>
              <w:rPr>
                <w:sz w:val="22"/>
                <w:szCs w:val="22"/>
              </w:rPr>
            </w:pPr>
            <w:r w:rsidRPr="00325878">
              <w:rPr>
                <w:sz w:val="22"/>
                <w:szCs w:val="22"/>
              </w:rPr>
              <w:t>N</w:t>
            </w:r>
          </w:p>
        </w:tc>
      </w:tr>
      <w:tr w:rsidR="00C76BBA" w:rsidRPr="00325878" w14:paraId="05E020EC" w14:textId="77777777" w:rsidTr="00325878">
        <w:trPr>
          <w:gridAfter w:val="1"/>
          <w:wAfter w:w="22" w:type="dxa"/>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084DFA8" w14:textId="77777777" w:rsidR="00C76BBA" w:rsidRPr="00325878" w:rsidRDefault="00C76BBA" w:rsidP="00C76BBA">
            <w:pPr>
              <w:rPr>
                <w:sz w:val="22"/>
                <w:szCs w:val="22"/>
              </w:rPr>
            </w:pPr>
            <w:r w:rsidRPr="00325878">
              <w:rPr>
                <w:sz w:val="22"/>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50E4B" w14:textId="77777777" w:rsidR="00C76BBA" w:rsidRPr="00325878" w:rsidRDefault="00C76BBA" w:rsidP="00C76BBA">
            <w:pPr>
              <w:jc w:val="center"/>
              <w:rPr>
                <w:sz w:val="22"/>
                <w:szCs w:val="22"/>
              </w:rPr>
            </w:pPr>
            <w:r w:rsidRPr="00325878">
              <w:rPr>
                <w:sz w:val="22"/>
                <w:szCs w:val="22"/>
              </w:rPr>
              <w:t>1982</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21A0D" w14:textId="77777777" w:rsidR="00C76BBA" w:rsidRPr="00325878" w:rsidRDefault="00C76BBA" w:rsidP="00C76BBA">
            <w:pPr>
              <w:jc w:val="center"/>
              <w:rPr>
                <w:sz w:val="22"/>
                <w:szCs w:val="22"/>
              </w:rPr>
            </w:pPr>
            <w:r w:rsidRPr="00325878">
              <w:rPr>
                <w:sz w:val="22"/>
                <w:szCs w:val="22"/>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D2E5783" w14:textId="77777777" w:rsidR="00C76BBA" w:rsidRPr="00325878" w:rsidRDefault="00C76BBA" w:rsidP="00C76BBA">
            <w:pPr>
              <w:jc w:val="center"/>
              <w:rPr>
                <w:sz w:val="22"/>
                <w:szCs w:val="22"/>
              </w:rPr>
            </w:pPr>
            <w:r w:rsidRPr="00325878">
              <w:rPr>
                <w:sz w:val="22"/>
                <w:szCs w:val="22"/>
              </w:rPr>
              <w:t>N</w:t>
            </w:r>
          </w:p>
        </w:tc>
      </w:tr>
      <w:tr w:rsidR="00C76BBA" w:rsidRPr="00325878" w14:paraId="266C9031" w14:textId="77777777" w:rsidTr="00325878">
        <w:trPr>
          <w:gridAfter w:val="1"/>
          <w:wAfter w:w="22" w:type="dxa"/>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025BB988" w14:textId="77777777" w:rsidR="00C76BBA" w:rsidRPr="00325878" w:rsidRDefault="00C76BBA" w:rsidP="00C76BBA">
            <w:pPr>
              <w:rPr>
                <w:sz w:val="22"/>
                <w:szCs w:val="22"/>
              </w:rPr>
            </w:pPr>
            <w:r w:rsidRPr="00325878">
              <w:rPr>
                <w:sz w:val="22"/>
                <w:szCs w:val="22"/>
              </w:rPr>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3E947F0" w14:textId="77777777" w:rsidR="00C76BBA" w:rsidRPr="00325878" w:rsidRDefault="00C76BBA" w:rsidP="00C76BBA">
            <w:pPr>
              <w:jc w:val="center"/>
              <w:rPr>
                <w:sz w:val="22"/>
                <w:szCs w:val="22"/>
              </w:rPr>
            </w:pPr>
            <w:r w:rsidRPr="00325878">
              <w:rPr>
                <w:sz w:val="22"/>
                <w:szCs w:val="22"/>
              </w:rPr>
              <w:t>1976</w:t>
            </w:r>
          </w:p>
        </w:tc>
        <w:tc>
          <w:tcPr>
            <w:tcW w:w="198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7797823" w14:textId="77777777" w:rsidR="00C76BBA" w:rsidRPr="00325878" w:rsidRDefault="00C76BBA" w:rsidP="00C76BBA">
            <w:pPr>
              <w:jc w:val="center"/>
              <w:rPr>
                <w:sz w:val="22"/>
                <w:szCs w:val="22"/>
              </w:rPr>
            </w:pPr>
            <w:r w:rsidRPr="00325878">
              <w:rPr>
                <w:sz w:val="22"/>
                <w:szCs w:val="22"/>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0A02BF2B" w14:textId="77777777" w:rsidR="00C76BBA" w:rsidRPr="00325878" w:rsidRDefault="00C76BBA" w:rsidP="00C76BBA">
            <w:pPr>
              <w:jc w:val="center"/>
              <w:rPr>
                <w:b/>
                <w:sz w:val="22"/>
                <w:szCs w:val="22"/>
              </w:rPr>
            </w:pPr>
            <w:r w:rsidRPr="00325878">
              <w:rPr>
                <w:sz w:val="22"/>
                <w:szCs w:val="22"/>
              </w:rPr>
              <w:t>N</w:t>
            </w:r>
          </w:p>
        </w:tc>
      </w:tr>
    </w:tbl>
    <w:p w14:paraId="2DE46ACA" w14:textId="77777777" w:rsidR="003B4B97" w:rsidRPr="00325878" w:rsidRDefault="003B4B97" w:rsidP="003B4B97">
      <w:pPr>
        <w:rPr>
          <w:b/>
          <w:sz w:val="22"/>
          <w:szCs w:val="22"/>
        </w:rPr>
      </w:pPr>
      <w:bookmarkStart w:id="255" w:name="_Hlk87447267"/>
      <w:bookmarkEnd w:id="214"/>
    </w:p>
    <w:p w14:paraId="77992E54" w14:textId="0DA38F87" w:rsidR="00A23D7E" w:rsidRPr="00325878" w:rsidRDefault="00A23D7E" w:rsidP="006B5939">
      <w:pPr>
        <w:jc w:val="both"/>
        <w:rPr>
          <w:b/>
          <w:sz w:val="22"/>
          <w:szCs w:val="22"/>
        </w:rPr>
      </w:pPr>
      <w:r w:rsidRPr="00325878">
        <w:rPr>
          <w:b/>
          <w:sz w:val="22"/>
          <w:szCs w:val="22"/>
          <w:u w:val="single"/>
        </w:rPr>
        <w:t>Přednášející</w:t>
      </w:r>
      <w:r w:rsidRPr="007256AD">
        <w:rPr>
          <w:b/>
          <w:sz w:val="22"/>
          <w:szCs w:val="22"/>
        </w:rPr>
        <w:t xml:space="preserve"> </w:t>
      </w:r>
      <w:r w:rsidRPr="00325878">
        <w:rPr>
          <w:b/>
          <w:sz w:val="22"/>
          <w:szCs w:val="22"/>
        </w:rPr>
        <w:t xml:space="preserve">ve studijním programu </w:t>
      </w:r>
      <w:r w:rsidRPr="00325878">
        <w:rPr>
          <w:b/>
          <w:color w:val="201F1E"/>
          <w:sz w:val="22"/>
          <w:szCs w:val="22"/>
          <w:shd w:val="clear" w:color="auto" w:fill="FFFFFF"/>
        </w:rPr>
        <w:t>Tourism Economics and Hospitality Management, pracovníci spolupracující instituce:</w:t>
      </w:r>
    </w:p>
    <w:bookmarkEnd w:id="255"/>
    <w:p w14:paraId="10512A82" w14:textId="14D86A56" w:rsidR="00A23D7E" w:rsidRPr="00325878" w:rsidRDefault="00A23D7E" w:rsidP="003B4B97">
      <w:pPr>
        <w:rPr>
          <w:b/>
          <w:sz w:val="22"/>
          <w:szCs w:val="22"/>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23D7E" w:rsidRPr="00325878" w14:paraId="60E3FD3C" w14:textId="77777777" w:rsidTr="00A23D7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25B1C5D" w14:textId="77777777" w:rsidR="00A23D7E" w:rsidRPr="00325878" w:rsidRDefault="00A23D7E" w:rsidP="00A23D7E">
            <w:pPr>
              <w:rPr>
                <w:b/>
                <w:bCs/>
                <w:sz w:val="22"/>
                <w:szCs w:val="22"/>
              </w:rPr>
            </w:pPr>
            <w:r w:rsidRPr="00325878">
              <w:rPr>
                <w:b/>
                <w:bCs/>
                <w:sz w:val="22"/>
                <w:szCs w:val="22"/>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2C5C037D" w14:textId="77777777" w:rsidR="00A23D7E" w:rsidRPr="00325878" w:rsidRDefault="00A23D7E" w:rsidP="00A23D7E">
            <w:pPr>
              <w:jc w:val="center"/>
              <w:rPr>
                <w:b/>
                <w:bCs/>
                <w:sz w:val="22"/>
                <w:szCs w:val="22"/>
              </w:rPr>
            </w:pPr>
            <w:r w:rsidRPr="00325878">
              <w:rPr>
                <w:b/>
                <w:bCs/>
                <w:sz w:val="22"/>
                <w:szCs w:val="22"/>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60FE94DF" w14:textId="77777777" w:rsidR="00A23D7E" w:rsidRPr="00325878" w:rsidRDefault="00A23D7E" w:rsidP="00A23D7E">
            <w:pPr>
              <w:jc w:val="center"/>
              <w:rPr>
                <w:b/>
                <w:bCs/>
                <w:sz w:val="22"/>
                <w:szCs w:val="22"/>
              </w:rPr>
            </w:pPr>
            <w:r w:rsidRPr="00325878">
              <w:rPr>
                <w:b/>
                <w:bCs/>
                <w:sz w:val="22"/>
                <w:szCs w:val="22"/>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21A20D46" w14:textId="77777777" w:rsidR="00A23D7E" w:rsidRPr="00325878" w:rsidRDefault="00A23D7E" w:rsidP="00A23D7E">
            <w:pPr>
              <w:jc w:val="center"/>
              <w:rPr>
                <w:b/>
                <w:bCs/>
                <w:sz w:val="22"/>
                <w:szCs w:val="22"/>
              </w:rPr>
            </w:pPr>
            <w:r w:rsidRPr="00325878">
              <w:rPr>
                <w:b/>
                <w:bCs/>
                <w:sz w:val="22"/>
                <w:szCs w:val="22"/>
              </w:rPr>
              <w:t>Pracovní poměr</w:t>
            </w:r>
          </w:p>
        </w:tc>
      </w:tr>
      <w:tr w:rsidR="00A23D7E" w:rsidRPr="00325878" w14:paraId="6263CA9A" w14:textId="77777777" w:rsidTr="00A23D7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BE08C9" w14:textId="77777777" w:rsidR="00A23D7E" w:rsidRPr="00325878" w:rsidRDefault="00A23D7E" w:rsidP="00A23D7E">
            <w:pPr>
              <w:rPr>
                <w:b/>
                <w:bCs/>
                <w:sz w:val="22"/>
                <w:szCs w:val="22"/>
              </w:rPr>
            </w:pPr>
            <w:r w:rsidRPr="00325878">
              <w:rPr>
                <w:b/>
                <w:bCs/>
                <w:sz w:val="22"/>
                <w:szCs w:val="22"/>
              </w:rPr>
              <w:t>Docenti</w:t>
            </w:r>
          </w:p>
        </w:tc>
      </w:tr>
      <w:tr w:rsidR="00A23D7E" w:rsidRPr="00325878" w14:paraId="1F24B39A" w14:textId="77777777" w:rsidTr="00A23D7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A48C3CE" w14:textId="77777777" w:rsidR="00A23D7E" w:rsidRPr="00325878" w:rsidRDefault="00A23D7E" w:rsidP="00A23D7E">
            <w:pPr>
              <w:rPr>
                <w:sz w:val="22"/>
                <w:szCs w:val="22"/>
              </w:rPr>
            </w:pPr>
            <w:r w:rsidRPr="00325878">
              <w:rPr>
                <w:sz w:val="22"/>
                <w:szCs w:val="22"/>
              </w:rPr>
              <w:t>doc. Ing. Jan Hán,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48C9046" w14:textId="77777777" w:rsidR="00A23D7E" w:rsidRPr="00325878" w:rsidRDefault="00A23D7E" w:rsidP="00A23D7E">
            <w:pPr>
              <w:jc w:val="center"/>
              <w:rPr>
                <w:sz w:val="22"/>
                <w:szCs w:val="22"/>
              </w:rPr>
            </w:pPr>
            <w:r w:rsidRPr="00325878">
              <w:rPr>
                <w:sz w:val="22"/>
                <w:szCs w:val="22"/>
              </w:rPr>
              <w:t>1973</w:t>
            </w:r>
          </w:p>
        </w:tc>
        <w:tc>
          <w:tcPr>
            <w:tcW w:w="1214" w:type="dxa"/>
            <w:tcBorders>
              <w:top w:val="single" w:sz="4" w:space="0" w:color="auto"/>
              <w:left w:val="nil"/>
              <w:bottom w:val="nil"/>
              <w:right w:val="single" w:sz="4" w:space="0" w:color="auto"/>
            </w:tcBorders>
            <w:shd w:val="clear" w:color="auto" w:fill="auto"/>
            <w:noWrap/>
            <w:vAlign w:val="center"/>
          </w:tcPr>
          <w:p w14:paraId="5F87B07C" w14:textId="662ECE65" w:rsidR="00A23D7E" w:rsidRPr="00325878" w:rsidRDefault="001D1E9F" w:rsidP="00A23D7E">
            <w:pPr>
              <w:jc w:val="center"/>
              <w:rPr>
                <w:sz w:val="22"/>
                <w:szCs w:val="22"/>
              </w:rPr>
            </w:pPr>
            <w:r w:rsidRPr="00325878">
              <w:rPr>
                <w:sz w:val="22"/>
                <w:szCs w:val="22"/>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38A63D4" w14:textId="7B58B087" w:rsidR="00A23D7E" w:rsidRPr="00325878" w:rsidRDefault="00765CA9" w:rsidP="00A23D7E">
            <w:pPr>
              <w:jc w:val="center"/>
              <w:rPr>
                <w:sz w:val="22"/>
                <w:szCs w:val="22"/>
              </w:rPr>
            </w:pPr>
            <w:r w:rsidRPr="00325878">
              <w:rPr>
                <w:sz w:val="22"/>
                <w:szCs w:val="22"/>
              </w:rPr>
              <w:t>N</w:t>
            </w:r>
          </w:p>
        </w:tc>
      </w:tr>
      <w:tr w:rsidR="00A23D7E" w:rsidRPr="00325878" w14:paraId="4CB7469B" w14:textId="77777777" w:rsidTr="00A23D7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5E0AF0E3" w14:textId="77777777" w:rsidR="00A23D7E" w:rsidRPr="00325878" w:rsidRDefault="00A23D7E" w:rsidP="00A23D7E">
            <w:pPr>
              <w:rPr>
                <w:sz w:val="22"/>
                <w:szCs w:val="22"/>
              </w:rPr>
            </w:pPr>
            <w:r w:rsidRPr="00325878">
              <w:rPr>
                <w:sz w:val="22"/>
                <w:szCs w:val="22"/>
              </w:rPr>
              <w:t>doc. Mgr. Ing. Karel Chadt,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4C81B6A" w14:textId="77777777" w:rsidR="00A23D7E" w:rsidRPr="00325878" w:rsidRDefault="00A23D7E" w:rsidP="00A23D7E">
            <w:pPr>
              <w:jc w:val="center"/>
              <w:rPr>
                <w:sz w:val="22"/>
                <w:szCs w:val="22"/>
              </w:rPr>
            </w:pPr>
            <w:r w:rsidRPr="00325878">
              <w:rPr>
                <w:sz w:val="22"/>
                <w:szCs w:val="22"/>
              </w:rPr>
              <w:t>1955</w:t>
            </w:r>
          </w:p>
        </w:tc>
        <w:tc>
          <w:tcPr>
            <w:tcW w:w="1214" w:type="dxa"/>
            <w:tcBorders>
              <w:top w:val="single" w:sz="4" w:space="0" w:color="auto"/>
              <w:left w:val="nil"/>
              <w:bottom w:val="nil"/>
              <w:right w:val="single" w:sz="4" w:space="0" w:color="auto"/>
            </w:tcBorders>
            <w:shd w:val="clear" w:color="auto" w:fill="auto"/>
            <w:noWrap/>
            <w:vAlign w:val="center"/>
          </w:tcPr>
          <w:p w14:paraId="6BD0A160" w14:textId="18A304E6" w:rsidR="00A23D7E" w:rsidRPr="00325878" w:rsidRDefault="001D1E9F" w:rsidP="00A23D7E">
            <w:pPr>
              <w:jc w:val="center"/>
              <w:rPr>
                <w:sz w:val="22"/>
                <w:szCs w:val="22"/>
              </w:rPr>
            </w:pPr>
            <w:r w:rsidRPr="00325878">
              <w:rPr>
                <w:sz w:val="22"/>
                <w:szCs w:val="22"/>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DCBC0FC" w14:textId="14793151" w:rsidR="00A23D7E" w:rsidRPr="00325878" w:rsidRDefault="00765CA9" w:rsidP="00A23D7E">
            <w:pPr>
              <w:jc w:val="center"/>
              <w:rPr>
                <w:sz w:val="22"/>
                <w:szCs w:val="22"/>
              </w:rPr>
            </w:pPr>
            <w:r w:rsidRPr="00325878">
              <w:rPr>
                <w:sz w:val="22"/>
                <w:szCs w:val="22"/>
              </w:rPr>
              <w:t>N</w:t>
            </w:r>
          </w:p>
        </w:tc>
      </w:tr>
      <w:tr w:rsidR="00A23D7E" w:rsidRPr="00325878" w14:paraId="1BF24307" w14:textId="77777777" w:rsidTr="00A23D7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BDFF27" w14:textId="77777777" w:rsidR="00A23D7E" w:rsidRPr="00325878" w:rsidRDefault="00A23D7E" w:rsidP="00A23D7E">
            <w:pPr>
              <w:rPr>
                <w:b/>
                <w:bCs/>
                <w:sz w:val="22"/>
                <w:szCs w:val="22"/>
              </w:rPr>
            </w:pPr>
            <w:r w:rsidRPr="00325878">
              <w:rPr>
                <w:b/>
                <w:bCs/>
                <w:sz w:val="22"/>
                <w:szCs w:val="22"/>
              </w:rPr>
              <w:t>Odborní asistenti</w:t>
            </w:r>
          </w:p>
        </w:tc>
      </w:tr>
      <w:tr w:rsidR="00A23D7E" w:rsidRPr="00325878" w14:paraId="3A7A0DA9" w14:textId="77777777" w:rsidTr="00A23D7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831A650" w14:textId="77777777" w:rsidR="00A23D7E" w:rsidRPr="00325878" w:rsidRDefault="00A23D7E" w:rsidP="00A23D7E">
            <w:pPr>
              <w:rPr>
                <w:sz w:val="22"/>
                <w:szCs w:val="22"/>
              </w:rPr>
            </w:pPr>
            <w:r w:rsidRPr="00325878">
              <w:rPr>
                <w:sz w:val="22"/>
                <w:szCs w:val="22"/>
              </w:rPr>
              <w:t>Ing. Martin Petříček,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63C61C22" w14:textId="77777777" w:rsidR="00A23D7E" w:rsidRPr="00325878" w:rsidRDefault="00A23D7E" w:rsidP="00A23D7E">
            <w:pPr>
              <w:jc w:val="center"/>
              <w:rPr>
                <w:sz w:val="22"/>
                <w:szCs w:val="22"/>
              </w:rPr>
            </w:pPr>
            <w:r w:rsidRPr="00325878">
              <w:rPr>
                <w:sz w:val="22"/>
                <w:szCs w:val="22"/>
              </w:rPr>
              <w:t>1987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2323E2F" w14:textId="28F22E2D" w:rsidR="00A23D7E" w:rsidRPr="00325878" w:rsidRDefault="001D1E9F" w:rsidP="00A23D7E">
            <w:pPr>
              <w:jc w:val="center"/>
              <w:rPr>
                <w:sz w:val="22"/>
                <w:szCs w:val="22"/>
              </w:rPr>
            </w:pPr>
            <w:r w:rsidRPr="00325878">
              <w:rPr>
                <w:sz w:val="22"/>
                <w:szCs w:val="22"/>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1C887841" w14:textId="0865B716" w:rsidR="00A23D7E" w:rsidRPr="00325878" w:rsidRDefault="00765CA9" w:rsidP="00A23D7E">
            <w:pPr>
              <w:jc w:val="center"/>
              <w:rPr>
                <w:sz w:val="22"/>
                <w:szCs w:val="22"/>
              </w:rPr>
            </w:pPr>
            <w:r w:rsidRPr="00325878">
              <w:rPr>
                <w:sz w:val="22"/>
                <w:szCs w:val="22"/>
              </w:rPr>
              <w:t>N</w:t>
            </w:r>
          </w:p>
        </w:tc>
      </w:tr>
    </w:tbl>
    <w:p w14:paraId="4D74260E" w14:textId="7BE4C57E" w:rsidR="00A23D7E" w:rsidRPr="00325878" w:rsidRDefault="00A23D7E" w:rsidP="003B4B97">
      <w:pPr>
        <w:rPr>
          <w:b/>
          <w:sz w:val="22"/>
          <w:szCs w:val="22"/>
        </w:rPr>
      </w:pPr>
    </w:p>
    <w:p w14:paraId="0BE44D73" w14:textId="77777777" w:rsidR="00A23D7E" w:rsidRPr="00325878" w:rsidRDefault="00A23D7E" w:rsidP="003B4B97">
      <w:pPr>
        <w:rPr>
          <w:b/>
          <w:sz w:val="22"/>
          <w:szCs w:val="22"/>
        </w:rPr>
      </w:pPr>
    </w:p>
    <w:p w14:paraId="1D6C41FD" w14:textId="77777777" w:rsidR="003B4B97" w:rsidRPr="00325878" w:rsidRDefault="003B4B97" w:rsidP="006B5939">
      <w:pPr>
        <w:jc w:val="both"/>
        <w:rPr>
          <w:b/>
          <w:color w:val="201F1E"/>
          <w:sz w:val="22"/>
          <w:szCs w:val="22"/>
          <w:shd w:val="clear" w:color="auto" w:fill="FFFFFF"/>
        </w:rPr>
      </w:pPr>
      <w:r w:rsidRPr="00325878">
        <w:rPr>
          <w:b/>
          <w:sz w:val="22"/>
          <w:szCs w:val="22"/>
        </w:rPr>
        <w:t xml:space="preserve">Návrh </w:t>
      </w:r>
      <w:r w:rsidRPr="00325878">
        <w:rPr>
          <w:b/>
          <w:sz w:val="22"/>
          <w:szCs w:val="22"/>
          <w:u w:val="single"/>
        </w:rPr>
        <w:t>členů oborové rady</w:t>
      </w:r>
      <w:r w:rsidRPr="00325878">
        <w:rPr>
          <w:b/>
          <w:sz w:val="22"/>
          <w:szCs w:val="22"/>
        </w:rPr>
        <w:t xml:space="preserve"> studijního programu </w:t>
      </w:r>
      <w:r w:rsidRPr="00325878">
        <w:rPr>
          <w:b/>
          <w:color w:val="201F1E"/>
          <w:sz w:val="22"/>
          <w:szCs w:val="22"/>
          <w:shd w:val="clear" w:color="auto" w:fill="FFFFFF"/>
        </w:rPr>
        <w:t>Tourism Economics and Hospitality Management:</w:t>
      </w:r>
    </w:p>
    <w:p w14:paraId="5D2C55F5" w14:textId="77777777" w:rsidR="003B4B97" w:rsidRPr="00325878" w:rsidRDefault="003B4B97" w:rsidP="003B4B97">
      <w:pPr>
        <w:rPr>
          <w:sz w:val="22"/>
          <w:szCs w:val="22"/>
          <w:vertAlign w:val="superscript"/>
        </w:rPr>
      </w:pPr>
    </w:p>
    <w:p w14:paraId="08EA8A0C" w14:textId="23051BA1" w:rsidR="003B4B97" w:rsidRPr="00325878" w:rsidRDefault="003B4B97" w:rsidP="003B4B97">
      <w:pPr>
        <w:ind w:left="4248" w:hanging="4248"/>
        <w:jc w:val="both"/>
        <w:rPr>
          <w:sz w:val="22"/>
          <w:szCs w:val="22"/>
        </w:rPr>
      </w:pPr>
      <w:r w:rsidRPr="00325878">
        <w:rPr>
          <w:sz w:val="22"/>
          <w:szCs w:val="22"/>
        </w:rPr>
        <w:t>doc. Ing. Zuzana Tučková, Ph.D.</w:t>
      </w:r>
      <w:r w:rsidRPr="00325878">
        <w:rPr>
          <w:sz w:val="22"/>
          <w:szCs w:val="22"/>
        </w:rPr>
        <w:tab/>
        <w:t xml:space="preserve">předseda oborové rady, garant doktorského studijního programu </w:t>
      </w:r>
      <w:r w:rsidR="002135E1" w:rsidRPr="002135E1">
        <w:rPr>
          <w:sz w:val="22"/>
          <w:szCs w:val="22"/>
        </w:rPr>
        <w:t>Tourism Economics and Hospitality Management</w:t>
      </w:r>
      <w:r w:rsidRPr="00325878">
        <w:rPr>
          <w:sz w:val="22"/>
          <w:szCs w:val="22"/>
        </w:rPr>
        <w:t>, Univerzita Tomáše Bati ve Zlíně, Fakulta logistiky a krizového řízení</w:t>
      </w:r>
    </w:p>
    <w:p w14:paraId="07CE264B" w14:textId="77777777" w:rsidR="00AE150E" w:rsidRPr="00325878" w:rsidRDefault="00AE150E" w:rsidP="00AE150E">
      <w:pPr>
        <w:ind w:left="4248" w:hanging="4248"/>
        <w:jc w:val="both"/>
        <w:rPr>
          <w:sz w:val="22"/>
          <w:szCs w:val="22"/>
        </w:rPr>
      </w:pPr>
      <w:r w:rsidRPr="00BA7A2A">
        <w:rPr>
          <w:sz w:val="22"/>
          <w:szCs w:val="22"/>
        </w:rPr>
        <w:t>prof. Ing. Jaroslav Belás, PhD.</w:t>
      </w:r>
      <w:r w:rsidRPr="00BA7A2A">
        <w:rPr>
          <w:sz w:val="22"/>
          <w:szCs w:val="22"/>
        </w:rPr>
        <w:tab/>
        <w:t>člen oborové rady, Univerzita Tomáše Bati ve Zlíně, Fakulta managementu a ekonomiky, Ústav podnikové ekonomiky</w:t>
      </w:r>
    </w:p>
    <w:p w14:paraId="28BEB35F" w14:textId="44D62113" w:rsidR="003B4B97" w:rsidRPr="00325878" w:rsidRDefault="003B4B97" w:rsidP="003B4B97">
      <w:pPr>
        <w:ind w:left="4248" w:hanging="4248"/>
        <w:jc w:val="both"/>
        <w:rPr>
          <w:sz w:val="22"/>
          <w:szCs w:val="22"/>
        </w:rPr>
      </w:pPr>
      <w:r w:rsidRPr="00325878">
        <w:rPr>
          <w:sz w:val="22"/>
          <w:szCs w:val="22"/>
        </w:rPr>
        <w:t>doc. PhDr. Ing. Jaroslava Dědková, Ph.D.</w:t>
      </w:r>
      <w:r w:rsidRPr="00325878">
        <w:rPr>
          <w:sz w:val="22"/>
          <w:szCs w:val="22"/>
        </w:rPr>
        <w:tab/>
        <w:t xml:space="preserve">člen oborové rady, Technická Univerzita v Liberci, Ekonomická fakulta, vedoucí katedry </w:t>
      </w:r>
    </w:p>
    <w:p w14:paraId="36F40227" w14:textId="7B78C13A" w:rsidR="003B4B97" w:rsidRPr="00325878" w:rsidRDefault="003B4B97" w:rsidP="003B4B97">
      <w:pPr>
        <w:ind w:left="4248" w:hanging="4248"/>
        <w:jc w:val="both"/>
        <w:rPr>
          <w:sz w:val="22"/>
          <w:szCs w:val="22"/>
        </w:rPr>
      </w:pPr>
      <w:r w:rsidRPr="00325878">
        <w:rPr>
          <w:sz w:val="22"/>
          <w:szCs w:val="22"/>
        </w:rPr>
        <w:t>doc. Ing Jan Hán, Ph.D.</w:t>
      </w:r>
      <w:r w:rsidRPr="00325878">
        <w:rPr>
          <w:sz w:val="22"/>
          <w:szCs w:val="22"/>
        </w:rPr>
        <w:tab/>
        <w:t xml:space="preserve">člen oborové rady, </w:t>
      </w:r>
      <w:ins w:id="256" w:author="Pavla Trefilová" w:date="2022-05-11T15:35:00Z">
        <w:r w:rsidR="00474E16" w:rsidRPr="008A6F9B">
          <w:rPr>
            <w:sz w:val="22"/>
            <w:szCs w:val="22"/>
          </w:rPr>
          <w:t>Vysoká škola hotelová a ekonomická</w:t>
        </w:r>
        <w:r w:rsidR="00474E16">
          <w:rPr>
            <w:sz w:val="22"/>
            <w:szCs w:val="22"/>
          </w:rPr>
          <w:t xml:space="preserve"> s.r.o.</w:t>
        </w:r>
        <w:r w:rsidR="00474E16" w:rsidRPr="00325878">
          <w:rPr>
            <w:sz w:val="22"/>
            <w:szCs w:val="22"/>
          </w:rPr>
          <w:t xml:space="preserve">, </w:t>
        </w:r>
        <w:r w:rsidR="00474E16" w:rsidRPr="007E5C9F">
          <w:rPr>
            <w:sz w:val="22"/>
            <w:szCs w:val="22"/>
          </w:rPr>
          <w:t>Prorektor pro výzkum a spolupráci s praxí, Katedra hotelnictví</w:t>
        </w:r>
      </w:ins>
      <w:del w:id="257" w:author="Pavla Trefilová" w:date="2022-05-11T15:35:00Z">
        <w:r w:rsidR="004C72AE" w:rsidRPr="004C72AE" w:rsidDel="00474E16">
          <w:rPr>
            <w:sz w:val="22"/>
            <w:szCs w:val="22"/>
          </w:rPr>
          <w:delText>Vysoká škola hotelová v Praze</w:delText>
        </w:r>
        <w:r w:rsidRPr="00325878" w:rsidDel="00474E16">
          <w:rPr>
            <w:sz w:val="22"/>
            <w:szCs w:val="22"/>
          </w:rPr>
          <w:delText>, Katedra cestovního ruchu</w:delText>
        </w:r>
      </w:del>
    </w:p>
    <w:p w14:paraId="4A036650" w14:textId="45CF2F11" w:rsidR="003B4B97" w:rsidRPr="00325878" w:rsidRDefault="003B4B97" w:rsidP="003B4B97">
      <w:pPr>
        <w:ind w:left="4248" w:hanging="4248"/>
        <w:jc w:val="both"/>
        <w:rPr>
          <w:sz w:val="22"/>
          <w:szCs w:val="22"/>
        </w:rPr>
      </w:pPr>
      <w:r w:rsidRPr="00325878">
        <w:rPr>
          <w:sz w:val="22"/>
          <w:szCs w:val="22"/>
        </w:rPr>
        <w:t>doc. Mgr. Ing. Karel Chadt, CSc.</w:t>
      </w:r>
      <w:r w:rsidRPr="00325878">
        <w:rPr>
          <w:sz w:val="22"/>
          <w:szCs w:val="22"/>
        </w:rPr>
        <w:tab/>
      </w:r>
      <w:r w:rsidR="00290603" w:rsidRPr="00325878">
        <w:rPr>
          <w:sz w:val="22"/>
          <w:szCs w:val="22"/>
        </w:rPr>
        <w:t xml:space="preserve">člen oborové rady, </w:t>
      </w:r>
      <w:ins w:id="258" w:author="Pavla Trefilová" w:date="2022-05-11T15:35:00Z">
        <w:r w:rsidR="00474E16" w:rsidRPr="008A6F9B">
          <w:rPr>
            <w:sz w:val="22"/>
            <w:szCs w:val="22"/>
          </w:rPr>
          <w:t>Vysoká škola hotelová a ekonomická</w:t>
        </w:r>
        <w:r w:rsidR="00474E16">
          <w:rPr>
            <w:sz w:val="22"/>
            <w:szCs w:val="22"/>
          </w:rPr>
          <w:t xml:space="preserve"> s.r.o.</w:t>
        </w:r>
        <w:r w:rsidR="00474E16" w:rsidRPr="00FB6031">
          <w:rPr>
            <w:sz w:val="22"/>
            <w:szCs w:val="22"/>
          </w:rPr>
          <w:t xml:space="preserve">, </w:t>
        </w:r>
        <w:r w:rsidR="00474E16" w:rsidRPr="007E5C9F">
          <w:rPr>
            <w:sz w:val="22"/>
            <w:szCs w:val="22"/>
          </w:rPr>
          <w:t xml:space="preserve">Prorektor pro kvalitu a rozvoj, vedoucí </w:t>
        </w:r>
        <w:r w:rsidR="00474E16">
          <w:rPr>
            <w:sz w:val="22"/>
            <w:szCs w:val="22"/>
          </w:rPr>
          <w:t>K</w:t>
        </w:r>
        <w:r w:rsidR="00474E16" w:rsidRPr="007E5C9F">
          <w:rPr>
            <w:sz w:val="22"/>
            <w:szCs w:val="22"/>
          </w:rPr>
          <w:t xml:space="preserve">atedry managementu, vedoucí </w:t>
        </w:r>
        <w:r w:rsidR="00474E16">
          <w:rPr>
            <w:sz w:val="22"/>
            <w:szCs w:val="22"/>
          </w:rPr>
          <w:t>K</w:t>
        </w:r>
        <w:r w:rsidR="00474E16" w:rsidRPr="007E5C9F">
          <w:rPr>
            <w:sz w:val="22"/>
            <w:szCs w:val="22"/>
          </w:rPr>
          <w:t>atedry marketingu</w:t>
        </w:r>
      </w:ins>
      <w:del w:id="259" w:author="Pavla Trefilová" w:date="2022-05-11T15:35:00Z">
        <w:r w:rsidR="00290603" w:rsidRPr="00325878" w:rsidDel="00474E16">
          <w:rPr>
            <w:sz w:val="22"/>
            <w:szCs w:val="22"/>
          </w:rPr>
          <w:delText>Vysoká škola hotelová v Praze, Katedra managementu Institutu mezinárodního managementu a marketingu</w:delText>
        </w:r>
      </w:del>
    </w:p>
    <w:p w14:paraId="7F78E439" w14:textId="77777777" w:rsidR="003B4B97" w:rsidRPr="00325878" w:rsidRDefault="003B4B97" w:rsidP="003B4B97">
      <w:pPr>
        <w:ind w:left="4248" w:hanging="4248"/>
        <w:jc w:val="both"/>
        <w:rPr>
          <w:sz w:val="22"/>
          <w:szCs w:val="22"/>
        </w:rPr>
      </w:pPr>
      <w:r w:rsidRPr="00325878">
        <w:rPr>
          <w:sz w:val="22"/>
          <w:szCs w:val="22"/>
        </w:rPr>
        <w:t>doc. Ing. Miloslava Chovancová, Ph.D.</w:t>
      </w:r>
      <w:r w:rsidRPr="00325878">
        <w:rPr>
          <w:sz w:val="22"/>
          <w:szCs w:val="22"/>
        </w:rPr>
        <w:tab/>
        <w:t>člen oborové rady, Univerzita Tomáše Bati ve Zlíně, Fakulta managementu a ekonomiky, Ústav managementu a ekonomiky</w:t>
      </w:r>
    </w:p>
    <w:p w14:paraId="5BD864C1" w14:textId="77777777" w:rsidR="003B4B97" w:rsidRPr="00325878" w:rsidRDefault="003B4B97" w:rsidP="003B4B97">
      <w:pPr>
        <w:ind w:left="4248" w:hanging="4248"/>
        <w:jc w:val="both"/>
        <w:rPr>
          <w:sz w:val="22"/>
          <w:szCs w:val="22"/>
        </w:rPr>
      </w:pPr>
      <w:r w:rsidRPr="00325878">
        <w:rPr>
          <w:sz w:val="22"/>
          <w:szCs w:val="22"/>
        </w:rPr>
        <w:t>doc. Ing. Aleš Kocourek, Ph.D.</w:t>
      </w:r>
      <w:r w:rsidRPr="00325878">
        <w:rPr>
          <w:sz w:val="22"/>
          <w:szCs w:val="22"/>
        </w:rPr>
        <w:tab/>
        <w:t xml:space="preserve">člen oborové rady, Technická Univerzita v Liberci, Ekonomická fakulta, katedra ekonomie </w:t>
      </w:r>
    </w:p>
    <w:p w14:paraId="179E184F" w14:textId="7C9D1452" w:rsidR="003B4B97" w:rsidRPr="00325878" w:rsidRDefault="003B4B97" w:rsidP="003B4B97">
      <w:pPr>
        <w:ind w:left="4248" w:hanging="4248"/>
        <w:jc w:val="both"/>
        <w:rPr>
          <w:sz w:val="22"/>
          <w:szCs w:val="22"/>
        </w:rPr>
      </w:pPr>
      <w:r w:rsidRPr="00325878">
        <w:rPr>
          <w:sz w:val="22"/>
          <w:szCs w:val="22"/>
        </w:rPr>
        <w:t>prof. Ing. Vanda Maráková, PhD.</w:t>
      </w:r>
      <w:r w:rsidRPr="00325878">
        <w:rPr>
          <w:sz w:val="22"/>
          <w:szCs w:val="22"/>
        </w:rPr>
        <w:tab/>
        <w:t xml:space="preserve">člen oborové rady, Univerzita Mateja Bela v Banskej Bystrici, Ekonomická fakulta Katedra cestovního ruchu </w:t>
      </w:r>
    </w:p>
    <w:p w14:paraId="27173A29" w14:textId="4B51594A" w:rsidR="003B4B97" w:rsidRDefault="003B4B97" w:rsidP="003B4B97">
      <w:pPr>
        <w:ind w:left="4248" w:hanging="4248"/>
        <w:jc w:val="both"/>
        <w:rPr>
          <w:sz w:val="22"/>
          <w:szCs w:val="22"/>
        </w:rPr>
      </w:pPr>
      <w:r w:rsidRPr="00325878">
        <w:rPr>
          <w:sz w:val="22"/>
          <w:szCs w:val="22"/>
        </w:rPr>
        <w:t>doc. Ing. Petr Novák, Ph.D.</w:t>
      </w:r>
      <w:r w:rsidRPr="00325878">
        <w:rPr>
          <w:sz w:val="22"/>
          <w:szCs w:val="22"/>
        </w:rPr>
        <w:tab/>
        <w:t>člen oborové rady, Univerzita Tomáše Bati ve Zlíně, Fakulta managementu a ekonomiky, Ústav podnikové ekonomiky</w:t>
      </w:r>
    </w:p>
    <w:p w14:paraId="1867E362" w14:textId="77777777" w:rsidR="00DD45A7" w:rsidRPr="00DD45A7" w:rsidRDefault="00DD45A7" w:rsidP="00DD45A7">
      <w:pPr>
        <w:ind w:left="4248" w:hanging="4248"/>
        <w:jc w:val="both"/>
        <w:rPr>
          <w:sz w:val="22"/>
          <w:szCs w:val="22"/>
        </w:rPr>
      </w:pPr>
      <w:r w:rsidRPr="00DD45A7">
        <w:rPr>
          <w:sz w:val="22"/>
          <w:szCs w:val="22"/>
        </w:rPr>
        <w:t>doc. Ing. Monika Palatková, Ph.D.</w:t>
      </w:r>
      <w:r w:rsidRPr="00DD45A7">
        <w:rPr>
          <w:sz w:val="22"/>
          <w:szCs w:val="22"/>
        </w:rPr>
        <w:tab/>
        <w:t>člen oborové rady, Vysoká škola mezinárodních a veřejných vztahů</w:t>
      </w:r>
    </w:p>
    <w:p w14:paraId="411EF7DC" w14:textId="77777777" w:rsidR="003B4B97" w:rsidRPr="00325878" w:rsidRDefault="003B4B97" w:rsidP="003B4B97">
      <w:pPr>
        <w:ind w:left="4248" w:hanging="4248"/>
        <w:jc w:val="both"/>
        <w:rPr>
          <w:sz w:val="22"/>
          <w:szCs w:val="22"/>
        </w:rPr>
      </w:pPr>
      <w:r w:rsidRPr="00325878">
        <w:rPr>
          <w:sz w:val="22"/>
          <w:szCs w:val="22"/>
        </w:rPr>
        <w:t xml:space="preserve">doc. Ing. Jiří Patočka, CSc. </w:t>
      </w:r>
      <w:r w:rsidRPr="00325878">
        <w:rPr>
          <w:sz w:val="22"/>
          <w:szCs w:val="22"/>
        </w:rPr>
        <w:tab/>
        <w:t xml:space="preserve">člen oborové rady, Vysoká škola ekonomická, Fakulta podnikohospodářská, Katedra Arts managementu </w:t>
      </w:r>
    </w:p>
    <w:p w14:paraId="5C1778E7" w14:textId="77777777" w:rsidR="003B4B97" w:rsidRPr="00325878" w:rsidRDefault="003B4B97" w:rsidP="003B4B97">
      <w:pPr>
        <w:ind w:left="4248" w:hanging="4248"/>
        <w:jc w:val="both"/>
        <w:rPr>
          <w:sz w:val="22"/>
          <w:szCs w:val="22"/>
        </w:rPr>
      </w:pPr>
      <w:r w:rsidRPr="00325878">
        <w:rPr>
          <w:sz w:val="22"/>
          <w:szCs w:val="22"/>
        </w:rPr>
        <w:t>prof.  Ing. Boris Popesko, Ph.D.</w:t>
      </w:r>
      <w:r w:rsidRPr="00325878">
        <w:rPr>
          <w:sz w:val="22"/>
          <w:szCs w:val="22"/>
        </w:rPr>
        <w:tab/>
        <w:t>člen oborové rady, Univerzita Tomáše Bati ve Zlíně, Fakulta managementu a ekonomiky, Ústav podnikové ekonomiky</w:t>
      </w:r>
    </w:p>
    <w:p w14:paraId="0B8628C9" w14:textId="77777777" w:rsidR="003B4B97" w:rsidRPr="00325878" w:rsidRDefault="003B4B97" w:rsidP="003B4B97">
      <w:pPr>
        <w:ind w:left="4248" w:hanging="4248"/>
        <w:jc w:val="both"/>
        <w:rPr>
          <w:sz w:val="22"/>
          <w:szCs w:val="22"/>
        </w:rPr>
      </w:pPr>
      <w:r w:rsidRPr="00325878">
        <w:rPr>
          <w:sz w:val="22"/>
          <w:szCs w:val="22"/>
        </w:rPr>
        <w:t>prof. Ing. David Tuček, Ph.D.</w:t>
      </w:r>
      <w:r w:rsidRPr="00325878">
        <w:rPr>
          <w:sz w:val="22"/>
          <w:szCs w:val="22"/>
        </w:rPr>
        <w:tab/>
        <w:t xml:space="preserve">člen oborové rady, Univerzita Tomáše Bati ve Zlíně, Fakulta managementu a ekonomiky, Ústav průmyslového inženýrství </w:t>
      </w:r>
    </w:p>
    <w:p w14:paraId="47554DAD" w14:textId="77777777" w:rsidR="003B4B97" w:rsidRPr="00325878" w:rsidRDefault="003B4B97" w:rsidP="003B4B97">
      <w:pPr>
        <w:ind w:left="4248" w:hanging="4248"/>
        <w:jc w:val="both"/>
        <w:rPr>
          <w:sz w:val="22"/>
          <w:szCs w:val="22"/>
        </w:rPr>
      </w:pPr>
    </w:p>
    <w:p w14:paraId="28373754" w14:textId="77777777" w:rsidR="003B4B97" w:rsidRPr="00325878" w:rsidRDefault="003B4B97" w:rsidP="006B5939">
      <w:pPr>
        <w:jc w:val="both"/>
        <w:rPr>
          <w:b/>
          <w:color w:val="201F1E"/>
          <w:sz w:val="22"/>
          <w:szCs w:val="22"/>
          <w:shd w:val="clear" w:color="auto" w:fill="FFFFFF"/>
        </w:rPr>
      </w:pPr>
      <w:r w:rsidRPr="00325878">
        <w:rPr>
          <w:b/>
          <w:sz w:val="22"/>
          <w:szCs w:val="22"/>
        </w:rPr>
        <w:t xml:space="preserve">Návrh </w:t>
      </w:r>
      <w:r w:rsidRPr="00325878">
        <w:rPr>
          <w:b/>
          <w:sz w:val="22"/>
          <w:szCs w:val="22"/>
          <w:u w:val="single"/>
        </w:rPr>
        <w:t>školitelů</w:t>
      </w:r>
      <w:r w:rsidRPr="00325878">
        <w:rPr>
          <w:b/>
          <w:sz w:val="22"/>
          <w:szCs w:val="22"/>
        </w:rPr>
        <w:t xml:space="preserve"> studentů doktorského studia ve studijním programu </w:t>
      </w:r>
      <w:r w:rsidRPr="00325878">
        <w:rPr>
          <w:b/>
          <w:color w:val="201F1E"/>
          <w:sz w:val="22"/>
          <w:szCs w:val="22"/>
          <w:shd w:val="clear" w:color="auto" w:fill="FFFFFF"/>
        </w:rPr>
        <w:t>Tourism Economics and Hospitality Management:</w:t>
      </w:r>
    </w:p>
    <w:p w14:paraId="1594E5C8" w14:textId="77777777" w:rsidR="003B4B97" w:rsidRPr="00325878" w:rsidRDefault="003B4B97" w:rsidP="001D1E9F">
      <w:pPr>
        <w:spacing w:before="120" w:after="120"/>
        <w:rPr>
          <w:sz w:val="22"/>
          <w:szCs w:val="22"/>
        </w:rPr>
      </w:pPr>
      <w:r w:rsidRPr="00325878">
        <w:rPr>
          <w:sz w:val="22"/>
          <w:szCs w:val="22"/>
        </w:rPr>
        <w:t>doc. Ing. Jan Hán, Ph.D.</w:t>
      </w:r>
    </w:p>
    <w:p w14:paraId="0C4C2DE9" w14:textId="77777777" w:rsidR="003B4B97" w:rsidRPr="00325878" w:rsidRDefault="003B4B97" w:rsidP="001D1E9F">
      <w:pPr>
        <w:spacing w:before="120" w:after="120"/>
        <w:rPr>
          <w:sz w:val="22"/>
          <w:szCs w:val="22"/>
        </w:rPr>
      </w:pPr>
      <w:r w:rsidRPr="00325878">
        <w:rPr>
          <w:sz w:val="22"/>
          <w:szCs w:val="22"/>
        </w:rPr>
        <w:t>doc. Mgr. Ing. Karel Chadt, CSc.</w:t>
      </w:r>
    </w:p>
    <w:p w14:paraId="05C30776" w14:textId="77777777" w:rsidR="003B4B97" w:rsidRPr="00325878" w:rsidRDefault="003B4B97" w:rsidP="001D1E9F">
      <w:pPr>
        <w:spacing w:before="120" w:after="120"/>
        <w:rPr>
          <w:sz w:val="22"/>
          <w:szCs w:val="22"/>
        </w:rPr>
      </w:pPr>
      <w:r w:rsidRPr="00325878">
        <w:rPr>
          <w:sz w:val="22"/>
          <w:szCs w:val="22"/>
        </w:rPr>
        <w:t>doc. Ing. Miloslava Chovancová, CSc.</w:t>
      </w:r>
    </w:p>
    <w:p w14:paraId="34A1A7A1" w14:textId="31218680" w:rsidR="003B4B97" w:rsidRPr="00325878" w:rsidRDefault="003B4B97" w:rsidP="001D1E9F">
      <w:pPr>
        <w:spacing w:before="120" w:after="120"/>
        <w:rPr>
          <w:sz w:val="22"/>
          <w:szCs w:val="22"/>
        </w:rPr>
      </w:pPr>
      <w:r w:rsidRPr="00325878">
        <w:rPr>
          <w:sz w:val="22"/>
          <w:szCs w:val="22"/>
        </w:rPr>
        <w:t>prof. Ing. Vanda Maráková, PhD.</w:t>
      </w:r>
    </w:p>
    <w:p w14:paraId="39FDAC20" w14:textId="77777777" w:rsidR="003B4B97" w:rsidRPr="00325878" w:rsidRDefault="003B4B97" w:rsidP="001D1E9F">
      <w:pPr>
        <w:spacing w:before="120" w:after="120"/>
        <w:rPr>
          <w:sz w:val="22"/>
          <w:szCs w:val="22"/>
        </w:rPr>
      </w:pPr>
      <w:r w:rsidRPr="00325878">
        <w:rPr>
          <w:sz w:val="22"/>
          <w:szCs w:val="22"/>
        </w:rPr>
        <w:t>doc. Ing. Petr Novák, Ph.D.</w:t>
      </w:r>
    </w:p>
    <w:p w14:paraId="6E571951" w14:textId="77777777" w:rsidR="003B4B97" w:rsidRPr="00325878" w:rsidRDefault="003B4B97" w:rsidP="001D1E9F">
      <w:pPr>
        <w:spacing w:before="120" w:after="120"/>
        <w:rPr>
          <w:sz w:val="22"/>
          <w:szCs w:val="22"/>
        </w:rPr>
      </w:pPr>
      <w:r w:rsidRPr="00325878">
        <w:rPr>
          <w:sz w:val="22"/>
          <w:szCs w:val="22"/>
        </w:rPr>
        <w:lastRenderedPageBreak/>
        <w:t xml:space="preserve">prof. Ing. David Tuček, Ph.D. </w:t>
      </w:r>
    </w:p>
    <w:p w14:paraId="45F9E2AE" w14:textId="77777777" w:rsidR="003B4B97" w:rsidRPr="00325878" w:rsidRDefault="003B4B97" w:rsidP="001D1E9F">
      <w:pPr>
        <w:spacing w:before="120" w:after="120"/>
        <w:rPr>
          <w:sz w:val="22"/>
          <w:szCs w:val="22"/>
        </w:rPr>
      </w:pPr>
      <w:r w:rsidRPr="00325878">
        <w:rPr>
          <w:sz w:val="22"/>
          <w:szCs w:val="22"/>
        </w:rPr>
        <w:t>doc. Ing. Zuzana Tučková, Ph.D.</w:t>
      </w:r>
    </w:p>
    <w:p w14:paraId="1E7A0794" w14:textId="77777777" w:rsidR="003B4B97" w:rsidRPr="00325878" w:rsidRDefault="003B4B97" w:rsidP="003B4B97">
      <w:pPr>
        <w:rPr>
          <w:sz w:val="22"/>
          <w:szCs w:val="22"/>
        </w:rPr>
      </w:pPr>
    </w:p>
    <w:p w14:paraId="0205121D" w14:textId="77777777" w:rsidR="00AE150E" w:rsidRDefault="00AE150E">
      <w:pPr>
        <w:spacing w:after="160" w:line="259" w:lineRule="auto"/>
        <w:rPr>
          <w:b/>
          <w:sz w:val="22"/>
          <w:szCs w:val="22"/>
        </w:rPr>
      </w:pPr>
      <w:r>
        <w:rPr>
          <w:b/>
          <w:sz w:val="22"/>
          <w:szCs w:val="22"/>
        </w:rPr>
        <w:br w:type="page"/>
      </w:r>
    </w:p>
    <w:p w14:paraId="54F62C45" w14:textId="6E31A7F3" w:rsidR="001D1E9F" w:rsidRPr="00325878" w:rsidRDefault="001D1E9F" w:rsidP="001D1E9F">
      <w:pPr>
        <w:jc w:val="both"/>
        <w:rPr>
          <w:b/>
          <w:color w:val="201F1E"/>
          <w:sz w:val="22"/>
          <w:szCs w:val="22"/>
          <w:shd w:val="clear" w:color="auto" w:fill="FFFFFF"/>
        </w:rPr>
      </w:pPr>
      <w:r w:rsidRPr="00325878">
        <w:rPr>
          <w:b/>
          <w:sz w:val="22"/>
          <w:szCs w:val="22"/>
        </w:rPr>
        <w:lastRenderedPageBreak/>
        <w:t xml:space="preserve">Návrh </w:t>
      </w:r>
      <w:r w:rsidRPr="00325878">
        <w:rPr>
          <w:b/>
          <w:sz w:val="22"/>
          <w:szCs w:val="22"/>
          <w:u w:val="single"/>
        </w:rPr>
        <w:t>konzultantů</w:t>
      </w:r>
      <w:r w:rsidRPr="00325878">
        <w:rPr>
          <w:b/>
          <w:sz w:val="22"/>
          <w:szCs w:val="22"/>
        </w:rPr>
        <w:t xml:space="preserve"> studentů doktorského studia ve studijním programu </w:t>
      </w:r>
      <w:r w:rsidRPr="00325878">
        <w:rPr>
          <w:b/>
          <w:color w:val="201F1E"/>
          <w:sz w:val="22"/>
          <w:szCs w:val="22"/>
          <w:shd w:val="clear" w:color="auto" w:fill="FFFFFF"/>
        </w:rPr>
        <w:t>Tourism Economics and Hospitality Management:</w:t>
      </w:r>
    </w:p>
    <w:p w14:paraId="4F8F5BB4" w14:textId="77777777" w:rsidR="001D1E9F" w:rsidRPr="00325878" w:rsidRDefault="001D1E9F" w:rsidP="001D1E9F">
      <w:pPr>
        <w:spacing w:before="120" w:after="120"/>
        <w:rPr>
          <w:sz w:val="22"/>
          <w:szCs w:val="22"/>
        </w:rPr>
      </w:pPr>
      <w:r w:rsidRPr="00325878">
        <w:rPr>
          <w:sz w:val="22"/>
          <w:szCs w:val="22"/>
        </w:rPr>
        <w:t>Ing. Martin Petříček, Ph.D.</w:t>
      </w:r>
    </w:p>
    <w:p w14:paraId="5123A647" w14:textId="16BA23CC" w:rsidR="00530098" w:rsidRDefault="001D1E9F" w:rsidP="00325878">
      <w:pPr>
        <w:spacing w:before="120" w:after="120"/>
      </w:pPr>
      <w:r w:rsidRPr="00325878">
        <w:rPr>
          <w:sz w:val="22"/>
          <w:szCs w:val="22"/>
        </w:rPr>
        <w:t>Ing. Zuzana Vaculčíková, Ph.D.</w:t>
      </w:r>
      <w:r w:rsidR="00530098">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72C380C3" w14:textId="77777777" w:rsidTr="007256AD">
        <w:tc>
          <w:tcPr>
            <w:tcW w:w="9859" w:type="dxa"/>
            <w:gridSpan w:val="11"/>
            <w:tcBorders>
              <w:bottom w:val="double" w:sz="4" w:space="0" w:color="auto"/>
            </w:tcBorders>
            <w:shd w:val="clear" w:color="auto" w:fill="BDD6EE"/>
          </w:tcPr>
          <w:p w14:paraId="74CCE03D" w14:textId="6C38911B" w:rsidR="003B4B97" w:rsidRDefault="003B4B97" w:rsidP="003B4B97">
            <w:pPr>
              <w:jc w:val="both"/>
              <w:rPr>
                <w:b/>
                <w:sz w:val="28"/>
              </w:rPr>
            </w:pPr>
            <w:r>
              <w:rPr>
                <w:b/>
                <w:sz w:val="28"/>
              </w:rPr>
              <w:lastRenderedPageBreak/>
              <w:t>C-I – Personální zabezpečení</w:t>
            </w:r>
          </w:p>
        </w:tc>
      </w:tr>
      <w:tr w:rsidR="003B4B97" w14:paraId="1808B973" w14:textId="77777777" w:rsidTr="007256AD">
        <w:tc>
          <w:tcPr>
            <w:tcW w:w="2518" w:type="dxa"/>
            <w:tcBorders>
              <w:top w:val="double" w:sz="4" w:space="0" w:color="auto"/>
            </w:tcBorders>
            <w:shd w:val="clear" w:color="auto" w:fill="F7CAAC"/>
          </w:tcPr>
          <w:p w14:paraId="512FBBBD" w14:textId="77777777" w:rsidR="003B4B97" w:rsidRDefault="003B4B97" w:rsidP="003B4B97">
            <w:pPr>
              <w:jc w:val="both"/>
              <w:rPr>
                <w:b/>
              </w:rPr>
            </w:pPr>
            <w:r>
              <w:rPr>
                <w:b/>
              </w:rPr>
              <w:t>Vysoká škola</w:t>
            </w:r>
          </w:p>
        </w:tc>
        <w:tc>
          <w:tcPr>
            <w:tcW w:w="7341" w:type="dxa"/>
            <w:gridSpan w:val="10"/>
          </w:tcPr>
          <w:p w14:paraId="2F422817" w14:textId="77777777" w:rsidR="003B4B97" w:rsidRDefault="003B4B97" w:rsidP="003B4B97">
            <w:pPr>
              <w:jc w:val="both"/>
            </w:pPr>
            <w:r>
              <w:t>Univerzita Tomáše Bati ve Zlíně</w:t>
            </w:r>
          </w:p>
        </w:tc>
      </w:tr>
      <w:tr w:rsidR="003B4B97" w14:paraId="57EA9830" w14:textId="77777777" w:rsidTr="007256AD">
        <w:tc>
          <w:tcPr>
            <w:tcW w:w="2518" w:type="dxa"/>
            <w:shd w:val="clear" w:color="auto" w:fill="F7CAAC"/>
          </w:tcPr>
          <w:p w14:paraId="21BF2202" w14:textId="77777777" w:rsidR="003B4B97" w:rsidRDefault="003B4B97" w:rsidP="003B4B97">
            <w:pPr>
              <w:jc w:val="both"/>
              <w:rPr>
                <w:b/>
              </w:rPr>
            </w:pPr>
            <w:r>
              <w:rPr>
                <w:b/>
              </w:rPr>
              <w:t>Součást vysoké školy</w:t>
            </w:r>
          </w:p>
        </w:tc>
        <w:tc>
          <w:tcPr>
            <w:tcW w:w="7341" w:type="dxa"/>
            <w:gridSpan w:val="10"/>
          </w:tcPr>
          <w:p w14:paraId="3C88672A" w14:textId="77777777" w:rsidR="003B4B97" w:rsidRDefault="003B4B97" w:rsidP="003B4B97">
            <w:pPr>
              <w:jc w:val="both"/>
            </w:pPr>
            <w:r>
              <w:t>Fakulta managementu a ekonomiky</w:t>
            </w:r>
          </w:p>
        </w:tc>
      </w:tr>
      <w:tr w:rsidR="003B4B97" w14:paraId="232269FD" w14:textId="77777777" w:rsidTr="007256AD">
        <w:tc>
          <w:tcPr>
            <w:tcW w:w="2518" w:type="dxa"/>
            <w:shd w:val="clear" w:color="auto" w:fill="F7CAAC"/>
          </w:tcPr>
          <w:p w14:paraId="5DDD52C9" w14:textId="77777777" w:rsidR="003B4B97" w:rsidRDefault="003B4B97" w:rsidP="003B4B97">
            <w:pPr>
              <w:jc w:val="both"/>
              <w:rPr>
                <w:b/>
              </w:rPr>
            </w:pPr>
            <w:r>
              <w:rPr>
                <w:b/>
              </w:rPr>
              <w:t>Název studijního programu</w:t>
            </w:r>
          </w:p>
        </w:tc>
        <w:tc>
          <w:tcPr>
            <w:tcW w:w="7341" w:type="dxa"/>
            <w:gridSpan w:val="10"/>
          </w:tcPr>
          <w:p w14:paraId="0EBDD1B3" w14:textId="06F5AF6B" w:rsidR="003B4B97" w:rsidRPr="00DD45A7" w:rsidRDefault="00DD45A7" w:rsidP="00DD45A7">
            <w:pPr>
              <w:rPr>
                <w:sz w:val="22"/>
                <w:szCs w:val="22"/>
              </w:rPr>
            </w:pPr>
            <w:r>
              <w:t>Tourism Economics and Hospitality Management</w:t>
            </w:r>
          </w:p>
        </w:tc>
      </w:tr>
      <w:tr w:rsidR="003B4B97" w14:paraId="65934218" w14:textId="77777777" w:rsidTr="007256AD">
        <w:tc>
          <w:tcPr>
            <w:tcW w:w="2518" w:type="dxa"/>
            <w:shd w:val="clear" w:color="auto" w:fill="F7CAAC"/>
          </w:tcPr>
          <w:p w14:paraId="7A48DDF5" w14:textId="77777777" w:rsidR="003B4B97" w:rsidRDefault="003B4B97" w:rsidP="003B4B97">
            <w:pPr>
              <w:jc w:val="both"/>
              <w:rPr>
                <w:b/>
              </w:rPr>
            </w:pPr>
            <w:r>
              <w:rPr>
                <w:b/>
              </w:rPr>
              <w:t>Jméno a příjmení</w:t>
            </w:r>
          </w:p>
        </w:tc>
        <w:tc>
          <w:tcPr>
            <w:tcW w:w="4536" w:type="dxa"/>
            <w:gridSpan w:val="5"/>
          </w:tcPr>
          <w:p w14:paraId="5877F20B" w14:textId="77777777" w:rsidR="003B4B97" w:rsidRDefault="003B4B97" w:rsidP="003B4B97">
            <w:pPr>
              <w:jc w:val="both"/>
            </w:pPr>
            <w:r>
              <w:t>Hana ATCHESON</w:t>
            </w:r>
          </w:p>
        </w:tc>
        <w:tc>
          <w:tcPr>
            <w:tcW w:w="709" w:type="dxa"/>
            <w:shd w:val="clear" w:color="auto" w:fill="F7CAAC"/>
          </w:tcPr>
          <w:p w14:paraId="0C8D7B86" w14:textId="77777777" w:rsidR="003B4B97" w:rsidRDefault="003B4B97" w:rsidP="003B4B97">
            <w:pPr>
              <w:jc w:val="both"/>
              <w:rPr>
                <w:b/>
              </w:rPr>
            </w:pPr>
            <w:r>
              <w:rPr>
                <w:b/>
              </w:rPr>
              <w:t>Tituly</w:t>
            </w:r>
          </w:p>
        </w:tc>
        <w:tc>
          <w:tcPr>
            <w:tcW w:w="2096" w:type="dxa"/>
            <w:gridSpan w:val="4"/>
          </w:tcPr>
          <w:p w14:paraId="2AC869E5" w14:textId="77777777" w:rsidR="003B4B97" w:rsidRDefault="003B4B97" w:rsidP="003B4B97">
            <w:pPr>
              <w:jc w:val="both"/>
            </w:pPr>
            <w:r>
              <w:t>Mgr.</w:t>
            </w:r>
          </w:p>
        </w:tc>
      </w:tr>
      <w:tr w:rsidR="003B4B97" w14:paraId="6F369827" w14:textId="77777777" w:rsidTr="007256AD">
        <w:tc>
          <w:tcPr>
            <w:tcW w:w="2518" w:type="dxa"/>
            <w:shd w:val="clear" w:color="auto" w:fill="F7CAAC"/>
          </w:tcPr>
          <w:p w14:paraId="5D5B6CA2" w14:textId="77777777" w:rsidR="003B4B97" w:rsidRDefault="003B4B97" w:rsidP="003B4B97">
            <w:pPr>
              <w:jc w:val="both"/>
              <w:rPr>
                <w:b/>
              </w:rPr>
            </w:pPr>
            <w:r>
              <w:rPr>
                <w:b/>
              </w:rPr>
              <w:t>Rok narození</w:t>
            </w:r>
          </w:p>
        </w:tc>
        <w:tc>
          <w:tcPr>
            <w:tcW w:w="829" w:type="dxa"/>
          </w:tcPr>
          <w:p w14:paraId="17635B7F" w14:textId="77777777" w:rsidR="003B4B97" w:rsidRDefault="003B4B97" w:rsidP="003B4B97">
            <w:pPr>
              <w:jc w:val="both"/>
            </w:pPr>
            <w:r>
              <w:t>1971</w:t>
            </w:r>
          </w:p>
        </w:tc>
        <w:tc>
          <w:tcPr>
            <w:tcW w:w="1721" w:type="dxa"/>
            <w:shd w:val="clear" w:color="auto" w:fill="F7CAAC"/>
          </w:tcPr>
          <w:p w14:paraId="59B9C60A" w14:textId="77777777" w:rsidR="003B4B97" w:rsidRDefault="003B4B97" w:rsidP="003B4B97">
            <w:pPr>
              <w:jc w:val="both"/>
              <w:rPr>
                <w:b/>
              </w:rPr>
            </w:pPr>
            <w:r>
              <w:rPr>
                <w:b/>
              </w:rPr>
              <w:t>typ vztahu k VŠ</w:t>
            </w:r>
          </w:p>
        </w:tc>
        <w:tc>
          <w:tcPr>
            <w:tcW w:w="992" w:type="dxa"/>
            <w:gridSpan w:val="2"/>
          </w:tcPr>
          <w:p w14:paraId="46EF6299" w14:textId="77777777" w:rsidR="003B4B97" w:rsidRDefault="003B4B97" w:rsidP="003B4B97">
            <w:pPr>
              <w:jc w:val="both"/>
            </w:pPr>
            <w:r>
              <w:t>pp</w:t>
            </w:r>
          </w:p>
        </w:tc>
        <w:tc>
          <w:tcPr>
            <w:tcW w:w="994" w:type="dxa"/>
            <w:shd w:val="clear" w:color="auto" w:fill="F7CAAC"/>
          </w:tcPr>
          <w:p w14:paraId="68A64FD0" w14:textId="77777777" w:rsidR="003B4B97" w:rsidRDefault="003B4B97" w:rsidP="003B4B97">
            <w:pPr>
              <w:jc w:val="both"/>
              <w:rPr>
                <w:b/>
              </w:rPr>
            </w:pPr>
            <w:r>
              <w:rPr>
                <w:b/>
              </w:rPr>
              <w:t>rozsah</w:t>
            </w:r>
          </w:p>
        </w:tc>
        <w:tc>
          <w:tcPr>
            <w:tcW w:w="709" w:type="dxa"/>
          </w:tcPr>
          <w:p w14:paraId="4F50BC4C" w14:textId="77777777" w:rsidR="003B4B97" w:rsidRDefault="003B4B97" w:rsidP="003B4B97">
            <w:pPr>
              <w:jc w:val="both"/>
            </w:pPr>
            <w:r>
              <w:t>40</w:t>
            </w:r>
          </w:p>
        </w:tc>
        <w:tc>
          <w:tcPr>
            <w:tcW w:w="709" w:type="dxa"/>
            <w:gridSpan w:val="2"/>
            <w:shd w:val="clear" w:color="auto" w:fill="F7CAAC"/>
          </w:tcPr>
          <w:p w14:paraId="6754925D" w14:textId="77777777" w:rsidR="003B4B97" w:rsidRPr="002336DA" w:rsidRDefault="003B4B97" w:rsidP="003B4B97">
            <w:pPr>
              <w:jc w:val="both"/>
              <w:rPr>
                <w:b/>
                <w:sz w:val="18"/>
              </w:rPr>
            </w:pPr>
            <w:r w:rsidRPr="002336DA">
              <w:rPr>
                <w:b/>
                <w:sz w:val="18"/>
              </w:rPr>
              <w:t>do kdy</w:t>
            </w:r>
          </w:p>
        </w:tc>
        <w:tc>
          <w:tcPr>
            <w:tcW w:w="1387" w:type="dxa"/>
            <w:gridSpan w:val="2"/>
          </w:tcPr>
          <w:p w14:paraId="327FE310" w14:textId="77777777" w:rsidR="003B4B97" w:rsidRDefault="003B4B97" w:rsidP="003B4B97">
            <w:r>
              <w:t>N</w:t>
            </w:r>
          </w:p>
        </w:tc>
      </w:tr>
      <w:tr w:rsidR="003B4B97" w14:paraId="60C50962" w14:textId="77777777" w:rsidTr="007256AD">
        <w:tc>
          <w:tcPr>
            <w:tcW w:w="5068" w:type="dxa"/>
            <w:gridSpan w:val="3"/>
            <w:shd w:val="clear" w:color="auto" w:fill="F7CAAC"/>
          </w:tcPr>
          <w:p w14:paraId="1C780AFA" w14:textId="77777777" w:rsidR="003B4B97" w:rsidRDefault="003B4B97" w:rsidP="003B4B97">
            <w:pPr>
              <w:jc w:val="both"/>
              <w:rPr>
                <w:b/>
              </w:rPr>
            </w:pPr>
            <w:r>
              <w:rPr>
                <w:b/>
              </w:rPr>
              <w:t>Typ vztahu na součásti VŠ, která uskutečňuje st. program</w:t>
            </w:r>
          </w:p>
        </w:tc>
        <w:tc>
          <w:tcPr>
            <w:tcW w:w="992" w:type="dxa"/>
            <w:gridSpan w:val="2"/>
          </w:tcPr>
          <w:p w14:paraId="4449E792" w14:textId="77777777" w:rsidR="003B4B97" w:rsidRDefault="003B4B97" w:rsidP="003B4B97">
            <w:pPr>
              <w:jc w:val="both"/>
            </w:pPr>
          </w:p>
        </w:tc>
        <w:tc>
          <w:tcPr>
            <w:tcW w:w="994" w:type="dxa"/>
            <w:shd w:val="clear" w:color="auto" w:fill="F7CAAC"/>
          </w:tcPr>
          <w:p w14:paraId="6245A234" w14:textId="77777777" w:rsidR="003B4B97" w:rsidRDefault="003B4B97" w:rsidP="003B4B97">
            <w:pPr>
              <w:jc w:val="both"/>
              <w:rPr>
                <w:b/>
              </w:rPr>
            </w:pPr>
            <w:r>
              <w:rPr>
                <w:b/>
              </w:rPr>
              <w:t>rozsah</w:t>
            </w:r>
          </w:p>
        </w:tc>
        <w:tc>
          <w:tcPr>
            <w:tcW w:w="709" w:type="dxa"/>
          </w:tcPr>
          <w:p w14:paraId="246CA0C0" w14:textId="77777777" w:rsidR="003B4B97" w:rsidRDefault="003B4B97" w:rsidP="003B4B97">
            <w:pPr>
              <w:jc w:val="both"/>
            </w:pPr>
          </w:p>
        </w:tc>
        <w:tc>
          <w:tcPr>
            <w:tcW w:w="709" w:type="dxa"/>
            <w:gridSpan w:val="2"/>
            <w:shd w:val="clear" w:color="auto" w:fill="F7CAAC"/>
          </w:tcPr>
          <w:p w14:paraId="765FA2E3" w14:textId="77777777" w:rsidR="003B4B97" w:rsidRPr="002336DA" w:rsidRDefault="003B4B97" w:rsidP="003B4B97">
            <w:pPr>
              <w:jc w:val="both"/>
              <w:rPr>
                <w:b/>
                <w:sz w:val="18"/>
              </w:rPr>
            </w:pPr>
            <w:r w:rsidRPr="002336DA">
              <w:rPr>
                <w:b/>
                <w:sz w:val="18"/>
              </w:rPr>
              <w:t>do kdy</w:t>
            </w:r>
          </w:p>
        </w:tc>
        <w:tc>
          <w:tcPr>
            <w:tcW w:w="1387" w:type="dxa"/>
            <w:gridSpan w:val="2"/>
          </w:tcPr>
          <w:p w14:paraId="4DF8E70F" w14:textId="77777777" w:rsidR="003B4B97" w:rsidRDefault="003B4B97" w:rsidP="003B4B97">
            <w:pPr>
              <w:jc w:val="both"/>
            </w:pPr>
          </w:p>
        </w:tc>
      </w:tr>
      <w:tr w:rsidR="003B4B97" w14:paraId="46DFE135" w14:textId="77777777" w:rsidTr="007256AD">
        <w:tc>
          <w:tcPr>
            <w:tcW w:w="6060" w:type="dxa"/>
            <w:gridSpan w:val="5"/>
            <w:shd w:val="clear" w:color="auto" w:fill="F7CAAC"/>
          </w:tcPr>
          <w:p w14:paraId="0205D3C4"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3499AD8B" w14:textId="77777777" w:rsidR="003B4B97" w:rsidRDefault="003B4B97" w:rsidP="003B4B97">
            <w:pPr>
              <w:jc w:val="both"/>
              <w:rPr>
                <w:b/>
              </w:rPr>
            </w:pPr>
            <w:r>
              <w:rPr>
                <w:b/>
              </w:rPr>
              <w:t>typ prac. vztahu</w:t>
            </w:r>
          </w:p>
        </w:tc>
        <w:tc>
          <w:tcPr>
            <w:tcW w:w="2096" w:type="dxa"/>
            <w:gridSpan w:val="4"/>
            <w:shd w:val="clear" w:color="auto" w:fill="F7CAAC"/>
          </w:tcPr>
          <w:p w14:paraId="06A36ED7" w14:textId="77777777" w:rsidR="003B4B97" w:rsidRDefault="003B4B97" w:rsidP="003B4B97">
            <w:pPr>
              <w:jc w:val="both"/>
              <w:rPr>
                <w:b/>
              </w:rPr>
            </w:pPr>
            <w:r>
              <w:rPr>
                <w:b/>
              </w:rPr>
              <w:t>rozsah</w:t>
            </w:r>
          </w:p>
        </w:tc>
      </w:tr>
      <w:tr w:rsidR="003B4B97" w14:paraId="64DA377F" w14:textId="77777777" w:rsidTr="007256AD">
        <w:tc>
          <w:tcPr>
            <w:tcW w:w="6060" w:type="dxa"/>
            <w:gridSpan w:val="5"/>
          </w:tcPr>
          <w:p w14:paraId="15CF8373" w14:textId="77777777" w:rsidR="003B4B97" w:rsidRDefault="003B4B97" w:rsidP="003B4B97">
            <w:pPr>
              <w:jc w:val="both"/>
            </w:pPr>
          </w:p>
        </w:tc>
        <w:tc>
          <w:tcPr>
            <w:tcW w:w="1703" w:type="dxa"/>
            <w:gridSpan w:val="2"/>
          </w:tcPr>
          <w:p w14:paraId="54F29A68" w14:textId="77777777" w:rsidR="003B4B97" w:rsidRDefault="003B4B97" w:rsidP="003B4B97">
            <w:pPr>
              <w:jc w:val="both"/>
            </w:pPr>
          </w:p>
        </w:tc>
        <w:tc>
          <w:tcPr>
            <w:tcW w:w="2096" w:type="dxa"/>
            <w:gridSpan w:val="4"/>
          </w:tcPr>
          <w:p w14:paraId="7A1A7A7E" w14:textId="77777777" w:rsidR="003B4B97" w:rsidRDefault="003B4B97" w:rsidP="003B4B97">
            <w:pPr>
              <w:jc w:val="both"/>
            </w:pPr>
          </w:p>
        </w:tc>
      </w:tr>
      <w:tr w:rsidR="003B4B97" w14:paraId="06001EC5" w14:textId="77777777" w:rsidTr="007256AD">
        <w:tc>
          <w:tcPr>
            <w:tcW w:w="9859" w:type="dxa"/>
            <w:gridSpan w:val="11"/>
            <w:shd w:val="clear" w:color="auto" w:fill="F7CAAC"/>
          </w:tcPr>
          <w:p w14:paraId="228FE991"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3AEDB67B" w14:textId="77777777" w:rsidTr="007256AD">
        <w:trPr>
          <w:trHeight w:val="182"/>
        </w:trPr>
        <w:tc>
          <w:tcPr>
            <w:tcW w:w="9859" w:type="dxa"/>
            <w:gridSpan w:val="11"/>
            <w:tcBorders>
              <w:top w:val="nil"/>
            </w:tcBorders>
          </w:tcPr>
          <w:p w14:paraId="4DA91CCB" w14:textId="77777777" w:rsidR="003B4B97" w:rsidRPr="00EA5203" w:rsidRDefault="003B4B97" w:rsidP="003B4B97">
            <w:pPr>
              <w:jc w:val="both"/>
              <w:rPr>
                <w:lang w:val="en-US"/>
              </w:rPr>
            </w:pPr>
            <w:r w:rsidRPr="00EA5203">
              <w:rPr>
                <w:lang w:val="en-US"/>
              </w:rPr>
              <w:t>Professional communication in English (English1) – garant</w:t>
            </w:r>
          </w:p>
          <w:p w14:paraId="6BC27E8C" w14:textId="2DF0CC54" w:rsidR="003B4B97" w:rsidRPr="00EA5203" w:rsidRDefault="003B4B97" w:rsidP="003B4B97">
            <w:pPr>
              <w:jc w:val="both"/>
              <w:rPr>
                <w:lang w:val="en-US"/>
              </w:rPr>
            </w:pPr>
            <w:r w:rsidRPr="00EA5203">
              <w:rPr>
                <w:lang w:val="en-US"/>
              </w:rPr>
              <w:t>Professional communication in English (English2</w:t>
            </w:r>
            <w:r>
              <w:rPr>
                <w:lang w:val="en-US"/>
              </w:rPr>
              <w:t xml:space="preserve"> – Academic </w:t>
            </w:r>
            <w:r w:rsidR="00530098">
              <w:rPr>
                <w:lang w:val="en-US"/>
              </w:rPr>
              <w:t>R</w:t>
            </w:r>
            <w:r>
              <w:rPr>
                <w:lang w:val="en-US"/>
              </w:rPr>
              <w:t>eading</w:t>
            </w:r>
            <w:r w:rsidRPr="00EA5203">
              <w:rPr>
                <w:lang w:val="en-US"/>
              </w:rPr>
              <w:t>) – garant</w:t>
            </w:r>
          </w:p>
          <w:p w14:paraId="1F7DA2CB" w14:textId="53AF2A84" w:rsidR="003B4B97" w:rsidRPr="00EA5203" w:rsidRDefault="003B4B97" w:rsidP="003B4B97">
            <w:pPr>
              <w:jc w:val="both"/>
              <w:rPr>
                <w:lang w:val="en-US"/>
              </w:rPr>
            </w:pPr>
            <w:r w:rsidRPr="00EA5203">
              <w:rPr>
                <w:lang w:val="en-US"/>
              </w:rPr>
              <w:t xml:space="preserve">Professional communication in English (Academic </w:t>
            </w:r>
            <w:r w:rsidR="00530098">
              <w:rPr>
                <w:lang w:val="en-US"/>
              </w:rPr>
              <w:t>W</w:t>
            </w:r>
            <w:r w:rsidRPr="00EA5203">
              <w:rPr>
                <w:lang w:val="en-US"/>
              </w:rPr>
              <w:t>riting) – garant</w:t>
            </w:r>
          </w:p>
          <w:p w14:paraId="31DB08CF" w14:textId="44D87C6D" w:rsidR="003B4B97" w:rsidRDefault="003B4B97" w:rsidP="003B4B97">
            <w:pPr>
              <w:jc w:val="both"/>
            </w:pPr>
            <w:r w:rsidRPr="00EA5203">
              <w:rPr>
                <w:lang w:val="en-US"/>
              </w:rPr>
              <w:t xml:space="preserve">Professional communication in English (Academic </w:t>
            </w:r>
            <w:r w:rsidR="00530098">
              <w:rPr>
                <w:lang w:val="en-US"/>
              </w:rPr>
              <w:t>P</w:t>
            </w:r>
            <w:r w:rsidRPr="00EA5203">
              <w:rPr>
                <w:lang w:val="en-US"/>
              </w:rPr>
              <w:t>resentation)</w:t>
            </w:r>
            <w:r>
              <w:t xml:space="preserve"> – garant, vedení seminářů (100%)</w:t>
            </w:r>
          </w:p>
        </w:tc>
      </w:tr>
      <w:tr w:rsidR="003B4B97" w14:paraId="2624CBE4" w14:textId="77777777" w:rsidTr="007256AD">
        <w:tc>
          <w:tcPr>
            <w:tcW w:w="9859" w:type="dxa"/>
            <w:gridSpan w:val="11"/>
            <w:shd w:val="clear" w:color="auto" w:fill="F7CAAC"/>
          </w:tcPr>
          <w:p w14:paraId="4C7E58E3" w14:textId="77777777" w:rsidR="003B4B97" w:rsidRDefault="003B4B97" w:rsidP="003B4B97">
            <w:pPr>
              <w:jc w:val="both"/>
            </w:pPr>
            <w:r>
              <w:rPr>
                <w:b/>
              </w:rPr>
              <w:t xml:space="preserve">Údaje o vzdělání na VŠ </w:t>
            </w:r>
          </w:p>
        </w:tc>
      </w:tr>
      <w:tr w:rsidR="003B4B97" w:rsidRPr="00A818FA" w14:paraId="5C2CCF16" w14:textId="77777777" w:rsidTr="007256AD">
        <w:trPr>
          <w:trHeight w:val="306"/>
        </w:trPr>
        <w:tc>
          <w:tcPr>
            <w:tcW w:w="9859" w:type="dxa"/>
            <w:gridSpan w:val="11"/>
          </w:tcPr>
          <w:p w14:paraId="6CAEB1FB" w14:textId="77777777" w:rsidR="003B4B97" w:rsidRPr="006E76B5" w:rsidRDefault="003B4B97" w:rsidP="003B4B97">
            <w:pPr>
              <w:jc w:val="both"/>
            </w:pPr>
            <w:r w:rsidRPr="006E76B5">
              <w:t>2019-</w:t>
            </w:r>
            <w:r>
              <w:t xml:space="preserve"> </w:t>
            </w:r>
            <w:r w:rsidRPr="006E76B5">
              <w:t>dosud Pedagogická fakulta, Masarykova univerzita v Brně, studijní program: didaktika anglického jazyka (Ph.D.)</w:t>
            </w:r>
          </w:p>
          <w:p w14:paraId="04EEE751" w14:textId="77777777" w:rsidR="003B4B97" w:rsidRPr="00A818FA" w:rsidRDefault="003B4B97" w:rsidP="003B4B97">
            <w:pPr>
              <w:jc w:val="both"/>
            </w:pPr>
            <w:r w:rsidRPr="006E76B5">
              <w:t>1990−</w:t>
            </w:r>
            <w:proofErr w:type="gramStart"/>
            <w:r w:rsidRPr="006E76B5">
              <w:t>1995</w:t>
            </w:r>
            <w:r>
              <w:t xml:space="preserve">  </w:t>
            </w:r>
            <w:r w:rsidRPr="00A818FA">
              <w:t>Pedagogická</w:t>
            </w:r>
            <w:proofErr w:type="gramEnd"/>
            <w:r w:rsidRPr="00A818FA">
              <w:t xml:space="preserve"> fakulta, Ka</w:t>
            </w:r>
            <w:r>
              <w:t xml:space="preserve">rlova univerzita v Praze, studijní program: výuka anglického jazyka pro SŠ </w:t>
            </w:r>
            <w:r w:rsidRPr="00530098">
              <w:t>(Mgr.)</w:t>
            </w:r>
          </w:p>
        </w:tc>
      </w:tr>
      <w:tr w:rsidR="003B4B97" w14:paraId="3EE22301" w14:textId="77777777" w:rsidTr="007256AD">
        <w:tc>
          <w:tcPr>
            <w:tcW w:w="9859" w:type="dxa"/>
            <w:gridSpan w:val="11"/>
            <w:shd w:val="clear" w:color="auto" w:fill="F7CAAC"/>
          </w:tcPr>
          <w:p w14:paraId="3E1175D4" w14:textId="77777777" w:rsidR="003B4B97" w:rsidRDefault="003B4B97" w:rsidP="003B4B97">
            <w:pPr>
              <w:jc w:val="both"/>
              <w:rPr>
                <w:b/>
              </w:rPr>
            </w:pPr>
            <w:r>
              <w:rPr>
                <w:b/>
              </w:rPr>
              <w:t>Údaje o odborném působení od absolvování VŠ</w:t>
            </w:r>
          </w:p>
        </w:tc>
      </w:tr>
      <w:tr w:rsidR="003B4B97" w14:paraId="7904C2FC" w14:textId="77777777" w:rsidTr="007256AD">
        <w:trPr>
          <w:trHeight w:val="759"/>
        </w:trPr>
        <w:tc>
          <w:tcPr>
            <w:tcW w:w="9859" w:type="dxa"/>
            <w:gridSpan w:val="11"/>
          </w:tcPr>
          <w:p w14:paraId="0465A0CD" w14:textId="77777777" w:rsidR="003B4B97" w:rsidRDefault="003B4B97" w:rsidP="003B4B97">
            <w:r>
              <w:t>2004- dosud: Univerzita Tomáše Bati ve Zlíně, Fakulta humanitních studií, CJV, lektorka</w:t>
            </w:r>
          </w:p>
          <w:p w14:paraId="49D69E3B" w14:textId="77777777" w:rsidR="003B4B97" w:rsidRDefault="003B4B97" w:rsidP="003B4B97">
            <w:r>
              <w:t>2001-2004: Nevada Museum of Arts, odborné semináře a výtvarné dílny pro veřejnost</w:t>
            </w:r>
          </w:p>
          <w:p w14:paraId="49811B65" w14:textId="77777777" w:rsidR="003B4B97" w:rsidRDefault="003B4B97" w:rsidP="003B4B97">
            <w:pPr>
              <w:jc w:val="both"/>
            </w:pPr>
            <w:r>
              <w:t>1995-1997: První obnovené reálné gymnázium, Praha, vyučující v předmětech angličtina a výtvarná výchova</w:t>
            </w:r>
          </w:p>
        </w:tc>
      </w:tr>
      <w:tr w:rsidR="003B4B97" w14:paraId="4BF89B1E" w14:textId="77777777" w:rsidTr="007256AD">
        <w:trPr>
          <w:trHeight w:val="250"/>
        </w:trPr>
        <w:tc>
          <w:tcPr>
            <w:tcW w:w="9859" w:type="dxa"/>
            <w:gridSpan w:val="11"/>
            <w:shd w:val="clear" w:color="auto" w:fill="F7CAAC"/>
          </w:tcPr>
          <w:p w14:paraId="46B940D2" w14:textId="77777777" w:rsidR="003B4B97" w:rsidRDefault="003B4B97" w:rsidP="003B4B97">
            <w:pPr>
              <w:jc w:val="both"/>
            </w:pPr>
            <w:r>
              <w:rPr>
                <w:b/>
              </w:rPr>
              <w:t>Zkušenosti s vedením kvalifikačních a rigorózních prací</w:t>
            </w:r>
          </w:p>
        </w:tc>
      </w:tr>
      <w:tr w:rsidR="003B4B97" w14:paraId="3113D6EC" w14:textId="77777777" w:rsidTr="007256AD">
        <w:trPr>
          <w:trHeight w:val="1105"/>
        </w:trPr>
        <w:tc>
          <w:tcPr>
            <w:tcW w:w="9859" w:type="dxa"/>
            <w:gridSpan w:val="11"/>
          </w:tcPr>
          <w:p w14:paraId="1B63BE25" w14:textId="77777777" w:rsidR="003B4B97" w:rsidRDefault="003B4B97" w:rsidP="003B4B97">
            <w:pPr>
              <w:jc w:val="both"/>
            </w:pPr>
            <w:r>
              <w:t xml:space="preserve">Počet vedených bakalářských prací – 17 </w:t>
            </w:r>
          </w:p>
          <w:p w14:paraId="5C8248AA" w14:textId="77777777" w:rsidR="003B4B97" w:rsidRDefault="003B4B97" w:rsidP="003B4B97">
            <w:pPr>
              <w:jc w:val="both"/>
            </w:pPr>
            <w:r>
              <w:t>Počet vedených diplomových prací – 0</w:t>
            </w:r>
          </w:p>
          <w:p w14:paraId="0D2A7694" w14:textId="77777777" w:rsidR="003B4B97" w:rsidRDefault="003B4B97" w:rsidP="003B4B97">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3B4B97" w14:paraId="65741FD6" w14:textId="77777777" w:rsidTr="007256AD">
        <w:trPr>
          <w:cantSplit/>
        </w:trPr>
        <w:tc>
          <w:tcPr>
            <w:tcW w:w="3347" w:type="dxa"/>
            <w:gridSpan w:val="2"/>
            <w:tcBorders>
              <w:top w:val="single" w:sz="12" w:space="0" w:color="auto"/>
            </w:tcBorders>
            <w:shd w:val="clear" w:color="auto" w:fill="F7CAAC"/>
          </w:tcPr>
          <w:p w14:paraId="6128D654"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76B33000" w14:textId="77777777" w:rsidR="003B4B97" w:rsidRDefault="003B4B97" w:rsidP="003B4B9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4567E2"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8AF3AEB" w14:textId="77777777" w:rsidR="003B4B97" w:rsidRDefault="003B4B97" w:rsidP="003B4B97">
            <w:pPr>
              <w:jc w:val="both"/>
              <w:rPr>
                <w:b/>
              </w:rPr>
            </w:pPr>
            <w:r>
              <w:rPr>
                <w:b/>
              </w:rPr>
              <w:t>Ohlasy publikací</w:t>
            </w:r>
          </w:p>
        </w:tc>
      </w:tr>
      <w:tr w:rsidR="003B4B97" w14:paraId="1293554D" w14:textId="77777777" w:rsidTr="007256AD">
        <w:trPr>
          <w:cantSplit/>
        </w:trPr>
        <w:tc>
          <w:tcPr>
            <w:tcW w:w="3347" w:type="dxa"/>
            <w:gridSpan w:val="2"/>
          </w:tcPr>
          <w:p w14:paraId="32F6461C" w14:textId="77777777" w:rsidR="003B4B97" w:rsidRDefault="003B4B97" w:rsidP="003B4B97">
            <w:pPr>
              <w:jc w:val="both"/>
            </w:pPr>
          </w:p>
        </w:tc>
        <w:tc>
          <w:tcPr>
            <w:tcW w:w="2245" w:type="dxa"/>
            <w:gridSpan w:val="2"/>
          </w:tcPr>
          <w:p w14:paraId="2CEC7332" w14:textId="77777777" w:rsidR="003B4B97" w:rsidRDefault="003B4B97" w:rsidP="003B4B97">
            <w:pPr>
              <w:jc w:val="both"/>
            </w:pPr>
          </w:p>
        </w:tc>
        <w:tc>
          <w:tcPr>
            <w:tcW w:w="2248" w:type="dxa"/>
            <w:gridSpan w:val="4"/>
            <w:tcBorders>
              <w:right w:val="single" w:sz="12" w:space="0" w:color="auto"/>
            </w:tcBorders>
          </w:tcPr>
          <w:p w14:paraId="060C0289" w14:textId="77777777" w:rsidR="003B4B97" w:rsidRDefault="003B4B97" w:rsidP="003B4B97">
            <w:pPr>
              <w:jc w:val="both"/>
            </w:pPr>
          </w:p>
        </w:tc>
        <w:tc>
          <w:tcPr>
            <w:tcW w:w="632" w:type="dxa"/>
            <w:tcBorders>
              <w:left w:val="single" w:sz="12" w:space="0" w:color="auto"/>
            </w:tcBorders>
            <w:shd w:val="clear" w:color="auto" w:fill="F7CAAC"/>
          </w:tcPr>
          <w:p w14:paraId="15C9EC2F" w14:textId="77777777" w:rsidR="003B4B97" w:rsidRDefault="003B4B97" w:rsidP="003B4B97">
            <w:pPr>
              <w:jc w:val="both"/>
            </w:pPr>
            <w:r>
              <w:rPr>
                <w:b/>
              </w:rPr>
              <w:t>WOS</w:t>
            </w:r>
          </w:p>
        </w:tc>
        <w:tc>
          <w:tcPr>
            <w:tcW w:w="693" w:type="dxa"/>
            <w:shd w:val="clear" w:color="auto" w:fill="F7CAAC"/>
          </w:tcPr>
          <w:p w14:paraId="7E767334" w14:textId="77777777" w:rsidR="003B4B97" w:rsidRDefault="003B4B97" w:rsidP="003B4B97">
            <w:pPr>
              <w:jc w:val="both"/>
              <w:rPr>
                <w:sz w:val="18"/>
              </w:rPr>
            </w:pPr>
            <w:r>
              <w:rPr>
                <w:b/>
                <w:sz w:val="18"/>
              </w:rPr>
              <w:t>Scopus</w:t>
            </w:r>
          </w:p>
        </w:tc>
        <w:tc>
          <w:tcPr>
            <w:tcW w:w="694" w:type="dxa"/>
            <w:shd w:val="clear" w:color="auto" w:fill="F7CAAC"/>
          </w:tcPr>
          <w:p w14:paraId="212E9192" w14:textId="77777777" w:rsidR="003B4B97" w:rsidRDefault="003B4B97" w:rsidP="003B4B97">
            <w:pPr>
              <w:jc w:val="both"/>
            </w:pPr>
            <w:r>
              <w:rPr>
                <w:b/>
                <w:sz w:val="18"/>
              </w:rPr>
              <w:t>ostatní</w:t>
            </w:r>
          </w:p>
        </w:tc>
      </w:tr>
      <w:tr w:rsidR="003B4B97" w14:paraId="1F669CF0" w14:textId="77777777" w:rsidTr="007256AD">
        <w:trPr>
          <w:cantSplit/>
          <w:trHeight w:val="70"/>
        </w:trPr>
        <w:tc>
          <w:tcPr>
            <w:tcW w:w="3347" w:type="dxa"/>
            <w:gridSpan w:val="2"/>
            <w:shd w:val="clear" w:color="auto" w:fill="F7CAAC"/>
          </w:tcPr>
          <w:p w14:paraId="393C147C" w14:textId="77777777" w:rsidR="003B4B97" w:rsidRDefault="003B4B97" w:rsidP="003B4B97">
            <w:pPr>
              <w:jc w:val="both"/>
            </w:pPr>
            <w:r>
              <w:rPr>
                <w:b/>
              </w:rPr>
              <w:t>Obor jmenovacího řízení</w:t>
            </w:r>
          </w:p>
        </w:tc>
        <w:tc>
          <w:tcPr>
            <w:tcW w:w="2245" w:type="dxa"/>
            <w:gridSpan w:val="2"/>
            <w:shd w:val="clear" w:color="auto" w:fill="F7CAAC"/>
          </w:tcPr>
          <w:p w14:paraId="50EAA4A6" w14:textId="77777777" w:rsidR="003B4B97" w:rsidRDefault="003B4B97" w:rsidP="003B4B97">
            <w:pPr>
              <w:jc w:val="both"/>
            </w:pPr>
            <w:r>
              <w:rPr>
                <w:b/>
              </w:rPr>
              <w:t>Rok udělení hodnosti</w:t>
            </w:r>
          </w:p>
        </w:tc>
        <w:tc>
          <w:tcPr>
            <w:tcW w:w="2248" w:type="dxa"/>
            <w:gridSpan w:val="4"/>
            <w:tcBorders>
              <w:right w:val="single" w:sz="12" w:space="0" w:color="auto"/>
            </w:tcBorders>
            <w:shd w:val="clear" w:color="auto" w:fill="F7CAAC"/>
          </w:tcPr>
          <w:p w14:paraId="54BB58B5"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324700E1" w14:textId="77777777" w:rsidR="003B4B97" w:rsidRDefault="003B4B97" w:rsidP="003B4B97">
            <w:pPr>
              <w:jc w:val="both"/>
              <w:rPr>
                <w:b/>
              </w:rPr>
            </w:pPr>
            <w:r>
              <w:rPr>
                <w:b/>
              </w:rPr>
              <w:t>0</w:t>
            </w:r>
          </w:p>
        </w:tc>
        <w:tc>
          <w:tcPr>
            <w:tcW w:w="693" w:type="dxa"/>
            <w:vMerge w:val="restart"/>
          </w:tcPr>
          <w:p w14:paraId="68F98B82" w14:textId="77777777" w:rsidR="003B4B97" w:rsidRDefault="003B4B97" w:rsidP="003B4B97">
            <w:pPr>
              <w:jc w:val="both"/>
              <w:rPr>
                <w:b/>
              </w:rPr>
            </w:pPr>
            <w:r>
              <w:rPr>
                <w:b/>
              </w:rPr>
              <w:t>0</w:t>
            </w:r>
          </w:p>
        </w:tc>
        <w:tc>
          <w:tcPr>
            <w:tcW w:w="694" w:type="dxa"/>
            <w:vMerge w:val="restart"/>
          </w:tcPr>
          <w:p w14:paraId="4869D6EA" w14:textId="77777777" w:rsidR="003B4B97" w:rsidRDefault="003B4B97" w:rsidP="003B4B97">
            <w:pPr>
              <w:jc w:val="both"/>
              <w:rPr>
                <w:b/>
              </w:rPr>
            </w:pPr>
            <w:r>
              <w:rPr>
                <w:b/>
              </w:rPr>
              <w:t>0</w:t>
            </w:r>
          </w:p>
        </w:tc>
      </w:tr>
      <w:tr w:rsidR="003B4B97" w14:paraId="00964A99" w14:textId="77777777" w:rsidTr="007256AD">
        <w:trPr>
          <w:trHeight w:val="205"/>
        </w:trPr>
        <w:tc>
          <w:tcPr>
            <w:tcW w:w="3347" w:type="dxa"/>
            <w:gridSpan w:val="2"/>
          </w:tcPr>
          <w:p w14:paraId="3E9F5311" w14:textId="77777777" w:rsidR="003B4B97" w:rsidRDefault="003B4B97" w:rsidP="003B4B97">
            <w:pPr>
              <w:jc w:val="both"/>
            </w:pPr>
          </w:p>
        </w:tc>
        <w:tc>
          <w:tcPr>
            <w:tcW w:w="2245" w:type="dxa"/>
            <w:gridSpan w:val="2"/>
          </w:tcPr>
          <w:p w14:paraId="01428FA4" w14:textId="77777777" w:rsidR="003B4B97" w:rsidRDefault="003B4B97" w:rsidP="003B4B97">
            <w:pPr>
              <w:jc w:val="both"/>
            </w:pPr>
          </w:p>
        </w:tc>
        <w:tc>
          <w:tcPr>
            <w:tcW w:w="2248" w:type="dxa"/>
            <w:gridSpan w:val="4"/>
            <w:tcBorders>
              <w:right w:val="single" w:sz="12" w:space="0" w:color="auto"/>
            </w:tcBorders>
          </w:tcPr>
          <w:p w14:paraId="718D3F99" w14:textId="77777777" w:rsidR="003B4B97" w:rsidRDefault="003B4B97" w:rsidP="003B4B97">
            <w:pPr>
              <w:jc w:val="both"/>
            </w:pPr>
          </w:p>
        </w:tc>
        <w:tc>
          <w:tcPr>
            <w:tcW w:w="632" w:type="dxa"/>
            <w:vMerge/>
            <w:tcBorders>
              <w:left w:val="single" w:sz="12" w:space="0" w:color="auto"/>
            </w:tcBorders>
            <w:vAlign w:val="center"/>
          </w:tcPr>
          <w:p w14:paraId="52CDB330" w14:textId="77777777" w:rsidR="003B4B97" w:rsidRDefault="003B4B97" w:rsidP="003B4B97">
            <w:pPr>
              <w:rPr>
                <w:b/>
              </w:rPr>
            </w:pPr>
          </w:p>
        </w:tc>
        <w:tc>
          <w:tcPr>
            <w:tcW w:w="693" w:type="dxa"/>
            <w:vMerge/>
            <w:vAlign w:val="center"/>
          </w:tcPr>
          <w:p w14:paraId="38601F51" w14:textId="77777777" w:rsidR="003B4B97" w:rsidRDefault="003B4B97" w:rsidP="003B4B97">
            <w:pPr>
              <w:rPr>
                <w:b/>
              </w:rPr>
            </w:pPr>
          </w:p>
        </w:tc>
        <w:tc>
          <w:tcPr>
            <w:tcW w:w="694" w:type="dxa"/>
            <w:vMerge/>
            <w:vAlign w:val="center"/>
          </w:tcPr>
          <w:p w14:paraId="5A9E28F6" w14:textId="77777777" w:rsidR="003B4B97" w:rsidRDefault="003B4B97" w:rsidP="003B4B97">
            <w:pPr>
              <w:rPr>
                <w:b/>
              </w:rPr>
            </w:pPr>
          </w:p>
        </w:tc>
      </w:tr>
      <w:tr w:rsidR="003B4B97" w14:paraId="63D02DDE" w14:textId="77777777" w:rsidTr="007256AD">
        <w:tc>
          <w:tcPr>
            <w:tcW w:w="9859" w:type="dxa"/>
            <w:gridSpan w:val="11"/>
            <w:shd w:val="clear" w:color="auto" w:fill="F7CAAC"/>
          </w:tcPr>
          <w:p w14:paraId="20B89245"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1A7A57" w14:paraId="0AEA13A7" w14:textId="77777777" w:rsidTr="007256AD">
        <w:trPr>
          <w:trHeight w:val="268"/>
        </w:trPr>
        <w:tc>
          <w:tcPr>
            <w:tcW w:w="9859" w:type="dxa"/>
            <w:gridSpan w:val="11"/>
          </w:tcPr>
          <w:p w14:paraId="447C89F5" w14:textId="68FE5D85" w:rsidR="003B4B97" w:rsidRDefault="003B4B97" w:rsidP="003B4B97">
            <w:pPr>
              <w:jc w:val="both"/>
            </w:pPr>
            <w:r w:rsidRPr="00530098">
              <w:rPr>
                <w:bCs/>
              </w:rPr>
              <w:t>ATCHESON, H.</w:t>
            </w:r>
            <w:r>
              <w:t xml:space="preserve"> </w:t>
            </w:r>
            <w:r w:rsidRPr="003658B4">
              <w:t>Ustálená slovní spojení v odborném psaném diskurzu: přehledová studie</w:t>
            </w:r>
            <w:r>
              <w:t>. I</w:t>
            </w:r>
            <w:r w:rsidR="006E0051">
              <w:t>n</w:t>
            </w:r>
            <w:r>
              <w:t xml:space="preserve"> Janíková, V. &amp; Hanušová, S. (Eds.) </w:t>
            </w:r>
            <w:r w:rsidRPr="003658B4">
              <w:rPr>
                <w:i/>
              </w:rPr>
              <w:t>Výzkum v didaktice cizích jazyků III</w:t>
            </w:r>
            <w:r>
              <w:t xml:space="preserve">, Brno: Masarykova univerzita v Brně. 2020. ISBN </w:t>
            </w:r>
            <w:r w:rsidRPr="003658B4">
              <w:t>978-80-210-9822-0</w:t>
            </w:r>
          </w:p>
          <w:p w14:paraId="45D42D22" w14:textId="77777777" w:rsidR="003B4B97" w:rsidRPr="00EA5203" w:rsidRDefault="003B4B97" w:rsidP="003B4B97">
            <w:pPr>
              <w:jc w:val="both"/>
              <w:rPr>
                <w:i/>
                <w:iCs/>
              </w:rPr>
            </w:pPr>
            <w:r w:rsidRPr="00EA5203">
              <w:rPr>
                <w:i/>
                <w:iCs/>
              </w:rPr>
              <w:t>Spolupráce na grantových projektech:</w:t>
            </w:r>
          </w:p>
          <w:p w14:paraId="77D43E26" w14:textId="77777777" w:rsidR="003B4B97" w:rsidRDefault="003B4B97" w:rsidP="003B4B97">
            <w:pPr>
              <w:jc w:val="both"/>
            </w:pPr>
            <w:r>
              <w:t xml:space="preserve">2018-2021: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p w14:paraId="24613EFA" w14:textId="77777777" w:rsidR="003B4B97" w:rsidRDefault="003B4B97" w:rsidP="003B4B97">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41B9CA5F" w14:textId="77777777" w:rsidR="003B4B97" w:rsidRDefault="003B4B97" w:rsidP="003B4B97">
            <w:pPr>
              <w:jc w:val="both"/>
            </w:pPr>
            <w:r>
              <w:t>2007-2012 zkouškový tajemník centra při FHS, UTB Zlín.</w:t>
            </w:r>
          </w:p>
          <w:p w14:paraId="7434067E" w14:textId="593ED0B2" w:rsidR="003B4B97" w:rsidRPr="001A7A57" w:rsidRDefault="003B4B97" w:rsidP="003B4B97">
            <w:pPr>
              <w:jc w:val="both"/>
            </w:pPr>
            <w:r>
              <w:t>2006-2007: Založení zkouškového centra City and Guilds, řešitelka grantu FRVŠ.</w:t>
            </w:r>
          </w:p>
        </w:tc>
      </w:tr>
      <w:tr w:rsidR="003B4B97" w14:paraId="1E66EECF" w14:textId="77777777" w:rsidTr="007256AD">
        <w:trPr>
          <w:trHeight w:val="218"/>
        </w:trPr>
        <w:tc>
          <w:tcPr>
            <w:tcW w:w="9859" w:type="dxa"/>
            <w:gridSpan w:val="11"/>
            <w:shd w:val="clear" w:color="auto" w:fill="F7CAAC"/>
          </w:tcPr>
          <w:p w14:paraId="51009528" w14:textId="77777777" w:rsidR="003B4B97" w:rsidRDefault="003B4B97" w:rsidP="003B4B97">
            <w:pPr>
              <w:rPr>
                <w:b/>
              </w:rPr>
            </w:pPr>
            <w:r>
              <w:rPr>
                <w:b/>
              </w:rPr>
              <w:t>Působení v zahraničí</w:t>
            </w:r>
          </w:p>
        </w:tc>
      </w:tr>
      <w:tr w:rsidR="003B4B97" w:rsidRPr="001A7A57" w14:paraId="466BBCD2" w14:textId="77777777" w:rsidTr="007256AD">
        <w:trPr>
          <w:trHeight w:val="56"/>
        </w:trPr>
        <w:tc>
          <w:tcPr>
            <w:tcW w:w="9859" w:type="dxa"/>
            <w:gridSpan w:val="11"/>
          </w:tcPr>
          <w:p w14:paraId="6DE4356B" w14:textId="77777777" w:rsidR="003B4B97" w:rsidRDefault="003B4B97" w:rsidP="006E0051">
            <w:pPr>
              <w:ind w:left="530" w:hanging="530"/>
            </w:pPr>
            <w:r w:rsidRPr="00DB6CEC">
              <w:t xml:space="preserve">2019: </w:t>
            </w:r>
            <w:r>
              <w:t xml:space="preserve">English Language Centre, Department of English, </w:t>
            </w:r>
            <w:r w:rsidRPr="00DB6CEC">
              <w:t>Uni</w:t>
            </w:r>
            <w:r>
              <w:t>versity of Liverpool,</w:t>
            </w:r>
            <w:r w:rsidRPr="00DB6CEC">
              <w:t xml:space="preserve"> Velká Británie, pracovní pobyt v rámci programu Erasmus+, výuka psaní odborného textu</w:t>
            </w:r>
          </w:p>
          <w:p w14:paraId="66E228E1" w14:textId="77777777" w:rsidR="003B4B97" w:rsidRDefault="003B4B97" w:rsidP="003B4B97">
            <w:r w:rsidRPr="008B0252">
              <w:t xml:space="preserve">2018: </w:t>
            </w:r>
            <w:r w:rsidRPr="008B0252">
              <w:rPr>
                <w:lang w:val="en-GB"/>
              </w:rPr>
              <w:t>English Language Centre, University of Liverpool,</w:t>
            </w:r>
            <w:r>
              <w:t xml:space="preserve"> Velká Británie, pracovní stáž</w:t>
            </w:r>
          </w:p>
          <w:p w14:paraId="0D4725DE" w14:textId="77777777" w:rsidR="003B4B97" w:rsidRPr="008B0252" w:rsidRDefault="003B4B97" w:rsidP="003B4B97">
            <w:r w:rsidRPr="008B0252">
              <w:t>2010: Universitet Jagiellonskiego, Instytut Filologii Angielskiej, Krakow, Polsko. Pobyt v rámci programu Erasmus. Přednáška: Looking for word meaning – word meaning as a concept.</w:t>
            </w:r>
          </w:p>
          <w:p w14:paraId="7D847F39" w14:textId="77777777" w:rsidR="003B4B97" w:rsidRPr="008B0252" w:rsidRDefault="003B4B97" w:rsidP="003B4B97">
            <w:r w:rsidRPr="008B0252">
              <w:t>2008: Hegskulen i Volda, Faculty of Humanites and Education, Faculty of Arts, Volda, Norsko. Pobyt v rámci programu Erasmus. Přednáška: Semiotic relations in Visual studies and Linguistics.</w:t>
            </w:r>
          </w:p>
          <w:p w14:paraId="5F11BC25" w14:textId="77777777" w:rsidR="003B4B97" w:rsidRPr="001A7A57" w:rsidRDefault="003B4B97" w:rsidP="003B4B97">
            <w:r w:rsidRPr="001A7A57">
              <w:t>1992-1993: University of Nevada, Reno, prezenční studium, Lingvistika, Pedagogika</w:t>
            </w:r>
          </w:p>
        </w:tc>
      </w:tr>
      <w:tr w:rsidR="003B4B97" w14:paraId="79B43440" w14:textId="77777777" w:rsidTr="007256AD">
        <w:trPr>
          <w:cantSplit/>
          <w:trHeight w:val="127"/>
        </w:trPr>
        <w:tc>
          <w:tcPr>
            <w:tcW w:w="2518" w:type="dxa"/>
            <w:shd w:val="clear" w:color="auto" w:fill="F7CAAC"/>
          </w:tcPr>
          <w:p w14:paraId="2E3794EA" w14:textId="77777777" w:rsidR="003B4B97" w:rsidRDefault="003B4B97" w:rsidP="003B4B97">
            <w:pPr>
              <w:jc w:val="both"/>
              <w:rPr>
                <w:b/>
              </w:rPr>
            </w:pPr>
            <w:r>
              <w:rPr>
                <w:b/>
              </w:rPr>
              <w:t xml:space="preserve">Podpis </w:t>
            </w:r>
          </w:p>
        </w:tc>
        <w:tc>
          <w:tcPr>
            <w:tcW w:w="4536" w:type="dxa"/>
            <w:gridSpan w:val="5"/>
          </w:tcPr>
          <w:p w14:paraId="25589992" w14:textId="77777777" w:rsidR="003B4B97" w:rsidRDefault="003B4B97" w:rsidP="003B4B97">
            <w:pPr>
              <w:jc w:val="both"/>
            </w:pPr>
          </w:p>
        </w:tc>
        <w:tc>
          <w:tcPr>
            <w:tcW w:w="786" w:type="dxa"/>
            <w:gridSpan w:val="2"/>
            <w:shd w:val="clear" w:color="auto" w:fill="F7CAAC"/>
          </w:tcPr>
          <w:p w14:paraId="5308313B" w14:textId="77777777" w:rsidR="003B4B97" w:rsidRDefault="003B4B97" w:rsidP="003B4B97">
            <w:pPr>
              <w:jc w:val="both"/>
            </w:pPr>
            <w:r>
              <w:rPr>
                <w:b/>
              </w:rPr>
              <w:t>datum</w:t>
            </w:r>
          </w:p>
        </w:tc>
        <w:tc>
          <w:tcPr>
            <w:tcW w:w="2019" w:type="dxa"/>
            <w:gridSpan w:val="3"/>
          </w:tcPr>
          <w:p w14:paraId="7C55914D" w14:textId="77777777" w:rsidR="003B4B97" w:rsidRDefault="003B4B97" w:rsidP="003B4B97">
            <w:pPr>
              <w:jc w:val="both"/>
            </w:pPr>
          </w:p>
        </w:tc>
      </w:tr>
    </w:tbl>
    <w:p w14:paraId="66B88080" w14:textId="77777777" w:rsidR="00AE150E" w:rsidRDefault="00AE150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150E" w14:paraId="11C2373D" w14:textId="77777777" w:rsidTr="00CA1B1B">
        <w:tc>
          <w:tcPr>
            <w:tcW w:w="9859" w:type="dxa"/>
            <w:gridSpan w:val="11"/>
            <w:tcBorders>
              <w:bottom w:val="double" w:sz="4" w:space="0" w:color="auto"/>
            </w:tcBorders>
            <w:shd w:val="clear" w:color="auto" w:fill="BDD6EE"/>
          </w:tcPr>
          <w:p w14:paraId="752118D2" w14:textId="77777777" w:rsidR="00AE150E" w:rsidRDefault="00AE150E" w:rsidP="00CA1B1B">
            <w:pPr>
              <w:jc w:val="both"/>
              <w:rPr>
                <w:b/>
                <w:sz w:val="28"/>
              </w:rPr>
            </w:pPr>
            <w:r>
              <w:rPr>
                <w:b/>
                <w:sz w:val="28"/>
              </w:rPr>
              <w:lastRenderedPageBreak/>
              <w:t>C-I – Personální zabezpečení</w:t>
            </w:r>
          </w:p>
        </w:tc>
      </w:tr>
      <w:tr w:rsidR="00AE150E" w14:paraId="5BCF3A33" w14:textId="77777777" w:rsidTr="00CA1B1B">
        <w:tc>
          <w:tcPr>
            <w:tcW w:w="2518" w:type="dxa"/>
            <w:tcBorders>
              <w:top w:val="double" w:sz="4" w:space="0" w:color="auto"/>
            </w:tcBorders>
            <w:shd w:val="clear" w:color="auto" w:fill="F7CAAC"/>
          </w:tcPr>
          <w:p w14:paraId="62CDD7E1" w14:textId="77777777" w:rsidR="00AE150E" w:rsidRDefault="00AE150E" w:rsidP="00CA1B1B">
            <w:pPr>
              <w:jc w:val="both"/>
              <w:rPr>
                <w:b/>
              </w:rPr>
            </w:pPr>
            <w:r>
              <w:rPr>
                <w:b/>
              </w:rPr>
              <w:t>Vysoká škola</w:t>
            </w:r>
          </w:p>
        </w:tc>
        <w:tc>
          <w:tcPr>
            <w:tcW w:w="7341" w:type="dxa"/>
            <w:gridSpan w:val="10"/>
          </w:tcPr>
          <w:p w14:paraId="0DDFBFD6" w14:textId="77777777" w:rsidR="00AE150E" w:rsidRDefault="00AE150E" w:rsidP="00CA1B1B">
            <w:pPr>
              <w:jc w:val="both"/>
            </w:pPr>
            <w:r>
              <w:t>Univerzita Tomáše Bati ve Zlíně</w:t>
            </w:r>
          </w:p>
        </w:tc>
      </w:tr>
      <w:tr w:rsidR="00AE150E" w14:paraId="5657F55B" w14:textId="77777777" w:rsidTr="00CA1B1B">
        <w:tc>
          <w:tcPr>
            <w:tcW w:w="2518" w:type="dxa"/>
            <w:shd w:val="clear" w:color="auto" w:fill="F7CAAC"/>
          </w:tcPr>
          <w:p w14:paraId="37F89EFA" w14:textId="77777777" w:rsidR="00AE150E" w:rsidRDefault="00AE150E" w:rsidP="00CA1B1B">
            <w:pPr>
              <w:jc w:val="both"/>
              <w:rPr>
                <w:b/>
              </w:rPr>
            </w:pPr>
            <w:r>
              <w:rPr>
                <w:b/>
              </w:rPr>
              <w:t>Součást vysoké školy</w:t>
            </w:r>
          </w:p>
        </w:tc>
        <w:tc>
          <w:tcPr>
            <w:tcW w:w="7341" w:type="dxa"/>
            <w:gridSpan w:val="10"/>
          </w:tcPr>
          <w:p w14:paraId="57F7BE9A" w14:textId="77777777" w:rsidR="00AE150E" w:rsidRDefault="00AE150E" w:rsidP="00CA1B1B">
            <w:pPr>
              <w:jc w:val="both"/>
            </w:pPr>
            <w:r>
              <w:t>Fakulta managementu a ekonomiky</w:t>
            </w:r>
          </w:p>
        </w:tc>
      </w:tr>
      <w:tr w:rsidR="00AE150E" w14:paraId="5C479AC8" w14:textId="77777777" w:rsidTr="00CA1B1B">
        <w:tc>
          <w:tcPr>
            <w:tcW w:w="2518" w:type="dxa"/>
            <w:shd w:val="clear" w:color="auto" w:fill="F7CAAC"/>
          </w:tcPr>
          <w:p w14:paraId="076C94FB" w14:textId="77777777" w:rsidR="00AE150E" w:rsidRDefault="00AE150E" w:rsidP="00CA1B1B">
            <w:pPr>
              <w:jc w:val="both"/>
              <w:rPr>
                <w:b/>
              </w:rPr>
            </w:pPr>
            <w:r>
              <w:rPr>
                <w:b/>
              </w:rPr>
              <w:t>Název studijního programu</w:t>
            </w:r>
          </w:p>
        </w:tc>
        <w:tc>
          <w:tcPr>
            <w:tcW w:w="7341" w:type="dxa"/>
            <w:gridSpan w:val="10"/>
          </w:tcPr>
          <w:p w14:paraId="6B9C0A64" w14:textId="1DCF9D4B" w:rsidR="00AE150E" w:rsidRDefault="00AE150E" w:rsidP="00CA1B1B">
            <w:pPr>
              <w:jc w:val="both"/>
            </w:pPr>
            <w:r>
              <w:t>Tourism Economics and Hospitality Management</w:t>
            </w:r>
          </w:p>
        </w:tc>
      </w:tr>
      <w:tr w:rsidR="00AE150E" w14:paraId="0F2D5F1C" w14:textId="77777777" w:rsidTr="00CA1B1B">
        <w:tc>
          <w:tcPr>
            <w:tcW w:w="2518" w:type="dxa"/>
            <w:shd w:val="clear" w:color="auto" w:fill="F7CAAC"/>
          </w:tcPr>
          <w:p w14:paraId="4209DF9F" w14:textId="77777777" w:rsidR="00AE150E" w:rsidRDefault="00AE150E" w:rsidP="00CA1B1B">
            <w:pPr>
              <w:jc w:val="both"/>
              <w:rPr>
                <w:b/>
              </w:rPr>
            </w:pPr>
            <w:r>
              <w:rPr>
                <w:b/>
              </w:rPr>
              <w:t>Jméno a příjmení</w:t>
            </w:r>
          </w:p>
        </w:tc>
        <w:tc>
          <w:tcPr>
            <w:tcW w:w="4536" w:type="dxa"/>
            <w:gridSpan w:val="5"/>
          </w:tcPr>
          <w:p w14:paraId="0FD49EFF" w14:textId="77777777" w:rsidR="00AE150E" w:rsidRDefault="00AE150E" w:rsidP="00CA1B1B">
            <w:pPr>
              <w:jc w:val="both"/>
            </w:pPr>
            <w:r>
              <w:t>Jaroslav BELÁS</w:t>
            </w:r>
          </w:p>
        </w:tc>
        <w:tc>
          <w:tcPr>
            <w:tcW w:w="709" w:type="dxa"/>
            <w:shd w:val="clear" w:color="auto" w:fill="F7CAAC"/>
          </w:tcPr>
          <w:p w14:paraId="6AE45402" w14:textId="77777777" w:rsidR="00AE150E" w:rsidRDefault="00AE150E" w:rsidP="00CA1B1B">
            <w:pPr>
              <w:jc w:val="both"/>
              <w:rPr>
                <w:b/>
              </w:rPr>
            </w:pPr>
            <w:r>
              <w:rPr>
                <w:b/>
              </w:rPr>
              <w:t>Tituly</w:t>
            </w:r>
          </w:p>
        </w:tc>
        <w:tc>
          <w:tcPr>
            <w:tcW w:w="2096" w:type="dxa"/>
            <w:gridSpan w:val="4"/>
          </w:tcPr>
          <w:p w14:paraId="5477B37B" w14:textId="77777777" w:rsidR="00AE150E" w:rsidRDefault="00AE150E" w:rsidP="00CA1B1B">
            <w:pPr>
              <w:jc w:val="both"/>
            </w:pPr>
            <w:r>
              <w:t>prof. Ing. PhD.</w:t>
            </w:r>
          </w:p>
        </w:tc>
      </w:tr>
      <w:tr w:rsidR="00AE150E" w14:paraId="064DDBFF" w14:textId="77777777" w:rsidTr="00CA1B1B">
        <w:tc>
          <w:tcPr>
            <w:tcW w:w="2518" w:type="dxa"/>
            <w:shd w:val="clear" w:color="auto" w:fill="F7CAAC"/>
          </w:tcPr>
          <w:p w14:paraId="5AA67E73" w14:textId="77777777" w:rsidR="00AE150E" w:rsidRDefault="00AE150E" w:rsidP="00CA1B1B">
            <w:pPr>
              <w:jc w:val="both"/>
              <w:rPr>
                <w:b/>
              </w:rPr>
            </w:pPr>
            <w:r>
              <w:rPr>
                <w:b/>
              </w:rPr>
              <w:t>Rok narození</w:t>
            </w:r>
          </w:p>
        </w:tc>
        <w:tc>
          <w:tcPr>
            <w:tcW w:w="829" w:type="dxa"/>
          </w:tcPr>
          <w:p w14:paraId="404DF458" w14:textId="77777777" w:rsidR="00AE150E" w:rsidRDefault="00AE150E" w:rsidP="00CA1B1B">
            <w:pPr>
              <w:jc w:val="both"/>
            </w:pPr>
            <w:r>
              <w:t>1960</w:t>
            </w:r>
          </w:p>
        </w:tc>
        <w:tc>
          <w:tcPr>
            <w:tcW w:w="1721" w:type="dxa"/>
            <w:shd w:val="clear" w:color="auto" w:fill="F7CAAC"/>
          </w:tcPr>
          <w:p w14:paraId="09A3A365" w14:textId="77777777" w:rsidR="00AE150E" w:rsidRDefault="00AE150E" w:rsidP="00CA1B1B">
            <w:pPr>
              <w:jc w:val="both"/>
              <w:rPr>
                <w:b/>
              </w:rPr>
            </w:pPr>
            <w:r>
              <w:rPr>
                <w:b/>
              </w:rPr>
              <w:t>typ vztahu k VŠ</w:t>
            </w:r>
          </w:p>
        </w:tc>
        <w:tc>
          <w:tcPr>
            <w:tcW w:w="992" w:type="dxa"/>
            <w:gridSpan w:val="2"/>
          </w:tcPr>
          <w:p w14:paraId="65C021D8" w14:textId="77777777" w:rsidR="00AE150E" w:rsidRDefault="00AE150E" w:rsidP="00CA1B1B">
            <w:pPr>
              <w:jc w:val="both"/>
            </w:pPr>
            <w:r>
              <w:t>pp</w:t>
            </w:r>
          </w:p>
        </w:tc>
        <w:tc>
          <w:tcPr>
            <w:tcW w:w="994" w:type="dxa"/>
            <w:shd w:val="clear" w:color="auto" w:fill="F7CAAC"/>
          </w:tcPr>
          <w:p w14:paraId="16DF589A" w14:textId="77777777" w:rsidR="00AE150E" w:rsidRDefault="00AE150E" w:rsidP="00CA1B1B">
            <w:pPr>
              <w:jc w:val="both"/>
              <w:rPr>
                <w:b/>
              </w:rPr>
            </w:pPr>
            <w:r>
              <w:rPr>
                <w:b/>
              </w:rPr>
              <w:t>rozsah</w:t>
            </w:r>
          </w:p>
        </w:tc>
        <w:tc>
          <w:tcPr>
            <w:tcW w:w="709" w:type="dxa"/>
          </w:tcPr>
          <w:p w14:paraId="1156CC76" w14:textId="77777777" w:rsidR="00AE150E" w:rsidRDefault="00AE150E" w:rsidP="00CA1B1B">
            <w:pPr>
              <w:jc w:val="both"/>
            </w:pPr>
            <w:r>
              <w:t>40</w:t>
            </w:r>
          </w:p>
        </w:tc>
        <w:tc>
          <w:tcPr>
            <w:tcW w:w="709" w:type="dxa"/>
            <w:gridSpan w:val="2"/>
            <w:shd w:val="clear" w:color="auto" w:fill="F7CAAC"/>
          </w:tcPr>
          <w:p w14:paraId="49EE8D67" w14:textId="77777777" w:rsidR="00AE150E" w:rsidRDefault="00AE150E" w:rsidP="00CA1B1B">
            <w:pPr>
              <w:jc w:val="both"/>
              <w:rPr>
                <w:b/>
              </w:rPr>
            </w:pPr>
            <w:r>
              <w:rPr>
                <w:b/>
              </w:rPr>
              <w:t>do kdy</w:t>
            </w:r>
          </w:p>
        </w:tc>
        <w:tc>
          <w:tcPr>
            <w:tcW w:w="1387" w:type="dxa"/>
            <w:gridSpan w:val="2"/>
          </w:tcPr>
          <w:p w14:paraId="5FB38DA5" w14:textId="77777777" w:rsidR="00AE150E" w:rsidRDefault="00AE150E" w:rsidP="00CA1B1B">
            <w:pPr>
              <w:jc w:val="both"/>
            </w:pPr>
            <w:r>
              <w:t>N</w:t>
            </w:r>
          </w:p>
        </w:tc>
      </w:tr>
      <w:tr w:rsidR="00AE150E" w14:paraId="51F1D134" w14:textId="77777777" w:rsidTr="00CA1B1B">
        <w:tc>
          <w:tcPr>
            <w:tcW w:w="5068" w:type="dxa"/>
            <w:gridSpan w:val="3"/>
            <w:shd w:val="clear" w:color="auto" w:fill="F7CAAC"/>
          </w:tcPr>
          <w:p w14:paraId="73FD6C12" w14:textId="77777777" w:rsidR="00AE150E" w:rsidRDefault="00AE150E" w:rsidP="00CA1B1B">
            <w:pPr>
              <w:jc w:val="both"/>
              <w:rPr>
                <w:b/>
              </w:rPr>
            </w:pPr>
            <w:r>
              <w:rPr>
                <w:b/>
              </w:rPr>
              <w:t>Typ vztahu na součásti VŠ, která uskutečňuje st. program</w:t>
            </w:r>
          </w:p>
        </w:tc>
        <w:tc>
          <w:tcPr>
            <w:tcW w:w="992" w:type="dxa"/>
            <w:gridSpan w:val="2"/>
          </w:tcPr>
          <w:p w14:paraId="5C27F5B5" w14:textId="77777777" w:rsidR="00AE150E" w:rsidRDefault="00AE150E" w:rsidP="00CA1B1B">
            <w:pPr>
              <w:jc w:val="both"/>
            </w:pPr>
            <w:r>
              <w:t>pp</w:t>
            </w:r>
          </w:p>
        </w:tc>
        <w:tc>
          <w:tcPr>
            <w:tcW w:w="994" w:type="dxa"/>
            <w:shd w:val="clear" w:color="auto" w:fill="F7CAAC"/>
          </w:tcPr>
          <w:p w14:paraId="040A14AC" w14:textId="77777777" w:rsidR="00AE150E" w:rsidRDefault="00AE150E" w:rsidP="00CA1B1B">
            <w:pPr>
              <w:jc w:val="both"/>
              <w:rPr>
                <w:b/>
              </w:rPr>
            </w:pPr>
            <w:r>
              <w:rPr>
                <w:b/>
              </w:rPr>
              <w:t>rozsah</w:t>
            </w:r>
          </w:p>
        </w:tc>
        <w:tc>
          <w:tcPr>
            <w:tcW w:w="709" w:type="dxa"/>
          </w:tcPr>
          <w:p w14:paraId="11C7BDE3" w14:textId="77777777" w:rsidR="00AE150E" w:rsidRDefault="00AE150E" w:rsidP="00CA1B1B">
            <w:pPr>
              <w:jc w:val="both"/>
            </w:pPr>
            <w:r>
              <w:t>40</w:t>
            </w:r>
          </w:p>
        </w:tc>
        <w:tc>
          <w:tcPr>
            <w:tcW w:w="709" w:type="dxa"/>
            <w:gridSpan w:val="2"/>
            <w:shd w:val="clear" w:color="auto" w:fill="F7CAAC"/>
          </w:tcPr>
          <w:p w14:paraId="36CC782B" w14:textId="77777777" w:rsidR="00AE150E" w:rsidRDefault="00AE150E" w:rsidP="00CA1B1B">
            <w:pPr>
              <w:jc w:val="both"/>
              <w:rPr>
                <w:b/>
              </w:rPr>
            </w:pPr>
            <w:r>
              <w:rPr>
                <w:b/>
              </w:rPr>
              <w:t>do kdy</w:t>
            </w:r>
          </w:p>
        </w:tc>
        <w:tc>
          <w:tcPr>
            <w:tcW w:w="1387" w:type="dxa"/>
            <w:gridSpan w:val="2"/>
          </w:tcPr>
          <w:p w14:paraId="5D2AE721" w14:textId="77777777" w:rsidR="00AE150E" w:rsidRDefault="00AE150E" w:rsidP="00CA1B1B">
            <w:pPr>
              <w:jc w:val="both"/>
            </w:pPr>
            <w:r>
              <w:t>N</w:t>
            </w:r>
          </w:p>
        </w:tc>
      </w:tr>
      <w:tr w:rsidR="00AE150E" w14:paraId="08E1FFAB" w14:textId="77777777" w:rsidTr="00CA1B1B">
        <w:tc>
          <w:tcPr>
            <w:tcW w:w="6060" w:type="dxa"/>
            <w:gridSpan w:val="5"/>
            <w:shd w:val="clear" w:color="auto" w:fill="F7CAAC"/>
          </w:tcPr>
          <w:p w14:paraId="44F3872A" w14:textId="77777777" w:rsidR="00AE150E" w:rsidRDefault="00AE150E" w:rsidP="00CA1B1B">
            <w:pPr>
              <w:jc w:val="both"/>
            </w:pPr>
            <w:r>
              <w:rPr>
                <w:b/>
              </w:rPr>
              <w:t>Další současná působení jako akademický pracovník na jiných VŠ</w:t>
            </w:r>
          </w:p>
        </w:tc>
        <w:tc>
          <w:tcPr>
            <w:tcW w:w="1703" w:type="dxa"/>
            <w:gridSpan w:val="2"/>
            <w:shd w:val="clear" w:color="auto" w:fill="F7CAAC"/>
          </w:tcPr>
          <w:p w14:paraId="4D9536D7" w14:textId="77777777" w:rsidR="00AE150E" w:rsidRDefault="00AE150E" w:rsidP="00CA1B1B">
            <w:pPr>
              <w:jc w:val="both"/>
              <w:rPr>
                <w:b/>
              </w:rPr>
            </w:pPr>
            <w:r>
              <w:rPr>
                <w:b/>
              </w:rPr>
              <w:t>typ prac. vztahu</w:t>
            </w:r>
          </w:p>
        </w:tc>
        <w:tc>
          <w:tcPr>
            <w:tcW w:w="2096" w:type="dxa"/>
            <w:gridSpan w:val="4"/>
            <w:shd w:val="clear" w:color="auto" w:fill="F7CAAC"/>
          </w:tcPr>
          <w:p w14:paraId="7065B51D" w14:textId="77777777" w:rsidR="00AE150E" w:rsidRDefault="00AE150E" w:rsidP="00CA1B1B">
            <w:pPr>
              <w:jc w:val="both"/>
              <w:rPr>
                <w:b/>
              </w:rPr>
            </w:pPr>
            <w:r>
              <w:rPr>
                <w:b/>
              </w:rPr>
              <w:t>rozsah</w:t>
            </w:r>
          </w:p>
        </w:tc>
      </w:tr>
      <w:tr w:rsidR="00AE150E" w14:paraId="280DE8CB" w14:textId="77777777" w:rsidTr="00CA1B1B">
        <w:tc>
          <w:tcPr>
            <w:tcW w:w="6060" w:type="dxa"/>
            <w:gridSpan w:val="5"/>
          </w:tcPr>
          <w:p w14:paraId="6119E669" w14:textId="77777777" w:rsidR="00AE150E" w:rsidRDefault="00AE150E" w:rsidP="00CA1B1B">
            <w:pPr>
              <w:jc w:val="both"/>
            </w:pPr>
            <w:r>
              <w:t>Paneurópska vysoká škola Bratislava</w:t>
            </w:r>
          </w:p>
        </w:tc>
        <w:tc>
          <w:tcPr>
            <w:tcW w:w="1703" w:type="dxa"/>
            <w:gridSpan w:val="2"/>
          </w:tcPr>
          <w:p w14:paraId="39A93930" w14:textId="77777777" w:rsidR="00AE150E" w:rsidRDefault="00AE150E" w:rsidP="00CA1B1B">
            <w:pPr>
              <w:jc w:val="both"/>
            </w:pPr>
            <w:r>
              <w:t>pp</w:t>
            </w:r>
          </w:p>
        </w:tc>
        <w:tc>
          <w:tcPr>
            <w:tcW w:w="2096" w:type="dxa"/>
            <w:gridSpan w:val="4"/>
          </w:tcPr>
          <w:p w14:paraId="2C03C79F" w14:textId="77777777" w:rsidR="00AE150E" w:rsidRDefault="00AE150E" w:rsidP="00CA1B1B">
            <w:pPr>
              <w:jc w:val="both"/>
            </w:pPr>
            <w:r>
              <w:t>20</w:t>
            </w:r>
          </w:p>
        </w:tc>
      </w:tr>
      <w:tr w:rsidR="00AE150E" w14:paraId="4C70B791" w14:textId="77777777" w:rsidTr="00CA1B1B">
        <w:tc>
          <w:tcPr>
            <w:tcW w:w="6060" w:type="dxa"/>
            <w:gridSpan w:val="5"/>
          </w:tcPr>
          <w:p w14:paraId="38A878E8" w14:textId="77777777" w:rsidR="00AE150E" w:rsidRDefault="00AE150E" w:rsidP="00CA1B1B">
            <w:pPr>
              <w:jc w:val="both"/>
            </w:pPr>
          </w:p>
        </w:tc>
        <w:tc>
          <w:tcPr>
            <w:tcW w:w="1703" w:type="dxa"/>
            <w:gridSpan w:val="2"/>
          </w:tcPr>
          <w:p w14:paraId="323328DC" w14:textId="77777777" w:rsidR="00AE150E" w:rsidRDefault="00AE150E" w:rsidP="00CA1B1B">
            <w:pPr>
              <w:jc w:val="both"/>
            </w:pPr>
          </w:p>
        </w:tc>
        <w:tc>
          <w:tcPr>
            <w:tcW w:w="2096" w:type="dxa"/>
            <w:gridSpan w:val="4"/>
          </w:tcPr>
          <w:p w14:paraId="6FB34BD2" w14:textId="77777777" w:rsidR="00AE150E" w:rsidRDefault="00AE150E" w:rsidP="00CA1B1B">
            <w:pPr>
              <w:jc w:val="both"/>
            </w:pPr>
          </w:p>
        </w:tc>
      </w:tr>
      <w:tr w:rsidR="00AE150E" w14:paraId="5D150EB1" w14:textId="77777777" w:rsidTr="00CA1B1B">
        <w:tc>
          <w:tcPr>
            <w:tcW w:w="9859" w:type="dxa"/>
            <w:gridSpan w:val="11"/>
            <w:shd w:val="clear" w:color="auto" w:fill="F7CAAC"/>
          </w:tcPr>
          <w:p w14:paraId="1B3F0E52" w14:textId="77777777" w:rsidR="00AE150E" w:rsidRDefault="00AE150E" w:rsidP="00CA1B1B">
            <w:pPr>
              <w:jc w:val="both"/>
            </w:pPr>
            <w:r>
              <w:rPr>
                <w:b/>
              </w:rPr>
              <w:t>Předměty příslušného studijního programu a způsob zapojení do jejich výuky, příp. další zapojení do uskutečňování studijního programu</w:t>
            </w:r>
          </w:p>
        </w:tc>
      </w:tr>
      <w:tr w:rsidR="00AE150E" w:rsidRPr="00574EC5" w14:paraId="678EA5EF" w14:textId="77777777" w:rsidTr="00CA1B1B">
        <w:trPr>
          <w:trHeight w:val="338"/>
        </w:trPr>
        <w:tc>
          <w:tcPr>
            <w:tcW w:w="9859" w:type="dxa"/>
            <w:gridSpan w:val="11"/>
            <w:tcBorders>
              <w:top w:val="nil"/>
            </w:tcBorders>
          </w:tcPr>
          <w:p w14:paraId="0BE19144" w14:textId="77777777" w:rsidR="00AE150E" w:rsidRPr="00574EC5" w:rsidRDefault="00AE150E" w:rsidP="00CA1B1B">
            <w:r>
              <w:t>Člen Oborové rady</w:t>
            </w:r>
          </w:p>
        </w:tc>
      </w:tr>
      <w:tr w:rsidR="00AE150E" w14:paraId="6F7613B4" w14:textId="77777777" w:rsidTr="00CA1B1B">
        <w:tc>
          <w:tcPr>
            <w:tcW w:w="9859" w:type="dxa"/>
            <w:gridSpan w:val="11"/>
            <w:shd w:val="clear" w:color="auto" w:fill="F7CAAC"/>
          </w:tcPr>
          <w:p w14:paraId="66809F8F" w14:textId="77777777" w:rsidR="00AE150E" w:rsidRDefault="00AE150E" w:rsidP="00CA1B1B">
            <w:pPr>
              <w:jc w:val="both"/>
            </w:pPr>
            <w:r>
              <w:rPr>
                <w:b/>
              </w:rPr>
              <w:t xml:space="preserve">Údaje o vzdělání na VŠ </w:t>
            </w:r>
          </w:p>
        </w:tc>
      </w:tr>
      <w:tr w:rsidR="00AE150E" w:rsidRPr="00FC0D98" w14:paraId="20E3698C" w14:textId="77777777" w:rsidTr="00CA1B1B">
        <w:trPr>
          <w:trHeight w:val="603"/>
        </w:trPr>
        <w:tc>
          <w:tcPr>
            <w:tcW w:w="9859" w:type="dxa"/>
            <w:gridSpan w:val="11"/>
          </w:tcPr>
          <w:p w14:paraId="1FDEC9AB" w14:textId="77777777" w:rsidR="00AE150E" w:rsidRPr="007B4FA8" w:rsidRDefault="00AE150E" w:rsidP="00CA1B1B">
            <w:pPr>
              <w:pStyle w:val="Odstavecseseznamem"/>
              <w:overflowPunct w:val="0"/>
              <w:autoSpaceDE w:val="0"/>
              <w:autoSpaceDN w:val="0"/>
              <w:adjustRightInd w:val="0"/>
              <w:ind w:left="0"/>
            </w:pPr>
            <w:r w:rsidRPr="007B4FA8">
              <w:t>1996-1999 - Ekonomická univerzita Bratislava, Fakulta národohospodářská, obor Finance (PhD.)</w:t>
            </w:r>
          </w:p>
          <w:p w14:paraId="40EB608A" w14:textId="77777777" w:rsidR="00AE150E" w:rsidRPr="00FC0D98" w:rsidRDefault="00AE150E" w:rsidP="00CA1B1B">
            <w:pPr>
              <w:overflowPunct w:val="0"/>
              <w:autoSpaceDE w:val="0"/>
              <w:autoSpaceDN w:val="0"/>
              <w:adjustRightInd w:val="0"/>
            </w:pPr>
            <w:r w:rsidRPr="007B4FA8">
              <w:t>1979-1983 - Ekonomická univerzita Bratislava, Fakulta národohospodářská, obor Finance (Ing.)</w:t>
            </w:r>
          </w:p>
        </w:tc>
      </w:tr>
      <w:tr w:rsidR="00AE150E" w14:paraId="07B1B416" w14:textId="77777777" w:rsidTr="00CA1B1B">
        <w:tc>
          <w:tcPr>
            <w:tcW w:w="9859" w:type="dxa"/>
            <w:gridSpan w:val="11"/>
            <w:shd w:val="clear" w:color="auto" w:fill="F7CAAC"/>
          </w:tcPr>
          <w:p w14:paraId="4F54EA6A" w14:textId="77777777" w:rsidR="00AE150E" w:rsidRDefault="00AE150E" w:rsidP="00CA1B1B">
            <w:pPr>
              <w:jc w:val="both"/>
              <w:rPr>
                <w:b/>
              </w:rPr>
            </w:pPr>
            <w:r>
              <w:rPr>
                <w:b/>
              </w:rPr>
              <w:t>Údaje o odborném působení od absolvování VŠ</w:t>
            </w:r>
          </w:p>
        </w:tc>
      </w:tr>
      <w:tr w:rsidR="00AE150E" w14:paraId="3F76BB38" w14:textId="77777777" w:rsidTr="00CA1B1B">
        <w:trPr>
          <w:trHeight w:val="1090"/>
        </w:trPr>
        <w:tc>
          <w:tcPr>
            <w:tcW w:w="9859" w:type="dxa"/>
            <w:gridSpan w:val="11"/>
          </w:tcPr>
          <w:p w14:paraId="47565FB9" w14:textId="77777777" w:rsidR="00AE150E" w:rsidRPr="007B4FA8" w:rsidRDefault="00AE150E" w:rsidP="00CA1B1B">
            <w:pPr>
              <w:tabs>
                <w:tab w:val="left" w:pos="2127"/>
              </w:tabs>
              <w:autoSpaceDE w:val="0"/>
              <w:autoSpaceDN w:val="0"/>
              <w:adjustRightInd w:val="0"/>
            </w:pPr>
            <w:r w:rsidRPr="007B4FA8">
              <w:t xml:space="preserve">1983-2000 </w:t>
            </w:r>
            <w:r>
              <w:t xml:space="preserve">  </w:t>
            </w:r>
            <w:r w:rsidRPr="007B4FA8">
              <w:t>ŠBČS, Všeobecná úvěrová banka Bratislava, Obor praxe: komerčné bankovníctvo</w:t>
            </w:r>
          </w:p>
          <w:p w14:paraId="57A30ABB" w14:textId="77777777" w:rsidR="00AE150E" w:rsidRPr="007B4FA8" w:rsidRDefault="00AE150E" w:rsidP="00CA1B1B">
            <w:pPr>
              <w:jc w:val="both"/>
            </w:pPr>
            <w:r w:rsidRPr="007B4FA8">
              <w:t xml:space="preserve">2000-2001  </w:t>
            </w:r>
            <w:r>
              <w:t xml:space="preserve"> </w:t>
            </w:r>
            <w:r w:rsidRPr="007B4FA8">
              <w:t>Investiční a rozvojová banka Bratislava, Odbor praxe: komerčné bankovníctvo</w:t>
            </w:r>
          </w:p>
          <w:p w14:paraId="24DF8F90" w14:textId="77777777" w:rsidR="00AE150E" w:rsidRPr="007B4FA8" w:rsidRDefault="00AE150E" w:rsidP="00CA1B1B">
            <w:pPr>
              <w:jc w:val="both"/>
            </w:pPr>
            <w:r w:rsidRPr="007B4FA8">
              <w:t xml:space="preserve">2001-2010 </w:t>
            </w:r>
            <w:r>
              <w:t xml:space="preserve">  </w:t>
            </w:r>
            <w:r w:rsidRPr="007B4FA8">
              <w:t>JBC Považská Bystrica, Obor praxe: management</w:t>
            </w:r>
          </w:p>
          <w:p w14:paraId="2F9342CF" w14:textId="77777777" w:rsidR="00AE150E" w:rsidRDefault="00AE150E" w:rsidP="00CA1B1B">
            <w:pPr>
              <w:tabs>
                <w:tab w:val="left" w:pos="2127"/>
              </w:tabs>
              <w:autoSpaceDE w:val="0"/>
              <w:autoSpaceDN w:val="0"/>
              <w:adjustRightInd w:val="0"/>
            </w:pPr>
            <w:r w:rsidRPr="007B4FA8">
              <w:t>2010-</w:t>
            </w:r>
            <w:proofErr w:type="gramStart"/>
            <w:r w:rsidRPr="007B4FA8">
              <w:t xml:space="preserve">dosud </w:t>
            </w:r>
            <w:r>
              <w:t xml:space="preserve"> </w:t>
            </w:r>
            <w:r w:rsidRPr="007B4FA8">
              <w:rPr>
                <w:color w:val="000000"/>
                <w:szCs w:val="24"/>
              </w:rPr>
              <w:t>UTB</w:t>
            </w:r>
            <w:proofErr w:type="gramEnd"/>
            <w:r w:rsidRPr="007B4FA8">
              <w:rPr>
                <w:color w:val="000000"/>
                <w:szCs w:val="24"/>
              </w:rPr>
              <w:t xml:space="preserve"> ve Zlíně, Fakulta managementu a ekonomiky, akademický pracovník</w:t>
            </w:r>
          </w:p>
        </w:tc>
      </w:tr>
      <w:tr w:rsidR="00AE150E" w14:paraId="175EB73F" w14:textId="77777777" w:rsidTr="00CA1B1B">
        <w:trPr>
          <w:trHeight w:val="250"/>
        </w:trPr>
        <w:tc>
          <w:tcPr>
            <w:tcW w:w="9859" w:type="dxa"/>
            <w:gridSpan w:val="11"/>
            <w:shd w:val="clear" w:color="auto" w:fill="F7CAAC"/>
          </w:tcPr>
          <w:p w14:paraId="48F919C7" w14:textId="77777777" w:rsidR="00AE150E" w:rsidRDefault="00AE150E" w:rsidP="00CA1B1B">
            <w:pPr>
              <w:jc w:val="both"/>
            </w:pPr>
            <w:r>
              <w:rPr>
                <w:b/>
              </w:rPr>
              <w:t>Zkušenosti s vedením kvalifikačních a rigorózních prací</w:t>
            </w:r>
          </w:p>
        </w:tc>
      </w:tr>
      <w:tr w:rsidR="00AE150E" w14:paraId="4EB59CBF" w14:textId="77777777" w:rsidTr="00CA1B1B">
        <w:trPr>
          <w:trHeight w:val="224"/>
        </w:trPr>
        <w:tc>
          <w:tcPr>
            <w:tcW w:w="9859" w:type="dxa"/>
            <w:gridSpan w:val="11"/>
          </w:tcPr>
          <w:p w14:paraId="27A89819" w14:textId="77777777" w:rsidR="00AE150E" w:rsidRDefault="00AE150E" w:rsidP="00CA1B1B">
            <w:pPr>
              <w:jc w:val="both"/>
            </w:pPr>
            <w:r>
              <w:t>Počet vedených bakalářských prací – 59</w:t>
            </w:r>
          </w:p>
          <w:p w14:paraId="09DFB101" w14:textId="77777777" w:rsidR="00AE150E" w:rsidRDefault="00AE150E" w:rsidP="00CA1B1B">
            <w:pPr>
              <w:jc w:val="both"/>
            </w:pPr>
            <w:r>
              <w:t>Počet vedených diplomových prací – 60</w:t>
            </w:r>
          </w:p>
          <w:p w14:paraId="6596367F" w14:textId="77777777" w:rsidR="00AE150E" w:rsidRDefault="00AE150E" w:rsidP="00CA1B1B">
            <w:pPr>
              <w:jc w:val="both"/>
            </w:pPr>
            <w:r>
              <w:t xml:space="preserve">Počet vedených disertačních prací – 5 </w:t>
            </w:r>
          </w:p>
        </w:tc>
      </w:tr>
      <w:tr w:rsidR="00AE150E" w14:paraId="14AF6387" w14:textId="77777777" w:rsidTr="00CA1B1B">
        <w:trPr>
          <w:cantSplit/>
        </w:trPr>
        <w:tc>
          <w:tcPr>
            <w:tcW w:w="3347" w:type="dxa"/>
            <w:gridSpan w:val="2"/>
            <w:tcBorders>
              <w:top w:val="single" w:sz="12" w:space="0" w:color="auto"/>
            </w:tcBorders>
            <w:shd w:val="clear" w:color="auto" w:fill="F7CAAC"/>
          </w:tcPr>
          <w:p w14:paraId="284B39D5" w14:textId="77777777" w:rsidR="00AE150E" w:rsidRDefault="00AE150E" w:rsidP="00CA1B1B">
            <w:pPr>
              <w:jc w:val="both"/>
            </w:pPr>
            <w:r>
              <w:rPr>
                <w:b/>
              </w:rPr>
              <w:t xml:space="preserve">Obor habilitačního řízení </w:t>
            </w:r>
          </w:p>
        </w:tc>
        <w:tc>
          <w:tcPr>
            <w:tcW w:w="2245" w:type="dxa"/>
            <w:gridSpan w:val="2"/>
            <w:tcBorders>
              <w:top w:val="single" w:sz="12" w:space="0" w:color="auto"/>
            </w:tcBorders>
            <w:shd w:val="clear" w:color="auto" w:fill="F7CAAC"/>
          </w:tcPr>
          <w:p w14:paraId="68F6702D" w14:textId="77777777" w:rsidR="00AE150E" w:rsidRDefault="00AE150E" w:rsidP="00CA1B1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13A5958" w14:textId="77777777" w:rsidR="00AE150E" w:rsidRDefault="00AE150E" w:rsidP="00CA1B1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6826D7E" w14:textId="77777777" w:rsidR="00AE150E" w:rsidRDefault="00AE150E" w:rsidP="00CA1B1B">
            <w:pPr>
              <w:jc w:val="both"/>
              <w:rPr>
                <w:b/>
              </w:rPr>
            </w:pPr>
            <w:r>
              <w:rPr>
                <w:b/>
              </w:rPr>
              <w:t>Ohlasy publikací</w:t>
            </w:r>
          </w:p>
        </w:tc>
      </w:tr>
      <w:tr w:rsidR="00AE150E" w14:paraId="776A4D42" w14:textId="77777777" w:rsidTr="00CA1B1B">
        <w:trPr>
          <w:cantSplit/>
        </w:trPr>
        <w:tc>
          <w:tcPr>
            <w:tcW w:w="3347" w:type="dxa"/>
            <w:gridSpan w:val="2"/>
          </w:tcPr>
          <w:p w14:paraId="2789E2F9" w14:textId="77777777" w:rsidR="00AE150E" w:rsidRDefault="00AE150E" w:rsidP="00CA1B1B">
            <w:pPr>
              <w:jc w:val="both"/>
            </w:pPr>
            <w:r>
              <w:t>Management a ekonomika podniku</w:t>
            </w:r>
          </w:p>
        </w:tc>
        <w:tc>
          <w:tcPr>
            <w:tcW w:w="2245" w:type="dxa"/>
            <w:gridSpan w:val="2"/>
          </w:tcPr>
          <w:p w14:paraId="6FD53562" w14:textId="77777777" w:rsidR="00AE150E" w:rsidRDefault="00AE150E" w:rsidP="00CA1B1B">
            <w:pPr>
              <w:jc w:val="both"/>
            </w:pPr>
            <w:r>
              <w:t>2010</w:t>
            </w:r>
          </w:p>
        </w:tc>
        <w:tc>
          <w:tcPr>
            <w:tcW w:w="2248" w:type="dxa"/>
            <w:gridSpan w:val="4"/>
            <w:tcBorders>
              <w:right w:val="single" w:sz="12" w:space="0" w:color="auto"/>
            </w:tcBorders>
          </w:tcPr>
          <w:p w14:paraId="616DE304" w14:textId="77777777" w:rsidR="00AE150E" w:rsidRDefault="00AE150E" w:rsidP="00CA1B1B">
            <w:pPr>
              <w:jc w:val="both"/>
            </w:pPr>
            <w:r>
              <w:t>UTB ve Zlíně</w:t>
            </w:r>
          </w:p>
        </w:tc>
        <w:tc>
          <w:tcPr>
            <w:tcW w:w="632" w:type="dxa"/>
            <w:tcBorders>
              <w:left w:val="single" w:sz="12" w:space="0" w:color="auto"/>
            </w:tcBorders>
            <w:shd w:val="clear" w:color="auto" w:fill="F7CAAC"/>
          </w:tcPr>
          <w:p w14:paraId="4FAAF861" w14:textId="77777777" w:rsidR="00AE150E" w:rsidRDefault="00AE150E" w:rsidP="00CA1B1B">
            <w:pPr>
              <w:jc w:val="both"/>
            </w:pPr>
            <w:r>
              <w:rPr>
                <w:b/>
              </w:rPr>
              <w:t>WOS</w:t>
            </w:r>
          </w:p>
        </w:tc>
        <w:tc>
          <w:tcPr>
            <w:tcW w:w="693" w:type="dxa"/>
            <w:shd w:val="clear" w:color="auto" w:fill="F7CAAC"/>
          </w:tcPr>
          <w:p w14:paraId="6D07789A" w14:textId="77777777" w:rsidR="00AE150E" w:rsidRDefault="00AE150E" w:rsidP="00CA1B1B">
            <w:pPr>
              <w:jc w:val="both"/>
              <w:rPr>
                <w:sz w:val="18"/>
              </w:rPr>
            </w:pPr>
            <w:r>
              <w:rPr>
                <w:b/>
                <w:sz w:val="18"/>
              </w:rPr>
              <w:t>Scopus</w:t>
            </w:r>
          </w:p>
        </w:tc>
        <w:tc>
          <w:tcPr>
            <w:tcW w:w="694" w:type="dxa"/>
            <w:shd w:val="clear" w:color="auto" w:fill="F7CAAC"/>
          </w:tcPr>
          <w:p w14:paraId="52AAA434" w14:textId="77777777" w:rsidR="00AE150E" w:rsidRDefault="00AE150E" w:rsidP="00CA1B1B">
            <w:pPr>
              <w:jc w:val="both"/>
            </w:pPr>
            <w:r>
              <w:rPr>
                <w:b/>
                <w:sz w:val="18"/>
              </w:rPr>
              <w:t>ostatní</w:t>
            </w:r>
          </w:p>
        </w:tc>
      </w:tr>
      <w:tr w:rsidR="00AE150E" w:rsidRPr="005F754A" w14:paraId="146F9EC1" w14:textId="77777777" w:rsidTr="00CA1B1B">
        <w:trPr>
          <w:cantSplit/>
          <w:trHeight w:val="70"/>
        </w:trPr>
        <w:tc>
          <w:tcPr>
            <w:tcW w:w="3347" w:type="dxa"/>
            <w:gridSpan w:val="2"/>
            <w:shd w:val="clear" w:color="auto" w:fill="F7CAAC"/>
          </w:tcPr>
          <w:p w14:paraId="4422CC2C" w14:textId="77777777" w:rsidR="00AE150E" w:rsidRDefault="00AE150E" w:rsidP="00CA1B1B">
            <w:pPr>
              <w:jc w:val="both"/>
            </w:pPr>
            <w:r>
              <w:rPr>
                <w:b/>
              </w:rPr>
              <w:t>Obor jmenovacího řízení</w:t>
            </w:r>
          </w:p>
        </w:tc>
        <w:tc>
          <w:tcPr>
            <w:tcW w:w="2245" w:type="dxa"/>
            <w:gridSpan w:val="2"/>
            <w:shd w:val="clear" w:color="auto" w:fill="F7CAAC"/>
          </w:tcPr>
          <w:p w14:paraId="05FF7CBE" w14:textId="77777777" w:rsidR="00AE150E" w:rsidRDefault="00AE150E" w:rsidP="00CA1B1B">
            <w:pPr>
              <w:jc w:val="both"/>
            </w:pPr>
            <w:r>
              <w:rPr>
                <w:b/>
              </w:rPr>
              <w:t>Rok udělení hodnosti</w:t>
            </w:r>
          </w:p>
        </w:tc>
        <w:tc>
          <w:tcPr>
            <w:tcW w:w="2248" w:type="dxa"/>
            <w:gridSpan w:val="4"/>
            <w:tcBorders>
              <w:right w:val="single" w:sz="12" w:space="0" w:color="auto"/>
            </w:tcBorders>
            <w:shd w:val="clear" w:color="auto" w:fill="F7CAAC"/>
          </w:tcPr>
          <w:p w14:paraId="356146D0" w14:textId="77777777" w:rsidR="00AE150E" w:rsidRDefault="00AE150E" w:rsidP="00CA1B1B">
            <w:pPr>
              <w:jc w:val="both"/>
            </w:pPr>
            <w:r>
              <w:rPr>
                <w:b/>
              </w:rPr>
              <w:t>Řízení konáno na VŠ</w:t>
            </w:r>
          </w:p>
        </w:tc>
        <w:tc>
          <w:tcPr>
            <w:tcW w:w="632" w:type="dxa"/>
            <w:vMerge w:val="restart"/>
            <w:tcBorders>
              <w:left w:val="single" w:sz="12" w:space="0" w:color="auto"/>
            </w:tcBorders>
          </w:tcPr>
          <w:p w14:paraId="6FE65F78" w14:textId="77777777" w:rsidR="00AE150E" w:rsidRDefault="00AE150E" w:rsidP="00CA1B1B">
            <w:pPr>
              <w:jc w:val="both"/>
              <w:rPr>
                <w:b/>
              </w:rPr>
            </w:pPr>
            <w:r>
              <w:rPr>
                <w:b/>
              </w:rPr>
              <w:t>255</w:t>
            </w:r>
          </w:p>
        </w:tc>
        <w:tc>
          <w:tcPr>
            <w:tcW w:w="693" w:type="dxa"/>
            <w:vMerge w:val="restart"/>
          </w:tcPr>
          <w:p w14:paraId="73E96A7D" w14:textId="77777777" w:rsidR="00AE150E" w:rsidRDefault="00AE150E" w:rsidP="00CA1B1B">
            <w:pPr>
              <w:jc w:val="both"/>
              <w:rPr>
                <w:b/>
              </w:rPr>
            </w:pPr>
            <w:r>
              <w:rPr>
                <w:b/>
              </w:rPr>
              <w:t>309</w:t>
            </w:r>
          </w:p>
        </w:tc>
        <w:tc>
          <w:tcPr>
            <w:tcW w:w="694" w:type="dxa"/>
            <w:vMerge w:val="restart"/>
          </w:tcPr>
          <w:p w14:paraId="5CA72CD4" w14:textId="77777777" w:rsidR="00AE150E" w:rsidRPr="005F754A" w:rsidRDefault="00AE150E" w:rsidP="00CA1B1B">
            <w:pPr>
              <w:jc w:val="both"/>
              <w:rPr>
                <w:b/>
              </w:rPr>
            </w:pPr>
            <w:r>
              <w:rPr>
                <w:b/>
              </w:rPr>
              <w:t>740</w:t>
            </w:r>
          </w:p>
        </w:tc>
      </w:tr>
      <w:tr w:rsidR="00AE150E" w14:paraId="25D70044" w14:textId="77777777" w:rsidTr="00CA1B1B">
        <w:trPr>
          <w:trHeight w:val="205"/>
        </w:trPr>
        <w:tc>
          <w:tcPr>
            <w:tcW w:w="3347" w:type="dxa"/>
            <w:gridSpan w:val="2"/>
          </w:tcPr>
          <w:p w14:paraId="192A0E82" w14:textId="77777777" w:rsidR="00AE150E" w:rsidRDefault="00AE150E" w:rsidP="00CA1B1B">
            <w:pPr>
              <w:jc w:val="both"/>
            </w:pPr>
            <w:r>
              <w:t>Management a ekonomika podniku</w:t>
            </w:r>
          </w:p>
        </w:tc>
        <w:tc>
          <w:tcPr>
            <w:tcW w:w="2245" w:type="dxa"/>
            <w:gridSpan w:val="2"/>
          </w:tcPr>
          <w:p w14:paraId="7D7B5422" w14:textId="77777777" w:rsidR="00AE150E" w:rsidRDefault="00AE150E" w:rsidP="00CA1B1B">
            <w:pPr>
              <w:jc w:val="both"/>
            </w:pPr>
            <w:r>
              <w:t>2015</w:t>
            </w:r>
          </w:p>
        </w:tc>
        <w:tc>
          <w:tcPr>
            <w:tcW w:w="2248" w:type="dxa"/>
            <w:gridSpan w:val="4"/>
            <w:tcBorders>
              <w:right w:val="single" w:sz="12" w:space="0" w:color="auto"/>
            </w:tcBorders>
          </w:tcPr>
          <w:p w14:paraId="7F57A46B" w14:textId="77777777" w:rsidR="00AE150E" w:rsidRDefault="00AE150E" w:rsidP="00CA1B1B">
            <w:pPr>
              <w:jc w:val="both"/>
            </w:pPr>
            <w:r>
              <w:t>UTB ve Zlíně</w:t>
            </w:r>
          </w:p>
        </w:tc>
        <w:tc>
          <w:tcPr>
            <w:tcW w:w="632" w:type="dxa"/>
            <w:vMerge/>
            <w:tcBorders>
              <w:left w:val="single" w:sz="12" w:space="0" w:color="auto"/>
            </w:tcBorders>
            <w:vAlign w:val="center"/>
          </w:tcPr>
          <w:p w14:paraId="604B97AD" w14:textId="77777777" w:rsidR="00AE150E" w:rsidRDefault="00AE150E" w:rsidP="00CA1B1B">
            <w:pPr>
              <w:rPr>
                <w:b/>
              </w:rPr>
            </w:pPr>
          </w:p>
        </w:tc>
        <w:tc>
          <w:tcPr>
            <w:tcW w:w="693" w:type="dxa"/>
            <w:vMerge/>
            <w:vAlign w:val="center"/>
          </w:tcPr>
          <w:p w14:paraId="4F06BCF6" w14:textId="77777777" w:rsidR="00AE150E" w:rsidRDefault="00AE150E" w:rsidP="00CA1B1B">
            <w:pPr>
              <w:rPr>
                <w:b/>
              </w:rPr>
            </w:pPr>
          </w:p>
        </w:tc>
        <w:tc>
          <w:tcPr>
            <w:tcW w:w="694" w:type="dxa"/>
            <w:vMerge/>
            <w:vAlign w:val="center"/>
          </w:tcPr>
          <w:p w14:paraId="508BFF89" w14:textId="77777777" w:rsidR="00AE150E" w:rsidRDefault="00AE150E" w:rsidP="00CA1B1B">
            <w:pPr>
              <w:rPr>
                <w:b/>
              </w:rPr>
            </w:pPr>
          </w:p>
        </w:tc>
      </w:tr>
      <w:tr w:rsidR="00AE150E" w14:paraId="4A7E59B3" w14:textId="77777777" w:rsidTr="00CA1B1B">
        <w:tc>
          <w:tcPr>
            <w:tcW w:w="9859" w:type="dxa"/>
            <w:gridSpan w:val="11"/>
            <w:shd w:val="clear" w:color="auto" w:fill="F7CAAC"/>
          </w:tcPr>
          <w:p w14:paraId="4431EDD8" w14:textId="77777777" w:rsidR="00AE150E" w:rsidRDefault="00AE150E" w:rsidP="00CA1B1B">
            <w:pPr>
              <w:jc w:val="both"/>
              <w:rPr>
                <w:b/>
              </w:rPr>
            </w:pPr>
            <w:r>
              <w:rPr>
                <w:b/>
              </w:rPr>
              <w:t xml:space="preserve">Přehled o nejvýznamnější publikační a další tvůrčí činnosti nebo další profesní činnosti u odborníků z praxe vztahující se k zabezpečovaným předmětům </w:t>
            </w:r>
          </w:p>
        </w:tc>
      </w:tr>
      <w:tr w:rsidR="00AE150E" w:rsidRPr="00445970" w14:paraId="1D60B8A5" w14:textId="77777777" w:rsidTr="00CA1B1B">
        <w:trPr>
          <w:trHeight w:val="2347"/>
        </w:trPr>
        <w:tc>
          <w:tcPr>
            <w:tcW w:w="9859" w:type="dxa"/>
            <w:gridSpan w:val="11"/>
          </w:tcPr>
          <w:p w14:paraId="6C4406E2" w14:textId="77777777" w:rsidR="00AE150E" w:rsidRDefault="00AE150E" w:rsidP="00CA1B1B">
            <w:pPr>
              <w:jc w:val="both"/>
            </w:pPr>
            <w:r w:rsidRPr="007B4FA8">
              <w:t>BELÁS, J</w:t>
            </w:r>
            <w:r>
              <w:t xml:space="preserve">., </w:t>
            </w:r>
            <w:r w:rsidRPr="007B4FA8">
              <w:t>GAVUROVÁ, B</w:t>
            </w:r>
            <w:r>
              <w:t>.,</w:t>
            </w:r>
            <w:r w:rsidRPr="007B4FA8">
              <w:t xml:space="preserve"> DVORSKÝ, J</w:t>
            </w:r>
            <w:r>
              <w:t>.,</w:t>
            </w:r>
            <w:r w:rsidRPr="007B4FA8">
              <w:t xml:space="preserve"> CEPEL, M</w:t>
            </w:r>
            <w:r>
              <w:t>.,</w:t>
            </w:r>
            <w:r w:rsidRPr="007B4FA8">
              <w:t xml:space="preserve"> DURANA, P. The impact of the COVID-19 pandemic on selected areas of a management system in SMEs. </w:t>
            </w:r>
            <w:r w:rsidRPr="007B4FA8">
              <w:rPr>
                <w:i/>
              </w:rPr>
              <w:t>Economic Research-Ekonomska Istrazivanja,</w:t>
            </w:r>
            <w:r w:rsidRPr="007B4FA8">
              <w:t xml:space="preserve"> 2021, </w:t>
            </w:r>
            <w:r>
              <w:t>Vol</w:t>
            </w:r>
            <w:r w:rsidRPr="007B4FA8">
              <w:t xml:space="preserve">. 34, </w:t>
            </w:r>
            <w:r>
              <w:t>Issue</w:t>
            </w:r>
            <w:r w:rsidRPr="007B4FA8">
              <w:t xml:space="preserve"> 1, </w:t>
            </w:r>
            <w:r>
              <w:t>pp</w:t>
            </w:r>
            <w:r w:rsidRPr="007B4FA8">
              <w:t xml:space="preserve">. 1-24. ISSN </w:t>
            </w:r>
            <w:proofErr w:type="gramStart"/>
            <w:r w:rsidRPr="007B4FA8">
              <w:t>1331-677X</w:t>
            </w:r>
            <w:proofErr w:type="gramEnd"/>
            <w:r w:rsidRPr="007B4FA8">
              <w:t>.</w:t>
            </w:r>
            <w:r>
              <w:t xml:space="preserve"> (40%)</w:t>
            </w:r>
          </w:p>
          <w:p w14:paraId="08C90AA9" w14:textId="77777777" w:rsidR="00AE150E" w:rsidRDefault="00AE150E" w:rsidP="00CA1B1B">
            <w:pPr>
              <w:jc w:val="both"/>
            </w:pPr>
            <w:r w:rsidRPr="007B4FA8">
              <w:t>GAVUROVÁ, B</w:t>
            </w:r>
            <w:r>
              <w:t>.,</w:t>
            </w:r>
            <w:r w:rsidRPr="007B4FA8">
              <w:t xml:space="preserve"> BELÁS, J</w:t>
            </w:r>
            <w:r>
              <w:t>.,</w:t>
            </w:r>
            <w:r w:rsidRPr="007B4FA8">
              <w:t xml:space="preserve"> ZVARÍKOVÁ, K</w:t>
            </w:r>
            <w:r>
              <w:t>.,</w:t>
            </w:r>
            <w:r w:rsidRPr="007B4FA8">
              <w:t xml:space="preserve"> RIGELSKÝ, M</w:t>
            </w:r>
            <w:r>
              <w:t>.,</w:t>
            </w:r>
            <w:r w:rsidRPr="007B4FA8">
              <w:t xml:space="preserve"> IVANKOVÁ, V. The Effect </w:t>
            </w:r>
            <w:r>
              <w:t>o</w:t>
            </w:r>
            <w:r w:rsidRPr="007B4FA8">
              <w:t xml:space="preserve">f Education </w:t>
            </w:r>
            <w:r>
              <w:t>a</w:t>
            </w:r>
            <w:r w:rsidRPr="007B4FA8">
              <w:t xml:space="preserve">nd R&amp;D </w:t>
            </w:r>
            <w:r>
              <w:t>o</w:t>
            </w:r>
            <w:r w:rsidRPr="007B4FA8">
              <w:t xml:space="preserve">n Tourism Spending </w:t>
            </w:r>
            <w:r>
              <w:t>i</w:t>
            </w:r>
            <w:r w:rsidRPr="007B4FA8">
              <w:t xml:space="preserve">n Oecd Countries: An Empirical Study. </w:t>
            </w:r>
            <w:r w:rsidRPr="007B4FA8">
              <w:rPr>
                <w:i/>
              </w:rPr>
              <w:t>Amfiteatru Economic</w:t>
            </w:r>
            <w:r w:rsidRPr="007B4FA8">
              <w:t xml:space="preserve">, 2021, </w:t>
            </w:r>
            <w:r>
              <w:t>Vol.</w:t>
            </w:r>
            <w:r w:rsidRPr="007B4FA8">
              <w:t xml:space="preserve"> 23, </w:t>
            </w:r>
            <w:r>
              <w:t>Issue</w:t>
            </w:r>
            <w:r w:rsidRPr="007B4FA8">
              <w:t xml:space="preserve"> 58, </w:t>
            </w:r>
            <w:r>
              <w:t>pp</w:t>
            </w:r>
            <w:r w:rsidRPr="007B4FA8">
              <w:t>. 806-823. ISSN 1582-9146.</w:t>
            </w:r>
            <w:r>
              <w:t xml:space="preserve"> (</w:t>
            </w:r>
            <w:proofErr w:type="gramStart"/>
            <w:r>
              <w:t>31%</w:t>
            </w:r>
            <w:proofErr w:type="gramEnd"/>
            <w:r>
              <w:t>)</w:t>
            </w:r>
          </w:p>
          <w:p w14:paraId="23AAA0EE" w14:textId="77777777" w:rsidR="00AE150E" w:rsidRDefault="00AE150E" w:rsidP="00CA1B1B">
            <w:pPr>
              <w:jc w:val="both"/>
            </w:pPr>
            <w:r w:rsidRPr="007B4FA8">
              <w:t>GAVUROVÁ, B</w:t>
            </w:r>
            <w:r>
              <w:t>.,</w:t>
            </w:r>
            <w:r w:rsidRPr="007B4FA8">
              <w:t xml:space="preserve"> BELÁS, J</w:t>
            </w:r>
            <w:r>
              <w:t>.,</w:t>
            </w:r>
            <w:r w:rsidRPr="007B4FA8">
              <w:t xml:space="preserve"> VALÁŠKOVÁ, K</w:t>
            </w:r>
            <w:r>
              <w:t>.,</w:t>
            </w:r>
            <w:r w:rsidRPr="007B4FA8">
              <w:t xml:space="preserve"> RIGELSKÝ, M</w:t>
            </w:r>
            <w:r>
              <w:t>.,</w:t>
            </w:r>
            <w:r w:rsidRPr="007B4FA8">
              <w:t xml:space="preserve"> IIVANKOVÁ, V. Relations Between Infrastructure Innovations </w:t>
            </w:r>
            <w:r>
              <w:t>a</w:t>
            </w:r>
            <w:r w:rsidRPr="007B4FA8">
              <w:t xml:space="preserve">nd Tourism Spending </w:t>
            </w:r>
            <w:r>
              <w:t>i</w:t>
            </w:r>
            <w:r w:rsidRPr="007B4FA8">
              <w:t xml:space="preserve">n Developed Countries: A Macroeconomic Perspective. </w:t>
            </w:r>
            <w:r w:rsidRPr="007B4FA8">
              <w:rPr>
                <w:i/>
              </w:rPr>
              <w:t>Technological and Economic Development of Economy</w:t>
            </w:r>
            <w:r w:rsidRPr="007B4FA8">
              <w:t xml:space="preserve">, 2021, </w:t>
            </w:r>
            <w:r>
              <w:t>Vol</w:t>
            </w:r>
            <w:r w:rsidRPr="007B4FA8">
              <w:t xml:space="preserve">. 27, </w:t>
            </w:r>
            <w:r>
              <w:t>Issue</w:t>
            </w:r>
            <w:r w:rsidRPr="007B4FA8">
              <w:t xml:space="preserve"> 5, </w:t>
            </w:r>
            <w:r>
              <w:t>pp</w:t>
            </w:r>
            <w:r w:rsidRPr="007B4FA8">
              <w:t>. 1072-1094. ISSN 2029-4913.</w:t>
            </w:r>
            <w:r>
              <w:t xml:space="preserve"> (</w:t>
            </w:r>
            <w:proofErr w:type="gramStart"/>
            <w:r>
              <w:t>35%</w:t>
            </w:r>
            <w:proofErr w:type="gramEnd"/>
            <w:r>
              <w:t>)</w:t>
            </w:r>
          </w:p>
          <w:p w14:paraId="63EC9264" w14:textId="77777777" w:rsidR="00AE150E" w:rsidRDefault="00AE150E" w:rsidP="00CA1B1B">
            <w:pPr>
              <w:jc w:val="both"/>
            </w:pPr>
            <w:r w:rsidRPr="00C97D3D">
              <w:t>BELÁS, J</w:t>
            </w:r>
            <w:r>
              <w:t>.,</w:t>
            </w:r>
            <w:r w:rsidRPr="00C97D3D">
              <w:t xml:space="preserve"> CEPEL, M</w:t>
            </w:r>
            <w:r>
              <w:t>.,</w:t>
            </w:r>
            <w:r w:rsidRPr="00C97D3D">
              <w:t xml:space="preserve"> KLIUCHNIKAVA, Y</w:t>
            </w:r>
            <w:r>
              <w:t>.,</w:t>
            </w:r>
            <w:r w:rsidRPr="00C97D3D">
              <w:t xml:space="preserve"> VRBKA, J. Market Risk in the SMEs Segment in the Visegrad Group Countries. </w:t>
            </w:r>
            <w:r w:rsidRPr="00C97D3D">
              <w:rPr>
                <w:i/>
              </w:rPr>
              <w:t>Transformations in Business &amp; Economics</w:t>
            </w:r>
            <w:r w:rsidRPr="00C97D3D">
              <w:t xml:space="preserve">, 2020, </w:t>
            </w:r>
            <w:r>
              <w:t>Vol.</w:t>
            </w:r>
            <w:r w:rsidRPr="00C97D3D">
              <w:t xml:space="preserve"> 19, </w:t>
            </w:r>
            <w:r>
              <w:t>Issue</w:t>
            </w:r>
            <w:r w:rsidRPr="00C97D3D">
              <w:t xml:space="preserve"> 3c, </w:t>
            </w:r>
            <w:r>
              <w:t>pp</w:t>
            </w:r>
            <w:r w:rsidRPr="00C97D3D">
              <w:t>. 678-693. ISSN 1648-4460.</w:t>
            </w:r>
            <w:r>
              <w:t xml:space="preserve"> (</w:t>
            </w:r>
            <w:proofErr w:type="gramStart"/>
            <w:r>
              <w:t>25%</w:t>
            </w:r>
            <w:proofErr w:type="gramEnd"/>
            <w:r>
              <w:t>)</w:t>
            </w:r>
          </w:p>
          <w:p w14:paraId="05B8EE8F" w14:textId="77777777" w:rsidR="00AE150E" w:rsidRDefault="00AE150E" w:rsidP="00CA1B1B">
            <w:pPr>
              <w:jc w:val="both"/>
            </w:pPr>
            <w:r w:rsidRPr="00C97D3D">
              <w:t>BELÁS, J</w:t>
            </w:r>
            <w:r>
              <w:t>.,</w:t>
            </w:r>
            <w:r w:rsidRPr="00C97D3D">
              <w:t xml:space="preserve"> AMOAH, J</w:t>
            </w:r>
            <w:r>
              <w:t>.,</w:t>
            </w:r>
            <w:r w:rsidRPr="00C97D3D">
              <w:t xml:space="preserve"> PETRÁKOVÁ, Z</w:t>
            </w:r>
            <w:r>
              <w:t>.,</w:t>
            </w:r>
            <w:r w:rsidRPr="00C97D3D">
              <w:t xml:space="preserve"> KLIUCHNIKAVA, Y</w:t>
            </w:r>
            <w:r>
              <w:t>.,</w:t>
            </w:r>
            <w:r w:rsidRPr="00C97D3D">
              <w:t xml:space="preserve"> BILAN, Y. Selected Factors of SMEs Management in the Service Sector. </w:t>
            </w:r>
            <w:r w:rsidRPr="00C97D3D">
              <w:rPr>
                <w:i/>
              </w:rPr>
              <w:t>Journal of Tourism and Services</w:t>
            </w:r>
            <w:r w:rsidRPr="00C97D3D">
              <w:t xml:space="preserve">, 2020, </w:t>
            </w:r>
            <w:r>
              <w:t>Vol</w:t>
            </w:r>
            <w:r w:rsidRPr="00C97D3D">
              <w:t xml:space="preserve">. 11, </w:t>
            </w:r>
            <w:r>
              <w:t>Issue</w:t>
            </w:r>
            <w:r w:rsidRPr="00C97D3D">
              <w:t xml:space="preserve"> 21, </w:t>
            </w:r>
            <w:r>
              <w:t>pp</w:t>
            </w:r>
            <w:r w:rsidRPr="00C97D3D">
              <w:t>. 129-146. ISSN 1804-5650.</w:t>
            </w:r>
            <w:r>
              <w:t xml:space="preserve"> (</w:t>
            </w:r>
            <w:proofErr w:type="gramStart"/>
            <w:r>
              <w:t>30%</w:t>
            </w:r>
            <w:proofErr w:type="gramEnd"/>
            <w:r>
              <w:t>)</w:t>
            </w:r>
          </w:p>
          <w:p w14:paraId="22A48A77" w14:textId="77777777" w:rsidR="00AE150E" w:rsidRPr="00445970" w:rsidRDefault="00AE150E" w:rsidP="00CA1B1B">
            <w:pPr>
              <w:jc w:val="both"/>
            </w:pPr>
          </w:p>
        </w:tc>
      </w:tr>
      <w:tr w:rsidR="00AE150E" w14:paraId="49F625A6" w14:textId="77777777" w:rsidTr="00CA1B1B">
        <w:trPr>
          <w:trHeight w:val="218"/>
        </w:trPr>
        <w:tc>
          <w:tcPr>
            <w:tcW w:w="9859" w:type="dxa"/>
            <w:gridSpan w:val="11"/>
            <w:shd w:val="clear" w:color="auto" w:fill="F7CAAC"/>
          </w:tcPr>
          <w:p w14:paraId="22985B60" w14:textId="77777777" w:rsidR="00AE150E" w:rsidRDefault="00AE150E" w:rsidP="00CA1B1B">
            <w:pPr>
              <w:rPr>
                <w:b/>
              </w:rPr>
            </w:pPr>
            <w:r>
              <w:rPr>
                <w:b/>
              </w:rPr>
              <w:t>Působení v zahraničí</w:t>
            </w:r>
          </w:p>
        </w:tc>
      </w:tr>
      <w:tr w:rsidR="00AE150E" w:rsidRPr="00611E2C" w14:paraId="7AEAFA19" w14:textId="77777777" w:rsidTr="00CA1B1B">
        <w:trPr>
          <w:trHeight w:val="328"/>
        </w:trPr>
        <w:tc>
          <w:tcPr>
            <w:tcW w:w="9859" w:type="dxa"/>
            <w:gridSpan w:val="11"/>
          </w:tcPr>
          <w:p w14:paraId="030F3EDB" w14:textId="77777777" w:rsidR="00AE150E" w:rsidRPr="00611E2C" w:rsidRDefault="00AE150E" w:rsidP="00CA1B1B">
            <w:r>
              <w:t>Slovenská republika: Ekonomická univerzita Bratislava (1998-2010), PEVŠ Bratislava (</w:t>
            </w:r>
            <w:proofErr w:type="gramStart"/>
            <w:r>
              <w:t>2012-doteraz</w:t>
            </w:r>
            <w:proofErr w:type="gramEnd"/>
            <w:r>
              <w:t>)</w:t>
            </w:r>
          </w:p>
        </w:tc>
      </w:tr>
      <w:tr w:rsidR="00AE150E" w14:paraId="1BBCF5C0" w14:textId="77777777" w:rsidTr="00CA1B1B">
        <w:trPr>
          <w:cantSplit/>
          <w:trHeight w:val="162"/>
        </w:trPr>
        <w:tc>
          <w:tcPr>
            <w:tcW w:w="2518" w:type="dxa"/>
            <w:shd w:val="clear" w:color="auto" w:fill="F7CAAC"/>
          </w:tcPr>
          <w:p w14:paraId="2389872C" w14:textId="77777777" w:rsidR="00AE150E" w:rsidRDefault="00AE150E" w:rsidP="00CA1B1B">
            <w:pPr>
              <w:jc w:val="both"/>
              <w:rPr>
                <w:b/>
              </w:rPr>
            </w:pPr>
            <w:r>
              <w:rPr>
                <w:b/>
              </w:rPr>
              <w:t xml:space="preserve">Podpis </w:t>
            </w:r>
          </w:p>
        </w:tc>
        <w:tc>
          <w:tcPr>
            <w:tcW w:w="4536" w:type="dxa"/>
            <w:gridSpan w:val="5"/>
          </w:tcPr>
          <w:p w14:paraId="6E1377BA" w14:textId="77777777" w:rsidR="00AE150E" w:rsidRDefault="00AE150E" w:rsidP="00CA1B1B">
            <w:pPr>
              <w:jc w:val="both"/>
            </w:pPr>
          </w:p>
        </w:tc>
        <w:tc>
          <w:tcPr>
            <w:tcW w:w="786" w:type="dxa"/>
            <w:gridSpan w:val="2"/>
            <w:shd w:val="clear" w:color="auto" w:fill="F7CAAC"/>
          </w:tcPr>
          <w:p w14:paraId="7BE5051D" w14:textId="77777777" w:rsidR="00AE150E" w:rsidRDefault="00AE150E" w:rsidP="00CA1B1B">
            <w:pPr>
              <w:jc w:val="both"/>
            </w:pPr>
            <w:r>
              <w:rPr>
                <w:b/>
              </w:rPr>
              <w:t>datum</w:t>
            </w:r>
          </w:p>
        </w:tc>
        <w:tc>
          <w:tcPr>
            <w:tcW w:w="2019" w:type="dxa"/>
            <w:gridSpan w:val="3"/>
          </w:tcPr>
          <w:p w14:paraId="1C023521" w14:textId="77777777" w:rsidR="00AE150E" w:rsidRDefault="00AE150E" w:rsidP="00CA1B1B">
            <w:pPr>
              <w:jc w:val="both"/>
            </w:pPr>
          </w:p>
        </w:tc>
      </w:tr>
    </w:tbl>
    <w:p w14:paraId="14D61CF1" w14:textId="40D1F620" w:rsidR="00AE150E" w:rsidRDefault="00AE150E">
      <w:pPr>
        <w:spacing w:after="160" w:line="259" w:lineRule="auto"/>
      </w:pPr>
    </w:p>
    <w:p w14:paraId="55A1082D" w14:textId="4F268C03" w:rsidR="007256AD" w:rsidRDefault="007256AD">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3B4B97" w14:paraId="5163C0E3" w14:textId="77777777" w:rsidTr="006E2D73">
        <w:tc>
          <w:tcPr>
            <w:tcW w:w="9900" w:type="dxa"/>
            <w:gridSpan w:val="11"/>
            <w:tcBorders>
              <w:bottom w:val="double" w:sz="4" w:space="0" w:color="auto"/>
            </w:tcBorders>
            <w:shd w:val="clear" w:color="auto" w:fill="BDD6EE"/>
          </w:tcPr>
          <w:p w14:paraId="0465D331" w14:textId="03B1C361" w:rsidR="003B4B97" w:rsidRDefault="003B4B97" w:rsidP="003B4B97">
            <w:pPr>
              <w:jc w:val="both"/>
              <w:rPr>
                <w:b/>
                <w:sz w:val="28"/>
              </w:rPr>
            </w:pPr>
            <w:r>
              <w:rPr>
                <w:b/>
                <w:sz w:val="28"/>
              </w:rPr>
              <w:lastRenderedPageBreak/>
              <w:t>C-I – Personální zabezpečení</w:t>
            </w:r>
          </w:p>
        </w:tc>
      </w:tr>
      <w:tr w:rsidR="003B4B97" w14:paraId="180D4687" w14:textId="77777777" w:rsidTr="006E2D73">
        <w:tc>
          <w:tcPr>
            <w:tcW w:w="2529" w:type="dxa"/>
            <w:tcBorders>
              <w:top w:val="double" w:sz="4" w:space="0" w:color="auto"/>
            </w:tcBorders>
            <w:shd w:val="clear" w:color="auto" w:fill="F7CAAC"/>
          </w:tcPr>
          <w:p w14:paraId="7AEBA63E" w14:textId="77777777" w:rsidR="003B4B97" w:rsidRDefault="003B4B97" w:rsidP="003B4B97">
            <w:pPr>
              <w:jc w:val="both"/>
              <w:rPr>
                <w:b/>
              </w:rPr>
            </w:pPr>
            <w:r>
              <w:rPr>
                <w:b/>
              </w:rPr>
              <w:t>Vysoká škola</w:t>
            </w:r>
          </w:p>
        </w:tc>
        <w:tc>
          <w:tcPr>
            <w:tcW w:w="7371" w:type="dxa"/>
            <w:gridSpan w:val="10"/>
          </w:tcPr>
          <w:p w14:paraId="3D559A4D" w14:textId="77777777" w:rsidR="003B4B97" w:rsidRDefault="003B4B97" w:rsidP="003B4B97">
            <w:pPr>
              <w:jc w:val="both"/>
            </w:pPr>
            <w:r>
              <w:t>Univerzita Tomáše Bati ve Zlíně</w:t>
            </w:r>
          </w:p>
        </w:tc>
      </w:tr>
      <w:tr w:rsidR="003B4B97" w14:paraId="131A7F4D" w14:textId="77777777" w:rsidTr="006E2D73">
        <w:tc>
          <w:tcPr>
            <w:tcW w:w="2529" w:type="dxa"/>
            <w:shd w:val="clear" w:color="auto" w:fill="F7CAAC"/>
          </w:tcPr>
          <w:p w14:paraId="5057789E" w14:textId="77777777" w:rsidR="003B4B97" w:rsidRDefault="003B4B97" w:rsidP="003B4B97">
            <w:pPr>
              <w:jc w:val="both"/>
              <w:rPr>
                <w:b/>
              </w:rPr>
            </w:pPr>
            <w:r>
              <w:rPr>
                <w:b/>
              </w:rPr>
              <w:t>Součást vysoké školy</w:t>
            </w:r>
          </w:p>
        </w:tc>
        <w:tc>
          <w:tcPr>
            <w:tcW w:w="7371" w:type="dxa"/>
            <w:gridSpan w:val="10"/>
          </w:tcPr>
          <w:p w14:paraId="46BB1B7E" w14:textId="77777777" w:rsidR="003B4B97" w:rsidRDefault="003B4B97" w:rsidP="003B4B97">
            <w:pPr>
              <w:jc w:val="both"/>
            </w:pPr>
            <w:r>
              <w:t>Fakulta managementu a ekonomiky</w:t>
            </w:r>
          </w:p>
        </w:tc>
      </w:tr>
      <w:tr w:rsidR="003B4B97" w14:paraId="1B604A34" w14:textId="77777777" w:rsidTr="006E2D73">
        <w:tc>
          <w:tcPr>
            <w:tcW w:w="2529" w:type="dxa"/>
            <w:shd w:val="clear" w:color="auto" w:fill="F7CAAC"/>
          </w:tcPr>
          <w:p w14:paraId="7A926E3B" w14:textId="77777777" w:rsidR="003B4B97" w:rsidRDefault="003B4B97" w:rsidP="003B4B97">
            <w:pPr>
              <w:jc w:val="both"/>
              <w:rPr>
                <w:b/>
              </w:rPr>
            </w:pPr>
            <w:r>
              <w:rPr>
                <w:b/>
              </w:rPr>
              <w:t>Název studijního programu</w:t>
            </w:r>
          </w:p>
        </w:tc>
        <w:tc>
          <w:tcPr>
            <w:tcW w:w="7371" w:type="dxa"/>
            <w:gridSpan w:val="10"/>
          </w:tcPr>
          <w:p w14:paraId="5E9BD5A7" w14:textId="1EB72AA8" w:rsidR="003B4B97" w:rsidRPr="00DD45A7" w:rsidRDefault="00DD45A7" w:rsidP="00DD45A7">
            <w:pPr>
              <w:rPr>
                <w:sz w:val="22"/>
                <w:szCs w:val="22"/>
              </w:rPr>
            </w:pPr>
            <w:r>
              <w:t>Tourism Economics and Hospitality Management</w:t>
            </w:r>
          </w:p>
        </w:tc>
      </w:tr>
      <w:tr w:rsidR="003B4B97" w14:paraId="3C466381" w14:textId="77777777" w:rsidTr="006E2D73">
        <w:tc>
          <w:tcPr>
            <w:tcW w:w="2529" w:type="dxa"/>
            <w:shd w:val="clear" w:color="auto" w:fill="F7CAAC"/>
          </w:tcPr>
          <w:p w14:paraId="580B5AE5" w14:textId="77777777" w:rsidR="003B4B97" w:rsidRDefault="003B4B97" w:rsidP="003B4B97">
            <w:pPr>
              <w:jc w:val="both"/>
              <w:rPr>
                <w:b/>
              </w:rPr>
            </w:pPr>
            <w:r>
              <w:rPr>
                <w:b/>
              </w:rPr>
              <w:t>Jméno a příjmení</w:t>
            </w:r>
          </w:p>
        </w:tc>
        <w:tc>
          <w:tcPr>
            <w:tcW w:w="4554" w:type="dxa"/>
            <w:gridSpan w:val="5"/>
          </w:tcPr>
          <w:p w14:paraId="46AAF143" w14:textId="77777777" w:rsidR="003B4B97" w:rsidRDefault="003B4B97" w:rsidP="003B4B97">
            <w:pPr>
              <w:jc w:val="both"/>
            </w:pPr>
            <w:r>
              <w:t xml:space="preserve">Jaroslava DĚDKOVÁ </w:t>
            </w:r>
          </w:p>
        </w:tc>
        <w:tc>
          <w:tcPr>
            <w:tcW w:w="712" w:type="dxa"/>
            <w:shd w:val="clear" w:color="auto" w:fill="F7CAAC"/>
          </w:tcPr>
          <w:p w14:paraId="26F66AA9" w14:textId="77777777" w:rsidR="003B4B97" w:rsidRDefault="003B4B97" w:rsidP="003B4B97">
            <w:pPr>
              <w:jc w:val="both"/>
              <w:rPr>
                <w:b/>
              </w:rPr>
            </w:pPr>
            <w:r>
              <w:rPr>
                <w:b/>
              </w:rPr>
              <w:t>Tituly</w:t>
            </w:r>
          </w:p>
        </w:tc>
        <w:tc>
          <w:tcPr>
            <w:tcW w:w="2105" w:type="dxa"/>
            <w:gridSpan w:val="4"/>
          </w:tcPr>
          <w:p w14:paraId="5666AEA2" w14:textId="766F8C9A" w:rsidR="003B4B97" w:rsidRDefault="006E2D73" w:rsidP="003B4B97">
            <w:pPr>
              <w:jc w:val="both"/>
            </w:pPr>
            <w:r>
              <w:t>d</w:t>
            </w:r>
            <w:r w:rsidR="003B4B97">
              <w:t>oc. PhDr. Ing. Ph.D.</w:t>
            </w:r>
          </w:p>
        </w:tc>
      </w:tr>
      <w:tr w:rsidR="003B4B97" w14:paraId="085E1C24" w14:textId="77777777" w:rsidTr="006E2D73">
        <w:tc>
          <w:tcPr>
            <w:tcW w:w="2529" w:type="dxa"/>
            <w:shd w:val="clear" w:color="auto" w:fill="F7CAAC"/>
          </w:tcPr>
          <w:p w14:paraId="73641FDB" w14:textId="77777777" w:rsidR="003B4B97" w:rsidRDefault="003B4B97" w:rsidP="003B4B97">
            <w:pPr>
              <w:jc w:val="both"/>
              <w:rPr>
                <w:b/>
              </w:rPr>
            </w:pPr>
            <w:r>
              <w:rPr>
                <w:b/>
              </w:rPr>
              <w:t>Rok narození</w:t>
            </w:r>
          </w:p>
        </w:tc>
        <w:tc>
          <w:tcPr>
            <w:tcW w:w="832" w:type="dxa"/>
          </w:tcPr>
          <w:p w14:paraId="63270626" w14:textId="77777777" w:rsidR="003B4B97" w:rsidRDefault="003B4B97" w:rsidP="003B4B97">
            <w:pPr>
              <w:jc w:val="both"/>
            </w:pPr>
            <w:r>
              <w:t>1967</w:t>
            </w:r>
          </w:p>
        </w:tc>
        <w:tc>
          <w:tcPr>
            <w:tcW w:w="1728" w:type="dxa"/>
            <w:shd w:val="clear" w:color="auto" w:fill="F7CAAC"/>
          </w:tcPr>
          <w:p w14:paraId="6B23C7BA" w14:textId="77777777" w:rsidR="003B4B97" w:rsidRDefault="003B4B97" w:rsidP="003B4B97">
            <w:pPr>
              <w:jc w:val="both"/>
              <w:rPr>
                <w:b/>
              </w:rPr>
            </w:pPr>
            <w:r>
              <w:rPr>
                <w:b/>
              </w:rPr>
              <w:t>typ vztahu k VŠ</w:t>
            </w:r>
          </w:p>
        </w:tc>
        <w:tc>
          <w:tcPr>
            <w:tcW w:w="996" w:type="dxa"/>
            <w:gridSpan w:val="2"/>
          </w:tcPr>
          <w:p w14:paraId="56B2284D" w14:textId="1DC38491" w:rsidR="003B4B97" w:rsidRDefault="003B4B97" w:rsidP="003B4B97">
            <w:pPr>
              <w:jc w:val="both"/>
            </w:pPr>
          </w:p>
        </w:tc>
        <w:tc>
          <w:tcPr>
            <w:tcW w:w="998" w:type="dxa"/>
            <w:shd w:val="clear" w:color="auto" w:fill="F7CAAC"/>
          </w:tcPr>
          <w:p w14:paraId="0BC0E406" w14:textId="77777777" w:rsidR="003B4B97" w:rsidRDefault="003B4B97" w:rsidP="003B4B97">
            <w:pPr>
              <w:jc w:val="both"/>
              <w:rPr>
                <w:b/>
              </w:rPr>
            </w:pPr>
            <w:r>
              <w:rPr>
                <w:b/>
              </w:rPr>
              <w:t>rozsah</w:t>
            </w:r>
          </w:p>
        </w:tc>
        <w:tc>
          <w:tcPr>
            <w:tcW w:w="712" w:type="dxa"/>
          </w:tcPr>
          <w:p w14:paraId="01F869B0" w14:textId="70C17D93" w:rsidR="003B4B97" w:rsidRDefault="003B4B97" w:rsidP="003B4B97">
            <w:pPr>
              <w:jc w:val="both"/>
            </w:pPr>
          </w:p>
        </w:tc>
        <w:tc>
          <w:tcPr>
            <w:tcW w:w="712" w:type="dxa"/>
            <w:gridSpan w:val="2"/>
            <w:shd w:val="clear" w:color="auto" w:fill="F7CAAC"/>
          </w:tcPr>
          <w:p w14:paraId="31FB3E8F" w14:textId="77777777" w:rsidR="003B4B97" w:rsidRDefault="003B4B97" w:rsidP="003B4B97">
            <w:pPr>
              <w:jc w:val="both"/>
              <w:rPr>
                <w:b/>
              </w:rPr>
            </w:pPr>
            <w:r>
              <w:rPr>
                <w:b/>
              </w:rPr>
              <w:t>do kdy</w:t>
            </w:r>
          </w:p>
        </w:tc>
        <w:tc>
          <w:tcPr>
            <w:tcW w:w="1393" w:type="dxa"/>
            <w:gridSpan w:val="2"/>
          </w:tcPr>
          <w:p w14:paraId="0E9BC195" w14:textId="49FB5482" w:rsidR="003B4B97" w:rsidRDefault="003B4B97" w:rsidP="003B4B97">
            <w:pPr>
              <w:jc w:val="both"/>
            </w:pPr>
          </w:p>
        </w:tc>
      </w:tr>
      <w:tr w:rsidR="003B4B97" w14:paraId="1589AED0" w14:textId="77777777" w:rsidTr="006E2D73">
        <w:tc>
          <w:tcPr>
            <w:tcW w:w="5089" w:type="dxa"/>
            <w:gridSpan w:val="3"/>
            <w:shd w:val="clear" w:color="auto" w:fill="F7CAAC"/>
          </w:tcPr>
          <w:p w14:paraId="1D6A4E99" w14:textId="77777777" w:rsidR="003B4B97" w:rsidRDefault="003B4B97" w:rsidP="003B4B97">
            <w:pPr>
              <w:jc w:val="both"/>
              <w:rPr>
                <w:b/>
              </w:rPr>
            </w:pPr>
            <w:r>
              <w:rPr>
                <w:b/>
              </w:rPr>
              <w:t>Typ vztahu na součásti VŠ, která uskutečňuje st. program</w:t>
            </w:r>
          </w:p>
        </w:tc>
        <w:tc>
          <w:tcPr>
            <w:tcW w:w="996" w:type="dxa"/>
            <w:gridSpan w:val="2"/>
            <w:shd w:val="clear" w:color="auto" w:fill="FFFFFF" w:themeFill="background1"/>
          </w:tcPr>
          <w:p w14:paraId="1255FBEE" w14:textId="77777777" w:rsidR="003B4B97" w:rsidRDefault="003B4B97" w:rsidP="003B4B97">
            <w:pPr>
              <w:jc w:val="both"/>
            </w:pPr>
          </w:p>
        </w:tc>
        <w:tc>
          <w:tcPr>
            <w:tcW w:w="998" w:type="dxa"/>
            <w:shd w:val="clear" w:color="auto" w:fill="F7CAAC"/>
          </w:tcPr>
          <w:p w14:paraId="07AEA3B8" w14:textId="77777777" w:rsidR="003B4B97" w:rsidRDefault="003B4B97" w:rsidP="003B4B97">
            <w:pPr>
              <w:jc w:val="both"/>
              <w:rPr>
                <w:b/>
              </w:rPr>
            </w:pPr>
            <w:r>
              <w:rPr>
                <w:b/>
              </w:rPr>
              <w:t>rozsah</w:t>
            </w:r>
          </w:p>
        </w:tc>
        <w:tc>
          <w:tcPr>
            <w:tcW w:w="712" w:type="dxa"/>
            <w:shd w:val="clear" w:color="auto" w:fill="FFFFFF" w:themeFill="background1"/>
          </w:tcPr>
          <w:p w14:paraId="51CB7D8B" w14:textId="77777777" w:rsidR="003B4B97" w:rsidRDefault="003B4B97" w:rsidP="003B4B97">
            <w:pPr>
              <w:jc w:val="both"/>
            </w:pPr>
          </w:p>
        </w:tc>
        <w:tc>
          <w:tcPr>
            <w:tcW w:w="712" w:type="dxa"/>
            <w:gridSpan w:val="2"/>
            <w:shd w:val="clear" w:color="auto" w:fill="F7CAAC"/>
          </w:tcPr>
          <w:p w14:paraId="069C2414" w14:textId="77777777" w:rsidR="003B4B97" w:rsidRDefault="003B4B97" w:rsidP="003B4B97">
            <w:pPr>
              <w:jc w:val="both"/>
              <w:rPr>
                <w:b/>
              </w:rPr>
            </w:pPr>
            <w:r>
              <w:rPr>
                <w:b/>
              </w:rPr>
              <w:t>do kdy</w:t>
            </w:r>
          </w:p>
        </w:tc>
        <w:tc>
          <w:tcPr>
            <w:tcW w:w="1393" w:type="dxa"/>
            <w:gridSpan w:val="2"/>
          </w:tcPr>
          <w:p w14:paraId="2F20B9EE" w14:textId="77777777" w:rsidR="003B4B97" w:rsidRDefault="003B4B97" w:rsidP="003B4B97">
            <w:pPr>
              <w:jc w:val="both"/>
            </w:pPr>
          </w:p>
        </w:tc>
      </w:tr>
      <w:tr w:rsidR="003B4B97" w14:paraId="077CC9E8" w14:textId="77777777" w:rsidTr="006E2D73">
        <w:tc>
          <w:tcPr>
            <w:tcW w:w="6085" w:type="dxa"/>
            <w:gridSpan w:val="5"/>
            <w:shd w:val="clear" w:color="auto" w:fill="F7CAAC"/>
          </w:tcPr>
          <w:p w14:paraId="5E0422C0" w14:textId="77777777" w:rsidR="003B4B97" w:rsidRDefault="003B4B97" w:rsidP="003B4B97">
            <w:pPr>
              <w:jc w:val="both"/>
            </w:pPr>
            <w:r>
              <w:rPr>
                <w:b/>
              </w:rPr>
              <w:t>Další současná působení jako akademický pracovník na jiných VŠ</w:t>
            </w:r>
          </w:p>
        </w:tc>
        <w:tc>
          <w:tcPr>
            <w:tcW w:w="1710" w:type="dxa"/>
            <w:gridSpan w:val="2"/>
            <w:shd w:val="clear" w:color="auto" w:fill="F7CAAC"/>
          </w:tcPr>
          <w:p w14:paraId="5FB5FAA3" w14:textId="77777777" w:rsidR="003B4B97" w:rsidRDefault="003B4B97" w:rsidP="003B4B97">
            <w:pPr>
              <w:jc w:val="both"/>
              <w:rPr>
                <w:b/>
              </w:rPr>
            </w:pPr>
            <w:r>
              <w:rPr>
                <w:b/>
              </w:rPr>
              <w:t>typ prac. vztahu</w:t>
            </w:r>
          </w:p>
        </w:tc>
        <w:tc>
          <w:tcPr>
            <w:tcW w:w="2105" w:type="dxa"/>
            <w:gridSpan w:val="4"/>
            <w:shd w:val="clear" w:color="auto" w:fill="F7CAAC"/>
          </w:tcPr>
          <w:p w14:paraId="635D25B7" w14:textId="77777777" w:rsidR="003B4B97" w:rsidRDefault="003B4B97" w:rsidP="003B4B97">
            <w:pPr>
              <w:jc w:val="both"/>
              <w:rPr>
                <w:b/>
              </w:rPr>
            </w:pPr>
            <w:r>
              <w:rPr>
                <w:b/>
              </w:rPr>
              <w:t>rozsah</w:t>
            </w:r>
          </w:p>
        </w:tc>
      </w:tr>
      <w:tr w:rsidR="003B4B97" w14:paraId="19F89A28" w14:textId="77777777" w:rsidTr="006E2D73">
        <w:tc>
          <w:tcPr>
            <w:tcW w:w="6085" w:type="dxa"/>
            <w:gridSpan w:val="5"/>
          </w:tcPr>
          <w:p w14:paraId="595A7663" w14:textId="77777777" w:rsidR="003B4B97" w:rsidRDefault="003B4B97" w:rsidP="003B4B97">
            <w:pPr>
              <w:jc w:val="both"/>
            </w:pPr>
            <w:r>
              <w:t>Technická univerzita v Liberci, Ekonomická fakulta</w:t>
            </w:r>
          </w:p>
        </w:tc>
        <w:tc>
          <w:tcPr>
            <w:tcW w:w="1710" w:type="dxa"/>
            <w:gridSpan w:val="2"/>
          </w:tcPr>
          <w:p w14:paraId="7E7C9B23" w14:textId="77777777" w:rsidR="003B4B97" w:rsidRDefault="003B4B97" w:rsidP="003B4B97">
            <w:pPr>
              <w:jc w:val="both"/>
            </w:pPr>
            <w:r>
              <w:t>pp</w:t>
            </w:r>
          </w:p>
        </w:tc>
        <w:tc>
          <w:tcPr>
            <w:tcW w:w="2105" w:type="dxa"/>
            <w:gridSpan w:val="4"/>
          </w:tcPr>
          <w:p w14:paraId="0D58927E" w14:textId="77777777" w:rsidR="003B4B97" w:rsidRDefault="003B4B97" w:rsidP="003B4B97">
            <w:pPr>
              <w:jc w:val="both"/>
            </w:pPr>
            <w:r>
              <w:t>40 h/t</w:t>
            </w:r>
          </w:p>
        </w:tc>
      </w:tr>
      <w:tr w:rsidR="003B4B97" w14:paraId="0DA7B590" w14:textId="77777777" w:rsidTr="006E2D73">
        <w:tc>
          <w:tcPr>
            <w:tcW w:w="9900" w:type="dxa"/>
            <w:gridSpan w:val="11"/>
            <w:shd w:val="clear" w:color="auto" w:fill="F7CAAC"/>
          </w:tcPr>
          <w:p w14:paraId="713EB4B7"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21AABCBB" w14:textId="77777777" w:rsidTr="007256AD">
        <w:trPr>
          <w:trHeight w:val="222"/>
        </w:trPr>
        <w:tc>
          <w:tcPr>
            <w:tcW w:w="9900" w:type="dxa"/>
            <w:gridSpan w:val="11"/>
            <w:tcBorders>
              <w:top w:val="nil"/>
            </w:tcBorders>
          </w:tcPr>
          <w:p w14:paraId="75ED0A22" w14:textId="77777777" w:rsidR="003B4B97" w:rsidRDefault="003B4B97" w:rsidP="003B4B97">
            <w:pPr>
              <w:jc w:val="both"/>
            </w:pPr>
            <w:r>
              <w:t>Člen Oborové rady</w:t>
            </w:r>
          </w:p>
        </w:tc>
      </w:tr>
      <w:tr w:rsidR="003B4B97" w14:paraId="4487DB32" w14:textId="77777777" w:rsidTr="006E2D73">
        <w:tc>
          <w:tcPr>
            <w:tcW w:w="9900" w:type="dxa"/>
            <w:gridSpan w:val="11"/>
            <w:shd w:val="clear" w:color="auto" w:fill="F7CAAC"/>
          </w:tcPr>
          <w:p w14:paraId="2E170782" w14:textId="77777777" w:rsidR="003B4B97" w:rsidRDefault="003B4B97" w:rsidP="003B4B97">
            <w:pPr>
              <w:jc w:val="both"/>
            </w:pPr>
            <w:r>
              <w:rPr>
                <w:b/>
              </w:rPr>
              <w:t xml:space="preserve">Údaje o vzdělání na VŠ </w:t>
            </w:r>
          </w:p>
        </w:tc>
      </w:tr>
      <w:tr w:rsidR="003B4B97" w14:paraId="524CC3C5" w14:textId="77777777" w:rsidTr="006E2D73">
        <w:trPr>
          <w:trHeight w:val="1055"/>
        </w:trPr>
        <w:tc>
          <w:tcPr>
            <w:tcW w:w="9900" w:type="dxa"/>
            <w:gridSpan w:val="11"/>
          </w:tcPr>
          <w:p w14:paraId="0DC56985" w14:textId="0C6668BC" w:rsidR="003B4B97" w:rsidRDefault="003B4B97" w:rsidP="003B4B97">
            <w:pPr>
              <w:jc w:val="both"/>
            </w:pPr>
            <w:r>
              <w:t>1989 TUL, Fakulta textilní, obor: ekonomika a řízení spotřebního průmyslu</w:t>
            </w:r>
            <w:r w:rsidR="000211BC">
              <w:t xml:space="preserve"> (Ing.)</w:t>
            </w:r>
          </w:p>
          <w:p w14:paraId="3181C1AA" w14:textId="08B02976" w:rsidR="000211BC" w:rsidRDefault="000211BC" w:rsidP="003B4B97">
            <w:pPr>
              <w:jc w:val="both"/>
            </w:pPr>
            <w:r>
              <w:t>1991 TUL, Fakulta textilní, doplňkové pedagogické studium</w:t>
            </w:r>
          </w:p>
          <w:p w14:paraId="3B4F213C" w14:textId="77777777" w:rsidR="000211BC" w:rsidRPr="005B5100" w:rsidRDefault="000211BC" w:rsidP="000211BC">
            <w:pPr>
              <w:spacing w:line="0" w:lineRule="atLeast"/>
              <w:jc w:val="both"/>
            </w:pPr>
            <w:r>
              <w:t>2004 UK Praha, Fakulta filozofická, obor: ekonomie (PhDr., Ph.D.)</w:t>
            </w:r>
          </w:p>
          <w:p w14:paraId="323264AB" w14:textId="313BDDAE" w:rsidR="000211BC" w:rsidRDefault="000211BC" w:rsidP="003B4B97">
            <w:pPr>
              <w:jc w:val="both"/>
              <w:rPr>
                <w:b/>
              </w:rPr>
            </w:pPr>
            <w:r>
              <w:t>2021 TUL, Ekonomická fakulta, obor: Podniková ekonomika a management (doc.)</w:t>
            </w:r>
          </w:p>
        </w:tc>
      </w:tr>
      <w:tr w:rsidR="003B4B97" w14:paraId="0B529FE5" w14:textId="77777777" w:rsidTr="006E2D73">
        <w:tc>
          <w:tcPr>
            <w:tcW w:w="9900" w:type="dxa"/>
            <w:gridSpan w:val="11"/>
            <w:shd w:val="clear" w:color="auto" w:fill="F7CAAC"/>
          </w:tcPr>
          <w:p w14:paraId="65FF39A0" w14:textId="77777777" w:rsidR="003B4B97" w:rsidRDefault="003B4B97" w:rsidP="003B4B97">
            <w:pPr>
              <w:jc w:val="both"/>
              <w:rPr>
                <w:b/>
              </w:rPr>
            </w:pPr>
            <w:r>
              <w:rPr>
                <w:b/>
              </w:rPr>
              <w:t>Údaje o odborném působení od absolvování VŠ</w:t>
            </w:r>
          </w:p>
        </w:tc>
      </w:tr>
      <w:tr w:rsidR="003B4B97" w14:paraId="3CC168E1" w14:textId="77777777" w:rsidTr="007256AD">
        <w:trPr>
          <w:trHeight w:val="857"/>
        </w:trPr>
        <w:tc>
          <w:tcPr>
            <w:tcW w:w="9900" w:type="dxa"/>
            <w:gridSpan w:val="11"/>
          </w:tcPr>
          <w:p w14:paraId="11DF4134" w14:textId="77777777" w:rsidR="003B4B97" w:rsidRDefault="003B4B97" w:rsidP="003B4B97">
            <w:pPr>
              <w:jc w:val="both"/>
            </w:pPr>
            <w:r>
              <w:t xml:space="preserve">1990 - </w:t>
            </w:r>
            <w:proofErr w:type="gramStart"/>
            <w:r>
              <w:t xml:space="preserve">1993 </w:t>
            </w:r>
            <w:r w:rsidR="006E2D73">
              <w:t xml:space="preserve"> </w:t>
            </w:r>
            <w:r>
              <w:t>Textil</w:t>
            </w:r>
            <w:proofErr w:type="gramEnd"/>
            <w:r>
              <w:t xml:space="preserve"> n. p., mistrová odborného výcviku, Liberec</w:t>
            </w:r>
          </w:p>
          <w:p w14:paraId="63993968" w14:textId="77777777" w:rsidR="007256AD" w:rsidRPr="005B5100" w:rsidRDefault="007256AD" w:rsidP="007256AD">
            <w:pPr>
              <w:spacing w:line="0" w:lineRule="atLeast"/>
            </w:pPr>
            <w:r>
              <w:t>od 1993        TUL, Ekonomická fakulta, katedra marketingu a obchodu, odborná asistentka s vědeckou hodností</w:t>
            </w:r>
          </w:p>
          <w:p w14:paraId="635B93D9" w14:textId="77777777" w:rsidR="007256AD" w:rsidRDefault="007256AD" w:rsidP="007256AD">
            <w:pPr>
              <w:spacing w:line="0" w:lineRule="atLeast"/>
            </w:pPr>
            <w:r>
              <w:t xml:space="preserve">2012 - </w:t>
            </w:r>
            <w:proofErr w:type="gramStart"/>
            <w:r>
              <w:t>2020  TUL</w:t>
            </w:r>
            <w:proofErr w:type="gramEnd"/>
            <w:r>
              <w:t>, Ekonomická fakulta, proděkanka</w:t>
            </w:r>
          </w:p>
          <w:p w14:paraId="4275D035" w14:textId="3805BF0F" w:rsidR="007256AD" w:rsidRDefault="007256AD" w:rsidP="007256AD">
            <w:pPr>
              <w:spacing w:line="0" w:lineRule="atLeast"/>
            </w:pPr>
            <w:r>
              <w:t>od 2021        TUL, Ekonomická fakulta, vedoucí katedry</w:t>
            </w:r>
          </w:p>
        </w:tc>
      </w:tr>
      <w:tr w:rsidR="003B4B97" w14:paraId="7B69E699" w14:textId="77777777" w:rsidTr="006E2D73">
        <w:trPr>
          <w:trHeight w:val="250"/>
        </w:trPr>
        <w:tc>
          <w:tcPr>
            <w:tcW w:w="9900" w:type="dxa"/>
            <w:gridSpan w:val="11"/>
            <w:shd w:val="clear" w:color="auto" w:fill="F7CAAC"/>
          </w:tcPr>
          <w:p w14:paraId="62E16198" w14:textId="77777777" w:rsidR="003B4B97" w:rsidRDefault="003B4B97" w:rsidP="003B4B97">
            <w:pPr>
              <w:jc w:val="both"/>
            </w:pPr>
            <w:r>
              <w:rPr>
                <w:b/>
              </w:rPr>
              <w:t>Zkušenosti s vedením kvalifikačních a rigorózních prací</w:t>
            </w:r>
          </w:p>
        </w:tc>
      </w:tr>
      <w:tr w:rsidR="003B4B97" w14:paraId="1F1A8A29" w14:textId="77777777" w:rsidTr="007256AD">
        <w:trPr>
          <w:trHeight w:val="661"/>
        </w:trPr>
        <w:tc>
          <w:tcPr>
            <w:tcW w:w="9900" w:type="dxa"/>
            <w:gridSpan w:val="11"/>
          </w:tcPr>
          <w:p w14:paraId="28C06861" w14:textId="77777777" w:rsidR="003B4B97" w:rsidRPr="006E4643" w:rsidRDefault="003B4B97" w:rsidP="003B4B97">
            <w:pPr>
              <w:jc w:val="both"/>
            </w:pPr>
            <w:r>
              <w:t>Obhájené bakalářské práce: 50</w:t>
            </w:r>
          </w:p>
          <w:p w14:paraId="7871212F" w14:textId="77777777" w:rsidR="003B4B97" w:rsidRDefault="003B4B97" w:rsidP="003B4B97">
            <w:pPr>
              <w:jc w:val="both"/>
            </w:pPr>
            <w:r w:rsidRPr="006E4643">
              <w:t xml:space="preserve">Obhájené diplomové práce: </w:t>
            </w:r>
            <w:r>
              <w:t>121</w:t>
            </w:r>
          </w:p>
          <w:p w14:paraId="27130103" w14:textId="105E17C3" w:rsidR="003B4B97" w:rsidRDefault="003B4B97" w:rsidP="003B4B97">
            <w:pPr>
              <w:jc w:val="both"/>
            </w:pPr>
            <w:r>
              <w:t xml:space="preserve">V současné době je školitelem 5 studentů doktorského programu </w:t>
            </w:r>
            <w:r w:rsidR="007256AD">
              <w:t>P</w:t>
            </w:r>
            <w:r>
              <w:t>odniková ekonomika a management</w:t>
            </w:r>
          </w:p>
        </w:tc>
      </w:tr>
      <w:tr w:rsidR="003B4B97" w14:paraId="423B3E03" w14:textId="77777777" w:rsidTr="006E2D73">
        <w:trPr>
          <w:cantSplit/>
        </w:trPr>
        <w:tc>
          <w:tcPr>
            <w:tcW w:w="3361" w:type="dxa"/>
            <w:gridSpan w:val="2"/>
            <w:tcBorders>
              <w:top w:val="single" w:sz="12" w:space="0" w:color="auto"/>
            </w:tcBorders>
            <w:shd w:val="clear" w:color="auto" w:fill="F7CAAC"/>
          </w:tcPr>
          <w:p w14:paraId="583317F7" w14:textId="77777777" w:rsidR="003B4B97" w:rsidRDefault="003B4B97" w:rsidP="003B4B97">
            <w:pPr>
              <w:jc w:val="both"/>
            </w:pPr>
            <w:r>
              <w:rPr>
                <w:b/>
              </w:rPr>
              <w:t xml:space="preserve">Obor habilitačního řízení </w:t>
            </w:r>
          </w:p>
        </w:tc>
        <w:tc>
          <w:tcPr>
            <w:tcW w:w="2254" w:type="dxa"/>
            <w:gridSpan w:val="2"/>
            <w:tcBorders>
              <w:top w:val="single" w:sz="12" w:space="0" w:color="auto"/>
            </w:tcBorders>
            <w:shd w:val="clear" w:color="auto" w:fill="F7CAAC"/>
          </w:tcPr>
          <w:p w14:paraId="3B2B4D1A" w14:textId="77777777" w:rsidR="003B4B97" w:rsidRDefault="003B4B97" w:rsidP="003B4B9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739A748" w14:textId="77777777" w:rsidR="003B4B97" w:rsidRDefault="003B4B97" w:rsidP="003B4B9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9D3178C" w14:textId="77777777" w:rsidR="003B4B97" w:rsidRDefault="003B4B97" w:rsidP="003B4B97">
            <w:pPr>
              <w:jc w:val="both"/>
              <w:rPr>
                <w:b/>
              </w:rPr>
            </w:pPr>
            <w:r>
              <w:rPr>
                <w:b/>
              </w:rPr>
              <w:t>Ohlasy publikací</w:t>
            </w:r>
          </w:p>
        </w:tc>
      </w:tr>
      <w:tr w:rsidR="003B4B97" w14:paraId="11B55868" w14:textId="77777777" w:rsidTr="006E2D73">
        <w:trPr>
          <w:cantSplit/>
        </w:trPr>
        <w:tc>
          <w:tcPr>
            <w:tcW w:w="3361" w:type="dxa"/>
            <w:gridSpan w:val="2"/>
          </w:tcPr>
          <w:p w14:paraId="75C6BEFF" w14:textId="77777777" w:rsidR="003B4B97" w:rsidRDefault="003B4B97" w:rsidP="003B4B97">
            <w:pPr>
              <w:jc w:val="both"/>
            </w:pPr>
            <w:r>
              <w:t>Podniková ekonomika a management</w:t>
            </w:r>
          </w:p>
        </w:tc>
        <w:tc>
          <w:tcPr>
            <w:tcW w:w="2254" w:type="dxa"/>
            <w:gridSpan w:val="2"/>
          </w:tcPr>
          <w:p w14:paraId="649A2888" w14:textId="77777777" w:rsidR="003B4B97" w:rsidRDefault="003B4B97" w:rsidP="003B4B97">
            <w:pPr>
              <w:jc w:val="both"/>
            </w:pPr>
            <w:r>
              <w:t>2021</w:t>
            </w:r>
          </w:p>
        </w:tc>
        <w:tc>
          <w:tcPr>
            <w:tcW w:w="2257" w:type="dxa"/>
            <w:gridSpan w:val="4"/>
            <w:tcBorders>
              <w:right w:val="single" w:sz="12" w:space="0" w:color="auto"/>
            </w:tcBorders>
          </w:tcPr>
          <w:p w14:paraId="0911D8D4" w14:textId="77777777" w:rsidR="003B4B97" w:rsidRDefault="003B4B97" w:rsidP="003B4B97">
            <w:pPr>
              <w:jc w:val="both"/>
            </w:pPr>
            <w:r>
              <w:t>Technická univerzita v Liberci</w:t>
            </w:r>
          </w:p>
        </w:tc>
        <w:tc>
          <w:tcPr>
            <w:tcW w:w="635" w:type="dxa"/>
            <w:tcBorders>
              <w:left w:val="single" w:sz="12" w:space="0" w:color="auto"/>
            </w:tcBorders>
            <w:shd w:val="clear" w:color="auto" w:fill="F7CAAC"/>
          </w:tcPr>
          <w:p w14:paraId="0CB7F451" w14:textId="77777777" w:rsidR="003B4B97" w:rsidRDefault="003B4B97" w:rsidP="003B4B97">
            <w:pPr>
              <w:jc w:val="both"/>
            </w:pPr>
            <w:r>
              <w:rPr>
                <w:b/>
              </w:rPr>
              <w:t>WOS</w:t>
            </w:r>
          </w:p>
        </w:tc>
        <w:tc>
          <w:tcPr>
            <w:tcW w:w="696" w:type="dxa"/>
            <w:shd w:val="clear" w:color="auto" w:fill="F7CAAC"/>
          </w:tcPr>
          <w:p w14:paraId="08247CDA" w14:textId="77777777" w:rsidR="003B4B97" w:rsidRDefault="003B4B97" w:rsidP="003B4B97">
            <w:pPr>
              <w:jc w:val="both"/>
              <w:rPr>
                <w:sz w:val="18"/>
              </w:rPr>
            </w:pPr>
            <w:r>
              <w:rPr>
                <w:b/>
                <w:sz w:val="18"/>
              </w:rPr>
              <w:t>Scopus</w:t>
            </w:r>
          </w:p>
        </w:tc>
        <w:tc>
          <w:tcPr>
            <w:tcW w:w="697" w:type="dxa"/>
            <w:shd w:val="clear" w:color="auto" w:fill="F7CAAC"/>
          </w:tcPr>
          <w:p w14:paraId="7AD67E39" w14:textId="77777777" w:rsidR="003B4B97" w:rsidRDefault="003B4B97" w:rsidP="003B4B97">
            <w:pPr>
              <w:jc w:val="both"/>
            </w:pPr>
            <w:r>
              <w:rPr>
                <w:b/>
                <w:sz w:val="18"/>
              </w:rPr>
              <w:t>ostatní</w:t>
            </w:r>
          </w:p>
        </w:tc>
      </w:tr>
      <w:tr w:rsidR="003B4B97" w:rsidRPr="00E630B7" w14:paraId="61BDB2B8" w14:textId="77777777" w:rsidTr="006E2D73">
        <w:trPr>
          <w:cantSplit/>
          <w:trHeight w:val="70"/>
        </w:trPr>
        <w:tc>
          <w:tcPr>
            <w:tcW w:w="3361" w:type="dxa"/>
            <w:gridSpan w:val="2"/>
            <w:shd w:val="clear" w:color="auto" w:fill="F7CAAC"/>
          </w:tcPr>
          <w:p w14:paraId="750D3F75" w14:textId="77777777" w:rsidR="003B4B97" w:rsidRDefault="003B4B97" w:rsidP="003B4B97">
            <w:pPr>
              <w:jc w:val="both"/>
            </w:pPr>
            <w:r>
              <w:rPr>
                <w:b/>
              </w:rPr>
              <w:t>Obor jmenovacího řízení</w:t>
            </w:r>
          </w:p>
        </w:tc>
        <w:tc>
          <w:tcPr>
            <w:tcW w:w="2254" w:type="dxa"/>
            <w:gridSpan w:val="2"/>
            <w:shd w:val="clear" w:color="auto" w:fill="F7CAAC"/>
          </w:tcPr>
          <w:p w14:paraId="184855C1" w14:textId="77777777" w:rsidR="003B4B97" w:rsidRDefault="003B4B97" w:rsidP="003B4B97">
            <w:pPr>
              <w:jc w:val="both"/>
            </w:pPr>
            <w:r>
              <w:rPr>
                <w:b/>
              </w:rPr>
              <w:t>Rok udělení hodnosti</w:t>
            </w:r>
          </w:p>
        </w:tc>
        <w:tc>
          <w:tcPr>
            <w:tcW w:w="2257" w:type="dxa"/>
            <w:gridSpan w:val="4"/>
            <w:tcBorders>
              <w:right w:val="single" w:sz="12" w:space="0" w:color="auto"/>
            </w:tcBorders>
            <w:shd w:val="clear" w:color="auto" w:fill="F7CAAC"/>
          </w:tcPr>
          <w:p w14:paraId="2A0E9678" w14:textId="77777777" w:rsidR="003B4B97" w:rsidRDefault="003B4B97" w:rsidP="003B4B97">
            <w:pPr>
              <w:jc w:val="both"/>
            </w:pPr>
            <w:r>
              <w:rPr>
                <w:b/>
              </w:rPr>
              <w:t>Řízení konáno na VŠ</w:t>
            </w:r>
          </w:p>
        </w:tc>
        <w:tc>
          <w:tcPr>
            <w:tcW w:w="635" w:type="dxa"/>
            <w:vMerge w:val="restart"/>
            <w:tcBorders>
              <w:left w:val="single" w:sz="12" w:space="0" w:color="auto"/>
            </w:tcBorders>
          </w:tcPr>
          <w:p w14:paraId="0CAF4CC5" w14:textId="77777777" w:rsidR="003B4B97" w:rsidRPr="00E630B7" w:rsidRDefault="003B4B97" w:rsidP="003B4B97">
            <w:pPr>
              <w:jc w:val="both"/>
            </w:pPr>
            <w:r>
              <w:t>83</w:t>
            </w:r>
          </w:p>
        </w:tc>
        <w:tc>
          <w:tcPr>
            <w:tcW w:w="696" w:type="dxa"/>
            <w:vMerge w:val="restart"/>
          </w:tcPr>
          <w:p w14:paraId="3C20C682" w14:textId="77777777" w:rsidR="003B4B97" w:rsidRPr="00E630B7" w:rsidRDefault="003B4B97" w:rsidP="003B4B97">
            <w:pPr>
              <w:jc w:val="both"/>
            </w:pPr>
            <w:r>
              <w:t>12</w:t>
            </w:r>
          </w:p>
        </w:tc>
        <w:tc>
          <w:tcPr>
            <w:tcW w:w="697" w:type="dxa"/>
            <w:vMerge w:val="restart"/>
          </w:tcPr>
          <w:p w14:paraId="506C31C2" w14:textId="77777777" w:rsidR="003B4B97" w:rsidRPr="00E630B7" w:rsidRDefault="003B4B97" w:rsidP="003B4B97">
            <w:pPr>
              <w:jc w:val="both"/>
            </w:pPr>
            <w:r>
              <w:t>230</w:t>
            </w:r>
          </w:p>
        </w:tc>
      </w:tr>
      <w:tr w:rsidR="003B4B97" w14:paraId="3ECCEED1" w14:textId="77777777" w:rsidTr="006E2D73">
        <w:trPr>
          <w:trHeight w:val="205"/>
        </w:trPr>
        <w:tc>
          <w:tcPr>
            <w:tcW w:w="3361" w:type="dxa"/>
            <w:gridSpan w:val="2"/>
          </w:tcPr>
          <w:p w14:paraId="457E357A" w14:textId="77777777" w:rsidR="003B4B97" w:rsidRDefault="003B4B97" w:rsidP="003B4B97">
            <w:pPr>
              <w:jc w:val="both"/>
            </w:pPr>
          </w:p>
        </w:tc>
        <w:tc>
          <w:tcPr>
            <w:tcW w:w="2254" w:type="dxa"/>
            <w:gridSpan w:val="2"/>
          </w:tcPr>
          <w:p w14:paraId="15D67419" w14:textId="77777777" w:rsidR="003B4B97" w:rsidRDefault="003B4B97" w:rsidP="003B4B97">
            <w:pPr>
              <w:jc w:val="both"/>
            </w:pPr>
          </w:p>
        </w:tc>
        <w:tc>
          <w:tcPr>
            <w:tcW w:w="2257" w:type="dxa"/>
            <w:gridSpan w:val="4"/>
            <w:tcBorders>
              <w:right w:val="single" w:sz="12" w:space="0" w:color="auto"/>
            </w:tcBorders>
          </w:tcPr>
          <w:p w14:paraId="5F309056" w14:textId="77777777" w:rsidR="003B4B97" w:rsidRDefault="003B4B97" w:rsidP="003B4B97">
            <w:pPr>
              <w:jc w:val="both"/>
            </w:pPr>
          </w:p>
        </w:tc>
        <w:tc>
          <w:tcPr>
            <w:tcW w:w="635" w:type="dxa"/>
            <w:vMerge/>
            <w:tcBorders>
              <w:left w:val="single" w:sz="12" w:space="0" w:color="auto"/>
            </w:tcBorders>
            <w:vAlign w:val="center"/>
          </w:tcPr>
          <w:p w14:paraId="651E285A" w14:textId="77777777" w:rsidR="003B4B97" w:rsidRDefault="003B4B97" w:rsidP="003B4B97">
            <w:pPr>
              <w:rPr>
                <w:b/>
              </w:rPr>
            </w:pPr>
          </w:p>
        </w:tc>
        <w:tc>
          <w:tcPr>
            <w:tcW w:w="696" w:type="dxa"/>
            <w:vMerge/>
            <w:vAlign w:val="center"/>
          </w:tcPr>
          <w:p w14:paraId="50FF013A" w14:textId="77777777" w:rsidR="003B4B97" w:rsidRDefault="003B4B97" w:rsidP="003B4B97">
            <w:pPr>
              <w:rPr>
                <w:b/>
              </w:rPr>
            </w:pPr>
          </w:p>
        </w:tc>
        <w:tc>
          <w:tcPr>
            <w:tcW w:w="697" w:type="dxa"/>
            <w:vMerge/>
            <w:vAlign w:val="center"/>
          </w:tcPr>
          <w:p w14:paraId="61DEE390" w14:textId="77777777" w:rsidR="003B4B97" w:rsidRDefault="003B4B97" w:rsidP="003B4B97">
            <w:pPr>
              <w:rPr>
                <w:b/>
              </w:rPr>
            </w:pPr>
          </w:p>
        </w:tc>
      </w:tr>
      <w:tr w:rsidR="003B4B97" w14:paraId="36769F64" w14:textId="77777777" w:rsidTr="006E2D73">
        <w:tc>
          <w:tcPr>
            <w:tcW w:w="9900" w:type="dxa"/>
            <w:gridSpan w:val="11"/>
            <w:shd w:val="clear" w:color="auto" w:fill="F7CAAC"/>
          </w:tcPr>
          <w:p w14:paraId="56F2AA28"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14:paraId="53AEF271" w14:textId="77777777" w:rsidTr="0029585F">
        <w:trPr>
          <w:trHeight w:val="2117"/>
        </w:trPr>
        <w:tc>
          <w:tcPr>
            <w:tcW w:w="9900" w:type="dxa"/>
            <w:gridSpan w:val="11"/>
          </w:tcPr>
          <w:p w14:paraId="0D3A9B24" w14:textId="0ED08BF2" w:rsidR="003B4B97" w:rsidRPr="00EE167F" w:rsidRDefault="003B4B97" w:rsidP="006E0051">
            <w:pPr>
              <w:jc w:val="both"/>
            </w:pPr>
            <w:r w:rsidRPr="006E2D73">
              <w:t>UNGERMAN, O.</w:t>
            </w:r>
            <w:r w:rsidR="006E2D73">
              <w:t>,</w:t>
            </w:r>
            <w:r w:rsidRPr="006E2D73">
              <w:rPr>
                <w:bCs/>
              </w:rPr>
              <w:t xml:space="preserve"> </w:t>
            </w:r>
            <w:r w:rsidRPr="00EE167F">
              <w:rPr>
                <w:bCs/>
              </w:rPr>
              <w:t>DĚDKOVÁ</w:t>
            </w:r>
            <w:r w:rsidR="006E2D73" w:rsidRPr="00EE167F">
              <w:rPr>
                <w:bCs/>
              </w:rPr>
              <w:t>, J</w:t>
            </w:r>
            <w:r w:rsidRPr="00EE167F">
              <w:rPr>
                <w:bCs/>
              </w:rPr>
              <w:t xml:space="preserve">. </w:t>
            </w:r>
            <w:r w:rsidRPr="00EE167F">
              <w:t xml:space="preserve">Current Implementation of the Circular Economy in Enterprises in the Czech Republic. </w:t>
            </w:r>
            <w:r w:rsidRPr="00EE167F">
              <w:rPr>
                <w:i/>
              </w:rPr>
              <w:t>Review of Economic Perspectives</w:t>
            </w:r>
            <w:r w:rsidRPr="00EE167F">
              <w:t>, 21(2)</w:t>
            </w:r>
            <w:r w:rsidR="006E2D73" w:rsidRPr="00EE167F">
              <w:t>,</w:t>
            </w:r>
            <w:r w:rsidRPr="00EE167F">
              <w:t xml:space="preserve"> </w:t>
            </w:r>
            <w:proofErr w:type="gramStart"/>
            <w:r w:rsidRPr="00EE167F">
              <w:t xml:space="preserve">189 </w:t>
            </w:r>
            <w:r w:rsidR="006E2D73" w:rsidRPr="00EE167F">
              <w:t>–</w:t>
            </w:r>
            <w:r w:rsidRPr="00EE167F">
              <w:t xml:space="preserve"> 210</w:t>
            </w:r>
            <w:proofErr w:type="gramEnd"/>
            <w:r w:rsidR="006E2D73" w:rsidRPr="00EE167F">
              <w:t xml:space="preserve"> p</w:t>
            </w:r>
            <w:r w:rsidRPr="00EE167F">
              <w:t xml:space="preserve">. </w:t>
            </w:r>
            <w:r w:rsidR="006E2D73" w:rsidRPr="00EE167F">
              <w:t xml:space="preserve">2021. </w:t>
            </w:r>
            <w:r w:rsidRPr="00EE167F">
              <w:t>doi:10.2478/revecp-2021-0009. ISSN 12132446. (</w:t>
            </w:r>
            <w:proofErr w:type="gramStart"/>
            <w:r w:rsidRPr="00EE167F">
              <w:t>50%</w:t>
            </w:r>
            <w:proofErr w:type="gramEnd"/>
            <w:r w:rsidRPr="00EE167F">
              <w:t xml:space="preserve">) </w:t>
            </w:r>
          </w:p>
          <w:p w14:paraId="1C5E750B" w14:textId="28981D5F" w:rsidR="003B4B97" w:rsidRPr="00EE167F" w:rsidRDefault="003B4B97" w:rsidP="006E0051">
            <w:pPr>
              <w:jc w:val="both"/>
              <w:rPr>
                <w:bCs/>
              </w:rPr>
            </w:pPr>
            <w:r w:rsidRPr="00EE167F">
              <w:rPr>
                <w:bCs/>
              </w:rPr>
              <w:t>DĚDKOVÁ, J</w:t>
            </w:r>
            <w:r w:rsidRPr="00EE167F">
              <w:t xml:space="preserve">. </w:t>
            </w:r>
            <w:r w:rsidRPr="00EE167F">
              <w:rPr>
                <w:i/>
              </w:rPr>
              <w:t xml:space="preserve">Inovativní marketing jako zdroj konkurenceschopnosti. </w:t>
            </w:r>
            <w:r w:rsidRPr="00EE167F">
              <w:t>Liberec: Technická univerzita v</w:t>
            </w:r>
            <w:r w:rsidR="006E2D73" w:rsidRPr="00EE167F">
              <w:t> </w:t>
            </w:r>
            <w:r w:rsidRPr="00EE167F">
              <w:t>Liberci</w:t>
            </w:r>
            <w:r w:rsidR="006E2D73" w:rsidRPr="00EE167F">
              <w:t>. 2020</w:t>
            </w:r>
            <w:r w:rsidRPr="00EE167F">
              <w:t>.</w:t>
            </w:r>
            <w:r w:rsidRPr="00EE167F">
              <w:rPr>
                <w:bCs/>
              </w:rPr>
              <w:t xml:space="preserve"> ISBN 978-80-7494-522-9.</w:t>
            </w:r>
          </w:p>
          <w:p w14:paraId="6EBCECFA" w14:textId="4671180A" w:rsidR="003B4B97" w:rsidRPr="00EE167F" w:rsidRDefault="003B4B97" w:rsidP="006E0051">
            <w:pPr>
              <w:jc w:val="both"/>
            </w:pPr>
            <w:r w:rsidRPr="00EE167F">
              <w:t>UNGERMAN, O.</w:t>
            </w:r>
            <w:r w:rsidR="006E2D73" w:rsidRPr="00EE167F">
              <w:t>,</w:t>
            </w:r>
            <w:r w:rsidRPr="00EE167F">
              <w:rPr>
                <w:bCs/>
              </w:rPr>
              <w:t xml:space="preserve"> DĚDKOVÁ</w:t>
            </w:r>
            <w:r w:rsidR="006E2D73" w:rsidRPr="00EE167F">
              <w:rPr>
                <w:bCs/>
              </w:rPr>
              <w:t>, J</w:t>
            </w:r>
            <w:r w:rsidRPr="00EE167F">
              <w:t xml:space="preserve">. Model of the Circular Economy and its Application in Business Practice. </w:t>
            </w:r>
            <w:r w:rsidRPr="00EE167F">
              <w:rPr>
                <w:i/>
                <w:iCs/>
              </w:rPr>
              <w:t>Environment, Development and Sustainability</w:t>
            </w:r>
            <w:r w:rsidRPr="00EE167F">
              <w:t>. 22(4)</w:t>
            </w:r>
            <w:r w:rsidR="006E2D73" w:rsidRPr="00EE167F">
              <w:t>,</w:t>
            </w:r>
            <w:r w:rsidRPr="00EE167F">
              <w:t xml:space="preserve"> </w:t>
            </w:r>
            <w:proofErr w:type="gramStart"/>
            <w:r w:rsidRPr="00EE167F">
              <w:t xml:space="preserve">3407 </w:t>
            </w:r>
            <w:r w:rsidR="006E2D73" w:rsidRPr="00EE167F">
              <w:t>–</w:t>
            </w:r>
            <w:r w:rsidRPr="00EE167F">
              <w:t xml:space="preserve"> 3432</w:t>
            </w:r>
            <w:proofErr w:type="gramEnd"/>
            <w:r w:rsidR="006E2D73" w:rsidRPr="00EE167F">
              <w:t xml:space="preserve"> p</w:t>
            </w:r>
            <w:r w:rsidRPr="00EE167F">
              <w:t xml:space="preserve">. </w:t>
            </w:r>
            <w:r w:rsidR="006E2D73" w:rsidRPr="00EE167F">
              <w:t xml:space="preserve">2019. </w:t>
            </w:r>
            <w:r w:rsidRPr="00EE167F">
              <w:t xml:space="preserve">ISSN </w:t>
            </w:r>
            <w:proofErr w:type="gramStart"/>
            <w:r w:rsidRPr="00EE167F">
              <w:t>387-585X</w:t>
            </w:r>
            <w:proofErr w:type="gramEnd"/>
            <w:r w:rsidRPr="00EE167F">
              <w:t xml:space="preserve">. (50%) </w:t>
            </w:r>
          </w:p>
          <w:p w14:paraId="60DC25AF" w14:textId="7E2DAA5C" w:rsidR="003B4B97" w:rsidRPr="00EE167F" w:rsidRDefault="003B4B97" w:rsidP="006E0051">
            <w:pPr>
              <w:jc w:val="both"/>
            </w:pPr>
            <w:r w:rsidRPr="00EE167F">
              <w:t>UNGERMAN, O.</w:t>
            </w:r>
            <w:r w:rsidR="006E2D73" w:rsidRPr="00EE167F">
              <w:t>,</w:t>
            </w:r>
            <w:r w:rsidRPr="00EE167F">
              <w:rPr>
                <w:bCs/>
              </w:rPr>
              <w:t xml:space="preserve"> DĚDKOVÁ</w:t>
            </w:r>
            <w:r w:rsidR="006E2D73" w:rsidRPr="00EE167F">
              <w:rPr>
                <w:bCs/>
              </w:rPr>
              <w:t>, J.</w:t>
            </w:r>
            <w:r w:rsidRPr="00EE167F">
              <w:t xml:space="preserve"> Marketing Innovations in Industry 4.0 and </w:t>
            </w:r>
            <w:r w:rsidR="006E2D73" w:rsidRPr="00EE167F">
              <w:t>T</w:t>
            </w:r>
            <w:r w:rsidRPr="00EE167F">
              <w:t>heir Impacts on Current Enterprises</w:t>
            </w:r>
            <w:r w:rsidR="006E2D73" w:rsidRPr="00EE167F">
              <w:t>.</w:t>
            </w:r>
            <w:r w:rsidRPr="00EE167F">
              <w:t xml:space="preserve"> </w:t>
            </w:r>
            <w:r w:rsidRPr="00EE167F">
              <w:rPr>
                <w:i/>
              </w:rPr>
              <w:t xml:space="preserve">Applied Science. </w:t>
            </w:r>
            <w:r w:rsidRPr="00EE167F">
              <w:t xml:space="preserve">9(18): 3685. </w:t>
            </w:r>
            <w:r w:rsidR="006E2D73" w:rsidRPr="00EE167F">
              <w:t xml:space="preserve">2019. https://doi.org/10.3390/app9183685. </w:t>
            </w:r>
            <w:r w:rsidRPr="00EE167F">
              <w:t>ISSN 2076-3417. (</w:t>
            </w:r>
            <w:proofErr w:type="gramStart"/>
            <w:r w:rsidRPr="00EE167F">
              <w:t>50%</w:t>
            </w:r>
            <w:proofErr w:type="gramEnd"/>
            <w:r w:rsidRPr="00EE167F">
              <w:t xml:space="preserve">)  </w:t>
            </w:r>
          </w:p>
          <w:p w14:paraId="789E95F1" w14:textId="01332A75" w:rsidR="003B4B97" w:rsidRPr="00EE167F" w:rsidRDefault="003B4B97" w:rsidP="006E0051">
            <w:pPr>
              <w:jc w:val="both"/>
            </w:pPr>
            <w:r w:rsidRPr="00EE167F">
              <w:t>UNGERMAN, O., S. MYSLIVCOVÁ</w:t>
            </w:r>
            <w:r w:rsidR="006E2D73" w:rsidRPr="00EE167F">
              <w:t xml:space="preserve">, </w:t>
            </w:r>
            <w:r w:rsidRPr="00EE167F">
              <w:rPr>
                <w:bCs/>
              </w:rPr>
              <w:t>DĚDKOVÁ</w:t>
            </w:r>
            <w:r w:rsidR="006E2D73" w:rsidRPr="00EE167F">
              <w:rPr>
                <w:bCs/>
              </w:rPr>
              <w:t>, J</w:t>
            </w:r>
            <w:r w:rsidRPr="00EE167F">
              <w:t xml:space="preserve">. The Current Perception of Personnel Marketing. </w:t>
            </w:r>
            <w:r w:rsidRPr="00EE167F">
              <w:rPr>
                <w:i/>
                <w:iCs/>
              </w:rPr>
              <w:t xml:space="preserve">Scientific Papers of the University of Pardubice. Series D, Faculty of Economics and Administration. </w:t>
            </w:r>
            <w:r w:rsidRPr="00EE167F">
              <w:t xml:space="preserve">45(1): </w:t>
            </w:r>
            <w:proofErr w:type="gramStart"/>
            <w:r w:rsidRPr="00EE167F">
              <w:t xml:space="preserve">161 </w:t>
            </w:r>
            <w:r w:rsidR="006E2D73" w:rsidRPr="00EE167F">
              <w:t>–</w:t>
            </w:r>
            <w:r w:rsidRPr="00EE167F">
              <w:t xml:space="preserve"> 173</w:t>
            </w:r>
            <w:proofErr w:type="gramEnd"/>
            <w:r w:rsidR="006E2D73" w:rsidRPr="00EE167F">
              <w:t>. 2019.</w:t>
            </w:r>
            <w:r w:rsidRPr="00EE167F">
              <w:t xml:space="preserve"> </w:t>
            </w:r>
            <w:r w:rsidRPr="00EE167F">
              <w:br/>
              <w:t xml:space="preserve">ISSN </w:t>
            </w:r>
            <w:proofErr w:type="gramStart"/>
            <w:r w:rsidRPr="00EE167F">
              <w:t>1211-555X</w:t>
            </w:r>
            <w:proofErr w:type="gramEnd"/>
            <w:r w:rsidRPr="00EE167F">
              <w:t xml:space="preserve">. (33 %) </w:t>
            </w:r>
          </w:p>
          <w:p w14:paraId="7BC2A779" w14:textId="7A8DE153" w:rsidR="003B4B97" w:rsidRPr="007256AD" w:rsidRDefault="003B4B97" w:rsidP="003B4B97">
            <w:pPr>
              <w:jc w:val="both"/>
              <w:rPr>
                <w:i/>
              </w:rPr>
            </w:pPr>
            <w:r w:rsidRPr="007256AD">
              <w:rPr>
                <w:bCs/>
                <w:i/>
              </w:rPr>
              <w:t>Vědecká a výzkumná činnos</w:t>
            </w:r>
            <w:r w:rsidR="006E2D73" w:rsidRPr="007256AD">
              <w:rPr>
                <w:bCs/>
                <w:i/>
              </w:rPr>
              <w:t>t</w:t>
            </w:r>
            <w:r w:rsidRPr="007256AD">
              <w:rPr>
                <w:bCs/>
                <w:i/>
              </w:rPr>
              <w:t>:</w:t>
            </w:r>
            <w:r w:rsidRPr="007256AD">
              <w:rPr>
                <w:i/>
              </w:rPr>
              <w:t xml:space="preserve"> </w:t>
            </w:r>
          </w:p>
          <w:tbl>
            <w:tblPr>
              <w:tblW w:w="9779" w:type="dxa"/>
              <w:tblLayout w:type="fixed"/>
              <w:tblLook w:val="04A0" w:firstRow="1" w:lastRow="0" w:firstColumn="1" w:lastColumn="0" w:noHBand="0" w:noVBand="1"/>
            </w:tblPr>
            <w:tblGrid>
              <w:gridCol w:w="1184"/>
              <w:gridCol w:w="8595"/>
            </w:tblGrid>
            <w:tr w:rsidR="003B4B97" w:rsidRPr="006E2D73" w14:paraId="6F18A25C" w14:textId="77777777" w:rsidTr="003B4B97">
              <w:tc>
                <w:tcPr>
                  <w:tcW w:w="1184" w:type="dxa"/>
                </w:tcPr>
                <w:p w14:paraId="0E2F93FD" w14:textId="77777777" w:rsidR="003B4B97" w:rsidRPr="006E2D73" w:rsidRDefault="003B4B97" w:rsidP="003B4B97">
                  <w:pPr>
                    <w:spacing w:line="240" w:lineRule="exact"/>
                    <w:ind w:left="1410" w:hanging="1410"/>
                    <w:jc w:val="both"/>
                  </w:pPr>
                  <w:proofErr w:type="gramStart"/>
                  <w:r w:rsidRPr="006E2D73">
                    <w:t>2017 - 2019</w:t>
                  </w:r>
                  <w:proofErr w:type="gramEnd"/>
                </w:p>
              </w:tc>
              <w:tc>
                <w:tcPr>
                  <w:tcW w:w="8595" w:type="dxa"/>
                </w:tcPr>
                <w:p w14:paraId="524D007D" w14:textId="77777777" w:rsidR="003B4B97" w:rsidRPr="006E2D73" w:rsidRDefault="003B4B97" w:rsidP="00EE167F">
                  <w:pPr>
                    <w:jc w:val="both"/>
                  </w:pPr>
                  <w:r w:rsidRPr="006E2D73">
                    <w:t>Institucionální výzkum: Inovativní marketing jako nástroj zvyšování konkurenceschopnosti podniků (řešitelka).</w:t>
                  </w:r>
                </w:p>
              </w:tc>
            </w:tr>
            <w:tr w:rsidR="003B4B97" w:rsidRPr="006E2D73" w14:paraId="7B2FD934" w14:textId="77777777" w:rsidTr="003B4B97">
              <w:tc>
                <w:tcPr>
                  <w:tcW w:w="1184" w:type="dxa"/>
                </w:tcPr>
                <w:p w14:paraId="1F19934B" w14:textId="77777777" w:rsidR="003B4B97" w:rsidRPr="006E2D73" w:rsidRDefault="003B4B97" w:rsidP="003B4B97">
                  <w:pPr>
                    <w:spacing w:line="240" w:lineRule="exact"/>
                    <w:ind w:left="1410" w:hanging="1410"/>
                    <w:jc w:val="both"/>
                  </w:pPr>
                  <w:proofErr w:type="gramStart"/>
                  <w:r w:rsidRPr="006E2D73">
                    <w:t>2014 - 2016</w:t>
                  </w:r>
                  <w:proofErr w:type="gramEnd"/>
                </w:p>
              </w:tc>
              <w:tc>
                <w:tcPr>
                  <w:tcW w:w="8595" w:type="dxa"/>
                </w:tcPr>
                <w:p w14:paraId="33345F11" w14:textId="77777777" w:rsidR="003B4B97" w:rsidRPr="006E2D73" w:rsidRDefault="003B4B97" w:rsidP="00EE167F">
                  <w:pPr>
                    <w:jc w:val="both"/>
                  </w:pPr>
                  <w:r w:rsidRPr="006E2D73">
                    <w:t xml:space="preserve">Institucionální výzkum: Strategické řízení výkonnosti podniku, dílčí téma: Konkurenceschopnost podniku a hodnota zákazníka (členka týmu).   </w:t>
                  </w:r>
                </w:p>
              </w:tc>
            </w:tr>
            <w:tr w:rsidR="003B4B97" w:rsidRPr="006E2D73" w14:paraId="3290ADD7" w14:textId="77777777" w:rsidTr="003B4B97">
              <w:tc>
                <w:tcPr>
                  <w:tcW w:w="1184" w:type="dxa"/>
                </w:tcPr>
                <w:p w14:paraId="75AC8B69" w14:textId="77777777" w:rsidR="003B4B97" w:rsidRPr="006E2D73" w:rsidRDefault="003B4B97" w:rsidP="003B4B97">
                  <w:pPr>
                    <w:spacing w:line="240" w:lineRule="exact"/>
                    <w:ind w:left="1410" w:hanging="1410"/>
                    <w:jc w:val="both"/>
                  </w:pPr>
                  <w:r w:rsidRPr="006E2D73">
                    <w:t>2015</w:t>
                  </w:r>
                </w:p>
              </w:tc>
              <w:tc>
                <w:tcPr>
                  <w:tcW w:w="8595" w:type="dxa"/>
                </w:tcPr>
                <w:p w14:paraId="776D2E28" w14:textId="77777777" w:rsidR="003B4B97" w:rsidRPr="006E2D73" w:rsidRDefault="003B4B97" w:rsidP="00EE167F">
                  <w:pPr>
                    <w:jc w:val="both"/>
                  </w:pPr>
                  <w:r w:rsidRPr="006E2D73">
                    <w:t>Projekt Visegrádského fondu: Quality of the Business Environment in Tourism in the Border Regions of</w:t>
                  </w:r>
                  <w:r w:rsidRPr="006E2D73">
                    <w:br/>
                    <w:t>Euroregion Neisse-Nisa-Nysa (řešitelka).</w:t>
                  </w:r>
                </w:p>
              </w:tc>
            </w:tr>
            <w:tr w:rsidR="003B4B97" w:rsidRPr="006E2D73" w14:paraId="58342A2D" w14:textId="77777777" w:rsidTr="003B4B97">
              <w:tc>
                <w:tcPr>
                  <w:tcW w:w="1184" w:type="dxa"/>
                </w:tcPr>
                <w:p w14:paraId="7369EDF0" w14:textId="77777777" w:rsidR="003B4B97" w:rsidRPr="006E2D73" w:rsidRDefault="003B4B97" w:rsidP="003B4B97">
                  <w:pPr>
                    <w:spacing w:line="240" w:lineRule="exact"/>
                    <w:ind w:left="1410" w:hanging="1410"/>
                    <w:jc w:val="both"/>
                  </w:pPr>
                  <w:r w:rsidRPr="006E2D73">
                    <w:t>2014</w:t>
                  </w:r>
                </w:p>
              </w:tc>
              <w:tc>
                <w:tcPr>
                  <w:tcW w:w="8595" w:type="dxa"/>
                </w:tcPr>
                <w:p w14:paraId="66013AA8" w14:textId="74771EFF" w:rsidR="003B4B97" w:rsidRPr="006E2D73" w:rsidRDefault="003B4B97" w:rsidP="00EE167F">
                  <w:pPr>
                    <w:jc w:val="both"/>
                  </w:pPr>
                  <w:r w:rsidRPr="006E2D73">
                    <w:t>Smluvní výzkum: Průzkum vybraných ukazatelů dopravní obslužnosti koridoru Libereckého kraje (řešitelka).</w:t>
                  </w:r>
                </w:p>
              </w:tc>
            </w:tr>
          </w:tbl>
          <w:p w14:paraId="30494ECC" w14:textId="77777777" w:rsidR="003B4B97" w:rsidRPr="007256AD" w:rsidRDefault="003B4B97" w:rsidP="003B4B97">
            <w:pPr>
              <w:rPr>
                <w:bCs/>
                <w:i/>
                <w:iCs/>
              </w:rPr>
            </w:pPr>
            <w:r w:rsidRPr="007256AD">
              <w:rPr>
                <w:bCs/>
                <w:i/>
                <w:iCs/>
              </w:rPr>
              <w:t>Projekty VaVaI v Centrální evidenci projektů:</w:t>
            </w:r>
          </w:p>
          <w:p w14:paraId="0760AC13" w14:textId="6DA407C2" w:rsidR="003B4B97" w:rsidRPr="006E2D73" w:rsidRDefault="00EE167F" w:rsidP="00EE167F">
            <w:pPr>
              <w:tabs>
                <w:tab w:val="left" w:pos="1358"/>
              </w:tabs>
              <w:jc w:val="both"/>
            </w:pPr>
            <w:r>
              <w:t xml:space="preserve">  </w:t>
            </w:r>
            <w:proofErr w:type="gramStart"/>
            <w:r w:rsidR="003B4B97" w:rsidRPr="006E2D73">
              <w:t>2020 - 2023</w:t>
            </w:r>
            <w:proofErr w:type="gramEnd"/>
            <w:r w:rsidR="003B4B97" w:rsidRPr="006E2D73">
              <w:t xml:space="preserve"> TL03000236 Děti školního věku a jejich vnímání online marketingové komunikace, Technologická  </w:t>
            </w:r>
            <w:r w:rsidR="003B4B97" w:rsidRPr="006E2D73">
              <w:br/>
              <w:t xml:space="preserve">                           agentura ČR, Program ÉTA. (členka týmu)</w:t>
            </w:r>
          </w:p>
          <w:tbl>
            <w:tblPr>
              <w:tblW w:w="9779" w:type="dxa"/>
              <w:tblLayout w:type="fixed"/>
              <w:tblLook w:val="04A0" w:firstRow="1" w:lastRow="0" w:firstColumn="1" w:lastColumn="0" w:noHBand="0" w:noVBand="1"/>
            </w:tblPr>
            <w:tblGrid>
              <w:gridCol w:w="1184"/>
              <w:gridCol w:w="8595"/>
            </w:tblGrid>
            <w:tr w:rsidR="003B4B97" w:rsidRPr="006E2D73" w14:paraId="0ED46224" w14:textId="77777777" w:rsidTr="003B4B97">
              <w:tc>
                <w:tcPr>
                  <w:tcW w:w="1184" w:type="dxa"/>
                </w:tcPr>
                <w:p w14:paraId="22B5FEB7" w14:textId="77777777" w:rsidR="003B4B97" w:rsidRPr="006E2D73" w:rsidRDefault="003B4B97" w:rsidP="00EE167F">
                  <w:pPr>
                    <w:spacing w:line="240" w:lineRule="exact"/>
                    <w:ind w:hanging="5"/>
                  </w:pPr>
                  <w:proofErr w:type="gramStart"/>
                  <w:r w:rsidRPr="006E2D73">
                    <w:t>2018 - 2019</w:t>
                  </w:r>
                  <w:proofErr w:type="gramEnd"/>
                </w:p>
              </w:tc>
              <w:tc>
                <w:tcPr>
                  <w:tcW w:w="8595" w:type="dxa"/>
                </w:tcPr>
                <w:p w14:paraId="3AF97398" w14:textId="1085AC47" w:rsidR="003B4B97" w:rsidRPr="006E2D73" w:rsidRDefault="003B4B97" w:rsidP="00EE167F">
                  <w:pPr>
                    <w:jc w:val="both"/>
                  </w:pPr>
                  <w:r w:rsidRPr="006E2D73">
                    <w:t>INTERREG CZ.11.4.120/0.0/0.0/16_012/0000946: Analýza služeb v cestovním ruchu v Česko-polském pohraničí (řešitelka).</w:t>
                  </w:r>
                </w:p>
              </w:tc>
            </w:tr>
          </w:tbl>
          <w:p w14:paraId="31E3A64A" w14:textId="77777777" w:rsidR="003B4B97" w:rsidRPr="007256AD" w:rsidRDefault="003B4B97" w:rsidP="003B4B97">
            <w:pPr>
              <w:rPr>
                <w:bCs/>
                <w:i/>
                <w:iCs/>
              </w:rPr>
            </w:pPr>
            <w:r w:rsidRPr="007256AD">
              <w:rPr>
                <w:bCs/>
                <w:i/>
                <w:iCs/>
              </w:rPr>
              <w:lastRenderedPageBreak/>
              <w:t>Smluvní výzkum:</w:t>
            </w:r>
          </w:p>
          <w:p w14:paraId="056F3BE1" w14:textId="5F588EDE" w:rsidR="003B4B97" w:rsidRPr="006E2D73" w:rsidRDefault="003B4B97" w:rsidP="00EE167F">
            <w:pPr>
              <w:jc w:val="both"/>
              <w:rPr>
                <w:bCs/>
              </w:rPr>
            </w:pPr>
            <w:r w:rsidRPr="006E2D73">
              <w:rPr>
                <w:rStyle w:val="-wm-normaltextrun"/>
              </w:rPr>
              <w:t xml:space="preserve">   2021 </w:t>
            </w:r>
            <w:r w:rsidRPr="006E2D73">
              <w:rPr>
                <w:rStyle w:val="-wm-contextualspellingandgrammarerror"/>
              </w:rPr>
              <w:t xml:space="preserve">      </w:t>
            </w:r>
            <w:r w:rsidR="00EE167F">
              <w:rPr>
                <w:rStyle w:val="-wm-contextualspellingandgrammarerror"/>
              </w:rPr>
              <w:t xml:space="preserve"> </w:t>
            </w:r>
            <w:r w:rsidRPr="006E2D73">
              <w:rPr>
                <w:rStyle w:val="-wm-contextualspellingandgrammarerror"/>
              </w:rPr>
              <w:t>Smluvní výzkum pro zadavatele Turistický</w:t>
            </w:r>
            <w:r w:rsidRPr="006E2D73">
              <w:rPr>
                <w:rStyle w:val="-wm-normaltextrun"/>
              </w:rPr>
              <w:t> region Liberecko, Jablonec, Frýdlantsko a </w:t>
            </w:r>
            <w:r w:rsidRPr="006E2D73">
              <w:rPr>
                <w:rStyle w:val="-wm-spellingerror"/>
              </w:rPr>
              <w:t>Tanvaldsko</w:t>
            </w:r>
            <w:r w:rsidRPr="006E2D73">
              <w:rPr>
                <w:rStyle w:val="-wm-normaltextrun"/>
              </w:rPr>
              <w:t xml:space="preserve">: </w:t>
            </w:r>
            <w:r w:rsidRPr="006E2D73">
              <w:rPr>
                <w:rStyle w:val="-wm-normaltextrun"/>
              </w:rPr>
              <w:br/>
              <w:t xml:space="preserve">                           "Strategie rozvoje Turistického regionu Jizerské hory" (členka týmu).</w:t>
            </w:r>
          </w:p>
          <w:p w14:paraId="1758D5CC" w14:textId="13FF4436" w:rsidR="003B4B97" w:rsidRPr="006E2D73" w:rsidRDefault="003B4B97" w:rsidP="00EE167F">
            <w:pPr>
              <w:tabs>
                <w:tab w:val="left" w:pos="1314"/>
              </w:tabs>
              <w:jc w:val="both"/>
            </w:pPr>
            <w:r w:rsidRPr="006E2D73">
              <w:rPr>
                <w:bCs/>
                <w:iCs/>
              </w:rPr>
              <w:t xml:space="preserve">   2020            </w:t>
            </w:r>
            <w:r w:rsidR="00EE167F">
              <w:rPr>
                <w:bCs/>
                <w:iCs/>
              </w:rPr>
              <w:t>S</w:t>
            </w:r>
            <w:r w:rsidRPr="006E2D73">
              <w:rPr>
                <w:bCs/>
                <w:iCs/>
              </w:rPr>
              <w:t xml:space="preserve">mluvní výzkum pro zadavatele Liberecký kraj, Zpracování podkladů pro Strategii rozvoje cestovního </w:t>
            </w:r>
            <w:r w:rsidRPr="006E2D73">
              <w:rPr>
                <w:bCs/>
                <w:iCs/>
              </w:rPr>
              <w:br/>
              <w:t xml:space="preserve">                           ruchu Libereckého kraje. Ověření: https://kultura.kraj-lbc.cz/page414/strategicke dokumenty/</w:t>
            </w:r>
            <w:r w:rsidRPr="006E2D73">
              <w:rPr>
                <w:bCs/>
                <w:iCs/>
              </w:rPr>
              <w:br/>
              <w:t xml:space="preserve">                           infografiky-argumentacni-karty </w:t>
            </w:r>
            <w:r w:rsidRPr="006E2D73">
              <w:t xml:space="preserve">(členka týmu).   </w:t>
            </w:r>
          </w:p>
          <w:p w14:paraId="460EA948" w14:textId="77777777" w:rsidR="003B4B97" w:rsidRPr="007256AD" w:rsidRDefault="003B4B97" w:rsidP="003B4B97">
            <w:pPr>
              <w:tabs>
                <w:tab w:val="left" w:pos="1314"/>
              </w:tabs>
              <w:rPr>
                <w:bCs/>
                <w:i/>
                <w:iCs/>
              </w:rPr>
            </w:pPr>
            <w:r w:rsidRPr="007256AD">
              <w:rPr>
                <w:i/>
              </w:rPr>
              <w:t xml:space="preserve">Institucionální výzkum: </w:t>
            </w:r>
          </w:p>
          <w:p w14:paraId="72F8F3D4" w14:textId="680D205D" w:rsidR="003B4B97" w:rsidRPr="006E2D73" w:rsidRDefault="003B4B97" w:rsidP="0029585F">
            <w:pPr>
              <w:tabs>
                <w:tab w:val="left" w:pos="1314"/>
              </w:tabs>
              <w:jc w:val="both"/>
            </w:pPr>
            <w:proofErr w:type="gramStart"/>
            <w:r w:rsidRPr="006E2D73">
              <w:t>2021 - 2022</w:t>
            </w:r>
            <w:proofErr w:type="gramEnd"/>
            <w:r w:rsidRPr="006E2D73">
              <w:t xml:space="preserve">     Interní výzkumný projekt financovaný z institucionální podpory EF TUL: Cirkulární ekonomika a její </w:t>
            </w:r>
            <w:r w:rsidRPr="006E2D73">
              <w:br/>
              <w:t xml:space="preserve">                           dopady na podniky a spotřebitele (členka týmu).   </w:t>
            </w:r>
          </w:p>
        </w:tc>
      </w:tr>
      <w:tr w:rsidR="003B4B97" w14:paraId="4D771253" w14:textId="77777777" w:rsidTr="006E2D73">
        <w:trPr>
          <w:trHeight w:val="218"/>
        </w:trPr>
        <w:tc>
          <w:tcPr>
            <w:tcW w:w="9900" w:type="dxa"/>
            <w:gridSpan w:val="11"/>
            <w:shd w:val="clear" w:color="auto" w:fill="F7CAAC"/>
          </w:tcPr>
          <w:p w14:paraId="7997BE93" w14:textId="77777777" w:rsidR="003B4B97" w:rsidRDefault="003B4B97" w:rsidP="003B4B97">
            <w:pPr>
              <w:rPr>
                <w:b/>
              </w:rPr>
            </w:pPr>
            <w:r>
              <w:rPr>
                <w:b/>
              </w:rPr>
              <w:lastRenderedPageBreak/>
              <w:t>Působení v zahraničí</w:t>
            </w:r>
          </w:p>
        </w:tc>
      </w:tr>
      <w:tr w:rsidR="003B4B97" w14:paraId="761327A2" w14:textId="77777777" w:rsidTr="006E2D73">
        <w:trPr>
          <w:trHeight w:val="328"/>
        </w:trPr>
        <w:tc>
          <w:tcPr>
            <w:tcW w:w="9900" w:type="dxa"/>
            <w:gridSpan w:val="11"/>
          </w:tcPr>
          <w:p w14:paraId="7FB0368E" w14:textId="77777777" w:rsidR="000211BC" w:rsidRDefault="000211BC" w:rsidP="000211BC">
            <w:r w:rsidRPr="00DF2E29">
              <w:t>2009 Univerzita Mateja Bela v Banské Bystrici, Slovensko</w:t>
            </w:r>
          </w:p>
          <w:p w14:paraId="2629D468" w14:textId="77777777" w:rsidR="000211BC" w:rsidRPr="00DF2E29" w:rsidRDefault="000211BC" w:rsidP="000211BC">
            <w:pPr>
              <w:jc w:val="both"/>
            </w:pPr>
            <w:r w:rsidRPr="00DF2E29">
              <w:t>2009, 2010, 2011</w:t>
            </w:r>
            <w:r>
              <w:t>,</w:t>
            </w:r>
            <w:r w:rsidRPr="006E4643">
              <w:t xml:space="preserve">2015-2019 </w:t>
            </w:r>
            <w:r w:rsidRPr="00DF2E29">
              <w:t xml:space="preserve">University of Economics Wroclaw, Polsko </w:t>
            </w:r>
          </w:p>
          <w:p w14:paraId="03372856" w14:textId="33C65135" w:rsidR="003B4B97" w:rsidRPr="000211BC" w:rsidRDefault="000211BC" w:rsidP="000211BC">
            <w:pPr>
              <w:jc w:val="both"/>
            </w:pPr>
            <w:r w:rsidRPr="00DF2E29">
              <w:rPr>
                <w:lang w:val="nl-NL"/>
              </w:rPr>
              <w:t>2013 KATHO University College Katholieke Hogeschool Zuid-West-Vlaanderen Belgium, Belgie</w:t>
            </w:r>
            <w:r w:rsidRPr="00DF2E29">
              <w:t xml:space="preserve"> </w:t>
            </w:r>
          </w:p>
        </w:tc>
      </w:tr>
      <w:tr w:rsidR="003B4B97" w14:paraId="6CC18D34" w14:textId="77777777" w:rsidTr="0029585F">
        <w:trPr>
          <w:cantSplit/>
          <w:trHeight w:val="184"/>
        </w:trPr>
        <w:tc>
          <w:tcPr>
            <w:tcW w:w="2529" w:type="dxa"/>
            <w:shd w:val="clear" w:color="auto" w:fill="F7CAAC"/>
          </w:tcPr>
          <w:p w14:paraId="57E45B21" w14:textId="77777777" w:rsidR="003B4B97" w:rsidRDefault="003B4B97" w:rsidP="003B4B97">
            <w:pPr>
              <w:jc w:val="both"/>
              <w:rPr>
                <w:b/>
              </w:rPr>
            </w:pPr>
            <w:r>
              <w:rPr>
                <w:b/>
              </w:rPr>
              <w:t xml:space="preserve">Podpis </w:t>
            </w:r>
          </w:p>
        </w:tc>
        <w:tc>
          <w:tcPr>
            <w:tcW w:w="4554" w:type="dxa"/>
            <w:gridSpan w:val="5"/>
          </w:tcPr>
          <w:p w14:paraId="6E88D355" w14:textId="77777777" w:rsidR="003B4B97" w:rsidRDefault="003B4B97" w:rsidP="003B4B97">
            <w:pPr>
              <w:jc w:val="both"/>
            </w:pPr>
          </w:p>
        </w:tc>
        <w:tc>
          <w:tcPr>
            <w:tcW w:w="789" w:type="dxa"/>
            <w:gridSpan w:val="2"/>
            <w:shd w:val="clear" w:color="auto" w:fill="F7CAAC"/>
          </w:tcPr>
          <w:p w14:paraId="122055A0" w14:textId="77777777" w:rsidR="003B4B97" w:rsidRDefault="003B4B97" w:rsidP="003B4B97">
            <w:pPr>
              <w:jc w:val="both"/>
            </w:pPr>
            <w:r>
              <w:rPr>
                <w:b/>
              </w:rPr>
              <w:t>datum</w:t>
            </w:r>
          </w:p>
        </w:tc>
        <w:tc>
          <w:tcPr>
            <w:tcW w:w="2028" w:type="dxa"/>
            <w:gridSpan w:val="3"/>
          </w:tcPr>
          <w:p w14:paraId="7D818468" w14:textId="7C7FB317" w:rsidR="003B4B97" w:rsidRDefault="003B4B97" w:rsidP="003B4B97">
            <w:pPr>
              <w:jc w:val="both"/>
            </w:pPr>
          </w:p>
        </w:tc>
      </w:tr>
    </w:tbl>
    <w:p w14:paraId="5852F4CE" w14:textId="77777777" w:rsidR="003B4B97" w:rsidRDefault="003B4B97" w:rsidP="003B4B97">
      <w:pPr>
        <w:pStyle w:val="Bezmezer"/>
      </w:pPr>
    </w:p>
    <w:p w14:paraId="018678DA" w14:textId="77777777" w:rsidR="003B4B97" w:rsidRDefault="003B4B97" w:rsidP="003B4B97">
      <w:pPr>
        <w:pStyle w:val="Bezmezer"/>
      </w:pPr>
    </w:p>
    <w:p w14:paraId="1ED6F9E5" w14:textId="77777777" w:rsidR="003B4B97" w:rsidRDefault="003B4B97" w:rsidP="003B4B97">
      <w:pPr>
        <w:pStyle w:val="Bezmezer"/>
      </w:pPr>
    </w:p>
    <w:p w14:paraId="383D9099" w14:textId="77777777" w:rsidR="003B4B97" w:rsidRDefault="003B4B97" w:rsidP="003B4B97">
      <w:pPr>
        <w:pStyle w:val="Bezmezer"/>
      </w:pPr>
    </w:p>
    <w:p w14:paraId="2CE10AB9" w14:textId="77777777" w:rsidR="003B4B97" w:rsidRDefault="003B4B97" w:rsidP="003B4B97">
      <w:pPr>
        <w:pStyle w:val="Bezmezer"/>
      </w:pPr>
    </w:p>
    <w:p w14:paraId="506521CA" w14:textId="77777777" w:rsidR="003B4B97" w:rsidRDefault="003B4B97" w:rsidP="003B4B97">
      <w:pPr>
        <w:pStyle w:val="Bezmezer"/>
      </w:pPr>
    </w:p>
    <w:p w14:paraId="52CE2044" w14:textId="77777777" w:rsidR="003B4B97" w:rsidRDefault="003B4B97" w:rsidP="003B4B97">
      <w:pPr>
        <w:pStyle w:val="Bezmezer"/>
      </w:pPr>
    </w:p>
    <w:p w14:paraId="48B8C165" w14:textId="77777777" w:rsidR="003B4B97" w:rsidRDefault="003B4B97" w:rsidP="003B4B97">
      <w:pPr>
        <w:pStyle w:val="Bezmezer"/>
      </w:pPr>
    </w:p>
    <w:p w14:paraId="72E020B9" w14:textId="77777777" w:rsidR="003B4B97" w:rsidRDefault="003B4B97" w:rsidP="003B4B97">
      <w:pPr>
        <w:pStyle w:val="Bezmezer"/>
      </w:pPr>
    </w:p>
    <w:p w14:paraId="1B543BAA" w14:textId="77777777" w:rsidR="003B4B97" w:rsidRDefault="003B4B97" w:rsidP="003B4B97">
      <w:pPr>
        <w:pStyle w:val="Bezmezer"/>
      </w:pPr>
    </w:p>
    <w:p w14:paraId="73C8C7D5"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503BCE76" w14:textId="77777777" w:rsidTr="003B4B97">
        <w:tc>
          <w:tcPr>
            <w:tcW w:w="9859" w:type="dxa"/>
            <w:gridSpan w:val="11"/>
            <w:tcBorders>
              <w:bottom w:val="double" w:sz="4" w:space="0" w:color="auto"/>
            </w:tcBorders>
            <w:shd w:val="clear" w:color="auto" w:fill="BDD6EE"/>
          </w:tcPr>
          <w:p w14:paraId="0981B650" w14:textId="4A066E78" w:rsidR="003B4B97" w:rsidRDefault="003B4B97" w:rsidP="003B4B97">
            <w:pPr>
              <w:jc w:val="both"/>
              <w:rPr>
                <w:b/>
                <w:sz w:val="28"/>
              </w:rPr>
            </w:pPr>
            <w:r>
              <w:rPr>
                <w:b/>
                <w:sz w:val="28"/>
              </w:rPr>
              <w:lastRenderedPageBreak/>
              <w:t>C-I – Personální zabezpečení</w:t>
            </w:r>
          </w:p>
        </w:tc>
      </w:tr>
      <w:tr w:rsidR="003B4B97" w14:paraId="5125C418" w14:textId="77777777" w:rsidTr="003B4B97">
        <w:tc>
          <w:tcPr>
            <w:tcW w:w="2518" w:type="dxa"/>
            <w:tcBorders>
              <w:top w:val="double" w:sz="4" w:space="0" w:color="auto"/>
            </w:tcBorders>
            <w:shd w:val="clear" w:color="auto" w:fill="F7CAAC"/>
          </w:tcPr>
          <w:p w14:paraId="216C75F0" w14:textId="77777777" w:rsidR="003B4B97" w:rsidRDefault="003B4B97" w:rsidP="003B4B97">
            <w:pPr>
              <w:jc w:val="both"/>
              <w:rPr>
                <w:b/>
              </w:rPr>
            </w:pPr>
            <w:r>
              <w:rPr>
                <w:b/>
              </w:rPr>
              <w:t>Vysoká škola</w:t>
            </w:r>
          </w:p>
        </w:tc>
        <w:tc>
          <w:tcPr>
            <w:tcW w:w="7341" w:type="dxa"/>
            <w:gridSpan w:val="10"/>
          </w:tcPr>
          <w:p w14:paraId="58F52F55" w14:textId="77777777" w:rsidR="003B4B97" w:rsidRDefault="003B4B97" w:rsidP="003B4B97">
            <w:pPr>
              <w:jc w:val="both"/>
            </w:pPr>
            <w:r>
              <w:t>Univerzita Tomáše Bati ve Zlíně</w:t>
            </w:r>
          </w:p>
        </w:tc>
      </w:tr>
      <w:tr w:rsidR="003B4B97" w14:paraId="64179391" w14:textId="77777777" w:rsidTr="003B4B97">
        <w:tc>
          <w:tcPr>
            <w:tcW w:w="2518" w:type="dxa"/>
            <w:shd w:val="clear" w:color="auto" w:fill="F7CAAC"/>
          </w:tcPr>
          <w:p w14:paraId="30E09BFE" w14:textId="77777777" w:rsidR="003B4B97" w:rsidRDefault="003B4B97" w:rsidP="003B4B97">
            <w:pPr>
              <w:jc w:val="both"/>
              <w:rPr>
                <w:b/>
              </w:rPr>
            </w:pPr>
            <w:r>
              <w:rPr>
                <w:b/>
              </w:rPr>
              <w:t>Součást vysoké školy</w:t>
            </w:r>
          </w:p>
        </w:tc>
        <w:tc>
          <w:tcPr>
            <w:tcW w:w="7341" w:type="dxa"/>
            <w:gridSpan w:val="10"/>
          </w:tcPr>
          <w:p w14:paraId="33CD3FDB" w14:textId="77777777" w:rsidR="003B4B97" w:rsidRDefault="003B4B97" w:rsidP="003B4B97">
            <w:pPr>
              <w:jc w:val="both"/>
            </w:pPr>
            <w:r>
              <w:t>Fakulta managementu a ekonomiky</w:t>
            </w:r>
          </w:p>
        </w:tc>
      </w:tr>
      <w:tr w:rsidR="003B4B97" w14:paraId="3B8651BC" w14:textId="77777777" w:rsidTr="003B4B97">
        <w:tc>
          <w:tcPr>
            <w:tcW w:w="2518" w:type="dxa"/>
            <w:shd w:val="clear" w:color="auto" w:fill="F7CAAC"/>
          </w:tcPr>
          <w:p w14:paraId="778507CD" w14:textId="77777777" w:rsidR="003B4B97" w:rsidRDefault="003B4B97" w:rsidP="003B4B97">
            <w:pPr>
              <w:jc w:val="both"/>
              <w:rPr>
                <w:b/>
              </w:rPr>
            </w:pPr>
            <w:r>
              <w:rPr>
                <w:b/>
              </w:rPr>
              <w:t>Název studijního programu</w:t>
            </w:r>
          </w:p>
        </w:tc>
        <w:tc>
          <w:tcPr>
            <w:tcW w:w="7341" w:type="dxa"/>
            <w:gridSpan w:val="10"/>
          </w:tcPr>
          <w:p w14:paraId="4589336A" w14:textId="52A8D948" w:rsidR="003B4B97" w:rsidRPr="00DD45A7" w:rsidRDefault="00DD45A7" w:rsidP="00DD45A7">
            <w:pPr>
              <w:rPr>
                <w:sz w:val="22"/>
                <w:szCs w:val="22"/>
              </w:rPr>
            </w:pPr>
            <w:r>
              <w:t>Tourism Economics and Hospitality Management</w:t>
            </w:r>
          </w:p>
        </w:tc>
      </w:tr>
      <w:tr w:rsidR="003B4B97" w14:paraId="3E4DD870" w14:textId="77777777" w:rsidTr="003B4B97">
        <w:tc>
          <w:tcPr>
            <w:tcW w:w="2518" w:type="dxa"/>
            <w:shd w:val="clear" w:color="auto" w:fill="F7CAAC"/>
          </w:tcPr>
          <w:p w14:paraId="2AFA662D" w14:textId="77777777" w:rsidR="003B4B97" w:rsidRDefault="003B4B97" w:rsidP="003B4B97">
            <w:pPr>
              <w:jc w:val="both"/>
              <w:rPr>
                <w:b/>
              </w:rPr>
            </w:pPr>
            <w:r>
              <w:rPr>
                <w:b/>
              </w:rPr>
              <w:t>Jméno a příjmení</w:t>
            </w:r>
          </w:p>
        </w:tc>
        <w:tc>
          <w:tcPr>
            <w:tcW w:w="4536" w:type="dxa"/>
            <w:gridSpan w:val="5"/>
          </w:tcPr>
          <w:p w14:paraId="632E8DC2" w14:textId="77777777" w:rsidR="003B4B97" w:rsidRDefault="003B4B97" w:rsidP="003B4B97">
            <w:pPr>
              <w:jc w:val="both"/>
            </w:pPr>
            <w:r>
              <w:t>Zuzana DOHNALOVÁ</w:t>
            </w:r>
          </w:p>
        </w:tc>
        <w:tc>
          <w:tcPr>
            <w:tcW w:w="709" w:type="dxa"/>
            <w:shd w:val="clear" w:color="auto" w:fill="F7CAAC"/>
          </w:tcPr>
          <w:p w14:paraId="0C013B46" w14:textId="77777777" w:rsidR="003B4B97" w:rsidRDefault="003B4B97" w:rsidP="003B4B97">
            <w:pPr>
              <w:jc w:val="both"/>
              <w:rPr>
                <w:b/>
              </w:rPr>
            </w:pPr>
            <w:r>
              <w:rPr>
                <w:b/>
              </w:rPr>
              <w:t>Tituly</w:t>
            </w:r>
          </w:p>
        </w:tc>
        <w:tc>
          <w:tcPr>
            <w:tcW w:w="2096" w:type="dxa"/>
            <w:gridSpan w:val="4"/>
          </w:tcPr>
          <w:p w14:paraId="264BA035" w14:textId="77777777" w:rsidR="003B4B97" w:rsidRDefault="003B4B97" w:rsidP="003B4B97">
            <w:pPr>
              <w:jc w:val="both"/>
            </w:pPr>
            <w:r>
              <w:t>doc. Ing., Ph.D.</w:t>
            </w:r>
          </w:p>
        </w:tc>
      </w:tr>
      <w:tr w:rsidR="003B4B97" w14:paraId="40FE7D05" w14:textId="77777777" w:rsidTr="003B4B97">
        <w:tc>
          <w:tcPr>
            <w:tcW w:w="2518" w:type="dxa"/>
            <w:shd w:val="clear" w:color="auto" w:fill="F7CAAC"/>
          </w:tcPr>
          <w:p w14:paraId="4B750998" w14:textId="77777777" w:rsidR="003B4B97" w:rsidRDefault="003B4B97" w:rsidP="003B4B97">
            <w:pPr>
              <w:jc w:val="both"/>
              <w:rPr>
                <w:b/>
              </w:rPr>
            </w:pPr>
            <w:r>
              <w:rPr>
                <w:b/>
              </w:rPr>
              <w:t>Rok narození</w:t>
            </w:r>
          </w:p>
        </w:tc>
        <w:tc>
          <w:tcPr>
            <w:tcW w:w="829" w:type="dxa"/>
          </w:tcPr>
          <w:p w14:paraId="63FDDBF1" w14:textId="77777777" w:rsidR="003B4B97" w:rsidRDefault="003B4B97" w:rsidP="003B4B97">
            <w:pPr>
              <w:jc w:val="both"/>
            </w:pPr>
            <w:r>
              <w:t>1966</w:t>
            </w:r>
          </w:p>
        </w:tc>
        <w:tc>
          <w:tcPr>
            <w:tcW w:w="1721" w:type="dxa"/>
            <w:shd w:val="clear" w:color="auto" w:fill="F7CAAC"/>
          </w:tcPr>
          <w:p w14:paraId="1CEB9095" w14:textId="77777777" w:rsidR="003B4B97" w:rsidRDefault="003B4B97" w:rsidP="003B4B97">
            <w:pPr>
              <w:jc w:val="both"/>
              <w:rPr>
                <w:b/>
              </w:rPr>
            </w:pPr>
            <w:r>
              <w:rPr>
                <w:b/>
              </w:rPr>
              <w:t>typ vztahu k VŠ</w:t>
            </w:r>
          </w:p>
        </w:tc>
        <w:tc>
          <w:tcPr>
            <w:tcW w:w="992" w:type="dxa"/>
            <w:gridSpan w:val="2"/>
          </w:tcPr>
          <w:p w14:paraId="14166A6A" w14:textId="77777777" w:rsidR="003B4B97" w:rsidRDefault="003B4B97" w:rsidP="003B4B97">
            <w:pPr>
              <w:jc w:val="both"/>
            </w:pPr>
            <w:r>
              <w:t>pp</w:t>
            </w:r>
          </w:p>
        </w:tc>
        <w:tc>
          <w:tcPr>
            <w:tcW w:w="994" w:type="dxa"/>
            <w:shd w:val="clear" w:color="auto" w:fill="F7CAAC"/>
          </w:tcPr>
          <w:p w14:paraId="3AFD2685" w14:textId="77777777" w:rsidR="003B4B97" w:rsidRDefault="003B4B97" w:rsidP="003B4B97">
            <w:pPr>
              <w:jc w:val="both"/>
              <w:rPr>
                <w:b/>
              </w:rPr>
            </w:pPr>
            <w:r>
              <w:rPr>
                <w:b/>
              </w:rPr>
              <w:t>rozsah</w:t>
            </w:r>
          </w:p>
        </w:tc>
        <w:tc>
          <w:tcPr>
            <w:tcW w:w="709" w:type="dxa"/>
          </w:tcPr>
          <w:p w14:paraId="1CBB9722" w14:textId="77777777" w:rsidR="003B4B97" w:rsidRDefault="003B4B97" w:rsidP="003B4B97">
            <w:pPr>
              <w:jc w:val="both"/>
            </w:pPr>
            <w:r>
              <w:t>40</w:t>
            </w:r>
          </w:p>
        </w:tc>
        <w:tc>
          <w:tcPr>
            <w:tcW w:w="709" w:type="dxa"/>
            <w:gridSpan w:val="2"/>
            <w:shd w:val="clear" w:color="auto" w:fill="F7CAAC"/>
          </w:tcPr>
          <w:p w14:paraId="63A1AC85" w14:textId="77777777" w:rsidR="003B4B97" w:rsidRPr="002336DA" w:rsidRDefault="003B4B97" w:rsidP="003B4B97">
            <w:pPr>
              <w:jc w:val="both"/>
              <w:rPr>
                <w:b/>
                <w:sz w:val="18"/>
              </w:rPr>
            </w:pPr>
            <w:r w:rsidRPr="002336DA">
              <w:rPr>
                <w:b/>
                <w:sz w:val="18"/>
              </w:rPr>
              <w:t>do kdy</w:t>
            </w:r>
          </w:p>
        </w:tc>
        <w:tc>
          <w:tcPr>
            <w:tcW w:w="1387" w:type="dxa"/>
            <w:gridSpan w:val="2"/>
          </w:tcPr>
          <w:p w14:paraId="4C645ADC" w14:textId="77777777" w:rsidR="003B4B97" w:rsidRDefault="003B4B97" w:rsidP="003B4B97">
            <w:pPr>
              <w:jc w:val="both"/>
            </w:pPr>
            <w:r>
              <w:t>N</w:t>
            </w:r>
          </w:p>
        </w:tc>
      </w:tr>
      <w:tr w:rsidR="003B4B97" w14:paraId="791835B0" w14:textId="77777777" w:rsidTr="003B4B97">
        <w:tc>
          <w:tcPr>
            <w:tcW w:w="5068" w:type="dxa"/>
            <w:gridSpan w:val="3"/>
            <w:shd w:val="clear" w:color="auto" w:fill="F7CAAC"/>
          </w:tcPr>
          <w:p w14:paraId="7E0EED26" w14:textId="77777777" w:rsidR="003B4B97" w:rsidRDefault="003B4B97" w:rsidP="003B4B97">
            <w:pPr>
              <w:jc w:val="both"/>
              <w:rPr>
                <w:b/>
              </w:rPr>
            </w:pPr>
            <w:r>
              <w:rPr>
                <w:b/>
              </w:rPr>
              <w:t>Typ vztahu na součásti VŠ, která uskutečňuje st. program</w:t>
            </w:r>
          </w:p>
        </w:tc>
        <w:tc>
          <w:tcPr>
            <w:tcW w:w="992" w:type="dxa"/>
            <w:gridSpan w:val="2"/>
          </w:tcPr>
          <w:p w14:paraId="1DACBDD2" w14:textId="77777777" w:rsidR="003B4B97" w:rsidRDefault="003B4B97" w:rsidP="003B4B97">
            <w:pPr>
              <w:jc w:val="both"/>
            </w:pPr>
            <w:r>
              <w:t>pp</w:t>
            </w:r>
          </w:p>
        </w:tc>
        <w:tc>
          <w:tcPr>
            <w:tcW w:w="994" w:type="dxa"/>
            <w:shd w:val="clear" w:color="auto" w:fill="F7CAAC"/>
          </w:tcPr>
          <w:p w14:paraId="06FAF43D" w14:textId="77777777" w:rsidR="003B4B97" w:rsidRDefault="003B4B97" w:rsidP="003B4B97">
            <w:pPr>
              <w:jc w:val="both"/>
              <w:rPr>
                <w:b/>
              </w:rPr>
            </w:pPr>
            <w:r>
              <w:rPr>
                <w:b/>
              </w:rPr>
              <w:t>rozsah</w:t>
            </w:r>
          </w:p>
        </w:tc>
        <w:tc>
          <w:tcPr>
            <w:tcW w:w="709" w:type="dxa"/>
          </w:tcPr>
          <w:p w14:paraId="64787E8E" w14:textId="77777777" w:rsidR="003B4B97" w:rsidRDefault="003B4B97" w:rsidP="003B4B97">
            <w:pPr>
              <w:jc w:val="both"/>
            </w:pPr>
            <w:r>
              <w:t>40</w:t>
            </w:r>
          </w:p>
        </w:tc>
        <w:tc>
          <w:tcPr>
            <w:tcW w:w="709" w:type="dxa"/>
            <w:gridSpan w:val="2"/>
            <w:shd w:val="clear" w:color="auto" w:fill="F7CAAC"/>
          </w:tcPr>
          <w:p w14:paraId="7D9C08D7" w14:textId="77777777" w:rsidR="003B4B97" w:rsidRPr="002336DA" w:rsidRDefault="003B4B97" w:rsidP="003B4B97">
            <w:pPr>
              <w:jc w:val="both"/>
              <w:rPr>
                <w:b/>
                <w:sz w:val="18"/>
              </w:rPr>
            </w:pPr>
            <w:r w:rsidRPr="002336DA">
              <w:rPr>
                <w:b/>
                <w:sz w:val="18"/>
              </w:rPr>
              <w:t>do kdy</w:t>
            </w:r>
          </w:p>
        </w:tc>
        <w:tc>
          <w:tcPr>
            <w:tcW w:w="1387" w:type="dxa"/>
            <w:gridSpan w:val="2"/>
          </w:tcPr>
          <w:p w14:paraId="660C1897" w14:textId="77777777" w:rsidR="003B4B97" w:rsidRDefault="003B4B97" w:rsidP="003B4B97">
            <w:pPr>
              <w:jc w:val="both"/>
            </w:pPr>
            <w:r>
              <w:t>N</w:t>
            </w:r>
          </w:p>
        </w:tc>
      </w:tr>
      <w:tr w:rsidR="003B4B97" w14:paraId="7E69CA8E" w14:textId="77777777" w:rsidTr="003B4B97">
        <w:tc>
          <w:tcPr>
            <w:tcW w:w="6060" w:type="dxa"/>
            <w:gridSpan w:val="5"/>
            <w:shd w:val="clear" w:color="auto" w:fill="F7CAAC"/>
          </w:tcPr>
          <w:p w14:paraId="30D0A32A"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4F105068" w14:textId="77777777" w:rsidR="003B4B97" w:rsidRDefault="003B4B97" w:rsidP="003B4B97">
            <w:pPr>
              <w:jc w:val="both"/>
              <w:rPr>
                <w:b/>
              </w:rPr>
            </w:pPr>
            <w:r>
              <w:rPr>
                <w:b/>
              </w:rPr>
              <w:t>typ prac. vztahu</w:t>
            </w:r>
          </w:p>
        </w:tc>
        <w:tc>
          <w:tcPr>
            <w:tcW w:w="2096" w:type="dxa"/>
            <w:gridSpan w:val="4"/>
            <w:shd w:val="clear" w:color="auto" w:fill="F7CAAC"/>
          </w:tcPr>
          <w:p w14:paraId="3FE990EE" w14:textId="77777777" w:rsidR="003B4B97" w:rsidRDefault="003B4B97" w:rsidP="003B4B97">
            <w:pPr>
              <w:jc w:val="both"/>
              <w:rPr>
                <w:b/>
              </w:rPr>
            </w:pPr>
            <w:r>
              <w:rPr>
                <w:b/>
              </w:rPr>
              <w:t>rozsah</w:t>
            </w:r>
          </w:p>
        </w:tc>
      </w:tr>
      <w:tr w:rsidR="003B4B97" w:rsidRPr="001C1E59" w14:paraId="73983E97" w14:textId="77777777" w:rsidTr="003B4B97">
        <w:tc>
          <w:tcPr>
            <w:tcW w:w="6060" w:type="dxa"/>
            <w:gridSpan w:val="5"/>
          </w:tcPr>
          <w:p w14:paraId="3B8CB075" w14:textId="77777777" w:rsidR="003B4B97" w:rsidRDefault="003B4B97" w:rsidP="003B4B97">
            <w:pPr>
              <w:jc w:val="both"/>
            </w:pPr>
            <w:r>
              <w:t>Univerzita Palackého Olomouc</w:t>
            </w:r>
          </w:p>
        </w:tc>
        <w:tc>
          <w:tcPr>
            <w:tcW w:w="1703" w:type="dxa"/>
            <w:gridSpan w:val="2"/>
          </w:tcPr>
          <w:p w14:paraId="1F5A508C" w14:textId="77777777" w:rsidR="003B4B97" w:rsidRDefault="003B4B97" w:rsidP="003B4B97">
            <w:pPr>
              <w:jc w:val="both"/>
            </w:pPr>
            <w:r>
              <w:t>pp</w:t>
            </w:r>
          </w:p>
        </w:tc>
        <w:tc>
          <w:tcPr>
            <w:tcW w:w="2096" w:type="dxa"/>
            <w:gridSpan w:val="4"/>
          </w:tcPr>
          <w:p w14:paraId="66D0CEBE" w14:textId="77777777" w:rsidR="003B4B97" w:rsidRPr="001C1E59" w:rsidRDefault="003B4B97" w:rsidP="003B4B97">
            <w:pPr>
              <w:jc w:val="both"/>
            </w:pPr>
            <w:r w:rsidRPr="001C1E59">
              <w:t>8</w:t>
            </w:r>
          </w:p>
        </w:tc>
      </w:tr>
      <w:tr w:rsidR="003B4B97" w14:paraId="281EBFB0" w14:textId="77777777" w:rsidTr="003B4B97">
        <w:tc>
          <w:tcPr>
            <w:tcW w:w="9859" w:type="dxa"/>
            <w:gridSpan w:val="11"/>
            <w:shd w:val="clear" w:color="auto" w:fill="F7CAAC"/>
          </w:tcPr>
          <w:p w14:paraId="32A61274"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7C528F21" w14:textId="77777777" w:rsidTr="003B4B97">
        <w:trPr>
          <w:trHeight w:val="328"/>
        </w:trPr>
        <w:tc>
          <w:tcPr>
            <w:tcW w:w="9859" w:type="dxa"/>
            <w:gridSpan w:val="11"/>
            <w:tcBorders>
              <w:top w:val="nil"/>
            </w:tcBorders>
          </w:tcPr>
          <w:p w14:paraId="3EAC8AB8" w14:textId="77777777" w:rsidR="003B4B97" w:rsidRDefault="003B4B97" w:rsidP="003B4B97">
            <w:pPr>
              <w:jc w:val="both"/>
            </w:pPr>
            <w:r>
              <w:t>Microeconomics III – garant, přednášející (100 %)</w:t>
            </w:r>
          </w:p>
        </w:tc>
      </w:tr>
      <w:tr w:rsidR="003B4B97" w14:paraId="5B35429E" w14:textId="77777777" w:rsidTr="003B4B97">
        <w:tc>
          <w:tcPr>
            <w:tcW w:w="9859" w:type="dxa"/>
            <w:gridSpan w:val="11"/>
            <w:shd w:val="clear" w:color="auto" w:fill="F7CAAC"/>
          </w:tcPr>
          <w:p w14:paraId="0649E079" w14:textId="77777777" w:rsidR="003B4B97" w:rsidRDefault="003B4B97" w:rsidP="003B4B97">
            <w:pPr>
              <w:jc w:val="both"/>
            </w:pPr>
            <w:r>
              <w:rPr>
                <w:b/>
              </w:rPr>
              <w:t xml:space="preserve">Údaje o vzdělání na VŠ </w:t>
            </w:r>
          </w:p>
        </w:tc>
      </w:tr>
      <w:tr w:rsidR="003B4B97" w14:paraId="32EA2275" w14:textId="77777777" w:rsidTr="003B4B97">
        <w:trPr>
          <w:trHeight w:val="464"/>
        </w:trPr>
        <w:tc>
          <w:tcPr>
            <w:tcW w:w="9859" w:type="dxa"/>
            <w:gridSpan w:val="11"/>
          </w:tcPr>
          <w:p w14:paraId="25499E3D" w14:textId="04C247C5" w:rsidR="003B4B97" w:rsidRPr="007256AD" w:rsidRDefault="003B4B97" w:rsidP="003B4B97">
            <w:pPr>
              <w:ind w:left="1418" w:hanging="1418"/>
            </w:pPr>
            <w:r w:rsidRPr="007256AD">
              <w:t>1984-1988</w:t>
            </w:r>
            <w:r w:rsidRPr="007256AD">
              <w:tab/>
              <w:t>VUT Brno, Fakulta technologická, obor Ekonomika a řízení spotřebního průmyslu (Ing.)</w:t>
            </w:r>
          </w:p>
          <w:p w14:paraId="144840C9" w14:textId="2C47FF53" w:rsidR="003B4B97" w:rsidRDefault="003B4B97" w:rsidP="003B4B97">
            <w:pPr>
              <w:rPr>
                <w:b/>
              </w:rPr>
            </w:pPr>
            <w:r w:rsidRPr="007256AD">
              <w:t>2000-2003</w:t>
            </w:r>
            <w:r w:rsidRPr="007256AD">
              <w:tab/>
              <w:t>UTB</w:t>
            </w:r>
            <w:r w:rsidRPr="00C41EBA">
              <w:t xml:space="preserve"> ve Zlíně, Fakulta managementu a ekonomiky</w:t>
            </w:r>
            <w:r w:rsidRPr="003E3FA1">
              <w:t>, obor „</w:t>
            </w:r>
            <w:r>
              <w:t xml:space="preserve">Ekonomika a management podniku“ </w:t>
            </w:r>
            <w:r w:rsidRPr="006E0051">
              <w:t>(Ph.D.)</w:t>
            </w:r>
          </w:p>
        </w:tc>
      </w:tr>
      <w:tr w:rsidR="003B4B97" w14:paraId="279BF04D" w14:textId="77777777" w:rsidTr="003B4B97">
        <w:tc>
          <w:tcPr>
            <w:tcW w:w="9859" w:type="dxa"/>
            <w:gridSpan w:val="11"/>
            <w:shd w:val="clear" w:color="auto" w:fill="F7CAAC"/>
          </w:tcPr>
          <w:p w14:paraId="5B38A843" w14:textId="77777777" w:rsidR="003B4B97" w:rsidRDefault="003B4B97" w:rsidP="003B4B97">
            <w:pPr>
              <w:jc w:val="both"/>
              <w:rPr>
                <w:b/>
              </w:rPr>
            </w:pPr>
            <w:r>
              <w:rPr>
                <w:b/>
              </w:rPr>
              <w:t>Údaje o odborném působení od absolvování VŠ</w:t>
            </w:r>
          </w:p>
        </w:tc>
      </w:tr>
      <w:tr w:rsidR="003B4B97" w14:paraId="2987B9BC" w14:textId="77777777" w:rsidTr="003B4B97">
        <w:trPr>
          <w:trHeight w:val="1090"/>
        </w:trPr>
        <w:tc>
          <w:tcPr>
            <w:tcW w:w="9859" w:type="dxa"/>
            <w:gridSpan w:val="11"/>
          </w:tcPr>
          <w:p w14:paraId="245E8B46" w14:textId="611AD3D0" w:rsidR="003B4B97" w:rsidRPr="007256AD" w:rsidRDefault="003B4B97" w:rsidP="003B4B97">
            <w:pPr>
              <w:snapToGrid w:val="0"/>
              <w:rPr>
                <w:bCs/>
              </w:rPr>
            </w:pPr>
            <w:proofErr w:type="gramStart"/>
            <w:r w:rsidRPr="007256AD">
              <w:rPr>
                <w:bCs/>
              </w:rPr>
              <w:t>1994 – 1998</w:t>
            </w:r>
            <w:proofErr w:type="gramEnd"/>
            <w:r w:rsidRPr="007256AD">
              <w:rPr>
                <w:bCs/>
              </w:rPr>
              <w:tab/>
              <w:t>Učitel ekonomických předmětů, Soukromá obchodní akademie Otrokovice</w:t>
            </w:r>
          </w:p>
          <w:p w14:paraId="5A11B2FA" w14:textId="5D3CC966" w:rsidR="003B4B97" w:rsidRPr="007256AD" w:rsidRDefault="003B4B97" w:rsidP="003B4B97">
            <w:proofErr w:type="gramStart"/>
            <w:r w:rsidRPr="007256AD">
              <w:t>1998 – 2001</w:t>
            </w:r>
            <w:proofErr w:type="gramEnd"/>
            <w:r w:rsidRPr="007256AD">
              <w:tab/>
              <w:t>Odborný asistent VUT Brno, Fakulta managementu a ekonomiky</w:t>
            </w:r>
          </w:p>
          <w:p w14:paraId="740C03A6" w14:textId="72475016" w:rsidR="003B4B97" w:rsidRPr="007256AD" w:rsidRDefault="003B4B97" w:rsidP="003B4B97">
            <w:r w:rsidRPr="007256AD">
              <w:t xml:space="preserve">2001 – </w:t>
            </w:r>
            <w:proofErr w:type="gramStart"/>
            <w:r w:rsidRPr="007256AD">
              <w:t xml:space="preserve">dosud  </w:t>
            </w:r>
            <w:r w:rsidR="007256AD" w:rsidRPr="007256AD">
              <w:tab/>
            </w:r>
            <w:proofErr w:type="gramEnd"/>
            <w:r w:rsidRPr="007256AD">
              <w:rPr>
                <w:color w:val="000000"/>
                <w:szCs w:val="24"/>
              </w:rPr>
              <w:t>UTB ve Zlíně, Fakulta managementu a ekonomiky, akademický pracovník</w:t>
            </w:r>
          </w:p>
          <w:p w14:paraId="0BF4E78D" w14:textId="784F5015" w:rsidR="003B4B97" w:rsidRPr="007256AD" w:rsidRDefault="003B4B97" w:rsidP="003B4B97">
            <w:proofErr w:type="gramStart"/>
            <w:r w:rsidRPr="007256AD">
              <w:t>2000 – 2004</w:t>
            </w:r>
            <w:proofErr w:type="gramEnd"/>
            <w:r w:rsidRPr="007256AD">
              <w:tab/>
              <w:t>členka AS UTB, členka ekonomické komise AS UTB</w:t>
            </w:r>
          </w:p>
          <w:p w14:paraId="4D63C398" w14:textId="36419A1F" w:rsidR="003B4B97" w:rsidRPr="007256AD" w:rsidRDefault="003B4B97" w:rsidP="003B4B97">
            <w:proofErr w:type="gramStart"/>
            <w:r w:rsidRPr="007256AD">
              <w:t>2004 – 2007</w:t>
            </w:r>
            <w:proofErr w:type="gramEnd"/>
            <w:r w:rsidRPr="007256AD">
              <w:tab/>
              <w:t>místopředsedkyně AS UTB, členka ekonomické komise AS UTB</w:t>
            </w:r>
          </w:p>
          <w:p w14:paraId="075380FA" w14:textId="0DC257EE" w:rsidR="003B4B97" w:rsidRDefault="003B4B97" w:rsidP="003B4B97">
            <w:pPr>
              <w:jc w:val="both"/>
            </w:pPr>
            <w:r w:rsidRPr="007256AD">
              <w:t>2006 – dosud</w:t>
            </w:r>
            <w:r w:rsidRPr="007256AD">
              <w:tab/>
              <w:t>ředitelka Ústavu ekonomie, Fakulta managementu a ekonomiky, UTB ve Zlíně</w:t>
            </w:r>
          </w:p>
        </w:tc>
      </w:tr>
      <w:tr w:rsidR="003B4B97" w14:paraId="61709405" w14:textId="77777777" w:rsidTr="003B4B97">
        <w:trPr>
          <w:trHeight w:val="250"/>
        </w:trPr>
        <w:tc>
          <w:tcPr>
            <w:tcW w:w="9859" w:type="dxa"/>
            <w:gridSpan w:val="11"/>
            <w:shd w:val="clear" w:color="auto" w:fill="F7CAAC"/>
          </w:tcPr>
          <w:p w14:paraId="56ED1CA4" w14:textId="77777777" w:rsidR="003B4B97" w:rsidRDefault="003B4B97" w:rsidP="003B4B97">
            <w:pPr>
              <w:jc w:val="both"/>
            </w:pPr>
            <w:r>
              <w:rPr>
                <w:b/>
              </w:rPr>
              <w:t>Zkušenosti s vedením kvalifikačních a rigorózních prací</w:t>
            </w:r>
          </w:p>
        </w:tc>
      </w:tr>
      <w:tr w:rsidR="003B4B97" w14:paraId="089F097E" w14:textId="77777777" w:rsidTr="003B4B97">
        <w:trPr>
          <w:trHeight w:val="370"/>
        </w:trPr>
        <w:tc>
          <w:tcPr>
            <w:tcW w:w="9859" w:type="dxa"/>
            <w:gridSpan w:val="11"/>
          </w:tcPr>
          <w:p w14:paraId="36EB78DB" w14:textId="77777777" w:rsidR="003B4B97" w:rsidRDefault="003B4B97" w:rsidP="003B4B97">
            <w:pPr>
              <w:jc w:val="both"/>
            </w:pPr>
            <w:r>
              <w:t xml:space="preserve">Počet vedených bakalářských prací – 52 </w:t>
            </w:r>
          </w:p>
          <w:p w14:paraId="028838C3" w14:textId="77777777" w:rsidR="003B4B97" w:rsidRDefault="003B4B97" w:rsidP="003B4B97">
            <w:pPr>
              <w:jc w:val="both"/>
            </w:pPr>
            <w:r>
              <w:t>Počet vedených diplomových prací – 18</w:t>
            </w:r>
          </w:p>
          <w:p w14:paraId="3EF64417" w14:textId="77777777" w:rsidR="003B4B97" w:rsidRDefault="003B4B97" w:rsidP="003B4B97">
            <w:pPr>
              <w:jc w:val="both"/>
            </w:pPr>
            <w:r>
              <w:t>Počet vedených disertačních prací - 1</w:t>
            </w:r>
          </w:p>
        </w:tc>
      </w:tr>
      <w:tr w:rsidR="003B4B97" w14:paraId="751A89F9" w14:textId="77777777" w:rsidTr="003B4B97">
        <w:trPr>
          <w:cantSplit/>
        </w:trPr>
        <w:tc>
          <w:tcPr>
            <w:tcW w:w="3347" w:type="dxa"/>
            <w:gridSpan w:val="2"/>
            <w:tcBorders>
              <w:top w:val="single" w:sz="12" w:space="0" w:color="auto"/>
            </w:tcBorders>
            <w:shd w:val="clear" w:color="auto" w:fill="F7CAAC"/>
          </w:tcPr>
          <w:p w14:paraId="583BD6CD"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0AAC60E0" w14:textId="77777777" w:rsidR="003B4B97" w:rsidRDefault="003B4B97" w:rsidP="003B4B9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0D2228"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E41586" w14:textId="77777777" w:rsidR="003B4B97" w:rsidRDefault="003B4B97" w:rsidP="003B4B97">
            <w:pPr>
              <w:jc w:val="both"/>
              <w:rPr>
                <w:b/>
              </w:rPr>
            </w:pPr>
            <w:r>
              <w:rPr>
                <w:b/>
              </w:rPr>
              <w:t>Ohlasy publikací</w:t>
            </w:r>
          </w:p>
        </w:tc>
      </w:tr>
      <w:tr w:rsidR="003B4B97" w14:paraId="72A66BE5" w14:textId="77777777" w:rsidTr="003B4B97">
        <w:trPr>
          <w:cantSplit/>
        </w:trPr>
        <w:tc>
          <w:tcPr>
            <w:tcW w:w="3347" w:type="dxa"/>
            <w:gridSpan w:val="2"/>
          </w:tcPr>
          <w:p w14:paraId="162BFC90" w14:textId="77777777" w:rsidR="003B4B97" w:rsidRDefault="003B4B97" w:rsidP="003B4B97">
            <w:pPr>
              <w:jc w:val="both"/>
            </w:pPr>
            <w:r>
              <w:t>Ekonomika a management podniku</w:t>
            </w:r>
          </w:p>
        </w:tc>
        <w:tc>
          <w:tcPr>
            <w:tcW w:w="2245" w:type="dxa"/>
            <w:gridSpan w:val="2"/>
          </w:tcPr>
          <w:p w14:paraId="3084D164" w14:textId="77777777" w:rsidR="003B4B97" w:rsidRDefault="003B4B97" w:rsidP="003B4B97">
            <w:pPr>
              <w:jc w:val="both"/>
            </w:pPr>
            <w:r>
              <w:t>2009</w:t>
            </w:r>
          </w:p>
        </w:tc>
        <w:tc>
          <w:tcPr>
            <w:tcW w:w="2248" w:type="dxa"/>
            <w:gridSpan w:val="4"/>
            <w:tcBorders>
              <w:right w:val="single" w:sz="12" w:space="0" w:color="auto"/>
            </w:tcBorders>
          </w:tcPr>
          <w:p w14:paraId="7261C231" w14:textId="77777777" w:rsidR="003B4B97" w:rsidRDefault="003B4B97" w:rsidP="003B4B97">
            <w:pPr>
              <w:jc w:val="both"/>
            </w:pPr>
            <w:r>
              <w:t>UTB ve Zlině, FAME</w:t>
            </w:r>
          </w:p>
        </w:tc>
        <w:tc>
          <w:tcPr>
            <w:tcW w:w="632" w:type="dxa"/>
            <w:tcBorders>
              <w:left w:val="single" w:sz="12" w:space="0" w:color="auto"/>
            </w:tcBorders>
            <w:shd w:val="clear" w:color="auto" w:fill="F7CAAC"/>
          </w:tcPr>
          <w:p w14:paraId="2B63BBFA" w14:textId="77777777" w:rsidR="003B4B97" w:rsidRDefault="003B4B97" w:rsidP="003B4B97">
            <w:pPr>
              <w:jc w:val="both"/>
            </w:pPr>
            <w:r>
              <w:rPr>
                <w:b/>
              </w:rPr>
              <w:t>WOS</w:t>
            </w:r>
          </w:p>
        </w:tc>
        <w:tc>
          <w:tcPr>
            <w:tcW w:w="693" w:type="dxa"/>
            <w:shd w:val="clear" w:color="auto" w:fill="F7CAAC"/>
          </w:tcPr>
          <w:p w14:paraId="2C2F2822" w14:textId="77777777" w:rsidR="003B4B97" w:rsidRDefault="003B4B97" w:rsidP="003B4B97">
            <w:pPr>
              <w:jc w:val="both"/>
              <w:rPr>
                <w:sz w:val="18"/>
              </w:rPr>
            </w:pPr>
            <w:r>
              <w:rPr>
                <w:b/>
                <w:sz w:val="18"/>
              </w:rPr>
              <w:t>Scopus</w:t>
            </w:r>
          </w:p>
        </w:tc>
        <w:tc>
          <w:tcPr>
            <w:tcW w:w="694" w:type="dxa"/>
            <w:shd w:val="clear" w:color="auto" w:fill="F7CAAC"/>
          </w:tcPr>
          <w:p w14:paraId="282370AD" w14:textId="77777777" w:rsidR="003B4B97" w:rsidRDefault="003B4B97" w:rsidP="003B4B97">
            <w:pPr>
              <w:jc w:val="both"/>
            </w:pPr>
            <w:r>
              <w:rPr>
                <w:b/>
                <w:sz w:val="18"/>
              </w:rPr>
              <w:t>ostatní</w:t>
            </w:r>
          </w:p>
        </w:tc>
      </w:tr>
      <w:tr w:rsidR="003B4B97" w14:paraId="06D4521A" w14:textId="77777777" w:rsidTr="003B4B97">
        <w:trPr>
          <w:cantSplit/>
          <w:trHeight w:val="70"/>
        </w:trPr>
        <w:tc>
          <w:tcPr>
            <w:tcW w:w="3347" w:type="dxa"/>
            <w:gridSpan w:val="2"/>
            <w:shd w:val="clear" w:color="auto" w:fill="F7CAAC"/>
          </w:tcPr>
          <w:p w14:paraId="7586223B" w14:textId="77777777" w:rsidR="003B4B97" w:rsidRDefault="003B4B97" w:rsidP="003B4B97">
            <w:pPr>
              <w:jc w:val="both"/>
            </w:pPr>
            <w:r>
              <w:rPr>
                <w:b/>
              </w:rPr>
              <w:t>Obor jmenovacího řízení</w:t>
            </w:r>
          </w:p>
        </w:tc>
        <w:tc>
          <w:tcPr>
            <w:tcW w:w="2245" w:type="dxa"/>
            <w:gridSpan w:val="2"/>
            <w:shd w:val="clear" w:color="auto" w:fill="F7CAAC"/>
          </w:tcPr>
          <w:p w14:paraId="35DC1CF5" w14:textId="77777777" w:rsidR="003B4B97" w:rsidRDefault="003B4B97" w:rsidP="003B4B97">
            <w:pPr>
              <w:jc w:val="both"/>
            </w:pPr>
            <w:r>
              <w:rPr>
                <w:b/>
              </w:rPr>
              <w:t>Rok udělení hodnosti</w:t>
            </w:r>
          </w:p>
        </w:tc>
        <w:tc>
          <w:tcPr>
            <w:tcW w:w="2248" w:type="dxa"/>
            <w:gridSpan w:val="4"/>
            <w:tcBorders>
              <w:right w:val="single" w:sz="12" w:space="0" w:color="auto"/>
            </w:tcBorders>
            <w:shd w:val="clear" w:color="auto" w:fill="F7CAAC"/>
          </w:tcPr>
          <w:p w14:paraId="584FAFA8"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041292E8" w14:textId="77777777" w:rsidR="003B4B97" w:rsidRDefault="003B4B97" w:rsidP="003B4B97">
            <w:pPr>
              <w:jc w:val="both"/>
              <w:rPr>
                <w:b/>
              </w:rPr>
            </w:pPr>
            <w:r>
              <w:rPr>
                <w:b/>
              </w:rPr>
              <w:t>0</w:t>
            </w:r>
          </w:p>
        </w:tc>
        <w:tc>
          <w:tcPr>
            <w:tcW w:w="693" w:type="dxa"/>
            <w:vMerge w:val="restart"/>
          </w:tcPr>
          <w:p w14:paraId="579A7DB6" w14:textId="77777777" w:rsidR="003B4B97" w:rsidRDefault="003B4B97" w:rsidP="003B4B97">
            <w:pPr>
              <w:jc w:val="both"/>
              <w:rPr>
                <w:b/>
              </w:rPr>
            </w:pPr>
            <w:r>
              <w:rPr>
                <w:b/>
              </w:rPr>
              <w:t>2</w:t>
            </w:r>
          </w:p>
        </w:tc>
        <w:tc>
          <w:tcPr>
            <w:tcW w:w="694" w:type="dxa"/>
            <w:vMerge w:val="restart"/>
          </w:tcPr>
          <w:p w14:paraId="5CD58821" w14:textId="77777777" w:rsidR="003B4B97" w:rsidRDefault="003B4B97" w:rsidP="003B4B97">
            <w:pPr>
              <w:jc w:val="both"/>
              <w:rPr>
                <w:b/>
              </w:rPr>
            </w:pPr>
            <w:r>
              <w:rPr>
                <w:b/>
              </w:rPr>
              <w:t>12</w:t>
            </w:r>
          </w:p>
        </w:tc>
      </w:tr>
      <w:tr w:rsidR="003B4B97" w14:paraId="3813BEBB" w14:textId="77777777" w:rsidTr="003B4B97">
        <w:trPr>
          <w:trHeight w:val="205"/>
        </w:trPr>
        <w:tc>
          <w:tcPr>
            <w:tcW w:w="3347" w:type="dxa"/>
            <w:gridSpan w:val="2"/>
          </w:tcPr>
          <w:p w14:paraId="1A5E6971" w14:textId="77777777" w:rsidR="003B4B97" w:rsidRDefault="003B4B97" w:rsidP="003B4B97">
            <w:pPr>
              <w:jc w:val="both"/>
            </w:pPr>
          </w:p>
        </w:tc>
        <w:tc>
          <w:tcPr>
            <w:tcW w:w="2245" w:type="dxa"/>
            <w:gridSpan w:val="2"/>
          </w:tcPr>
          <w:p w14:paraId="32FFDE28" w14:textId="77777777" w:rsidR="003B4B97" w:rsidRDefault="003B4B97" w:rsidP="003B4B97">
            <w:pPr>
              <w:jc w:val="both"/>
            </w:pPr>
          </w:p>
        </w:tc>
        <w:tc>
          <w:tcPr>
            <w:tcW w:w="2248" w:type="dxa"/>
            <w:gridSpan w:val="4"/>
            <w:tcBorders>
              <w:right w:val="single" w:sz="12" w:space="0" w:color="auto"/>
            </w:tcBorders>
          </w:tcPr>
          <w:p w14:paraId="1CFA70A9" w14:textId="77777777" w:rsidR="003B4B97" w:rsidRDefault="003B4B97" w:rsidP="003B4B97">
            <w:pPr>
              <w:jc w:val="both"/>
            </w:pPr>
          </w:p>
        </w:tc>
        <w:tc>
          <w:tcPr>
            <w:tcW w:w="632" w:type="dxa"/>
            <w:vMerge/>
            <w:tcBorders>
              <w:left w:val="single" w:sz="12" w:space="0" w:color="auto"/>
            </w:tcBorders>
            <w:vAlign w:val="center"/>
          </w:tcPr>
          <w:p w14:paraId="4EC0CBDA" w14:textId="77777777" w:rsidR="003B4B97" w:rsidRDefault="003B4B97" w:rsidP="003B4B97">
            <w:pPr>
              <w:rPr>
                <w:b/>
              </w:rPr>
            </w:pPr>
          </w:p>
        </w:tc>
        <w:tc>
          <w:tcPr>
            <w:tcW w:w="693" w:type="dxa"/>
            <w:vMerge/>
            <w:vAlign w:val="center"/>
          </w:tcPr>
          <w:p w14:paraId="55593679" w14:textId="77777777" w:rsidR="003B4B97" w:rsidRDefault="003B4B97" w:rsidP="003B4B97">
            <w:pPr>
              <w:rPr>
                <w:b/>
              </w:rPr>
            </w:pPr>
          </w:p>
        </w:tc>
        <w:tc>
          <w:tcPr>
            <w:tcW w:w="694" w:type="dxa"/>
            <w:vMerge/>
            <w:vAlign w:val="center"/>
          </w:tcPr>
          <w:p w14:paraId="5A8B9659" w14:textId="77777777" w:rsidR="003B4B97" w:rsidRDefault="003B4B97" w:rsidP="003B4B97">
            <w:pPr>
              <w:rPr>
                <w:b/>
              </w:rPr>
            </w:pPr>
          </w:p>
        </w:tc>
      </w:tr>
      <w:tr w:rsidR="003B4B97" w14:paraId="667C3341" w14:textId="77777777" w:rsidTr="003B4B97">
        <w:tc>
          <w:tcPr>
            <w:tcW w:w="9859" w:type="dxa"/>
            <w:gridSpan w:val="11"/>
            <w:shd w:val="clear" w:color="auto" w:fill="F7CAAC"/>
          </w:tcPr>
          <w:p w14:paraId="6888E313"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454FC5" w14:paraId="5866131E" w14:textId="77777777" w:rsidTr="003B4B97">
        <w:trPr>
          <w:trHeight w:val="992"/>
        </w:trPr>
        <w:tc>
          <w:tcPr>
            <w:tcW w:w="9859" w:type="dxa"/>
            <w:gridSpan w:val="11"/>
          </w:tcPr>
          <w:p w14:paraId="63134418" w14:textId="77777777" w:rsidR="00474E16" w:rsidRDefault="00474E16" w:rsidP="00474E16">
            <w:pPr>
              <w:jc w:val="both"/>
              <w:rPr>
                <w:ins w:id="260" w:author="Pavla Trefilová" w:date="2022-05-11T15:35:00Z"/>
              </w:rPr>
            </w:pPr>
            <w:ins w:id="261" w:author="Pavla Trefilová" w:date="2022-05-11T15:35:00Z">
              <w:r w:rsidRPr="00513874">
                <w:rPr>
                  <w:bCs/>
                  <w:caps/>
                </w:rPr>
                <w:t>Dohnalová, Z.,</w:t>
              </w:r>
              <w:r w:rsidRPr="00513874">
                <w:rPr>
                  <w:caps/>
                </w:rPr>
                <w:t xml:space="preserve"> Dobeš, K.,</w:t>
              </w:r>
              <w:r>
                <w:rPr>
                  <w:caps/>
                </w:rPr>
                <w:t xml:space="preserve"> </w:t>
              </w:r>
              <w:r w:rsidRPr="00513874">
                <w:rPr>
                  <w:caps/>
                </w:rPr>
                <w:t>Kramoliš, J</w:t>
              </w:r>
              <w:r w:rsidRPr="00513874">
                <w:t xml:space="preserve">. The Czech Labour Market: Adaptation of Young People to the Advent of Industry 4.0. </w:t>
              </w:r>
              <w:bookmarkStart w:id="262" w:name="_Hlk103340606"/>
              <w:r w:rsidRPr="00F93F0E">
                <w:rPr>
                  <w:i/>
                </w:rPr>
                <w:t xml:space="preserve">Scientific Papers of the University of Pardubice, Series D: Faculty of Economics and Administration </w:t>
              </w:r>
              <w:bookmarkEnd w:id="262"/>
              <w:r w:rsidRPr="00F93F0E">
                <w:rPr>
                  <w:i/>
                </w:rPr>
                <w:t>[online]. 2021, vol. 29, iss. 2 [cit. 2022-05-11]. ISSN 1211-555X</w:t>
              </w:r>
              <w:r w:rsidRPr="00513874">
                <w:t>. DOI: 10.46585/sp29021062 editorial.upce.cz/</w:t>
              </w:r>
              <w:proofErr w:type="gramStart"/>
              <w:r w:rsidRPr="00513874">
                <w:t>SciPap(</w:t>
              </w:r>
              <w:proofErr w:type="gramEnd"/>
              <w:r w:rsidRPr="00513874">
                <w:t>50%)</w:t>
              </w:r>
            </w:ins>
          </w:p>
          <w:p w14:paraId="74D55305" w14:textId="543A7E7C" w:rsidR="003B4B97" w:rsidRPr="00891234" w:rsidDel="00474E16" w:rsidRDefault="003B4B97" w:rsidP="003B4B97">
            <w:pPr>
              <w:jc w:val="both"/>
              <w:rPr>
                <w:del w:id="263" w:author="Pavla Trefilová" w:date="2022-05-11T15:35:00Z"/>
              </w:rPr>
            </w:pPr>
            <w:del w:id="264" w:author="Pavla Trefilová" w:date="2022-05-11T15:35:00Z">
              <w:r w:rsidRPr="00891234" w:rsidDel="00474E16">
                <w:rPr>
                  <w:bCs/>
                  <w:caps/>
                </w:rPr>
                <w:delText>Dohnalová, Z.,</w:delText>
              </w:r>
              <w:r w:rsidRPr="00891234" w:rsidDel="00474E16">
                <w:rPr>
                  <w:caps/>
                </w:rPr>
                <w:delText xml:space="preserve"> Dobeš, K.,</w:delText>
              </w:r>
              <w:r w:rsidR="00891234" w:rsidDel="00474E16">
                <w:rPr>
                  <w:caps/>
                </w:rPr>
                <w:delText xml:space="preserve"> </w:delText>
              </w:r>
              <w:r w:rsidRPr="00891234" w:rsidDel="00474E16">
                <w:rPr>
                  <w:caps/>
                </w:rPr>
                <w:delText>Kramoliš, J</w:delText>
              </w:r>
              <w:r w:rsidRPr="00891234" w:rsidDel="00474E16">
                <w:delText xml:space="preserve">. The Czech Labour Market: Adaptation of Young People to the Advent of Industry 4.0. </w:delText>
              </w:r>
              <w:r w:rsidRPr="00386B19" w:rsidDel="00474E16">
                <w:rPr>
                  <w:i/>
                </w:rPr>
                <w:delText>Scientific Papers of the University of Pardubice, Series D: Faculty of Economics and Administration</w:delText>
              </w:r>
              <w:r w:rsidRPr="00891234" w:rsidDel="00474E16">
                <w:delText>. 2020. CC-BY 4.0 license. DOI: 10.46585/sp29021062 editorial.upce.cz/SciPap</w:delText>
              </w:r>
              <w:r w:rsidR="00386B19" w:rsidDel="00474E16">
                <w:delText xml:space="preserve"> </w:delText>
              </w:r>
              <w:r w:rsidRPr="00891234" w:rsidDel="00474E16">
                <w:delText>(50%)</w:delText>
              </w:r>
            </w:del>
          </w:p>
          <w:p w14:paraId="36DECF7E" w14:textId="1F7B3533" w:rsidR="003B4B97" w:rsidRDefault="003B4B97" w:rsidP="003B4B97">
            <w:pPr>
              <w:jc w:val="both"/>
              <w:rPr>
                <w:ins w:id="265" w:author="Pavla Trefilová" w:date="2022-05-11T15:36:00Z"/>
              </w:rPr>
            </w:pPr>
            <w:r w:rsidRPr="00891234">
              <w:rPr>
                <w:caps/>
              </w:rPr>
              <w:t>KAROLYOVÁ, D.,</w:t>
            </w:r>
            <w:r w:rsidR="00891234">
              <w:rPr>
                <w:caps/>
              </w:rPr>
              <w:t xml:space="preserve"> </w:t>
            </w:r>
            <w:r w:rsidRPr="00891234">
              <w:rPr>
                <w:caps/>
              </w:rPr>
              <w:t xml:space="preserve">Haider I., Ratilla M., </w:t>
            </w:r>
            <w:r w:rsidRPr="00891234">
              <w:rPr>
                <w:bCs/>
                <w:caps/>
              </w:rPr>
              <w:t>Dohnalová Z.</w:t>
            </w:r>
            <w:r w:rsidRPr="00891234">
              <w:rPr>
                <w:caps/>
              </w:rPr>
              <w:t xml:space="preserve"> </w:t>
            </w:r>
            <w:r w:rsidRPr="00891234">
              <w:t xml:space="preserve">Nudges and Healthy Food Consumer Choices in Diverse Environments: Extant Knowledge and Research Directions. </w:t>
            </w:r>
            <w:r w:rsidRPr="00386B19">
              <w:rPr>
                <w:i/>
              </w:rPr>
              <w:t>16thInternational Forum on Knowledge Asset Dynamics</w:t>
            </w:r>
            <w:r w:rsidR="008B34B1">
              <w:rPr>
                <w:i/>
              </w:rPr>
              <w:t>.</w:t>
            </w:r>
            <w:r w:rsidRPr="00891234">
              <w:t xml:space="preserve"> </w:t>
            </w:r>
            <w:r w:rsidR="008B34B1" w:rsidRPr="00891234">
              <w:t xml:space="preserve">Rome: </w:t>
            </w:r>
            <w:r w:rsidRPr="00891234">
              <w:t>2021. ISBN 978-88-96687-14-7 (</w:t>
            </w:r>
            <w:proofErr w:type="gramStart"/>
            <w:r w:rsidRPr="00891234">
              <w:t>25%</w:t>
            </w:r>
            <w:proofErr w:type="gramEnd"/>
            <w:r w:rsidRPr="00891234">
              <w:t>)</w:t>
            </w:r>
          </w:p>
          <w:p w14:paraId="2F5BAD2A" w14:textId="77777777" w:rsidR="00474E16" w:rsidRDefault="00474E16" w:rsidP="00474E16">
            <w:pPr>
              <w:jc w:val="both"/>
              <w:rPr>
                <w:ins w:id="266" w:author="Pavla Trefilová" w:date="2022-05-11T15:36:00Z"/>
              </w:rPr>
            </w:pPr>
            <w:ins w:id="267" w:author="Pavla Trefilová" w:date="2022-05-11T15:36:00Z">
              <w:r>
                <w:t xml:space="preserve">DOHNALOVÁ, Z. Job insecurity according to the classification of occupations in the Czech Republic. </w:t>
              </w:r>
              <w:r w:rsidRPr="0088439E">
                <w:rPr>
                  <w:i/>
                </w:rPr>
                <w:t>IDS</w:t>
              </w:r>
              <w:r>
                <w:t xml:space="preserve"> – v recenzním řízení</w:t>
              </w:r>
            </w:ins>
          </w:p>
          <w:p w14:paraId="6B0F01C4" w14:textId="77777777" w:rsidR="00474E16" w:rsidRPr="00513874" w:rsidRDefault="00474E16" w:rsidP="00474E16">
            <w:pPr>
              <w:jc w:val="both"/>
              <w:rPr>
                <w:ins w:id="268" w:author="Pavla Trefilová" w:date="2022-05-11T15:36:00Z"/>
              </w:rPr>
            </w:pPr>
            <w:ins w:id="269" w:author="Pavla Trefilová" w:date="2022-05-11T15:36:00Z">
              <w:r>
                <w:t xml:space="preserve">DOHNALOVÁ, Z. Nudging healthy restaurant selection in an online food delivery platform: the effect of availability and priming. </w:t>
              </w:r>
              <w:r w:rsidRPr="0088439E">
                <w:rPr>
                  <w:rFonts w:cstheme="minorHAnsi"/>
                  <w:i/>
                </w:rPr>
                <w:t>British Food Journal</w:t>
              </w:r>
              <w:r>
                <w:t xml:space="preserve"> – v recenzním řízení. </w:t>
              </w:r>
            </w:ins>
          </w:p>
          <w:p w14:paraId="54B498ED" w14:textId="39C3B06B" w:rsidR="00474E16" w:rsidRPr="00891234" w:rsidDel="00474E16" w:rsidRDefault="00474E16" w:rsidP="003B4B97">
            <w:pPr>
              <w:jc w:val="both"/>
              <w:rPr>
                <w:del w:id="270" w:author="Pavla Trefilová" w:date="2022-05-11T15:36:00Z"/>
              </w:rPr>
            </w:pPr>
          </w:p>
          <w:p w14:paraId="1CCAE52D" w14:textId="77777777" w:rsidR="003B4B97" w:rsidRPr="00891234" w:rsidRDefault="003B4B97" w:rsidP="003B4B97">
            <w:pPr>
              <w:jc w:val="both"/>
              <w:rPr>
                <w:i/>
              </w:rPr>
            </w:pPr>
            <w:r w:rsidRPr="00891234">
              <w:rPr>
                <w:i/>
              </w:rPr>
              <w:t>Přehled projektové činnosti:</w:t>
            </w:r>
          </w:p>
          <w:p w14:paraId="2EC69F01" w14:textId="77777777" w:rsidR="003B4B97" w:rsidRPr="00891234" w:rsidRDefault="003B4B97" w:rsidP="003B4B97">
            <w:pPr>
              <w:jc w:val="both"/>
              <w:rPr>
                <w:shd w:val="clear" w:color="auto" w:fill="FFFFFF"/>
              </w:rPr>
            </w:pPr>
            <w:r w:rsidRPr="00891234">
              <w:rPr>
                <w:shd w:val="clear" w:color="auto" w:fill="FFFFFF"/>
              </w:rPr>
              <w:t>TAČR – TJ02000339 Poznatky behaviorální ekonomie a jejich aplikace na úrovni obcí a krajů České republiky 2019-2021(mentor)</w:t>
            </w:r>
          </w:p>
          <w:p w14:paraId="14CEB0EC" w14:textId="77777777" w:rsidR="003B4B97" w:rsidRPr="00891234" w:rsidRDefault="003B4B97" w:rsidP="003B4B97">
            <w:pPr>
              <w:jc w:val="both"/>
            </w:pPr>
            <w:r w:rsidRPr="00891234">
              <w:t>TAČR – TD020291Výzkum vývoje profesní orientace studentů středních škol s ohledem na parametrizaci jejich dalšího studia a trh práce 2014-2015 (hlavní řešitel)</w:t>
            </w:r>
          </w:p>
        </w:tc>
      </w:tr>
      <w:tr w:rsidR="003B4B97" w14:paraId="75D73A23" w14:textId="77777777" w:rsidTr="003B4B97">
        <w:trPr>
          <w:trHeight w:val="218"/>
        </w:trPr>
        <w:tc>
          <w:tcPr>
            <w:tcW w:w="9859" w:type="dxa"/>
            <w:gridSpan w:val="11"/>
            <w:shd w:val="clear" w:color="auto" w:fill="F7CAAC"/>
          </w:tcPr>
          <w:p w14:paraId="5EF84761" w14:textId="77777777" w:rsidR="003B4B97" w:rsidRDefault="003B4B97" w:rsidP="003B4B97">
            <w:pPr>
              <w:rPr>
                <w:b/>
              </w:rPr>
            </w:pPr>
            <w:r>
              <w:rPr>
                <w:b/>
              </w:rPr>
              <w:t>Působení v zahraničí</w:t>
            </w:r>
          </w:p>
        </w:tc>
      </w:tr>
      <w:tr w:rsidR="003B4B97" w14:paraId="5801170C" w14:textId="77777777" w:rsidTr="003B4B97">
        <w:trPr>
          <w:trHeight w:val="56"/>
        </w:trPr>
        <w:tc>
          <w:tcPr>
            <w:tcW w:w="9859" w:type="dxa"/>
            <w:gridSpan w:val="11"/>
          </w:tcPr>
          <w:p w14:paraId="5CDE521D" w14:textId="77777777" w:rsidR="003B4B97" w:rsidRDefault="003B4B97" w:rsidP="003B4B97">
            <w:pPr>
              <w:rPr>
                <w:b/>
              </w:rPr>
            </w:pPr>
          </w:p>
        </w:tc>
      </w:tr>
      <w:tr w:rsidR="003B4B97" w14:paraId="271124A6" w14:textId="77777777" w:rsidTr="003B4B97">
        <w:trPr>
          <w:cantSplit/>
          <w:trHeight w:val="89"/>
        </w:trPr>
        <w:tc>
          <w:tcPr>
            <w:tcW w:w="2518" w:type="dxa"/>
            <w:shd w:val="clear" w:color="auto" w:fill="F7CAAC"/>
          </w:tcPr>
          <w:p w14:paraId="3CDE1282" w14:textId="77777777" w:rsidR="003B4B97" w:rsidRDefault="003B4B97" w:rsidP="003B4B97">
            <w:pPr>
              <w:jc w:val="both"/>
              <w:rPr>
                <w:b/>
              </w:rPr>
            </w:pPr>
            <w:r>
              <w:rPr>
                <w:b/>
              </w:rPr>
              <w:t xml:space="preserve">Podpis </w:t>
            </w:r>
          </w:p>
        </w:tc>
        <w:tc>
          <w:tcPr>
            <w:tcW w:w="4536" w:type="dxa"/>
            <w:gridSpan w:val="5"/>
          </w:tcPr>
          <w:p w14:paraId="2E78D554" w14:textId="77777777" w:rsidR="003B4B97" w:rsidRDefault="003B4B97" w:rsidP="003B4B97">
            <w:pPr>
              <w:jc w:val="both"/>
            </w:pPr>
          </w:p>
        </w:tc>
        <w:tc>
          <w:tcPr>
            <w:tcW w:w="786" w:type="dxa"/>
            <w:gridSpan w:val="2"/>
            <w:shd w:val="clear" w:color="auto" w:fill="F7CAAC"/>
          </w:tcPr>
          <w:p w14:paraId="6C9CB1A8" w14:textId="77777777" w:rsidR="003B4B97" w:rsidRDefault="003B4B97" w:rsidP="003B4B97">
            <w:pPr>
              <w:jc w:val="both"/>
            </w:pPr>
            <w:r>
              <w:rPr>
                <w:b/>
              </w:rPr>
              <w:t>datum</w:t>
            </w:r>
          </w:p>
        </w:tc>
        <w:tc>
          <w:tcPr>
            <w:tcW w:w="2019" w:type="dxa"/>
            <w:gridSpan w:val="3"/>
          </w:tcPr>
          <w:p w14:paraId="5258786F" w14:textId="77777777" w:rsidR="003B4B97" w:rsidRDefault="003B4B97" w:rsidP="003B4B97">
            <w:pPr>
              <w:jc w:val="both"/>
            </w:pPr>
          </w:p>
        </w:tc>
      </w:tr>
    </w:tbl>
    <w:p w14:paraId="57B7C47A" w14:textId="77777777" w:rsidR="003B4B97" w:rsidRDefault="003B4B97" w:rsidP="003B4B97"/>
    <w:p w14:paraId="3FF963CC" w14:textId="77777777" w:rsidR="003B4B97" w:rsidRDefault="003B4B97" w:rsidP="003B4B97"/>
    <w:p w14:paraId="5D765D07" w14:textId="77777777" w:rsidR="003B4B97" w:rsidRDefault="003B4B97" w:rsidP="003B4B97"/>
    <w:p w14:paraId="20DBC02B" w14:textId="77777777" w:rsidR="003B4B97" w:rsidRDefault="003B4B97" w:rsidP="003B4B97"/>
    <w:p w14:paraId="2967F74E" w14:textId="77777777" w:rsidR="003B4B97" w:rsidRDefault="003B4B97" w:rsidP="003B4B97"/>
    <w:p w14:paraId="1CE35F43"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240865F0" w14:textId="77777777" w:rsidTr="003B4B97">
        <w:tc>
          <w:tcPr>
            <w:tcW w:w="9859" w:type="dxa"/>
            <w:gridSpan w:val="11"/>
            <w:tcBorders>
              <w:bottom w:val="double" w:sz="4" w:space="0" w:color="auto"/>
            </w:tcBorders>
            <w:shd w:val="clear" w:color="auto" w:fill="BDD6EE"/>
          </w:tcPr>
          <w:p w14:paraId="14874255" w14:textId="3A3BA2DA" w:rsidR="003B4B97" w:rsidRDefault="003B4B97" w:rsidP="003B4B97">
            <w:pPr>
              <w:jc w:val="both"/>
              <w:rPr>
                <w:b/>
                <w:sz w:val="28"/>
              </w:rPr>
            </w:pPr>
            <w:r>
              <w:rPr>
                <w:b/>
                <w:sz w:val="28"/>
              </w:rPr>
              <w:lastRenderedPageBreak/>
              <w:t>C-I – Personální zabezpečení</w:t>
            </w:r>
          </w:p>
        </w:tc>
      </w:tr>
      <w:tr w:rsidR="003B4B97" w14:paraId="47D8EB90" w14:textId="77777777" w:rsidTr="003B4B97">
        <w:tc>
          <w:tcPr>
            <w:tcW w:w="2518" w:type="dxa"/>
            <w:tcBorders>
              <w:top w:val="double" w:sz="4" w:space="0" w:color="auto"/>
            </w:tcBorders>
            <w:shd w:val="clear" w:color="auto" w:fill="F7CAAC"/>
          </w:tcPr>
          <w:p w14:paraId="713B5E5C" w14:textId="77777777" w:rsidR="003B4B97" w:rsidRDefault="003B4B97" w:rsidP="003B4B97">
            <w:pPr>
              <w:jc w:val="both"/>
              <w:rPr>
                <w:b/>
              </w:rPr>
            </w:pPr>
            <w:r>
              <w:rPr>
                <w:b/>
              </w:rPr>
              <w:t>Vysoká škola</w:t>
            </w:r>
          </w:p>
        </w:tc>
        <w:tc>
          <w:tcPr>
            <w:tcW w:w="7341" w:type="dxa"/>
            <w:gridSpan w:val="10"/>
          </w:tcPr>
          <w:p w14:paraId="0D9FD5C7" w14:textId="77777777" w:rsidR="003B4B97" w:rsidRDefault="003B4B97" w:rsidP="003B4B97">
            <w:pPr>
              <w:jc w:val="both"/>
            </w:pPr>
            <w:r>
              <w:t>Univerzita Tomáše Bati ve Zlíně</w:t>
            </w:r>
          </w:p>
        </w:tc>
      </w:tr>
      <w:tr w:rsidR="003B4B97" w14:paraId="7526B26C" w14:textId="77777777" w:rsidTr="003B4B97">
        <w:tc>
          <w:tcPr>
            <w:tcW w:w="2518" w:type="dxa"/>
            <w:shd w:val="clear" w:color="auto" w:fill="F7CAAC"/>
          </w:tcPr>
          <w:p w14:paraId="67D1DCF6" w14:textId="77777777" w:rsidR="003B4B97" w:rsidRDefault="003B4B97" w:rsidP="003B4B97">
            <w:pPr>
              <w:jc w:val="both"/>
              <w:rPr>
                <w:b/>
              </w:rPr>
            </w:pPr>
            <w:r>
              <w:rPr>
                <w:b/>
              </w:rPr>
              <w:t>Součást vysoké školy</w:t>
            </w:r>
          </w:p>
        </w:tc>
        <w:tc>
          <w:tcPr>
            <w:tcW w:w="7341" w:type="dxa"/>
            <w:gridSpan w:val="10"/>
          </w:tcPr>
          <w:p w14:paraId="7916A78D" w14:textId="77777777" w:rsidR="003B4B97" w:rsidRDefault="003B4B97" w:rsidP="003B4B97">
            <w:pPr>
              <w:jc w:val="both"/>
            </w:pPr>
            <w:r>
              <w:t>Fakulta managementu a ekonomiky</w:t>
            </w:r>
          </w:p>
        </w:tc>
      </w:tr>
      <w:tr w:rsidR="003B4B97" w14:paraId="110D8B3E" w14:textId="77777777" w:rsidTr="003B4B97">
        <w:tc>
          <w:tcPr>
            <w:tcW w:w="2518" w:type="dxa"/>
            <w:shd w:val="clear" w:color="auto" w:fill="F7CAAC"/>
          </w:tcPr>
          <w:p w14:paraId="6897D025" w14:textId="77777777" w:rsidR="003B4B97" w:rsidRDefault="003B4B97" w:rsidP="003B4B97">
            <w:pPr>
              <w:jc w:val="both"/>
              <w:rPr>
                <w:b/>
              </w:rPr>
            </w:pPr>
            <w:r>
              <w:rPr>
                <w:b/>
              </w:rPr>
              <w:t>Název studijního programu</w:t>
            </w:r>
          </w:p>
        </w:tc>
        <w:tc>
          <w:tcPr>
            <w:tcW w:w="7341" w:type="dxa"/>
            <w:gridSpan w:val="10"/>
          </w:tcPr>
          <w:p w14:paraId="2318FF79" w14:textId="3FD17413" w:rsidR="003B4B97" w:rsidRPr="00DD45A7" w:rsidRDefault="00DD45A7" w:rsidP="00DD45A7">
            <w:pPr>
              <w:rPr>
                <w:sz w:val="22"/>
                <w:szCs w:val="22"/>
              </w:rPr>
            </w:pPr>
            <w:r>
              <w:t>Tourism Economics and Hospitality Management</w:t>
            </w:r>
          </w:p>
        </w:tc>
      </w:tr>
      <w:tr w:rsidR="003B4B97" w14:paraId="11FB9149" w14:textId="77777777" w:rsidTr="003B4B97">
        <w:tc>
          <w:tcPr>
            <w:tcW w:w="2518" w:type="dxa"/>
            <w:shd w:val="clear" w:color="auto" w:fill="F7CAAC"/>
          </w:tcPr>
          <w:p w14:paraId="4FA38B89" w14:textId="77777777" w:rsidR="003B4B97" w:rsidRDefault="003B4B97" w:rsidP="003B4B97">
            <w:pPr>
              <w:jc w:val="both"/>
              <w:rPr>
                <w:b/>
              </w:rPr>
            </w:pPr>
            <w:r>
              <w:rPr>
                <w:b/>
              </w:rPr>
              <w:t>Jméno a příjmení</w:t>
            </w:r>
          </w:p>
        </w:tc>
        <w:tc>
          <w:tcPr>
            <w:tcW w:w="4536" w:type="dxa"/>
            <w:gridSpan w:val="5"/>
          </w:tcPr>
          <w:p w14:paraId="502CE195" w14:textId="77777777" w:rsidR="003B4B97" w:rsidRDefault="003B4B97" w:rsidP="003B4B97">
            <w:pPr>
              <w:jc w:val="both"/>
            </w:pPr>
            <w:r>
              <w:t>Ondřej FABIÁN</w:t>
            </w:r>
          </w:p>
        </w:tc>
        <w:tc>
          <w:tcPr>
            <w:tcW w:w="709" w:type="dxa"/>
            <w:shd w:val="clear" w:color="auto" w:fill="F7CAAC"/>
          </w:tcPr>
          <w:p w14:paraId="64D6F0A9" w14:textId="77777777" w:rsidR="003B4B97" w:rsidRDefault="003B4B97" w:rsidP="003B4B97">
            <w:pPr>
              <w:jc w:val="both"/>
              <w:rPr>
                <w:b/>
              </w:rPr>
            </w:pPr>
            <w:r>
              <w:rPr>
                <w:b/>
              </w:rPr>
              <w:t>Tituly</w:t>
            </w:r>
          </w:p>
        </w:tc>
        <w:tc>
          <w:tcPr>
            <w:tcW w:w="2096" w:type="dxa"/>
            <w:gridSpan w:val="4"/>
          </w:tcPr>
          <w:p w14:paraId="24DB73F0" w14:textId="77777777" w:rsidR="003B4B97" w:rsidRDefault="003B4B97" w:rsidP="003B4B97">
            <w:pPr>
              <w:jc w:val="both"/>
            </w:pPr>
            <w:r>
              <w:t>PhDr.</w:t>
            </w:r>
          </w:p>
        </w:tc>
      </w:tr>
      <w:tr w:rsidR="003B4B97" w14:paraId="1CFDD85F" w14:textId="77777777" w:rsidTr="003B4B97">
        <w:tc>
          <w:tcPr>
            <w:tcW w:w="2518" w:type="dxa"/>
            <w:shd w:val="clear" w:color="auto" w:fill="F7CAAC"/>
          </w:tcPr>
          <w:p w14:paraId="7B0161DA" w14:textId="77777777" w:rsidR="003B4B97" w:rsidRDefault="003B4B97" w:rsidP="003B4B97">
            <w:pPr>
              <w:jc w:val="both"/>
              <w:rPr>
                <w:b/>
              </w:rPr>
            </w:pPr>
            <w:r>
              <w:rPr>
                <w:b/>
              </w:rPr>
              <w:t>Rok narození</w:t>
            </w:r>
          </w:p>
        </w:tc>
        <w:tc>
          <w:tcPr>
            <w:tcW w:w="829" w:type="dxa"/>
          </w:tcPr>
          <w:p w14:paraId="7F13DB35" w14:textId="77777777" w:rsidR="003B4B97" w:rsidRDefault="003B4B97" w:rsidP="003B4B97">
            <w:pPr>
              <w:jc w:val="both"/>
            </w:pPr>
            <w:r>
              <w:t>1979</w:t>
            </w:r>
          </w:p>
        </w:tc>
        <w:tc>
          <w:tcPr>
            <w:tcW w:w="1721" w:type="dxa"/>
            <w:shd w:val="clear" w:color="auto" w:fill="F7CAAC"/>
          </w:tcPr>
          <w:p w14:paraId="37CD7990" w14:textId="77777777" w:rsidR="003B4B97" w:rsidRDefault="003B4B97" w:rsidP="003B4B97">
            <w:pPr>
              <w:jc w:val="both"/>
              <w:rPr>
                <w:b/>
              </w:rPr>
            </w:pPr>
            <w:r>
              <w:rPr>
                <w:b/>
              </w:rPr>
              <w:t>typ vztahu k VŠ</w:t>
            </w:r>
          </w:p>
        </w:tc>
        <w:tc>
          <w:tcPr>
            <w:tcW w:w="992" w:type="dxa"/>
            <w:gridSpan w:val="2"/>
          </w:tcPr>
          <w:p w14:paraId="60BD6626" w14:textId="77777777" w:rsidR="003B4B97" w:rsidRDefault="003B4B97" w:rsidP="003B4B97">
            <w:pPr>
              <w:jc w:val="both"/>
            </w:pPr>
            <w:r>
              <w:t>pp</w:t>
            </w:r>
          </w:p>
        </w:tc>
        <w:tc>
          <w:tcPr>
            <w:tcW w:w="994" w:type="dxa"/>
            <w:shd w:val="clear" w:color="auto" w:fill="F7CAAC"/>
          </w:tcPr>
          <w:p w14:paraId="5D049BAA" w14:textId="77777777" w:rsidR="003B4B97" w:rsidRDefault="003B4B97" w:rsidP="003B4B97">
            <w:pPr>
              <w:jc w:val="both"/>
              <w:rPr>
                <w:b/>
              </w:rPr>
            </w:pPr>
            <w:r>
              <w:rPr>
                <w:b/>
              </w:rPr>
              <w:t>rozsah</w:t>
            </w:r>
          </w:p>
        </w:tc>
        <w:tc>
          <w:tcPr>
            <w:tcW w:w="709" w:type="dxa"/>
          </w:tcPr>
          <w:p w14:paraId="14D4BD20" w14:textId="77777777" w:rsidR="003B4B97" w:rsidRDefault="003B4B97" w:rsidP="003B4B97">
            <w:pPr>
              <w:jc w:val="both"/>
            </w:pPr>
            <w:r>
              <w:t>40</w:t>
            </w:r>
          </w:p>
        </w:tc>
        <w:tc>
          <w:tcPr>
            <w:tcW w:w="709" w:type="dxa"/>
            <w:gridSpan w:val="2"/>
            <w:shd w:val="clear" w:color="auto" w:fill="F7CAAC"/>
          </w:tcPr>
          <w:p w14:paraId="40682B79" w14:textId="77777777" w:rsidR="003B4B97" w:rsidRPr="002336DA" w:rsidRDefault="003B4B97" w:rsidP="003B4B97">
            <w:pPr>
              <w:jc w:val="both"/>
              <w:rPr>
                <w:b/>
                <w:sz w:val="18"/>
              </w:rPr>
            </w:pPr>
            <w:r w:rsidRPr="002336DA">
              <w:rPr>
                <w:b/>
                <w:sz w:val="18"/>
              </w:rPr>
              <w:t>do kdy</w:t>
            </w:r>
          </w:p>
        </w:tc>
        <w:tc>
          <w:tcPr>
            <w:tcW w:w="1387" w:type="dxa"/>
            <w:gridSpan w:val="2"/>
          </w:tcPr>
          <w:p w14:paraId="7758994B" w14:textId="77777777" w:rsidR="003B4B97" w:rsidRDefault="003B4B97" w:rsidP="003B4B97">
            <w:pPr>
              <w:jc w:val="both"/>
            </w:pPr>
            <w:r>
              <w:t>N</w:t>
            </w:r>
          </w:p>
        </w:tc>
      </w:tr>
      <w:tr w:rsidR="003B4B97" w14:paraId="5333CB13" w14:textId="77777777" w:rsidTr="003B4B97">
        <w:tc>
          <w:tcPr>
            <w:tcW w:w="5068" w:type="dxa"/>
            <w:gridSpan w:val="3"/>
            <w:shd w:val="clear" w:color="auto" w:fill="F7CAAC"/>
          </w:tcPr>
          <w:p w14:paraId="51626D62" w14:textId="77777777" w:rsidR="003B4B97" w:rsidRDefault="003B4B97" w:rsidP="003B4B97">
            <w:pPr>
              <w:jc w:val="both"/>
              <w:rPr>
                <w:b/>
              </w:rPr>
            </w:pPr>
            <w:r>
              <w:rPr>
                <w:b/>
              </w:rPr>
              <w:t>Typ vztahu na součásti VŠ, která uskutečňuje st. program</w:t>
            </w:r>
          </w:p>
        </w:tc>
        <w:tc>
          <w:tcPr>
            <w:tcW w:w="992" w:type="dxa"/>
            <w:gridSpan w:val="2"/>
          </w:tcPr>
          <w:p w14:paraId="480B1D45" w14:textId="77777777" w:rsidR="003B4B97" w:rsidRDefault="003B4B97" w:rsidP="003B4B97">
            <w:pPr>
              <w:jc w:val="both"/>
            </w:pPr>
          </w:p>
        </w:tc>
        <w:tc>
          <w:tcPr>
            <w:tcW w:w="994" w:type="dxa"/>
            <w:shd w:val="clear" w:color="auto" w:fill="F7CAAC"/>
          </w:tcPr>
          <w:p w14:paraId="6D6EC3A5" w14:textId="77777777" w:rsidR="003B4B97" w:rsidRDefault="003B4B97" w:rsidP="003B4B97">
            <w:pPr>
              <w:jc w:val="both"/>
              <w:rPr>
                <w:b/>
              </w:rPr>
            </w:pPr>
            <w:r>
              <w:rPr>
                <w:b/>
              </w:rPr>
              <w:t>rozsah</w:t>
            </w:r>
          </w:p>
        </w:tc>
        <w:tc>
          <w:tcPr>
            <w:tcW w:w="709" w:type="dxa"/>
          </w:tcPr>
          <w:p w14:paraId="4D547A24" w14:textId="77777777" w:rsidR="003B4B97" w:rsidRDefault="003B4B97" w:rsidP="003B4B97">
            <w:pPr>
              <w:jc w:val="both"/>
            </w:pPr>
          </w:p>
        </w:tc>
        <w:tc>
          <w:tcPr>
            <w:tcW w:w="709" w:type="dxa"/>
            <w:gridSpan w:val="2"/>
            <w:shd w:val="clear" w:color="auto" w:fill="F7CAAC"/>
          </w:tcPr>
          <w:p w14:paraId="3CDE91D1" w14:textId="77777777" w:rsidR="003B4B97" w:rsidRPr="002336DA" w:rsidRDefault="003B4B97" w:rsidP="003B4B97">
            <w:pPr>
              <w:jc w:val="both"/>
              <w:rPr>
                <w:b/>
                <w:sz w:val="18"/>
              </w:rPr>
            </w:pPr>
            <w:r w:rsidRPr="002336DA">
              <w:rPr>
                <w:b/>
                <w:sz w:val="18"/>
              </w:rPr>
              <w:t>do kdy</w:t>
            </w:r>
          </w:p>
        </w:tc>
        <w:tc>
          <w:tcPr>
            <w:tcW w:w="1387" w:type="dxa"/>
            <w:gridSpan w:val="2"/>
          </w:tcPr>
          <w:p w14:paraId="418CD77E" w14:textId="77777777" w:rsidR="003B4B97" w:rsidRDefault="003B4B97" w:rsidP="003B4B97">
            <w:pPr>
              <w:jc w:val="both"/>
            </w:pPr>
          </w:p>
        </w:tc>
      </w:tr>
      <w:tr w:rsidR="003B4B97" w14:paraId="465E210C" w14:textId="77777777" w:rsidTr="003B4B97">
        <w:tc>
          <w:tcPr>
            <w:tcW w:w="6060" w:type="dxa"/>
            <w:gridSpan w:val="5"/>
            <w:shd w:val="clear" w:color="auto" w:fill="F7CAAC"/>
          </w:tcPr>
          <w:p w14:paraId="05026AA1"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48C143FB" w14:textId="77777777" w:rsidR="003B4B97" w:rsidRDefault="003B4B97" w:rsidP="003B4B97">
            <w:pPr>
              <w:jc w:val="both"/>
              <w:rPr>
                <w:b/>
              </w:rPr>
            </w:pPr>
            <w:r>
              <w:rPr>
                <w:b/>
              </w:rPr>
              <w:t>typ prac. vztahu</w:t>
            </w:r>
          </w:p>
        </w:tc>
        <w:tc>
          <w:tcPr>
            <w:tcW w:w="2096" w:type="dxa"/>
            <w:gridSpan w:val="4"/>
            <w:shd w:val="clear" w:color="auto" w:fill="F7CAAC"/>
          </w:tcPr>
          <w:p w14:paraId="3959D571" w14:textId="77777777" w:rsidR="003B4B97" w:rsidRDefault="003B4B97" w:rsidP="003B4B97">
            <w:pPr>
              <w:jc w:val="both"/>
              <w:rPr>
                <w:b/>
              </w:rPr>
            </w:pPr>
            <w:r>
              <w:rPr>
                <w:b/>
              </w:rPr>
              <w:t>rozsah</w:t>
            </w:r>
          </w:p>
        </w:tc>
      </w:tr>
      <w:tr w:rsidR="003B4B97" w14:paraId="766BF872" w14:textId="77777777" w:rsidTr="003B4B97">
        <w:tc>
          <w:tcPr>
            <w:tcW w:w="6060" w:type="dxa"/>
            <w:gridSpan w:val="5"/>
          </w:tcPr>
          <w:p w14:paraId="2426B0C3" w14:textId="77777777" w:rsidR="003B4B97" w:rsidRDefault="003B4B97" w:rsidP="003B4B97">
            <w:pPr>
              <w:jc w:val="both"/>
            </w:pPr>
          </w:p>
        </w:tc>
        <w:tc>
          <w:tcPr>
            <w:tcW w:w="1703" w:type="dxa"/>
            <w:gridSpan w:val="2"/>
          </w:tcPr>
          <w:p w14:paraId="7B57F5CA" w14:textId="77777777" w:rsidR="003B4B97" w:rsidRDefault="003B4B97" w:rsidP="003B4B97">
            <w:pPr>
              <w:jc w:val="both"/>
            </w:pPr>
          </w:p>
        </w:tc>
        <w:tc>
          <w:tcPr>
            <w:tcW w:w="2096" w:type="dxa"/>
            <w:gridSpan w:val="4"/>
          </w:tcPr>
          <w:p w14:paraId="787D3520" w14:textId="77777777" w:rsidR="003B4B97" w:rsidRDefault="003B4B97" w:rsidP="003B4B97">
            <w:pPr>
              <w:jc w:val="both"/>
            </w:pPr>
          </w:p>
        </w:tc>
      </w:tr>
      <w:tr w:rsidR="003B4B97" w14:paraId="21818104" w14:textId="77777777" w:rsidTr="003B4B97">
        <w:tc>
          <w:tcPr>
            <w:tcW w:w="9859" w:type="dxa"/>
            <w:gridSpan w:val="11"/>
            <w:shd w:val="clear" w:color="auto" w:fill="F7CAAC"/>
          </w:tcPr>
          <w:p w14:paraId="272715F1"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12E1F981" w14:textId="77777777" w:rsidTr="001F02B4">
        <w:trPr>
          <w:trHeight w:val="364"/>
        </w:trPr>
        <w:tc>
          <w:tcPr>
            <w:tcW w:w="9859" w:type="dxa"/>
            <w:gridSpan w:val="11"/>
            <w:tcBorders>
              <w:top w:val="nil"/>
            </w:tcBorders>
          </w:tcPr>
          <w:p w14:paraId="003F2E5B" w14:textId="77777777" w:rsidR="003B4B97" w:rsidRDefault="003B4B97" w:rsidP="003B4B97">
            <w:pPr>
              <w:jc w:val="both"/>
            </w:pPr>
            <w:r>
              <w:t>Research methods in Tourism – přednášející (</w:t>
            </w:r>
            <w:proofErr w:type="gramStart"/>
            <w:r>
              <w:t>10%</w:t>
            </w:r>
            <w:proofErr w:type="gramEnd"/>
            <w:r>
              <w:t>)</w:t>
            </w:r>
          </w:p>
        </w:tc>
      </w:tr>
      <w:tr w:rsidR="003B4B97" w14:paraId="29EB8795" w14:textId="77777777" w:rsidTr="003B4B97">
        <w:tc>
          <w:tcPr>
            <w:tcW w:w="9859" w:type="dxa"/>
            <w:gridSpan w:val="11"/>
            <w:shd w:val="clear" w:color="auto" w:fill="F7CAAC"/>
          </w:tcPr>
          <w:p w14:paraId="022D964C" w14:textId="77777777" w:rsidR="003B4B97" w:rsidRDefault="003B4B97" w:rsidP="003B4B97">
            <w:pPr>
              <w:jc w:val="both"/>
            </w:pPr>
            <w:r>
              <w:rPr>
                <w:b/>
              </w:rPr>
              <w:t xml:space="preserve">Údaje o vzdělání na VŠ </w:t>
            </w:r>
          </w:p>
        </w:tc>
      </w:tr>
      <w:tr w:rsidR="003B4B97" w:rsidRPr="00E46199" w14:paraId="2E589CC6" w14:textId="77777777" w:rsidTr="001F02B4">
        <w:trPr>
          <w:trHeight w:val="502"/>
        </w:trPr>
        <w:tc>
          <w:tcPr>
            <w:tcW w:w="9859" w:type="dxa"/>
            <w:gridSpan w:val="11"/>
          </w:tcPr>
          <w:p w14:paraId="4BBD1DFA" w14:textId="76E5AAAA" w:rsidR="003B4B97" w:rsidRPr="001F02B4" w:rsidRDefault="003B4B97" w:rsidP="003B4B97">
            <w:pPr>
              <w:jc w:val="both"/>
            </w:pPr>
            <w:r w:rsidRPr="001F02B4">
              <w:t>1999-</w:t>
            </w:r>
            <w:proofErr w:type="gramStart"/>
            <w:r w:rsidRPr="001F02B4">
              <w:t>2004</w:t>
            </w:r>
            <w:r w:rsidR="001F02B4">
              <w:t xml:space="preserve"> </w:t>
            </w:r>
            <w:r w:rsidRPr="001F02B4">
              <w:t xml:space="preserve"> Univerzita</w:t>
            </w:r>
            <w:proofErr w:type="gramEnd"/>
            <w:r w:rsidRPr="001F02B4">
              <w:t xml:space="preserve"> Karlova v Praze, Filozofická fakulta, obor Informační studia a knihovnictví (Mgr.)</w:t>
            </w:r>
          </w:p>
          <w:p w14:paraId="3133E157" w14:textId="6A277E71" w:rsidR="003B4B97" w:rsidRPr="00E46199" w:rsidRDefault="003B4B97" w:rsidP="003B4B97">
            <w:pPr>
              <w:jc w:val="both"/>
              <w:rPr>
                <w:b/>
              </w:rPr>
            </w:pPr>
            <w:r w:rsidRPr="001F02B4">
              <w:t>2006</w:t>
            </w:r>
            <w:r w:rsidR="001F02B4">
              <w:t xml:space="preserve"> </w:t>
            </w:r>
            <w:r w:rsidRPr="001F02B4">
              <w:t xml:space="preserve">           Univerzita Karlova v Praze, Filozofická fakulta, obor Informační studia a knihovnictví (PhDr.)</w:t>
            </w:r>
          </w:p>
        </w:tc>
      </w:tr>
      <w:tr w:rsidR="003B4B97" w14:paraId="7B726BBC" w14:textId="77777777" w:rsidTr="003B4B97">
        <w:tc>
          <w:tcPr>
            <w:tcW w:w="9859" w:type="dxa"/>
            <w:gridSpan w:val="11"/>
            <w:shd w:val="clear" w:color="auto" w:fill="F7CAAC"/>
          </w:tcPr>
          <w:p w14:paraId="18832D6D" w14:textId="77777777" w:rsidR="003B4B97" w:rsidRDefault="003B4B97" w:rsidP="003B4B97">
            <w:pPr>
              <w:jc w:val="both"/>
              <w:rPr>
                <w:b/>
              </w:rPr>
            </w:pPr>
            <w:r>
              <w:rPr>
                <w:b/>
              </w:rPr>
              <w:t>Údaje o odborném působení od absolvování VŠ</w:t>
            </w:r>
          </w:p>
        </w:tc>
      </w:tr>
      <w:tr w:rsidR="003B4B97" w:rsidRPr="00E46199" w14:paraId="51B3F0C3" w14:textId="77777777" w:rsidTr="001F02B4">
        <w:trPr>
          <w:trHeight w:val="528"/>
        </w:trPr>
        <w:tc>
          <w:tcPr>
            <w:tcW w:w="9859" w:type="dxa"/>
            <w:gridSpan w:val="11"/>
          </w:tcPr>
          <w:p w14:paraId="6F9C13E3" w14:textId="699DAE9A" w:rsidR="003B4B97" w:rsidRPr="00E46199" w:rsidRDefault="003B4B97" w:rsidP="008B34B1">
            <w:pPr>
              <w:ind w:left="1096" w:hanging="1096"/>
              <w:jc w:val="both"/>
            </w:pPr>
            <w:r w:rsidRPr="001F02B4">
              <w:t>2004-</w:t>
            </w:r>
            <w:proofErr w:type="gramStart"/>
            <w:r w:rsidRPr="001F02B4">
              <w:t>dosud</w:t>
            </w:r>
            <w:r w:rsidR="001F02B4">
              <w:t xml:space="preserve"> </w:t>
            </w:r>
            <w:r>
              <w:rPr>
                <w:b/>
              </w:rPr>
              <w:t xml:space="preserve"> </w:t>
            </w:r>
            <w:r>
              <w:t>Univerzita</w:t>
            </w:r>
            <w:proofErr w:type="gramEnd"/>
            <w:r>
              <w:t xml:space="preserve"> Tomáše Bati ve Zlíně (od roku 2009 Ředitel Knihovny UTB), výuka odborných informačních předmětů na všech fakultách UTB</w:t>
            </w:r>
          </w:p>
        </w:tc>
      </w:tr>
      <w:tr w:rsidR="003B4B97" w14:paraId="4761D592" w14:textId="77777777" w:rsidTr="003B4B97">
        <w:trPr>
          <w:trHeight w:val="250"/>
        </w:trPr>
        <w:tc>
          <w:tcPr>
            <w:tcW w:w="9859" w:type="dxa"/>
            <w:gridSpan w:val="11"/>
            <w:shd w:val="clear" w:color="auto" w:fill="F7CAAC"/>
          </w:tcPr>
          <w:p w14:paraId="7F284812" w14:textId="77777777" w:rsidR="003B4B97" w:rsidRDefault="003B4B97" w:rsidP="003B4B97">
            <w:pPr>
              <w:jc w:val="both"/>
            </w:pPr>
            <w:r>
              <w:rPr>
                <w:b/>
              </w:rPr>
              <w:t>Zkušenosti s vedením kvalifikačních a rigorózních prací</w:t>
            </w:r>
          </w:p>
        </w:tc>
      </w:tr>
      <w:tr w:rsidR="003B4B97" w14:paraId="5990271A" w14:textId="77777777" w:rsidTr="003B4B97">
        <w:trPr>
          <w:trHeight w:val="288"/>
        </w:trPr>
        <w:tc>
          <w:tcPr>
            <w:tcW w:w="9859" w:type="dxa"/>
            <w:gridSpan w:val="11"/>
          </w:tcPr>
          <w:p w14:paraId="0F4B25C6" w14:textId="77777777" w:rsidR="003B4B97" w:rsidRDefault="003B4B97" w:rsidP="003B4B97">
            <w:pPr>
              <w:jc w:val="both"/>
            </w:pPr>
            <w:r>
              <w:t xml:space="preserve">Počet vedených bakalářských prací – 4 </w:t>
            </w:r>
          </w:p>
          <w:p w14:paraId="50F4C757" w14:textId="77777777" w:rsidR="003B4B97" w:rsidRDefault="003B4B97" w:rsidP="003B4B97">
            <w:pPr>
              <w:jc w:val="both"/>
            </w:pPr>
            <w:r>
              <w:t>Počet vedených diplomových prací – 3</w:t>
            </w:r>
          </w:p>
        </w:tc>
      </w:tr>
      <w:tr w:rsidR="003B4B97" w14:paraId="76490FB6" w14:textId="77777777" w:rsidTr="003B4B97">
        <w:trPr>
          <w:cantSplit/>
        </w:trPr>
        <w:tc>
          <w:tcPr>
            <w:tcW w:w="3347" w:type="dxa"/>
            <w:gridSpan w:val="2"/>
            <w:tcBorders>
              <w:top w:val="single" w:sz="12" w:space="0" w:color="auto"/>
            </w:tcBorders>
            <w:shd w:val="clear" w:color="auto" w:fill="F7CAAC"/>
          </w:tcPr>
          <w:p w14:paraId="0A38E9C3"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446CA519" w14:textId="77777777" w:rsidR="003B4B97" w:rsidRDefault="003B4B97" w:rsidP="003B4B9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7067FF5"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67A59B" w14:textId="77777777" w:rsidR="003B4B97" w:rsidRDefault="003B4B97" w:rsidP="003B4B97">
            <w:pPr>
              <w:jc w:val="both"/>
              <w:rPr>
                <w:b/>
              </w:rPr>
            </w:pPr>
            <w:r>
              <w:rPr>
                <w:b/>
              </w:rPr>
              <w:t>Ohlasy publikací</w:t>
            </w:r>
          </w:p>
        </w:tc>
      </w:tr>
      <w:tr w:rsidR="003B4B97" w14:paraId="697FBBF9" w14:textId="77777777" w:rsidTr="003B4B97">
        <w:trPr>
          <w:cantSplit/>
        </w:trPr>
        <w:tc>
          <w:tcPr>
            <w:tcW w:w="3347" w:type="dxa"/>
            <w:gridSpan w:val="2"/>
          </w:tcPr>
          <w:p w14:paraId="6BECA23D" w14:textId="77777777" w:rsidR="003B4B97" w:rsidRDefault="003B4B97" w:rsidP="003B4B97">
            <w:pPr>
              <w:jc w:val="both"/>
            </w:pPr>
          </w:p>
        </w:tc>
        <w:tc>
          <w:tcPr>
            <w:tcW w:w="2245" w:type="dxa"/>
            <w:gridSpan w:val="2"/>
          </w:tcPr>
          <w:p w14:paraId="7018F85E" w14:textId="77777777" w:rsidR="003B4B97" w:rsidRDefault="003B4B97" w:rsidP="003B4B97">
            <w:pPr>
              <w:jc w:val="both"/>
            </w:pPr>
          </w:p>
        </w:tc>
        <w:tc>
          <w:tcPr>
            <w:tcW w:w="2248" w:type="dxa"/>
            <w:gridSpan w:val="4"/>
            <w:tcBorders>
              <w:right w:val="single" w:sz="12" w:space="0" w:color="auto"/>
            </w:tcBorders>
          </w:tcPr>
          <w:p w14:paraId="08FD11E2" w14:textId="77777777" w:rsidR="003B4B97" w:rsidRDefault="003B4B97" w:rsidP="003B4B97">
            <w:pPr>
              <w:jc w:val="both"/>
            </w:pPr>
          </w:p>
        </w:tc>
        <w:tc>
          <w:tcPr>
            <w:tcW w:w="632" w:type="dxa"/>
            <w:tcBorders>
              <w:left w:val="single" w:sz="12" w:space="0" w:color="auto"/>
            </w:tcBorders>
            <w:shd w:val="clear" w:color="auto" w:fill="F7CAAC"/>
          </w:tcPr>
          <w:p w14:paraId="6FA3B595" w14:textId="77777777" w:rsidR="003B4B97" w:rsidRDefault="003B4B97" w:rsidP="003B4B97">
            <w:pPr>
              <w:jc w:val="both"/>
            </w:pPr>
            <w:r>
              <w:rPr>
                <w:b/>
              </w:rPr>
              <w:t>WOS</w:t>
            </w:r>
          </w:p>
        </w:tc>
        <w:tc>
          <w:tcPr>
            <w:tcW w:w="693" w:type="dxa"/>
            <w:shd w:val="clear" w:color="auto" w:fill="F7CAAC"/>
          </w:tcPr>
          <w:p w14:paraId="767A14F4" w14:textId="77777777" w:rsidR="003B4B97" w:rsidRDefault="003B4B97" w:rsidP="003B4B97">
            <w:pPr>
              <w:jc w:val="both"/>
              <w:rPr>
                <w:sz w:val="18"/>
              </w:rPr>
            </w:pPr>
            <w:r>
              <w:rPr>
                <w:b/>
                <w:sz w:val="18"/>
              </w:rPr>
              <w:t>Scopus</w:t>
            </w:r>
          </w:p>
        </w:tc>
        <w:tc>
          <w:tcPr>
            <w:tcW w:w="694" w:type="dxa"/>
            <w:shd w:val="clear" w:color="auto" w:fill="F7CAAC"/>
          </w:tcPr>
          <w:p w14:paraId="4482D059" w14:textId="77777777" w:rsidR="003B4B97" w:rsidRDefault="003B4B97" w:rsidP="003B4B97">
            <w:pPr>
              <w:jc w:val="both"/>
            </w:pPr>
            <w:r>
              <w:rPr>
                <w:b/>
                <w:sz w:val="18"/>
              </w:rPr>
              <w:t>ostatní</w:t>
            </w:r>
          </w:p>
        </w:tc>
      </w:tr>
      <w:tr w:rsidR="003B4B97" w14:paraId="1293FB16" w14:textId="77777777" w:rsidTr="003B4B97">
        <w:trPr>
          <w:cantSplit/>
          <w:trHeight w:val="70"/>
        </w:trPr>
        <w:tc>
          <w:tcPr>
            <w:tcW w:w="3347" w:type="dxa"/>
            <w:gridSpan w:val="2"/>
            <w:shd w:val="clear" w:color="auto" w:fill="F7CAAC"/>
          </w:tcPr>
          <w:p w14:paraId="645B30E6" w14:textId="77777777" w:rsidR="003B4B97" w:rsidRDefault="003B4B97" w:rsidP="003B4B97">
            <w:pPr>
              <w:jc w:val="both"/>
            </w:pPr>
            <w:r>
              <w:rPr>
                <w:b/>
              </w:rPr>
              <w:t>Obor jmenovacího řízení</w:t>
            </w:r>
          </w:p>
        </w:tc>
        <w:tc>
          <w:tcPr>
            <w:tcW w:w="2245" w:type="dxa"/>
            <w:gridSpan w:val="2"/>
            <w:shd w:val="clear" w:color="auto" w:fill="F7CAAC"/>
          </w:tcPr>
          <w:p w14:paraId="196FC18C" w14:textId="77777777" w:rsidR="003B4B97" w:rsidRDefault="003B4B97" w:rsidP="003B4B97">
            <w:pPr>
              <w:jc w:val="both"/>
            </w:pPr>
            <w:r>
              <w:rPr>
                <w:b/>
              </w:rPr>
              <w:t>Rok udělení hodnosti</w:t>
            </w:r>
          </w:p>
        </w:tc>
        <w:tc>
          <w:tcPr>
            <w:tcW w:w="2248" w:type="dxa"/>
            <w:gridSpan w:val="4"/>
            <w:tcBorders>
              <w:right w:val="single" w:sz="12" w:space="0" w:color="auto"/>
            </w:tcBorders>
            <w:shd w:val="clear" w:color="auto" w:fill="F7CAAC"/>
          </w:tcPr>
          <w:p w14:paraId="6F60D11A"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7042C9F4" w14:textId="77777777" w:rsidR="003B4B97" w:rsidRDefault="003B4B97" w:rsidP="003B4B97">
            <w:pPr>
              <w:jc w:val="center"/>
              <w:rPr>
                <w:b/>
              </w:rPr>
            </w:pPr>
            <w:r>
              <w:rPr>
                <w:b/>
              </w:rPr>
              <w:t>6</w:t>
            </w:r>
          </w:p>
        </w:tc>
        <w:tc>
          <w:tcPr>
            <w:tcW w:w="693" w:type="dxa"/>
            <w:vMerge w:val="restart"/>
          </w:tcPr>
          <w:p w14:paraId="4D4A8B0E" w14:textId="77777777" w:rsidR="003B4B97" w:rsidRDefault="003B4B97" w:rsidP="003B4B97">
            <w:pPr>
              <w:jc w:val="center"/>
              <w:rPr>
                <w:b/>
              </w:rPr>
            </w:pPr>
            <w:r>
              <w:rPr>
                <w:b/>
              </w:rPr>
              <w:t>8</w:t>
            </w:r>
          </w:p>
        </w:tc>
        <w:tc>
          <w:tcPr>
            <w:tcW w:w="694" w:type="dxa"/>
            <w:vMerge w:val="restart"/>
          </w:tcPr>
          <w:p w14:paraId="3FC563D7" w14:textId="77777777" w:rsidR="003B4B97" w:rsidRDefault="003B4B97" w:rsidP="003B4B97">
            <w:pPr>
              <w:jc w:val="center"/>
              <w:rPr>
                <w:b/>
              </w:rPr>
            </w:pPr>
            <w:r>
              <w:rPr>
                <w:b/>
              </w:rPr>
              <w:t>15</w:t>
            </w:r>
          </w:p>
        </w:tc>
      </w:tr>
      <w:tr w:rsidR="003B4B97" w14:paraId="0ECFF0C4" w14:textId="77777777" w:rsidTr="003B4B97">
        <w:trPr>
          <w:trHeight w:val="205"/>
        </w:trPr>
        <w:tc>
          <w:tcPr>
            <w:tcW w:w="3347" w:type="dxa"/>
            <w:gridSpan w:val="2"/>
          </w:tcPr>
          <w:p w14:paraId="52143583" w14:textId="77777777" w:rsidR="003B4B97" w:rsidRDefault="003B4B97" w:rsidP="003B4B97">
            <w:pPr>
              <w:jc w:val="both"/>
            </w:pPr>
          </w:p>
        </w:tc>
        <w:tc>
          <w:tcPr>
            <w:tcW w:w="2245" w:type="dxa"/>
            <w:gridSpan w:val="2"/>
          </w:tcPr>
          <w:p w14:paraId="6C55B71B" w14:textId="77777777" w:rsidR="003B4B97" w:rsidRDefault="003B4B97" w:rsidP="003B4B97">
            <w:pPr>
              <w:jc w:val="both"/>
            </w:pPr>
          </w:p>
        </w:tc>
        <w:tc>
          <w:tcPr>
            <w:tcW w:w="2248" w:type="dxa"/>
            <w:gridSpan w:val="4"/>
            <w:tcBorders>
              <w:right w:val="single" w:sz="12" w:space="0" w:color="auto"/>
            </w:tcBorders>
          </w:tcPr>
          <w:p w14:paraId="2F5E82D1" w14:textId="77777777" w:rsidR="003B4B97" w:rsidRDefault="003B4B97" w:rsidP="003B4B97">
            <w:pPr>
              <w:jc w:val="both"/>
            </w:pPr>
          </w:p>
        </w:tc>
        <w:tc>
          <w:tcPr>
            <w:tcW w:w="632" w:type="dxa"/>
            <w:vMerge/>
            <w:tcBorders>
              <w:left w:val="single" w:sz="12" w:space="0" w:color="auto"/>
            </w:tcBorders>
            <w:vAlign w:val="center"/>
          </w:tcPr>
          <w:p w14:paraId="57CD5714" w14:textId="77777777" w:rsidR="003B4B97" w:rsidRDefault="003B4B97" w:rsidP="003B4B97">
            <w:pPr>
              <w:rPr>
                <w:b/>
              </w:rPr>
            </w:pPr>
          </w:p>
        </w:tc>
        <w:tc>
          <w:tcPr>
            <w:tcW w:w="693" w:type="dxa"/>
            <w:vMerge/>
            <w:vAlign w:val="center"/>
          </w:tcPr>
          <w:p w14:paraId="7B927B38" w14:textId="77777777" w:rsidR="003B4B97" w:rsidRDefault="003B4B97" w:rsidP="003B4B97">
            <w:pPr>
              <w:rPr>
                <w:b/>
              </w:rPr>
            </w:pPr>
          </w:p>
        </w:tc>
        <w:tc>
          <w:tcPr>
            <w:tcW w:w="694" w:type="dxa"/>
            <w:vMerge/>
            <w:vAlign w:val="center"/>
          </w:tcPr>
          <w:p w14:paraId="3D8E1532" w14:textId="77777777" w:rsidR="003B4B97" w:rsidRDefault="003B4B97" w:rsidP="003B4B97">
            <w:pPr>
              <w:rPr>
                <w:b/>
              </w:rPr>
            </w:pPr>
          </w:p>
        </w:tc>
      </w:tr>
      <w:tr w:rsidR="003B4B97" w14:paraId="6C724BAF" w14:textId="77777777" w:rsidTr="003B4B97">
        <w:tc>
          <w:tcPr>
            <w:tcW w:w="9859" w:type="dxa"/>
            <w:gridSpan w:val="11"/>
            <w:shd w:val="clear" w:color="auto" w:fill="F7CAAC"/>
          </w:tcPr>
          <w:p w14:paraId="5A543B42"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281C77" w14:paraId="1C79A63F" w14:textId="77777777" w:rsidTr="003B4B97">
        <w:trPr>
          <w:trHeight w:val="2347"/>
        </w:trPr>
        <w:tc>
          <w:tcPr>
            <w:tcW w:w="9859" w:type="dxa"/>
            <w:gridSpan w:val="11"/>
          </w:tcPr>
          <w:p w14:paraId="77CE6A50" w14:textId="77777777" w:rsidR="003B4B97" w:rsidRPr="00891234" w:rsidRDefault="003B4B97" w:rsidP="003B4B97">
            <w:pPr>
              <w:jc w:val="both"/>
            </w:pPr>
            <w:r w:rsidRPr="00891234">
              <w:t xml:space="preserve">BUDÍNSKÝ, L., </w:t>
            </w:r>
            <w:r w:rsidRPr="00891234">
              <w:rPr>
                <w:bCs/>
              </w:rPr>
              <w:t>FABIÁN, O.,</w:t>
            </w:r>
            <w:r w:rsidRPr="00891234">
              <w:t xml:space="preserve"> 10 years with grey literature at Tomas Bata University in Zlín. </w:t>
            </w:r>
            <w:r w:rsidRPr="00891234">
              <w:rPr>
                <w:i/>
              </w:rPr>
              <w:t>The Grey Journal: an international journal on grey literature</w:t>
            </w:r>
            <w:r w:rsidRPr="00891234">
              <w:t xml:space="preserve">. 2016, vol. 12, iss. 1, s. 65-69. ISSN 1574-1796. Dostupné z: </w:t>
            </w:r>
            <w:hyperlink r:id="rId23" w:history="1">
              <w:r w:rsidRPr="00891234">
                <w:t>http://www.nusl.cz/ntk/nusl-200844</w:t>
              </w:r>
            </w:hyperlink>
            <w:r w:rsidRPr="00891234">
              <w:t xml:space="preserve"> (</w:t>
            </w:r>
            <w:proofErr w:type="gramStart"/>
            <w:r w:rsidRPr="00891234">
              <w:t>20%</w:t>
            </w:r>
            <w:proofErr w:type="gramEnd"/>
            <w:r w:rsidRPr="00891234">
              <w:t>).</w:t>
            </w:r>
          </w:p>
          <w:p w14:paraId="44D17513" w14:textId="77777777" w:rsidR="003B4B97" w:rsidRPr="00891234" w:rsidRDefault="003B4B97" w:rsidP="003B4B97">
            <w:pPr>
              <w:jc w:val="both"/>
            </w:pPr>
            <w:r w:rsidRPr="00891234">
              <w:rPr>
                <w:bCs/>
              </w:rPr>
              <w:t>FABIÁN, O.,</w:t>
            </w:r>
            <w:r w:rsidRPr="00891234">
              <w:t xml:space="preserve"> BUDÍNSKÝ, L., Podpora vědy a výzkumu v Knihovně UTB ve Zlíně – od vzniku publikačních výstupů po jejich evaluaci. In </w:t>
            </w:r>
            <w:r w:rsidRPr="00891234">
              <w:rPr>
                <w:i/>
              </w:rPr>
              <w:t>Inforum 2016: 22. ročník konference o profesionálních informačních zdrojích, Praha 24.-25. května 2016</w:t>
            </w:r>
            <w:r w:rsidRPr="00891234">
              <w:t xml:space="preserve">. Praha: Albertina icome Praha, 2016. ISSN 1801–2213. Dostupné z: </w:t>
            </w:r>
            <w:hyperlink r:id="rId24" w:history="1">
              <w:r w:rsidRPr="00891234">
                <w:t>http://www.inforum.cz/sbornik/2016/7</w:t>
              </w:r>
            </w:hyperlink>
            <w:r w:rsidRPr="00891234">
              <w:t xml:space="preserve"> (</w:t>
            </w:r>
            <w:proofErr w:type="gramStart"/>
            <w:r w:rsidRPr="00891234">
              <w:t>50%</w:t>
            </w:r>
            <w:proofErr w:type="gramEnd"/>
            <w:r w:rsidRPr="00891234">
              <w:t>).</w:t>
            </w:r>
          </w:p>
          <w:p w14:paraId="3285370A" w14:textId="77777777" w:rsidR="003B4B97" w:rsidRPr="00891234" w:rsidRDefault="003B4B97" w:rsidP="003B4B97">
            <w:pPr>
              <w:jc w:val="both"/>
            </w:pPr>
            <w:r w:rsidRPr="00891234">
              <w:t xml:space="preserve">Otevřené repozitáře v České republice. FABIÁN, Ondřej. </w:t>
            </w:r>
            <w:r w:rsidRPr="00891234">
              <w:rPr>
                <w:i/>
                <w:iCs/>
              </w:rPr>
              <w:t>Otevřený přístup k vědeckým informacím: současný stav v České republice a ve světě</w:t>
            </w:r>
            <w:r w:rsidRPr="00891234">
              <w:t>. Brno: Vysoké učení technické v Brně, nakladatelství VUTIUM, 2016, s. 190-208. ISBN 978-80-214-5282-4.</w:t>
            </w:r>
          </w:p>
          <w:p w14:paraId="3B9D4C01" w14:textId="73803E4F" w:rsidR="003B4B97" w:rsidRPr="00281C77" w:rsidRDefault="003B4B97" w:rsidP="003B4B97">
            <w:pPr>
              <w:jc w:val="both"/>
            </w:pPr>
          </w:p>
        </w:tc>
      </w:tr>
      <w:tr w:rsidR="003B4B97" w14:paraId="414A030D" w14:textId="77777777" w:rsidTr="003B4B97">
        <w:trPr>
          <w:trHeight w:val="218"/>
        </w:trPr>
        <w:tc>
          <w:tcPr>
            <w:tcW w:w="9859" w:type="dxa"/>
            <w:gridSpan w:val="11"/>
            <w:shd w:val="clear" w:color="auto" w:fill="F7CAAC"/>
          </w:tcPr>
          <w:p w14:paraId="01EB773D" w14:textId="77777777" w:rsidR="003B4B97" w:rsidRDefault="003B4B97" w:rsidP="003B4B97">
            <w:pPr>
              <w:rPr>
                <w:b/>
              </w:rPr>
            </w:pPr>
            <w:r>
              <w:rPr>
                <w:b/>
              </w:rPr>
              <w:t>Působení v zahraničí</w:t>
            </w:r>
          </w:p>
        </w:tc>
      </w:tr>
      <w:tr w:rsidR="003B4B97" w14:paraId="46269399" w14:textId="77777777" w:rsidTr="003B4B97">
        <w:trPr>
          <w:trHeight w:val="56"/>
        </w:trPr>
        <w:tc>
          <w:tcPr>
            <w:tcW w:w="9859" w:type="dxa"/>
            <w:gridSpan w:val="11"/>
          </w:tcPr>
          <w:p w14:paraId="4F63E3CA" w14:textId="77777777" w:rsidR="003B4B97" w:rsidRDefault="003B4B97" w:rsidP="003B4B97">
            <w:pPr>
              <w:rPr>
                <w:b/>
              </w:rPr>
            </w:pPr>
          </w:p>
        </w:tc>
      </w:tr>
      <w:tr w:rsidR="003B4B97" w14:paraId="5329BE0C" w14:textId="77777777" w:rsidTr="003B4B97">
        <w:trPr>
          <w:cantSplit/>
          <w:trHeight w:val="56"/>
        </w:trPr>
        <w:tc>
          <w:tcPr>
            <w:tcW w:w="2518" w:type="dxa"/>
            <w:shd w:val="clear" w:color="auto" w:fill="F7CAAC"/>
          </w:tcPr>
          <w:p w14:paraId="50F93EE8" w14:textId="77777777" w:rsidR="003B4B97" w:rsidRDefault="003B4B97" w:rsidP="003B4B97">
            <w:pPr>
              <w:jc w:val="both"/>
              <w:rPr>
                <w:b/>
              </w:rPr>
            </w:pPr>
            <w:r>
              <w:rPr>
                <w:b/>
              </w:rPr>
              <w:t xml:space="preserve">Podpis </w:t>
            </w:r>
          </w:p>
        </w:tc>
        <w:tc>
          <w:tcPr>
            <w:tcW w:w="4536" w:type="dxa"/>
            <w:gridSpan w:val="5"/>
          </w:tcPr>
          <w:p w14:paraId="04EF1A75" w14:textId="77777777" w:rsidR="003B4B97" w:rsidRDefault="003B4B97" w:rsidP="003B4B97">
            <w:pPr>
              <w:jc w:val="both"/>
            </w:pPr>
          </w:p>
        </w:tc>
        <w:tc>
          <w:tcPr>
            <w:tcW w:w="786" w:type="dxa"/>
            <w:gridSpan w:val="2"/>
            <w:shd w:val="clear" w:color="auto" w:fill="F7CAAC"/>
          </w:tcPr>
          <w:p w14:paraId="63D6BB9D" w14:textId="77777777" w:rsidR="003B4B97" w:rsidRDefault="003B4B97" w:rsidP="003B4B97">
            <w:pPr>
              <w:jc w:val="both"/>
            </w:pPr>
            <w:r>
              <w:rPr>
                <w:b/>
              </w:rPr>
              <w:t>datum</w:t>
            </w:r>
          </w:p>
        </w:tc>
        <w:tc>
          <w:tcPr>
            <w:tcW w:w="2019" w:type="dxa"/>
            <w:gridSpan w:val="3"/>
          </w:tcPr>
          <w:p w14:paraId="3FE87052" w14:textId="77777777" w:rsidR="003B4B97" w:rsidRDefault="003B4B97" w:rsidP="003B4B97">
            <w:pPr>
              <w:jc w:val="both"/>
            </w:pPr>
          </w:p>
        </w:tc>
      </w:tr>
    </w:tbl>
    <w:p w14:paraId="036CBE69" w14:textId="77777777" w:rsidR="003B4B97" w:rsidRDefault="003B4B97" w:rsidP="003B4B97"/>
    <w:p w14:paraId="7DD172C5" w14:textId="77777777" w:rsidR="003B4B97" w:rsidRDefault="003B4B97" w:rsidP="003B4B97"/>
    <w:p w14:paraId="672CEB59" w14:textId="77777777" w:rsidR="003B4B97" w:rsidRDefault="003B4B97" w:rsidP="003B4B97"/>
    <w:p w14:paraId="414D91DE" w14:textId="77777777" w:rsidR="003B4B97" w:rsidRDefault="003B4B97" w:rsidP="003B4B97"/>
    <w:p w14:paraId="57E1D800" w14:textId="77777777" w:rsidR="003B4B97" w:rsidRDefault="003B4B97" w:rsidP="003B4B97"/>
    <w:p w14:paraId="0E28567D" w14:textId="77777777" w:rsidR="003B4B97" w:rsidRDefault="003B4B97" w:rsidP="003B4B97"/>
    <w:p w14:paraId="3C8AAEC2" w14:textId="77777777" w:rsidR="003B4B97" w:rsidRDefault="003B4B97" w:rsidP="003B4B97"/>
    <w:p w14:paraId="2F5F2EE8" w14:textId="77777777" w:rsidR="003B4B97" w:rsidRDefault="003B4B97" w:rsidP="003B4B97"/>
    <w:p w14:paraId="7197395E" w14:textId="77777777" w:rsidR="003B4B97" w:rsidRDefault="003B4B97" w:rsidP="003B4B97"/>
    <w:p w14:paraId="5180C91A" w14:textId="77777777" w:rsidR="003B4B97" w:rsidRDefault="003B4B97" w:rsidP="003B4B97"/>
    <w:p w14:paraId="54AFD152" w14:textId="77777777" w:rsidR="003B4B97" w:rsidRDefault="003B4B97" w:rsidP="003B4B97"/>
    <w:p w14:paraId="77FE1FB0" w14:textId="77777777" w:rsidR="003B4B97" w:rsidRDefault="003B4B97" w:rsidP="003B4B97"/>
    <w:p w14:paraId="6B12882A" w14:textId="77777777" w:rsidR="003B4B97" w:rsidRDefault="003B4B97" w:rsidP="003B4B97"/>
    <w:p w14:paraId="40FE9C62" w14:textId="77777777" w:rsidR="003B4B97" w:rsidRDefault="003B4B97" w:rsidP="003B4B97"/>
    <w:p w14:paraId="02C22F73" w14:textId="77777777" w:rsidR="003B4B97" w:rsidRDefault="003B4B97" w:rsidP="003B4B97"/>
    <w:p w14:paraId="02B40A28"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B4B97" w14:paraId="0012D85A" w14:textId="77777777" w:rsidTr="003B4B97">
        <w:tc>
          <w:tcPr>
            <w:tcW w:w="9859" w:type="dxa"/>
            <w:gridSpan w:val="11"/>
            <w:tcBorders>
              <w:bottom w:val="double" w:sz="4" w:space="0" w:color="auto"/>
            </w:tcBorders>
            <w:shd w:val="clear" w:color="auto" w:fill="BDD6EE"/>
          </w:tcPr>
          <w:p w14:paraId="6EA30C11" w14:textId="532D0F62" w:rsidR="003B4B97" w:rsidRDefault="003B4B97" w:rsidP="003B4B97">
            <w:pPr>
              <w:jc w:val="both"/>
              <w:rPr>
                <w:b/>
                <w:sz w:val="28"/>
              </w:rPr>
            </w:pPr>
            <w:r>
              <w:rPr>
                <w:b/>
                <w:sz w:val="28"/>
              </w:rPr>
              <w:lastRenderedPageBreak/>
              <w:t>C-I – Personální zabezpečení</w:t>
            </w:r>
          </w:p>
        </w:tc>
      </w:tr>
      <w:tr w:rsidR="003B4B97" w14:paraId="2CB08C53" w14:textId="77777777" w:rsidTr="003B4B97">
        <w:tc>
          <w:tcPr>
            <w:tcW w:w="2518" w:type="dxa"/>
            <w:tcBorders>
              <w:top w:val="double" w:sz="4" w:space="0" w:color="auto"/>
            </w:tcBorders>
            <w:shd w:val="clear" w:color="auto" w:fill="F7CAAC"/>
          </w:tcPr>
          <w:p w14:paraId="6E029596" w14:textId="77777777" w:rsidR="003B4B97" w:rsidRDefault="003B4B97" w:rsidP="003B4B97">
            <w:pPr>
              <w:jc w:val="both"/>
              <w:rPr>
                <w:b/>
              </w:rPr>
            </w:pPr>
            <w:r>
              <w:rPr>
                <w:b/>
              </w:rPr>
              <w:t>Vysoká škola</w:t>
            </w:r>
          </w:p>
        </w:tc>
        <w:tc>
          <w:tcPr>
            <w:tcW w:w="7341" w:type="dxa"/>
            <w:gridSpan w:val="10"/>
          </w:tcPr>
          <w:p w14:paraId="743191BA" w14:textId="77777777" w:rsidR="003B4B97" w:rsidRDefault="003B4B97" w:rsidP="003B4B97">
            <w:pPr>
              <w:jc w:val="both"/>
            </w:pPr>
            <w:r>
              <w:t>Univerzita Tomáše Bati ve Zlíně</w:t>
            </w:r>
          </w:p>
        </w:tc>
      </w:tr>
      <w:tr w:rsidR="003B4B97" w14:paraId="4D493424" w14:textId="77777777" w:rsidTr="003B4B97">
        <w:tc>
          <w:tcPr>
            <w:tcW w:w="2518" w:type="dxa"/>
            <w:shd w:val="clear" w:color="auto" w:fill="F7CAAC"/>
          </w:tcPr>
          <w:p w14:paraId="0C041A75" w14:textId="77777777" w:rsidR="003B4B97" w:rsidRDefault="003B4B97" w:rsidP="003B4B97">
            <w:pPr>
              <w:jc w:val="both"/>
              <w:rPr>
                <w:b/>
              </w:rPr>
            </w:pPr>
            <w:r>
              <w:rPr>
                <w:b/>
              </w:rPr>
              <w:t>Součást vysoké školy</w:t>
            </w:r>
          </w:p>
        </w:tc>
        <w:tc>
          <w:tcPr>
            <w:tcW w:w="7341" w:type="dxa"/>
            <w:gridSpan w:val="10"/>
          </w:tcPr>
          <w:p w14:paraId="1477A6DD" w14:textId="77777777" w:rsidR="003B4B97" w:rsidRDefault="003B4B97" w:rsidP="003B4B97">
            <w:pPr>
              <w:jc w:val="both"/>
            </w:pPr>
            <w:r>
              <w:t>Fakulta managementu a ekonomiky</w:t>
            </w:r>
          </w:p>
        </w:tc>
      </w:tr>
      <w:tr w:rsidR="003B4B97" w14:paraId="4C396990" w14:textId="77777777" w:rsidTr="003B4B97">
        <w:tc>
          <w:tcPr>
            <w:tcW w:w="2518" w:type="dxa"/>
            <w:shd w:val="clear" w:color="auto" w:fill="F7CAAC"/>
          </w:tcPr>
          <w:p w14:paraId="0C622A57" w14:textId="77777777" w:rsidR="003B4B97" w:rsidRDefault="003B4B97" w:rsidP="003B4B97">
            <w:pPr>
              <w:jc w:val="both"/>
              <w:rPr>
                <w:b/>
              </w:rPr>
            </w:pPr>
            <w:r>
              <w:rPr>
                <w:b/>
              </w:rPr>
              <w:t>Název studijního programu</w:t>
            </w:r>
          </w:p>
        </w:tc>
        <w:tc>
          <w:tcPr>
            <w:tcW w:w="7341" w:type="dxa"/>
            <w:gridSpan w:val="10"/>
          </w:tcPr>
          <w:p w14:paraId="2CFEF63E" w14:textId="38D71E86" w:rsidR="003B4B97" w:rsidRPr="00DD45A7" w:rsidRDefault="00DD45A7" w:rsidP="00DD45A7">
            <w:pPr>
              <w:rPr>
                <w:sz w:val="22"/>
                <w:szCs w:val="22"/>
              </w:rPr>
            </w:pPr>
            <w:r>
              <w:t>Tourism Economics and Hospitality Management</w:t>
            </w:r>
          </w:p>
        </w:tc>
      </w:tr>
      <w:tr w:rsidR="003B4B97" w14:paraId="46536F12" w14:textId="77777777" w:rsidTr="003B4B97">
        <w:tc>
          <w:tcPr>
            <w:tcW w:w="2518" w:type="dxa"/>
            <w:shd w:val="clear" w:color="auto" w:fill="F7CAAC"/>
          </w:tcPr>
          <w:p w14:paraId="51938643" w14:textId="77777777" w:rsidR="003B4B97" w:rsidRDefault="003B4B97" w:rsidP="003B4B97">
            <w:pPr>
              <w:jc w:val="both"/>
              <w:rPr>
                <w:b/>
              </w:rPr>
            </w:pPr>
            <w:r>
              <w:rPr>
                <w:b/>
              </w:rPr>
              <w:t>Jméno a příjmení</w:t>
            </w:r>
          </w:p>
        </w:tc>
        <w:tc>
          <w:tcPr>
            <w:tcW w:w="4536" w:type="dxa"/>
            <w:gridSpan w:val="5"/>
          </w:tcPr>
          <w:p w14:paraId="2392A716" w14:textId="77777777" w:rsidR="003B4B97" w:rsidRPr="00D60B73" w:rsidRDefault="003B4B97" w:rsidP="003B4B97">
            <w:pPr>
              <w:jc w:val="both"/>
              <w:rPr>
                <w:bCs/>
              </w:rPr>
            </w:pPr>
            <w:r w:rsidRPr="00D60B73">
              <w:rPr>
                <w:bCs/>
              </w:rPr>
              <w:t>Tomáš GAJDOŠÍK</w:t>
            </w:r>
          </w:p>
        </w:tc>
        <w:tc>
          <w:tcPr>
            <w:tcW w:w="709" w:type="dxa"/>
            <w:shd w:val="clear" w:color="auto" w:fill="F7CAAC"/>
          </w:tcPr>
          <w:p w14:paraId="4C20BC4D" w14:textId="77777777" w:rsidR="003B4B97" w:rsidRDefault="003B4B97" w:rsidP="003B4B97">
            <w:pPr>
              <w:jc w:val="both"/>
              <w:rPr>
                <w:b/>
              </w:rPr>
            </w:pPr>
            <w:r>
              <w:rPr>
                <w:b/>
              </w:rPr>
              <w:t>Tituly</w:t>
            </w:r>
          </w:p>
        </w:tc>
        <w:tc>
          <w:tcPr>
            <w:tcW w:w="2096" w:type="dxa"/>
            <w:gridSpan w:val="4"/>
          </w:tcPr>
          <w:p w14:paraId="1EE4B07D" w14:textId="77777777" w:rsidR="003B4B97" w:rsidRDefault="003B4B97" w:rsidP="003B4B97">
            <w:pPr>
              <w:jc w:val="both"/>
            </w:pPr>
            <w:r>
              <w:t>doc. Ing. PhD.</w:t>
            </w:r>
          </w:p>
        </w:tc>
      </w:tr>
      <w:tr w:rsidR="001F02B4" w14:paraId="4F680B2D" w14:textId="77777777" w:rsidTr="001F02B4">
        <w:tc>
          <w:tcPr>
            <w:tcW w:w="2518" w:type="dxa"/>
            <w:shd w:val="clear" w:color="auto" w:fill="F7CAAC"/>
          </w:tcPr>
          <w:p w14:paraId="09D8E035" w14:textId="77777777" w:rsidR="001F02B4" w:rsidRDefault="001F02B4" w:rsidP="001F02B4">
            <w:pPr>
              <w:jc w:val="both"/>
              <w:rPr>
                <w:b/>
              </w:rPr>
            </w:pPr>
            <w:r>
              <w:rPr>
                <w:b/>
              </w:rPr>
              <w:t>Rok narození</w:t>
            </w:r>
          </w:p>
        </w:tc>
        <w:tc>
          <w:tcPr>
            <w:tcW w:w="829" w:type="dxa"/>
          </w:tcPr>
          <w:p w14:paraId="601DFC7C" w14:textId="77777777" w:rsidR="001F02B4" w:rsidRDefault="001F02B4" w:rsidP="001F02B4">
            <w:pPr>
              <w:jc w:val="both"/>
            </w:pPr>
            <w:r>
              <w:t>1988</w:t>
            </w:r>
          </w:p>
        </w:tc>
        <w:tc>
          <w:tcPr>
            <w:tcW w:w="1721" w:type="dxa"/>
            <w:shd w:val="clear" w:color="auto" w:fill="F7CAAC"/>
          </w:tcPr>
          <w:p w14:paraId="796C19D4" w14:textId="77777777" w:rsidR="001F02B4" w:rsidRDefault="001F02B4" w:rsidP="001F02B4">
            <w:pPr>
              <w:jc w:val="both"/>
              <w:rPr>
                <w:b/>
              </w:rPr>
            </w:pPr>
            <w:r>
              <w:rPr>
                <w:b/>
              </w:rPr>
              <w:t>typ vztahu k VŠ</w:t>
            </w:r>
          </w:p>
        </w:tc>
        <w:tc>
          <w:tcPr>
            <w:tcW w:w="992" w:type="dxa"/>
            <w:gridSpan w:val="2"/>
          </w:tcPr>
          <w:p w14:paraId="4327D2BA" w14:textId="4987F25C" w:rsidR="001F02B4" w:rsidRPr="00336BC4" w:rsidRDefault="001F02B4" w:rsidP="001F02B4">
            <w:pPr>
              <w:jc w:val="both"/>
              <w:rPr>
                <w:i/>
              </w:rPr>
            </w:pPr>
            <w:r>
              <w:t>DPP</w:t>
            </w:r>
          </w:p>
        </w:tc>
        <w:tc>
          <w:tcPr>
            <w:tcW w:w="994" w:type="dxa"/>
            <w:shd w:val="clear" w:color="auto" w:fill="F7CAAC"/>
          </w:tcPr>
          <w:p w14:paraId="69CBF505" w14:textId="77777777" w:rsidR="001F02B4" w:rsidRDefault="001F02B4" w:rsidP="001F02B4">
            <w:pPr>
              <w:jc w:val="both"/>
              <w:rPr>
                <w:b/>
              </w:rPr>
            </w:pPr>
            <w:r>
              <w:rPr>
                <w:b/>
              </w:rPr>
              <w:t>rozsah</w:t>
            </w:r>
          </w:p>
        </w:tc>
        <w:tc>
          <w:tcPr>
            <w:tcW w:w="709" w:type="dxa"/>
          </w:tcPr>
          <w:p w14:paraId="690F544E" w14:textId="280617FA" w:rsidR="001F02B4" w:rsidRDefault="001F02B4" w:rsidP="001F02B4">
            <w:pPr>
              <w:jc w:val="both"/>
            </w:pPr>
            <w:r>
              <w:t>10</w:t>
            </w:r>
          </w:p>
        </w:tc>
        <w:tc>
          <w:tcPr>
            <w:tcW w:w="707" w:type="dxa"/>
            <w:gridSpan w:val="2"/>
            <w:shd w:val="clear" w:color="auto" w:fill="F7CAAC"/>
          </w:tcPr>
          <w:p w14:paraId="0C222DB9" w14:textId="77777777" w:rsidR="001F02B4" w:rsidRDefault="001F02B4" w:rsidP="001F02B4">
            <w:pPr>
              <w:jc w:val="both"/>
              <w:rPr>
                <w:b/>
              </w:rPr>
            </w:pPr>
            <w:r>
              <w:rPr>
                <w:b/>
              </w:rPr>
              <w:t>do kdy</w:t>
            </w:r>
          </w:p>
        </w:tc>
        <w:tc>
          <w:tcPr>
            <w:tcW w:w="1387" w:type="dxa"/>
            <w:gridSpan w:val="2"/>
          </w:tcPr>
          <w:p w14:paraId="27A4CC26" w14:textId="77777777" w:rsidR="001F02B4" w:rsidRDefault="001F02B4" w:rsidP="001F02B4">
            <w:r>
              <w:t>platnost</w:t>
            </w:r>
          </w:p>
          <w:p w14:paraId="1640CF94" w14:textId="783884A6" w:rsidR="001F02B4" w:rsidRDefault="001F02B4" w:rsidP="001F02B4">
            <w:r>
              <w:t>akreditace</w:t>
            </w:r>
          </w:p>
        </w:tc>
      </w:tr>
      <w:tr w:rsidR="001F02B4" w14:paraId="0E503CCD" w14:textId="77777777" w:rsidTr="001F02B4">
        <w:tc>
          <w:tcPr>
            <w:tcW w:w="5068" w:type="dxa"/>
            <w:gridSpan w:val="3"/>
            <w:shd w:val="clear" w:color="auto" w:fill="F7CAAC"/>
          </w:tcPr>
          <w:p w14:paraId="65818FD7" w14:textId="77777777" w:rsidR="001F02B4" w:rsidRDefault="001F02B4" w:rsidP="001F02B4">
            <w:pPr>
              <w:jc w:val="both"/>
              <w:rPr>
                <w:b/>
              </w:rPr>
            </w:pPr>
            <w:r>
              <w:rPr>
                <w:b/>
              </w:rPr>
              <w:t>Typ vztahu na součásti VŠ, která uskutečňuje st. program</w:t>
            </w:r>
          </w:p>
        </w:tc>
        <w:tc>
          <w:tcPr>
            <w:tcW w:w="992" w:type="dxa"/>
            <w:gridSpan w:val="2"/>
          </w:tcPr>
          <w:p w14:paraId="36782AC9" w14:textId="009E963D" w:rsidR="001F02B4" w:rsidRPr="00336BC4" w:rsidRDefault="001F02B4" w:rsidP="001F02B4">
            <w:pPr>
              <w:jc w:val="both"/>
              <w:rPr>
                <w:i/>
              </w:rPr>
            </w:pPr>
            <w:r>
              <w:t>DPP</w:t>
            </w:r>
          </w:p>
        </w:tc>
        <w:tc>
          <w:tcPr>
            <w:tcW w:w="994" w:type="dxa"/>
            <w:shd w:val="clear" w:color="auto" w:fill="F7CAAC"/>
          </w:tcPr>
          <w:p w14:paraId="3B0E2847" w14:textId="77777777" w:rsidR="001F02B4" w:rsidRDefault="001F02B4" w:rsidP="001F02B4">
            <w:pPr>
              <w:jc w:val="both"/>
              <w:rPr>
                <w:b/>
              </w:rPr>
            </w:pPr>
            <w:r>
              <w:rPr>
                <w:b/>
              </w:rPr>
              <w:t>rozsah</w:t>
            </w:r>
          </w:p>
        </w:tc>
        <w:tc>
          <w:tcPr>
            <w:tcW w:w="709" w:type="dxa"/>
          </w:tcPr>
          <w:p w14:paraId="292BFBAB" w14:textId="0610C69A" w:rsidR="001F02B4" w:rsidRDefault="001F02B4" w:rsidP="001F02B4">
            <w:pPr>
              <w:jc w:val="both"/>
            </w:pPr>
            <w:r>
              <w:t>10</w:t>
            </w:r>
          </w:p>
        </w:tc>
        <w:tc>
          <w:tcPr>
            <w:tcW w:w="707" w:type="dxa"/>
            <w:gridSpan w:val="2"/>
            <w:shd w:val="clear" w:color="auto" w:fill="F7CAAC"/>
          </w:tcPr>
          <w:p w14:paraId="17629ABA" w14:textId="77777777" w:rsidR="001F02B4" w:rsidRDefault="001F02B4" w:rsidP="001F02B4">
            <w:pPr>
              <w:jc w:val="both"/>
              <w:rPr>
                <w:b/>
              </w:rPr>
            </w:pPr>
            <w:r>
              <w:rPr>
                <w:b/>
              </w:rPr>
              <w:t>do kdy</w:t>
            </w:r>
          </w:p>
        </w:tc>
        <w:tc>
          <w:tcPr>
            <w:tcW w:w="1387" w:type="dxa"/>
            <w:gridSpan w:val="2"/>
          </w:tcPr>
          <w:p w14:paraId="2B45D303" w14:textId="77777777" w:rsidR="001F02B4" w:rsidRDefault="001F02B4" w:rsidP="001F02B4">
            <w:r>
              <w:t>platnost</w:t>
            </w:r>
          </w:p>
          <w:p w14:paraId="3CD68F9D" w14:textId="30BCD390" w:rsidR="001F02B4" w:rsidRDefault="001F02B4" w:rsidP="001F02B4">
            <w:r>
              <w:t>akreditace</w:t>
            </w:r>
          </w:p>
        </w:tc>
      </w:tr>
      <w:tr w:rsidR="001F02B4" w14:paraId="1424CAED" w14:textId="77777777" w:rsidTr="003B4B97">
        <w:tc>
          <w:tcPr>
            <w:tcW w:w="6060" w:type="dxa"/>
            <w:gridSpan w:val="5"/>
            <w:shd w:val="clear" w:color="auto" w:fill="F7CAAC"/>
          </w:tcPr>
          <w:p w14:paraId="373931E1" w14:textId="77777777" w:rsidR="001F02B4" w:rsidRDefault="001F02B4" w:rsidP="001F02B4">
            <w:pPr>
              <w:jc w:val="both"/>
            </w:pPr>
            <w:r>
              <w:rPr>
                <w:b/>
              </w:rPr>
              <w:t>Další současná působení jako akademický pracovník na jiných VŠ</w:t>
            </w:r>
          </w:p>
        </w:tc>
        <w:tc>
          <w:tcPr>
            <w:tcW w:w="1703" w:type="dxa"/>
            <w:gridSpan w:val="2"/>
            <w:shd w:val="clear" w:color="auto" w:fill="F7CAAC"/>
          </w:tcPr>
          <w:p w14:paraId="283B616D" w14:textId="77777777" w:rsidR="001F02B4" w:rsidRDefault="001F02B4" w:rsidP="001F02B4">
            <w:pPr>
              <w:jc w:val="both"/>
              <w:rPr>
                <w:b/>
              </w:rPr>
            </w:pPr>
            <w:r>
              <w:rPr>
                <w:b/>
              </w:rPr>
              <w:t>typ prac. vztahu</w:t>
            </w:r>
          </w:p>
        </w:tc>
        <w:tc>
          <w:tcPr>
            <w:tcW w:w="2096" w:type="dxa"/>
            <w:gridSpan w:val="4"/>
            <w:shd w:val="clear" w:color="auto" w:fill="F7CAAC"/>
          </w:tcPr>
          <w:p w14:paraId="09156087" w14:textId="77777777" w:rsidR="001F02B4" w:rsidRDefault="001F02B4" w:rsidP="001F02B4">
            <w:pPr>
              <w:jc w:val="both"/>
              <w:rPr>
                <w:b/>
              </w:rPr>
            </w:pPr>
            <w:r>
              <w:rPr>
                <w:b/>
              </w:rPr>
              <w:t>Rozsah</w:t>
            </w:r>
          </w:p>
        </w:tc>
      </w:tr>
      <w:tr w:rsidR="001F02B4" w14:paraId="2E700A92" w14:textId="77777777" w:rsidTr="003B4B97">
        <w:tc>
          <w:tcPr>
            <w:tcW w:w="6060" w:type="dxa"/>
            <w:gridSpan w:val="5"/>
          </w:tcPr>
          <w:p w14:paraId="62899C32" w14:textId="77777777" w:rsidR="001F02B4" w:rsidRDefault="001F02B4" w:rsidP="001F02B4">
            <w:pPr>
              <w:jc w:val="both"/>
            </w:pPr>
            <w:r>
              <w:t>Univerzita Mateja Bela v Banskej Bystrici</w:t>
            </w:r>
            <w:r w:rsidRPr="00336BC4">
              <w:t xml:space="preserve">, </w:t>
            </w:r>
            <w:r>
              <w:t>Ekonomická fakulta</w:t>
            </w:r>
          </w:p>
        </w:tc>
        <w:tc>
          <w:tcPr>
            <w:tcW w:w="1703" w:type="dxa"/>
            <w:gridSpan w:val="2"/>
          </w:tcPr>
          <w:p w14:paraId="543A098C" w14:textId="77777777" w:rsidR="001F02B4" w:rsidRPr="007523D1" w:rsidRDefault="001F02B4" w:rsidP="001F02B4">
            <w:pPr>
              <w:jc w:val="both"/>
            </w:pPr>
            <w:r w:rsidRPr="007523D1">
              <w:t>pp</w:t>
            </w:r>
          </w:p>
        </w:tc>
        <w:tc>
          <w:tcPr>
            <w:tcW w:w="2096" w:type="dxa"/>
            <w:gridSpan w:val="4"/>
          </w:tcPr>
          <w:p w14:paraId="518D2277" w14:textId="68DE5258" w:rsidR="001F02B4" w:rsidRDefault="001F02B4" w:rsidP="001F02B4">
            <w:pPr>
              <w:jc w:val="both"/>
            </w:pPr>
            <w:r>
              <w:t>40</w:t>
            </w:r>
            <w:r w:rsidR="008B34B1">
              <w:t xml:space="preserve"> h/t</w:t>
            </w:r>
          </w:p>
        </w:tc>
      </w:tr>
      <w:tr w:rsidR="001F02B4" w14:paraId="3E6C3BD2" w14:textId="77777777" w:rsidTr="003B4B97">
        <w:tc>
          <w:tcPr>
            <w:tcW w:w="9859" w:type="dxa"/>
            <w:gridSpan w:val="11"/>
            <w:shd w:val="clear" w:color="auto" w:fill="F7CAAC"/>
          </w:tcPr>
          <w:p w14:paraId="1B5246A0" w14:textId="77777777" w:rsidR="001F02B4" w:rsidRDefault="001F02B4" w:rsidP="001F02B4">
            <w:pPr>
              <w:jc w:val="both"/>
            </w:pPr>
            <w:r>
              <w:rPr>
                <w:b/>
              </w:rPr>
              <w:t>Předměty příslušného studijního programu a způsob zapojení do jejich výuky, příp. další zapojení do uskutečňování studijního programu</w:t>
            </w:r>
          </w:p>
        </w:tc>
      </w:tr>
      <w:tr w:rsidR="001F02B4" w14:paraId="05F6CCCD" w14:textId="77777777" w:rsidTr="00B6252E">
        <w:trPr>
          <w:trHeight w:val="201"/>
        </w:trPr>
        <w:tc>
          <w:tcPr>
            <w:tcW w:w="9859" w:type="dxa"/>
            <w:gridSpan w:val="11"/>
            <w:tcBorders>
              <w:top w:val="nil"/>
            </w:tcBorders>
          </w:tcPr>
          <w:p w14:paraId="7D42C7C5" w14:textId="74885F21" w:rsidR="001F02B4" w:rsidRDefault="001F02B4" w:rsidP="001F02B4">
            <w:pPr>
              <w:jc w:val="both"/>
            </w:pPr>
            <w:r>
              <w:t>Digital Competencies in Tourism – garant, přednášející (100 %)</w:t>
            </w:r>
          </w:p>
        </w:tc>
      </w:tr>
      <w:tr w:rsidR="001F02B4" w14:paraId="042CBC17" w14:textId="77777777" w:rsidTr="003B4B97">
        <w:tc>
          <w:tcPr>
            <w:tcW w:w="9859" w:type="dxa"/>
            <w:gridSpan w:val="11"/>
            <w:shd w:val="clear" w:color="auto" w:fill="F7CAAC"/>
          </w:tcPr>
          <w:p w14:paraId="681B8E3E" w14:textId="77777777" w:rsidR="001F02B4" w:rsidRDefault="001F02B4" w:rsidP="001F02B4">
            <w:pPr>
              <w:jc w:val="both"/>
            </w:pPr>
            <w:r>
              <w:rPr>
                <w:b/>
              </w:rPr>
              <w:t xml:space="preserve">Údaje o vzdělání na VŠ </w:t>
            </w:r>
          </w:p>
        </w:tc>
      </w:tr>
      <w:tr w:rsidR="001F02B4" w14:paraId="5267391C" w14:textId="77777777" w:rsidTr="00B6252E">
        <w:trPr>
          <w:trHeight w:val="858"/>
        </w:trPr>
        <w:tc>
          <w:tcPr>
            <w:tcW w:w="9859" w:type="dxa"/>
            <w:gridSpan w:val="11"/>
          </w:tcPr>
          <w:p w14:paraId="4338707C" w14:textId="62B6084D" w:rsidR="001F02B4" w:rsidRPr="00336BC4" w:rsidRDefault="001F02B4" w:rsidP="001F02B4">
            <w:r>
              <w:t>2010</w:t>
            </w:r>
            <w:r w:rsidRPr="00336BC4">
              <w:t xml:space="preserve"> </w:t>
            </w:r>
            <w:r>
              <w:t>Univerzita Mateja Bela v Banskej Bystrici</w:t>
            </w:r>
            <w:r w:rsidRPr="00336BC4">
              <w:t xml:space="preserve">, </w:t>
            </w:r>
            <w:r>
              <w:t>Ekonomická fakulta</w:t>
            </w:r>
            <w:r w:rsidRPr="00336BC4">
              <w:t>, obor</w:t>
            </w:r>
            <w:r>
              <w:t>: Cestovný ruch</w:t>
            </w:r>
            <w:r w:rsidR="00B6252E">
              <w:t xml:space="preserve"> (Bc.)</w:t>
            </w:r>
          </w:p>
          <w:p w14:paraId="67400C60" w14:textId="31E0D04C" w:rsidR="001F02B4" w:rsidRPr="00336BC4" w:rsidRDefault="001F02B4" w:rsidP="001F02B4">
            <w:r w:rsidRPr="00336BC4">
              <w:t>20</w:t>
            </w:r>
            <w:r>
              <w:t>12</w:t>
            </w:r>
            <w:r w:rsidRPr="00336BC4">
              <w:t xml:space="preserve"> </w:t>
            </w:r>
            <w:r>
              <w:t>Univerzita Mateja Bela v Banskej Bystrici</w:t>
            </w:r>
            <w:r w:rsidRPr="00336BC4">
              <w:t xml:space="preserve">, </w:t>
            </w:r>
            <w:r>
              <w:t>Ekonomická fakulta</w:t>
            </w:r>
            <w:r w:rsidRPr="00336BC4">
              <w:t>, obor</w:t>
            </w:r>
            <w:r>
              <w:t>: Ekonomika podnikov cestovného</w:t>
            </w:r>
            <w:r w:rsidR="00B6252E">
              <w:t xml:space="preserve"> ruchu (Ing.)</w:t>
            </w:r>
          </w:p>
          <w:p w14:paraId="1F27BC15" w14:textId="21518D43" w:rsidR="001F02B4" w:rsidRDefault="001F02B4" w:rsidP="001F02B4">
            <w:pPr>
              <w:rPr>
                <w:b/>
              </w:rPr>
            </w:pPr>
            <w:r w:rsidRPr="00336BC4">
              <w:t>20</w:t>
            </w:r>
            <w:r>
              <w:t>15</w:t>
            </w:r>
            <w:r w:rsidRPr="00FD1AD6">
              <w:t xml:space="preserve"> </w:t>
            </w:r>
            <w:r>
              <w:t>Univerzita Mateja Bela v Banskej Bystrici</w:t>
            </w:r>
            <w:r w:rsidRPr="00336BC4">
              <w:t xml:space="preserve">, </w:t>
            </w:r>
            <w:r>
              <w:t>Ekonomická fakulta</w:t>
            </w:r>
            <w:r w:rsidRPr="00336BC4">
              <w:t>, obor</w:t>
            </w:r>
            <w:r>
              <w:t>: Cestovný ruch</w:t>
            </w:r>
            <w:r w:rsidR="00B6252E">
              <w:t xml:space="preserve"> (PhD.)</w:t>
            </w:r>
          </w:p>
        </w:tc>
      </w:tr>
      <w:tr w:rsidR="001F02B4" w14:paraId="68CB0EE1" w14:textId="77777777" w:rsidTr="003B4B97">
        <w:tc>
          <w:tcPr>
            <w:tcW w:w="9859" w:type="dxa"/>
            <w:gridSpan w:val="11"/>
            <w:shd w:val="clear" w:color="auto" w:fill="F7CAAC"/>
          </w:tcPr>
          <w:p w14:paraId="5D06CBF3" w14:textId="77777777" w:rsidR="001F02B4" w:rsidRDefault="001F02B4" w:rsidP="001F02B4">
            <w:pPr>
              <w:jc w:val="both"/>
              <w:rPr>
                <w:b/>
              </w:rPr>
            </w:pPr>
            <w:r>
              <w:rPr>
                <w:b/>
              </w:rPr>
              <w:t>Údaje o odborném působení od absolvování VŠ</w:t>
            </w:r>
          </w:p>
        </w:tc>
      </w:tr>
      <w:tr w:rsidR="001F02B4" w:rsidRPr="0028207D" w14:paraId="1AB2E818" w14:textId="77777777" w:rsidTr="00B6252E">
        <w:trPr>
          <w:trHeight w:val="961"/>
        </w:trPr>
        <w:tc>
          <w:tcPr>
            <w:tcW w:w="9859" w:type="dxa"/>
            <w:gridSpan w:val="11"/>
          </w:tcPr>
          <w:p w14:paraId="6BAC8ED5" w14:textId="77777777" w:rsidR="00B6252E" w:rsidRDefault="001F02B4" w:rsidP="001F02B4">
            <w:pPr>
              <w:jc w:val="both"/>
              <w:rPr>
                <w:lang w:val="en-US"/>
              </w:rPr>
            </w:pPr>
            <w:r w:rsidRPr="0028207D">
              <w:rPr>
                <w:lang w:val="en-US"/>
              </w:rPr>
              <w:t xml:space="preserve">2012  </w:t>
            </w:r>
            <w:r>
              <w:rPr>
                <w:lang w:val="en-US"/>
              </w:rPr>
              <w:t xml:space="preserve">              </w:t>
            </w:r>
            <w:r w:rsidRPr="0028207D">
              <w:t>Marketingový manažer v hotelu Crocus</w:t>
            </w:r>
            <w:r>
              <w:rPr>
                <w:lang w:val="en-US"/>
              </w:rPr>
              <w:t xml:space="preserve"> ****</w:t>
            </w:r>
          </w:p>
          <w:p w14:paraId="03DF22F4" w14:textId="77777777" w:rsidR="001F02B4" w:rsidRDefault="00B6252E" w:rsidP="001F02B4">
            <w:pPr>
              <w:jc w:val="both"/>
            </w:pPr>
            <w:proofErr w:type="gramStart"/>
            <w:r w:rsidRPr="005876A7">
              <w:t>2015 - 201</w:t>
            </w:r>
            <w:r>
              <w:t>7</w:t>
            </w:r>
            <w:proofErr w:type="gramEnd"/>
            <w:r>
              <w:t xml:space="preserve">     </w:t>
            </w:r>
            <w:r w:rsidRPr="005876A7">
              <w:t>Externí hodnotitel pr</w:t>
            </w:r>
            <w:r>
              <w:t>o</w:t>
            </w:r>
            <w:r w:rsidRPr="005876A7">
              <w:t xml:space="preserve"> Slovenský systém kvality služeb v cestovním ruchu</w:t>
            </w:r>
          </w:p>
          <w:p w14:paraId="5EE08AC9" w14:textId="77777777" w:rsidR="00B6252E" w:rsidRPr="00336BC4" w:rsidRDefault="00B6252E" w:rsidP="00B6252E">
            <w:proofErr w:type="gramStart"/>
            <w:r>
              <w:t>2015 - 2021</w:t>
            </w:r>
            <w:proofErr w:type="gramEnd"/>
            <w:r w:rsidRPr="00336BC4">
              <w:t xml:space="preserve">   </w:t>
            </w:r>
            <w:r>
              <w:t xml:space="preserve">  Ekonomická fakulta Univerzity Mateja Bela, Katedra cestovného ruchu – odborný asistent</w:t>
            </w:r>
          </w:p>
          <w:p w14:paraId="2FB70120" w14:textId="1DBA1E7F" w:rsidR="00B6252E" w:rsidRPr="00B6252E" w:rsidRDefault="00B6252E" w:rsidP="00B6252E">
            <w:r w:rsidRPr="00336BC4">
              <w:t>20</w:t>
            </w:r>
            <w:r>
              <w:t>21</w:t>
            </w:r>
            <w:r w:rsidRPr="00336BC4">
              <w:t xml:space="preserve"> – dosud   </w:t>
            </w:r>
            <w:r>
              <w:t xml:space="preserve">Ekonomická fakulta Univerzity Mateja Bela, Katedra cestovného </w:t>
            </w:r>
            <w:proofErr w:type="gramStart"/>
            <w:r>
              <w:t>ruchu - docent</w:t>
            </w:r>
            <w:proofErr w:type="gramEnd"/>
            <w:r w:rsidRPr="00336BC4">
              <w:t xml:space="preserve"> </w:t>
            </w:r>
          </w:p>
        </w:tc>
      </w:tr>
      <w:tr w:rsidR="001F02B4" w14:paraId="7E2ABDCA" w14:textId="77777777" w:rsidTr="003B4B97">
        <w:trPr>
          <w:trHeight w:val="250"/>
        </w:trPr>
        <w:tc>
          <w:tcPr>
            <w:tcW w:w="9859" w:type="dxa"/>
            <w:gridSpan w:val="11"/>
            <w:shd w:val="clear" w:color="auto" w:fill="F7CAAC"/>
          </w:tcPr>
          <w:p w14:paraId="5C7E8E6C" w14:textId="77777777" w:rsidR="001F02B4" w:rsidRDefault="001F02B4" w:rsidP="001F02B4">
            <w:pPr>
              <w:jc w:val="both"/>
            </w:pPr>
            <w:r>
              <w:rPr>
                <w:b/>
              </w:rPr>
              <w:t>Zkušenosti s vedením kvalifikačních a rigorózních prací</w:t>
            </w:r>
          </w:p>
        </w:tc>
      </w:tr>
      <w:tr w:rsidR="001F02B4" w14:paraId="1899BF80" w14:textId="77777777" w:rsidTr="003B4B97">
        <w:trPr>
          <w:trHeight w:val="458"/>
        </w:trPr>
        <w:tc>
          <w:tcPr>
            <w:tcW w:w="9859" w:type="dxa"/>
            <w:gridSpan w:val="11"/>
          </w:tcPr>
          <w:p w14:paraId="48BFF88D" w14:textId="77777777" w:rsidR="001F02B4" w:rsidRDefault="001F02B4" w:rsidP="001F02B4">
            <w:pPr>
              <w:jc w:val="both"/>
            </w:pPr>
            <w:r>
              <w:t>Počet vedených bakalářských prací - 27</w:t>
            </w:r>
          </w:p>
          <w:p w14:paraId="07AF10F8" w14:textId="77777777" w:rsidR="001F02B4" w:rsidRDefault="001F02B4" w:rsidP="001F02B4">
            <w:pPr>
              <w:jc w:val="both"/>
            </w:pPr>
            <w:r>
              <w:t>Počet vedených diplomových prací- 15</w:t>
            </w:r>
          </w:p>
          <w:p w14:paraId="622AA21B" w14:textId="77777777" w:rsidR="001F02B4" w:rsidRDefault="001F02B4" w:rsidP="001F02B4">
            <w:pPr>
              <w:jc w:val="both"/>
            </w:pPr>
            <w:r w:rsidRPr="00CA021A">
              <w:t>N</w:t>
            </w:r>
            <w:r>
              <w:t>yní je školitelem Ph</w:t>
            </w:r>
            <w:r w:rsidRPr="00CA021A">
              <w:t xml:space="preserve">D. programu </w:t>
            </w:r>
            <w:r>
              <w:t>Cestovní ruch na Ekonomické fakultě Univerzity Mateja Bela v Banské Bystrici</w:t>
            </w:r>
            <w:r w:rsidRPr="00CA021A">
              <w:t>.</w:t>
            </w:r>
          </w:p>
        </w:tc>
      </w:tr>
      <w:tr w:rsidR="001F02B4" w14:paraId="6477C3DF" w14:textId="77777777" w:rsidTr="003B4B97">
        <w:trPr>
          <w:cantSplit/>
        </w:trPr>
        <w:tc>
          <w:tcPr>
            <w:tcW w:w="3347" w:type="dxa"/>
            <w:gridSpan w:val="2"/>
            <w:tcBorders>
              <w:top w:val="single" w:sz="12" w:space="0" w:color="auto"/>
            </w:tcBorders>
            <w:shd w:val="clear" w:color="auto" w:fill="F7CAAC"/>
          </w:tcPr>
          <w:p w14:paraId="5D54553C" w14:textId="77777777" w:rsidR="001F02B4" w:rsidRDefault="001F02B4" w:rsidP="001F02B4">
            <w:pPr>
              <w:jc w:val="both"/>
            </w:pPr>
            <w:r>
              <w:rPr>
                <w:b/>
              </w:rPr>
              <w:t xml:space="preserve">Obor habilitačního řízení </w:t>
            </w:r>
          </w:p>
        </w:tc>
        <w:tc>
          <w:tcPr>
            <w:tcW w:w="2245" w:type="dxa"/>
            <w:gridSpan w:val="2"/>
            <w:tcBorders>
              <w:top w:val="single" w:sz="12" w:space="0" w:color="auto"/>
            </w:tcBorders>
            <w:shd w:val="clear" w:color="auto" w:fill="F7CAAC"/>
          </w:tcPr>
          <w:p w14:paraId="0756C06F" w14:textId="77777777" w:rsidR="001F02B4" w:rsidRDefault="001F02B4" w:rsidP="001F02B4">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6210970" w14:textId="77777777" w:rsidR="001F02B4" w:rsidRDefault="001F02B4" w:rsidP="001F02B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73E07B" w14:textId="77777777" w:rsidR="001F02B4" w:rsidRDefault="001F02B4" w:rsidP="001F02B4">
            <w:pPr>
              <w:jc w:val="both"/>
              <w:rPr>
                <w:b/>
              </w:rPr>
            </w:pPr>
            <w:r>
              <w:rPr>
                <w:b/>
              </w:rPr>
              <w:t>Ohlasy publikací</w:t>
            </w:r>
          </w:p>
        </w:tc>
      </w:tr>
      <w:tr w:rsidR="001F02B4" w14:paraId="431BE755" w14:textId="77777777" w:rsidTr="003B4B97">
        <w:trPr>
          <w:cantSplit/>
        </w:trPr>
        <w:tc>
          <w:tcPr>
            <w:tcW w:w="3347" w:type="dxa"/>
            <w:gridSpan w:val="2"/>
          </w:tcPr>
          <w:p w14:paraId="61A21F25" w14:textId="77777777" w:rsidR="001F02B4" w:rsidRDefault="001F02B4" w:rsidP="001F02B4">
            <w:pPr>
              <w:jc w:val="both"/>
            </w:pPr>
            <w:r>
              <w:t>Ekonomie a management</w:t>
            </w:r>
          </w:p>
        </w:tc>
        <w:tc>
          <w:tcPr>
            <w:tcW w:w="2245" w:type="dxa"/>
            <w:gridSpan w:val="2"/>
          </w:tcPr>
          <w:p w14:paraId="2391C62E" w14:textId="77777777" w:rsidR="001F02B4" w:rsidRDefault="001F02B4" w:rsidP="001F02B4">
            <w:pPr>
              <w:jc w:val="both"/>
            </w:pPr>
            <w:r>
              <w:t>2021</w:t>
            </w:r>
          </w:p>
        </w:tc>
        <w:tc>
          <w:tcPr>
            <w:tcW w:w="2248" w:type="dxa"/>
            <w:gridSpan w:val="4"/>
            <w:tcBorders>
              <w:right w:val="single" w:sz="12" w:space="0" w:color="auto"/>
            </w:tcBorders>
          </w:tcPr>
          <w:p w14:paraId="2A6C903B" w14:textId="77777777" w:rsidR="001F02B4" w:rsidRDefault="001F02B4" w:rsidP="00B370A1">
            <w:r>
              <w:t>EF UMB v Banské Bystrici</w:t>
            </w:r>
          </w:p>
        </w:tc>
        <w:tc>
          <w:tcPr>
            <w:tcW w:w="632" w:type="dxa"/>
            <w:tcBorders>
              <w:left w:val="single" w:sz="12" w:space="0" w:color="auto"/>
            </w:tcBorders>
            <w:shd w:val="clear" w:color="auto" w:fill="F7CAAC"/>
          </w:tcPr>
          <w:p w14:paraId="21E5DFC8" w14:textId="77777777" w:rsidR="001F02B4" w:rsidRDefault="001F02B4" w:rsidP="001F02B4">
            <w:pPr>
              <w:jc w:val="both"/>
            </w:pPr>
            <w:r>
              <w:rPr>
                <w:b/>
              </w:rPr>
              <w:t>WOS</w:t>
            </w:r>
          </w:p>
        </w:tc>
        <w:tc>
          <w:tcPr>
            <w:tcW w:w="693" w:type="dxa"/>
            <w:shd w:val="clear" w:color="auto" w:fill="F7CAAC"/>
          </w:tcPr>
          <w:p w14:paraId="0AC6C5EA" w14:textId="77777777" w:rsidR="001F02B4" w:rsidRDefault="001F02B4" w:rsidP="001F02B4">
            <w:pPr>
              <w:jc w:val="both"/>
              <w:rPr>
                <w:sz w:val="18"/>
              </w:rPr>
            </w:pPr>
            <w:r>
              <w:rPr>
                <w:b/>
                <w:sz w:val="18"/>
              </w:rPr>
              <w:t>Scopus</w:t>
            </w:r>
          </w:p>
        </w:tc>
        <w:tc>
          <w:tcPr>
            <w:tcW w:w="694" w:type="dxa"/>
            <w:shd w:val="clear" w:color="auto" w:fill="F7CAAC"/>
          </w:tcPr>
          <w:p w14:paraId="06A355B6" w14:textId="77777777" w:rsidR="001F02B4" w:rsidRDefault="001F02B4" w:rsidP="001F02B4">
            <w:pPr>
              <w:jc w:val="both"/>
            </w:pPr>
            <w:r>
              <w:rPr>
                <w:b/>
                <w:sz w:val="18"/>
              </w:rPr>
              <w:t>ostatní</w:t>
            </w:r>
          </w:p>
        </w:tc>
      </w:tr>
      <w:tr w:rsidR="001F02B4" w14:paraId="7B0019C9" w14:textId="77777777" w:rsidTr="003B4B97">
        <w:trPr>
          <w:cantSplit/>
          <w:trHeight w:val="70"/>
        </w:trPr>
        <w:tc>
          <w:tcPr>
            <w:tcW w:w="3347" w:type="dxa"/>
            <w:gridSpan w:val="2"/>
            <w:shd w:val="clear" w:color="auto" w:fill="F7CAAC"/>
          </w:tcPr>
          <w:p w14:paraId="208674E8" w14:textId="77777777" w:rsidR="001F02B4" w:rsidRDefault="001F02B4" w:rsidP="001F02B4">
            <w:pPr>
              <w:jc w:val="both"/>
            </w:pPr>
            <w:r>
              <w:rPr>
                <w:b/>
              </w:rPr>
              <w:t>Obor jmenovacího řízení</w:t>
            </w:r>
          </w:p>
        </w:tc>
        <w:tc>
          <w:tcPr>
            <w:tcW w:w="2245" w:type="dxa"/>
            <w:gridSpan w:val="2"/>
            <w:shd w:val="clear" w:color="auto" w:fill="F7CAAC"/>
          </w:tcPr>
          <w:p w14:paraId="613FB7A1" w14:textId="77777777" w:rsidR="001F02B4" w:rsidRDefault="001F02B4" w:rsidP="001F02B4">
            <w:pPr>
              <w:jc w:val="both"/>
            </w:pPr>
            <w:r>
              <w:rPr>
                <w:b/>
              </w:rPr>
              <w:t>Rok udělení hodnosti</w:t>
            </w:r>
          </w:p>
        </w:tc>
        <w:tc>
          <w:tcPr>
            <w:tcW w:w="2248" w:type="dxa"/>
            <w:gridSpan w:val="4"/>
            <w:tcBorders>
              <w:right w:val="single" w:sz="12" w:space="0" w:color="auto"/>
            </w:tcBorders>
            <w:shd w:val="clear" w:color="auto" w:fill="F7CAAC"/>
          </w:tcPr>
          <w:p w14:paraId="6474830A" w14:textId="77777777" w:rsidR="001F02B4" w:rsidRDefault="001F02B4" w:rsidP="001F02B4">
            <w:pPr>
              <w:jc w:val="both"/>
            </w:pPr>
            <w:r>
              <w:rPr>
                <w:b/>
              </w:rPr>
              <w:t>Řízení konáno na VŠ</w:t>
            </w:r>
          </w:p>
        </w:tc>
        <w:tc>
          <w:tcPr>
            <w:tcW w:w="632" w:type="dxa"/>
            <w:vMerge w:val="restart"/>
            <w:tcBorders>
              <w:left w:val="single" w:sz="12" w:space="0" w:color="auto"/>
            </w:tcBorders>
          </w:tcPr>
          <w:p w14:paraId="64D3F185" w14:textId="77777777" w:rsidR="001F02B4" w:rsidRDefault="001F02B4" w:rsidP="001F02B4">
            <w:pPr>
              <w:jc w:val="both"/>
              <w:rPr>
                <w:b/>
              </w:rPr>
            </w:pPr>
            <w:r>
              <w:rPr>
                <w:b/>
              </w:rPr>
              <w:t>72</w:t>
            </w:r>
          </w:p>
          <w:p w14:paraId="31E561D2" w14:textId="77777777" w:rsidR="001F02B4" w:rsidRDefault="001F02B4" w:rsidP="001F02B4">
            <w:pPr>
              <w:jc w:val="both"/>
              <w:rPr>
                <w:b/>
              </w:rPr>
            </w:pPr>
          </w:p>
        </w:tc>
        <w:tc>
          <w:tcPr>
            <w:tcW w:w="693" w:type="dxa"/>
            <w:vMerge w:val="restart"/>
          </w:tcPr>
          <w:p w14:paraId="47E67B59" w14:textId="77777777" w:rsidR="001F02B4" w:rsidRDefault="001F02B4" w:rsidP="001F02B4">
            <w:pPr>
              <w:jc w:val="both"/>
              <w:rPr>
                <w:b/>
              </w:rPr>
            </w:pPr>
            <w:r>
              <w:rPr>
                <w:b/>
              </w:rPr>
              <w:t>65</w:t>
            </w:r>
          </w:p>
        </w:tc>
        <w:tc>
          <w:tcPr>
            <w:tcW w:w="694" w:type="dxa"/>
            <w:vMerge w:val="restart"/>
          </w:tcPr>
          <w:p w14:paraId="7016D8CD" w14:textId="77777777" w:rsidR="001F02B4" w:rsidRDefault="001F02B4" w:rsidP="001F02B4">
            <w:pPr>
              <w:jc w:val="both"/>
              <w:rPr>
                <w:b/>
              </w:rPr>
            </w:pPr>
            <w:r>
              <w:rPr>
                <w:b/>
              </w:rPr>
              <w:t>50</w:t>
            </w:r>
          </w:p>
          <w:p w14:paraId="378817A6" w14:textId="77777777" w:rsidR="001F02B4" w:rsidRDefault="001F02B4" w:rsidP="001F02B4">
            <w:pPr>
              <w:jc w:val="both"/>
              <w:rPr>
                <w:b/>
              </w:rPr>
            </w:pPr>
          </w:p>
        </w:tc>
      </w:tr>
      <w:tr w:rsidR="001F02B4" w14:paraId="24C435AD" w14:textId="77777777" w:rsidTr="003B4B97">
        <w:trPr>
          <w:trHeight w:val="205"/>
        </w:trPr>
        <w:tc>
          <w:tcPr>
            <w:tcW w:w="3347" w:type="dxa"/>
            <w:gridSpan w:val="2"/>
          </w:tcPr>
          <w:p w14:paraId="4DEA3618" w14:textId="77777777" w:rsidR="001F02B4" w:rsidRDefault="001F02B4" w:rsidP="001F02B4">
            <w:pPr>
              <w:jc w:val="both"/>
            </w:pPr>
          </w:p>
        </w:tc>
        <w:tc>
          <w:tcPr>
            <w:tcW w:w="2245" w:type="dxa"/>
            <w:gridSpan w:val="2"/>
          </w:tcPr>
          <w:p w14:paraId="2D2A1D26" w14:textId="77777777" w:rsidR="001F02B4" w:rsidRDefault="001F02B4" w:rsidP="001F02B4">
            <w:pPr>
              <w:jc w:val="both"/>
            </w:pPr>
          </w:p>
        </w:tc>
        <w:tc>
          <w:tcPr>
            <w:tcW w:w="2248" w:type="dxa"/>
            <w:gridSpan w:val="4"/>
            <w:tcBorders>
              <w:right w:val="single" w:sz="12" w:space="0" w:color="auto"/>
            </w:tcBorders>
          </w:tcPr>
          <w:p w14:paraId="43ACF9E5" w14:textId="77777777" w:rsidR="001F02B4" w:rsidRDefault="001F02B4" w:rsidP="001F02B4">
            <w:pPr>
              <w:jc w:val="both"/>
            </w:pPr>
          </w:p>
        </w:tc>
        <w:tc>
          <w:tcPr>
            <w:tcW w:w="632" w:type="dxa"/>
            <w:vMerge/>
            <w:tcBorders>
              <w:left w:val="single" w:sz="12" w:space="0" w:color="auto"/>
            </w:tcBorders>
            <w:vAlign w:val="center"/>
          </w:tcPr>
          <w:p w14:paraId="5DFB9DC8" w14:textId="77777777" w:rsidR="001F02B4" w:rsidRDefault="001F02B4" w:rsidP="001F02B4">
            <w:pPr>
              <w:rPr>
                <w:b/>
              </w:rPr>
            </w:pPr>
          </w:p>
        </w:tc>
        <w:tc>
          <w:tcPr>
            <w:tcW w:w="693" w:type="dxa"/>
            <w:vMerge/>
            <w:vAlign w:val="center"/>
          </w:tcPr>
          <w:p w14:paraId="18E0E876" w14:textId="77777777" w:rsidR="001F02B4" w:rsidRDefault="001F02B4" w:rsidP="001F02B4">
            <w:pPr>
              <w:rPr>
                <w:b/>
              </w:rPr>
            </w:pPr>
          </w:p>
        </w:tc>
        <w:tc>
          <w:tcPr>
            <w:tcW w:w="694" w:type="dxa"/>
            <w:vMerge/>
            <w:vAlign w:val="center"/>
          </w:tcPr>
          <w:p w14:paraId="0742B270" w14:textId="77777777" w:rsidR="001F02B4" w:rsidRDefault="001F02B4" w:rsidP="001F02B4">
            <w:pPr>
              <w:rPr>
                <w:b/>
              </w:rPr>
            </w:pPr>
          </w:p>
        </w:tc>
      </w:tr>
      <w:tr w:rsidR="001F02B4" w14:paraId="7A492537" w14:textId="77777777" w:rsidTr="003B4B97">
        <w:tc>
          <w:tcPr>
            <w:tcW w:w="9859" w:type="dxa"/>
            <w:gridSpan w:val="11"/>
            <w:shd w:val="clear" w:color="auto" w:fill="F7CAAC"/>
          </w:tcPr>
          <w:p w14:paraId="164BF029" w14:textId="77777777" w:rsidR="001F02B4" w:rsidRDefault="001F02B4" w:rsidP="001F02B4">
            <w:pPr>
              <w:jc w:val="both"/>
              <w:rPr>
                <w:b/>
              </w:rPr>
            </w:pPr>
            <w:r>
              <w:rPr>
                <w:b/>
              </w:rPr>
              <w:t xml:space="preserve">Přehled o nejvýznamnější publikační a další tvůrčí činnosti nebo další profesní činnosti u odborníků z praxe vztahující se k zabezpečovaným předmětům </w:t>
            </w:r>
          </w:p>
        </w:tc>
      </w:tr>
      <w:tr w:rsidR="001F02B4" w:rsidRPr="007F7989" w14:paraId="29CD078F" w14:textId="77777777" w:rsidTr="00891234">
        <w:trPr>
          <w:trHeight w:val="557"/>
        </w:trPr>
        <w:tc>
          <w:tcPr>
            <w:tcW w:w="9859" w:type="dxa"/>
            <w:gridSpan w:val="11"/>
          </w:tcPr>
          <w:p w14:paraId="6A5BEBBD" w14:textId="0BE5BBF8" w:rsidR="001F02B4" w:rsidRDefault="001F02B4" w:rsidP="001F02B4">
            <w:pPr>
              <w:jc w:val="both"/>
            </w:pPr>
            <w:r w:rsidRPr="00891234">
              <w:t>GAJDOŠÍK, T. Smart tourists as a profiling market segment: Implications for DMOs.</w:t>
            </w:r>
            <w:r>
              <w:t xml:space="preserve"> </w:t>
            </w:r>
            <w:r w:rsidRPr="00891234">
              <w:t xml:space="preserve">In </w:t>
            </w:r>
            <w:r w:rsidRPr="00891234">
              <w:rPr>
                <w:i/>
              </w:rPr>
              <w:t>Tourism Economics</w:t>
            </w:r>
            <w:r w:rsidRPr="00891234">
              <w:t xml:space="preserve">. London: SAGE Publications, 2020. </w:t>
            </w:r>
            <w:r>
              <w:t>V</w:t>
            </w:r>
            <w:r w:rsidRPr="00891234">
              <w:t xml:space="preserve">ol. 26, </w:t>
            </w:r>
            <w:r w:rsidR="008B34B1">
              <w:t>N</w:t>
            </w:r>
            <w:r w:rsidRPr="00891234">
              <w:t>o. 6, pp. 1042-1062</w:t>
            </w:r>
            <w:r>
              <w:t>. I</w:t>
            </w:r>
            <w:r w:rsidRPr="00891234">
              <w:t>SSN 1354-8166.</w:t>
            </w:r>
          </w:p>
          <w:p w14:paraId="36208272" w14:textId="586626C4" w:rsidR="001F02B4" w:rsidRPr="00891234" w:rsidRDefault="001F02B4" w:rsidP="001F02B4">
            <w:pPr>
              <w:jc w:val="both"/>
            </w:pPr>
            <w:r w:rsidRPr="00891234">
              <w:t xml:space="preserve">GAJDOŠÍK, T., MARÁKOVÁ, V., KUČEROVÁ, J. From mass tourists to smart tourists: a perspective article. In </w:t>
            </w:r>
            <w:r w:rsidRPr="00891234">
              <w:rPr>
                <w:i/>
              </w:rPr>
              <w:t>Tourism Review</w:t>
            </w:r>
            <w:r w:rsidRPr="00891234">
              <w:t>. Bingley: Emerald Group Publishing, 2021</w:t>
            </w:r>
            <w:r>
              <w:t>.</w:t>
            </w:r>
            <w:r w:rsidRPr="00891234">
              <w:t xml:space="preserve"> Vol. 76, </w:t>
            </w:r>
            <w:r w:rsidR="008B34B1">
              <w:t>N</w:t>
            </w:r>
            <w:r w:rsidRPr="00891234">
              <w:t>o. 1, pp. 47-50. ISSN 1660-5373</w:t>
            </w:r>
            <w:r>
              <w:t>.</w:t>
            </w:r>
          </w:p>
          <w:p w14:paraId="18391B65" w14:textId="1AD0548E" w:rsidR="001F02B4" w:rsidRPr="00891234" w:rsidRDefault="001F02B4" w:rsidP="001F02B4">
            <w:pPr>
              <w:jc w:val="both"/>
            </w:pPr>
            <w:r w:rsidRPr="00891234">
              <w:t xml:space="preserve">GAJDOŠÍK, T., GAJDOŠÍKOVÁ, Z., MARÁKOVÁ, V., FLAGESTAD, A. Destination structure revisited in view of the community and corporate model In </w:t>
            </w:r>
            <w:r w:rsidRPr="00891234">
              <w:rPr>
                <w:i/>
              </w:rPr>
              <w:t>Tourism Management Perspectives</w:t>
            </w:r>
            <w:r w:rsidRPr="00891234">
              <w:t xml:space="preserve">. Amsterdam: Elsevier B.V. 2017. No. 24, pp. 54-63.  ISSN 2211-9736. </w:t>
            </w:r>
          </w:p>
          <w:p w14:paraId="61DCAC35" w14:textId="7B1D60FE" w:rsidR="001F02B4" w:rsidRPr="00891234" w:rsidRDefault="001F02B4" w:rsidP="001F02B4">
            <w:pPr>
              <w:tabs>
                <w:tab w:val="left" w:pos="5387"/>
                <w:tab w:val="left" w:pos="6237"/>
              </w:tabs>
              <w:jc w:val="both"/>
            </w:pPr>
            <w:r w:rsidRPr="00891234">
              <w:t xml:space="preserve">GAJDOŠÍK, T. Big data analytics in smart tourism destinations. A new tool for destination management organizations? In </w:t>
            </w:r>
            <w:r w:rsidRPr="00891234">
              <w:rPr>
                <w:i/>
              </w:rPr>
              <w:t xml:space="preserve">Smart tourism as a driver for culture and </w:t>
            </w:r>
            <w:proofErr w:type="gramStart"/>
            <w:r w:rsidRPr="00891234">
              <w:rPr>
                <w:i/>
              </w:rPr>
              <w:t>sustainability :</w:t>
            </w:r>
            <w:proofErr w:type="gramEnd"/>
            <w:r w:rsidRPr="00891234">
              <w:rPr>
                <w:i/>
              </w:rPr>
              <w:t xml:space="preserve"> fifth international conference IACuDiT</w:t>
            </w:r>
            <w:r>
              <w:rPr>
                <w:i/>
              </w:rPr>
              <w:t>.</w:t>
            </w:r>
            <w:r w:rsidRPr="00891234">
              <w:t xml:space="preserve"> Basil: Springer Nature Switzerland AG, 2019</w:t>
            </w:r>
            <w:r w:rsidR="008B34B1">
              <w:t>,</w:t>
            </w:r>
            <w:r w:rsidRPr="00891234">
              <w:t xml:space="preserve"> </w:t>
            </w:r>
            <w:r w:rsidR="008B34B1">
              <w:t xml:space="preserve">pp. </w:t>
            </w:r>
            <w:r w:rsidRPr="00891234">
              <w:t>15-33. ISBN 978-3-030-03909-7.</w:t>
            </w:r>
          </w:p>
          <w:p w14:paraId="69C76822" w14:textId="25BAED84" w:rsidR="001F02B4" w:rsidRPr="00891234" w:rsidRDefault="001F02B4" w:rsidP="001F02B4">
            <w:pPr>
              <w:jc w:val="both"/>
            </w:pPr>
            <w:r w:rsidRPr="00891234">
              <w:t>GAJDOŠÍK, T. Towards a conceptual model of intelligent information system for smart tourism destinations</w:t>
            </w:r>
            <w:r>
              <w:t>.</w:t>
            </w:r>
            <w:r w:rsidRPr="00891234">
              <w:t xml:space="preserve">  </w:t>
            </w:r>
            <w:r w:rsidRPr="00891234">
              <w:br/>
              <w:t xml:space="preserve">In </w:t>
            </w:r>
            <w:r w:rsidRPr="00891234">
              <w:rPr>
                <w:i/>
              </w:rPr>
              <w:t>Software engineering and algorithms in intelligent systems</w:t>
            </w:r>
            <w:r w:rsidRPr="00891234">
              <w:t>. Cham: Springer, Vol. 763</w:t>
            </w:r>
            <w:r w:rsidR="008B34B1">
              <w:t>,</w:t>
            </w:r>
            <w:r w:rsidRPr="00891234">
              <w:t xml:space="preserve"> </w:t>
            </w:r>
            <w:r w:rsidR="008B34B1">
              <w:t>p</w:t>
            </w:r>
            <w:r w:rsidRPr="00891234">
              <w:t>p. 66-74.</w:t>
            </w:r>
            <w:r>
              <w:t xml:space="preserve"> </w:t>
            </w:r>
            <w:r w:rsidRPr="00891234">
              <w:t xml:space="preserve">2019. ISBN 978-3-319-91185-4. </w:t>
            </w:r>
          </w:p>
          <w:p w14:paraId="21F2DC5C" w14:textId="77777777" w:rsidR="001F02B4" w:rsidRPr="001B3D07" w:rsidRDefault="001F02B4" w:rsidP="001F02B4">
            <w:pPr>
              <w:jc w:val="both"/>
              <w:rPr>
                <w:bCs/>
                <w:i/>
                <w:iCs/>
              </w:rPr>
            </w:pPr>
            <w:r w:rsidRPr="001B3D07">
              <w:rPr>
                <w:bCs/>
                <w:i/>
                <w:iCs/>
              </w:rPr>
              <w:t>Projektová činnost</w:t>
            </w:r>
          </w:p>
          <w:p w14:paraId="7CFC807F" w14:textId="77777777" w:rsidR="001F02B4" w:rsidRDefault="001F02B4" w:rsidP="001F02B4">
            <w:r>
              <w:t xml:space="preserve">Hlavní řešitel projektu </w:t>
            </w:r>
            <w:r w:rsidRPr="00071912">
              <w:t xml:space="preserve">VEGA 1/0237/20 Cestovný ruch 4.0: Inteligentný a udržateľný rozvoj cestovného ruchu v konkurenčnom </w:t>
            </w:r>
            <w:r>
              <w:t>prostředí. 01/</w:t>
            </w:r>
            <w:proofErr w:type="gramStart"/>
            <w:r>
              <w:t>2020 – 12</w:t>
            </w:r>
            <w:proofErr w:type="gramEnd"/>
            <w:r>
              <w:t>/2022</w:t>
            </w:r>
          </w:p>
          <w:p w14:paraId="7DDA887C" w14:textId="77777777" w:rsidR="001F02B4" w:rsidRDefault="001F02B4" w:rsidP="001F02B4">
            <w:r>
              <w:t xml:space="preserve">Spoluřešitel projektu ERASMUS+ KA2 SMART Tourism Skills Initiative. 11/2021 - </w:t>
            </w:r>
          </w:p>
          <w:p w14:paraId="43B30318" w14:textId="77777777" w:rsidR="001F02B4" w:rsidRPr="00071912" w:rsidRDefault="001F02B4" w:rsidP="001F02B4">
            <w:pPr>
              <w:rPr>
                <w:sz w:val="16"/>
              </w:rPr>
            </w:pPr>
            <w:r>
              <w:t xml:space="preserve">Spoluřešitel projektu </w:t>
            </w:r>
            <w:r w:rsidRPr="00071912">
              <w:t>VEGA 1/0380/20 Inovatívne prístupy k rozvoju malých a stredných miest</w:t>
            </w:r>
            <w:r>
              <w:rPr>
                <w:sz w:val="24"/>
                <w:szCs w:val="24"/>
              </w:rPr>
              <w:t xml:space="preserve">. </w:t>
            </w:r>
            <w:r w:rsidRPr="00071912">
              <w:rPr>
                <w:szCs w:val="24"/>
              </w:rPr>
              <w:t>01/</w:t>
            </w:r>
            <w:proofErr w:type="gramStart"/>
            <w:r w:rsidRPr="00071912">
              <w:rPr>
                <w:szCs w:val="24"/>
              </w:rPr>
              <w:t>2020 – 12</w:t>
            </w:r>
            <w:proofErr w:type="gramEnd"/>
            <w:r w:rsidRPr="00071912">
              <w:rPr>
                <w:szCs w:val="24"/>
              </w:rPr>
              <w:t>/2022</w:t>
            </w:r>
          </w:p>
          <w:p w14:paraId="458A87E9" w14:textId="77777777" w:rsidR="001F02B4" w:rsidRPr="00071912" w:rsidRDefault="001F02B4" w:rsidP="001F02B4">
            <w:pPr>
              <w:jc w:val="both"/>
            </w:pPr>
            <w:r>
              <w:t xml:space="preserve">Spoluřešitel projektu </w:t>
            </w:r>
            <w:r w:rsidRPr="00071912">
              <w:rPr>
                <w:szCs w:val="24"/>
              </w:rPr>
              <w:t>VEGA 1/0809/17 Reinžiniering organizácií destinačného manažmentu a ich spravovanie v súlade s princípmi udržateľného rozvoja cestovného ruchu</w:t>
            </w:r>
            <w:r>
              <w:rPr>
                <w:szCs w:val="24"/>
              </w:rPr>
              <w:t>. 01/</w:t>
            </w:r>
            <w:proofErr w:type="gramStart"/>
            <w:r>
              <w:rPr>
                <w:szCs w:val="24"/>
              </w:rPr>
              <w:t>2017 – 12</w:t>
            </w:r>
            <w:proofErr w:type="gramEnd"/>
            <w:r>
              <w:rPr>
                <w:szCs w:val="24"/>
              </w:rPr>
              <w:t>/2019</w:t>
            </w:r>
          </w:p>
          <w:p w14:paraId="6E8CC777" w14:textId="77777777" w:rsidR="001F02B4" w:rsidRPr="007F7989" w:rsidRDefault="001F02B4" w:rsidP="001F02B4">
            <w:pPr>
              <w:jc w:val="both"/>
            </w:pPr>
            <w:r>
              <w:t xml:space="preserve">Spoluřešitel projektu </w:t>
            </w:r>
            <w:r w:rsidRPr="00071912">
              <w:t>VEGA 1/0810/13 Predpoklady uplatnenia koncepcie spoločensky zodpovedného správania v cestovnom ruchu</w:t>
            </w:r>
            <w:r>
              <w:t>. 01/</w:t>
            </w:r>
            <w:proofErr w:type="gramStart"/>
            <w:r>
              <w:t>2013 – 12</w:t>
            </w:r>
            <w:proofErr w:type="gramEnd"/>
            <w:r>
              <w:t>/2015.</w:t>
            </w:r>
          </w:p>
        </w:tc>
      </w:tr>
      <w:tr w:rsidR="001F02B4" w14:paraId="73578332" w14:textId="77777777" w:rsidTr="003B4B97">
        <w:trPr>
          <w:trHeight w:val="218"/>
        </w:trPr>
        <w:tc>
          <w:tcPr>
            <w:tcW w:w="9859" w:type="dxa"/>
            <w:gridSpan w:val="11"/>
            <w:shd w:val="clear" w:color="auto" w:fill="F7CAAC"/>
          </w:tcPr>
          <w:p w14:paraId="39A7BF02" w14:textId="77777777" w:rsidR="001F02B4" w:rsidRDefault="001F02B4" w:rsidP="001F02B4">
            <w:pPr>
              <w:rPr>
                <w:b/>
              </w:rPr>
            </w:pPr>
            <w:r>
              <w:rPr>
                <w:b/>
              </w:rPr>
              <w:t>Působení v zahraničí</w:t>
            </w:r>
          </w:p>
        </w:tc>
      </w:tr>
      <w:tr w:rsidR="001F02B4" w:rsidRPr="00B3781F" w14:paraId="108B7225" w14:textId="77777777" w:rsidTr="003B4B97">
        <w:trPr>
          <w:trHeight w:val="328"/>
        </w:trPr>
        <w:tc>
          <w:tcPr>
            <w:tcW w:w="9859" w:type="dxa"/>
            <w:gridSpan w:val="11"/>
          </w:tcPr>
          <w:p w14:paraId="7F50FC56" w14:textId="77777777" w:rsidR="001F02B4" w:rsidRPr="00804E9A" w:rsidRDefault="001F02B4" w:rsidP="001F02B4">
            <w:pPr>
              <w:rPr>
                <w:bCs/>
              </w:rPr>
            </w:pPr>
            <w:r w:rsidRPr="00071912">
              <w:rPr>
                <w:bCs/>
              </w:rPr>
              <w:lastRenderedPageBreak/>
              <w:t>Universitat de Girona, Girona, Španělsko</w:t>
            </w:r>
            <w:r w:rsidRPr="00804E9A">
              <w:rPr>
                <w:bCs/>
              </w:rPr>
              <w:t xml:space="preserve">, </w:t>
            </w:r>
            <w:r>
              <w:rPr>
                <w:bCs/>
              </w:rPr>
              <w:t>duben 2018 (krátkodobá stáž ERASMUS +)</w:t>
            </w:r>
          </w:p>
          <w:p w14:paraId="60ED7417" w14:textId="77777777" w:rsidR="001F02B4" w:rsidRPr="00B3781F" w:rsidRDefault="001F02B4" w:rsidP="001F02B4">
            <w:r w:rsidRPr="00071912">
              <w:rPr>
                <w:bCs/>
              </w:rPr>
              <w:t>Lucerne University of Applied Sciences and Arts, Lucerne, Švajčiarsko, (krátkodobá stáž) červen 2015</w:t>
            </w:r>
          </w:p>
        </w:tc>
      </w:tr>
      <w:tr w:rsidR="001F02B4" w14:paraId="633656DC" w14:textId="77777777" w:rsidTr="003B4B97">
        <w:trPr>
          <w:cantSplit/>
          <w:trHeight w:val="290"/>
        </w:trPr>
        <w:tc>
          <w:tcPr>
            <w:tcW w:w="2518" w:type="dxa"/>
            <w:shd w:val="clear" w:color="auto" w:fill="F7CAAC"/>
          </w:tcPr>
          <w:p w14:paraId="50A6BC79" w14:textId="77777777" w:rsidR="001F02B4" w:rsidRDefault="001F02B4" w:rsidP="001F02B4">
            <w:pPr>
              <w:jc w:val="both"/>
              <w:rPr>
                <w:b/>
              </w:rPr>
            </w:pPr>
            <w:r>
              <w:rPr>
                <w:b/>
              </w:rPr>
              <w:t xml:space="preserve">Podpis </w:t>
            </w:r>
          </w:p>
        </w:tc>
        <w:tc>
          <w:tcPr>
            <w:tcW w:w="4536" w:type="dxa"/>
            <w:gridSpan w:val="5"/>
          </w:tcPr>
          <w:p w14:paraId="27994F4A" w14:textId="77777777" w:rsidR="001F02B4" w:rsidRDefault="001F02B4" w:rsidP="001F02B4">
            <w:pPr>
              <w:jc w:val="both"/>
            </w:pPr>
          </w:p>
        </w:tc>
        <w:tc>
          <w:tcPr>
            <w:tcW w:w="786" w:type="dxa"/>
            <w:gridSpan w:val="2"/>
            <w:shd w:val="clear" w:color="auto" w:fill="F7CAAC"/>
          </w:tcPr>
          <w:p w14:paraId="3F83A1D9" w14:textId="77777777" w:rsidR="001F02B4" w:rsidRDefault="001F02B4" w:rsidP="001F02B4">
            <w:pPr>
              <w:jc w:val="both"/>
            </w:pPr>
            <w:r>
              <w:rPr>
                <w:b/>
              </w:rPr>
              <w:t>datum</w:t>
            </w:r>
          </w:p>
        </w:tc>
        <w:tc>
          <w:tcPr>
            <w:tcW w:w="2019" w:type="dxa"/>
            <w:gridSpan w:val="3"/>
          </w:tcPr>
          <w:p w14:paraId="37E4E51D" w14:textId="22CBAA7C" w:rsidR="001F02B4" w:rsidRDefault="001F02B4" w:rsidP="001F02B4">
            <w:pPr>
              <w:jc w:val="both"/>
            </w:pPr>
          </w:p>
        </w:tc>
      </w:tr>
    </w:tbl>
    <w:p w14:paraId="36AF2125" w14:textId="77777777" w:rsidR="003B4B97" w:rsidRDefault="003B4B97" w:rsidP="003B4B97"/>
    <w:p w14:paraId="77975F81" w14:textId="77777777" w:rsidR="003B4B97" w:rsidRDefault="003B4B97" w:rsidP="003B4B97"/>
    <w:p w14:paraId="0537DA9E" w14:textId="77777777" w:rsidR="003B4B97" w:rsidRDefault="003B4B97" w:rsidP="003B4B97"/>
    <w:p w14:paraId="4ACA9186" w14:textId="77777777" w:rsidR="003B4B97" w:rsidRDefault="003B4B97" w:rsidP="003B4B97"/>
    <w:p w14:paraId="583DAF60" w14:textId="77777777" w:rsidR="003B4B97" w:rsidRDefault="003B4B97" w:rsidP="003B4B97"/>
    <w:p w14:paraId="517DCCB7" w14:textId="77777777" w:rsidR="003B4B97" w:rsidRDefault="003B4B97" w:rsidP="003B4B97"/>
    <w:p w14:paraId="62237653" w14:textId="77777777" w:rsidR="003B4B97" w:rsidRDefault="003B4B97" w:rsidP="003B4B97"/>
    <w:p w14:paraId="057F32EF" w14:textId="77777777" w:rsidR="003B4B97" w:rsidRDefault="003B4B97" w:rsidP="003B4B97"/>
    <w:p w14:paraId="7BD1BA0F" w14:textId="77777777" w:rsidR="003B4B97" w:rsidRDefault="003B4B97" w:rsidP="003B4B97"/>
    <w:p w14:paraId="37DBDD57" w14:textId="77777777" w:rsidR="003B4B97" w:rsidRDefault="003B4B97" w:rsidP="003B4B97"/>
    <w:p w14:paraId="08C7313E" w14:textId="77777777" w:rsidR="003B4B97" w:rsidRDefault="003B4B97" w:rsidP="003B4B97"/>
    <w:p w14:paraId="5CB8DACF" w14:textId="77777777" w:rsidR="003B4B97" w:rsidRDefault="003B4B97" w:rsidP="003B4B97"/>
    <w:p w14:paraId="3AAF1562" w14:textId="77777777" w:rsidR="003B4B97" w:rsidRDefault="003B4B97" w:rsidP="003B4B97"/>
    <w:p w14:paraId="69D436CD" w14:textId="77777777" w:rsidR="003B4B97" w:rsidRDefault="003B4B97" w:rsidP="003B4B97"/>
    <w:p w14:paraId="0D474D63" w14:textId="77777777" w:rsidR="003B4B97" w:rsidRDefault="003B4B97" w:rsidP="003B4B97"/>
    <w:p w14:paraId="03708C8F" w14:textId="77777777" w:rsidR="003B4B97" w:rsidRDefault="003B4B97" w:rsidP="003B4B97"/>
    <w:p w14:paraId="0FCD0944" w14:textId="77777777" w:rsidR="003B4B97" w:rsidRDefault="003B4B97" w:rsidP="003B4B97"/>
    <w:p w14:paraId="47E93BD6" w14:textId="77777777" w:rsidR="003B4B97" w:rsidRDefault="003B4B97" w:rsidP="003B4B97"/>
    <w:p w14:paraId="59A95B2E" w14:textId="77777777" w:rsidR="003B4B97" w:rsidRDefault="003B4B97" w:rsidP="003B4B97"/>
    <w:p w14:paraId="511BD6C4" w14:textId="77777777" w:rsidR="003B4B97" w:rsidRDefault="003B4B97" w:rsidP="003B4B97"/>
    <w:p w14:paraId="340AFBFD" w14:textId="77777777" w:rsidR="003B4B97" w:rsidRDefault="003B4B97" w:rsidP="003B4B97"/>
    <w:p w14:paraId="2471EA22" w14:textId="77777777" w:rsidR="003B4B97" w:rsidRDefault="003B4B97" w:rsidP="003B4B97"/>
    <w:p w14:paraId="412FF04B" w14:textId="77777777" w:rsidR="003B4B97" w:rsidRDefault="003B4B97" w:rsidP="003B4B97"/>
    <w:p w14:paraId="67225432" w14:textId="77777777" w:rsidR="003B4B97" w:rsidRDefault="003B4B97" w:rsidP="003B4B97"/>
    <w:p w14:paraId="2B04F209" w14:textId="77777777" w:rsidR="003B4B97" w:rsidRDefault="003B4B97" w:rsidP="003B4B97"/>
    <w:p w14:paraId="77C5FE03" w14:textId="77777777" w:rsidR="003B4B97" w:rsidRDefault="003B4B97" w:rsidP="003B4B97"/>
    <w:p w14:paraId="01AEA285" w14:textId="77777777" w:rsidR="003B4B97" w:rsidRDefault="003B4B97" w:rsidP="003B4B97"/>
    <w:p w14:paraId="239D6B4F" w14:textId="77777777" w:rsidR="003B4B97" w:rsidRDefault="003B4B97" w:rsidP="003B4B97"/>
    <w:p w14:paraId="692A88DF" w14:textId="77777777" w:rsidR="003B4B97" w:rsidRDefault="003B4B97" w:rsidP="003B4B97"/>
    <w:p w14:paraId="1FD1B552" w14:textId="77777777" w:rsidR="003B4B97" w:rsidRDefault="003B4B97" w:rsidP="003B4B97"/>
    <w:p w14:paraId="4B25CA41" w14:textId="77777777" w:rsidR="003B4B97" w:rsidRDefault="003B4B97" w:rsidP="003B4B97"/>
    <w:p w14:paraId="03CCF3B0" w14:textId="77777777" w:rsidR="003B4B97" w:rsidRDefault="003B4B97" w:rsidP="003B4B97"/>
    <w:p w14:paraId="68AD52C5" w14:textId="77777777" w:rsidR="003B4B97" w:rsidRDefault="003B4B97" w:rsidP="003B4B97"/>
    <w:p w14:paraId="5C4D335F" w14:textId="77777777" w:rsidR="003B4B97" w:rsidRDefault="003B4B97" w:rsidP="003B4B97"/>
    <w:p w14:paraId="18B89B41" w14:textId="77777777" w:rsidR="003B4B97" w:rsidRDefault="003B4B97" w:rsidP="003B4B97"/>
    <w:p w14:paraId="7D28DAFC" w14:textId="77777777" w:rsidR="003B4B97" w:rsidRDefault="003B4B97" w:rsidP="003B4B97"/>
    <w:p w14:paraId="2365F59A" w14:textId="77777777" w:rsidR="003B4B97" w:rsidRDefault="003B4B97" w:rsidP="003B4B97"/>
    <w:p w14:paraId="198BD8C2" w14:textId="77777777" w:rsidR="003B4B97" w:rsidRDefault="003B4B97" w:rsidP="003B4B97"/>
    <w:p w14:paraId="25074CB7" w14:textId="77777777" w:rsidR="003B4B97" w:rsidRDefault="003B4B97" w:rsidP="003B4B97"/>
    <w:p w14:paraId="2416D1D6" w14:textId="77777777" w:rsidR="003B4B97" w:rsidRDefault="003B4B97" w:rsidP="003B4B97"/>
    <w:p w14:paraId="1A7CD1EA" w14:textId="77777777" w:rsidR="003B4B97" w:rsidRDefault="003B4B97" w:rsidP="003B4B97"/>
    <w:p w14:paraId="418DC950" w14:textId="77777777" w:rsidR="003B4B97" w:rsidRDefault="003B4B97" w:rsidP="003B4B97"/>
    <w:p w14:paraId="7770CA97" w14:textId="77777777" w:rsidR="003B4B97" w:rsidRDefault="003B4B97" w:rsidP="003B4B97"/>
    <w:p w14:paraId="3D18FC77" w14:textId="77777777" w:rsidR="003B4B97" w:rsidRDefault="003B4B97" w:rsidP="003B4B97"/>
    <w:p w14:paraId="1F89FD7E"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3B4B97" w14:paraId="70B98024" w14:textId="77777777" w:rsidTr="003B4B97">
        <w:tc>
          <w:tcPr>
            <w:tcW w:w="9859" w:type="dxa"/>
            <w:gridSpan w:val="11"/>
            <w:tcBorders>
              <w:bottom w:val="double" w:sz="4" w:space="0" w:color="auto"/>
            </w:tcBorders>
            <w:shd w:val="clear" w:color="auto" w:fill="BDD6EE"/>
          </w:tcPr>
          <w:p w14:paraId="029A3395" w14:textId="7A5810D0" w:rsidR="003B4B97" w:rsidRDefault="003B4B97" w:rsidP="003B4B97">
            <w:pPr>
              <w:jc w:val="both"/>
              <w:rPr>
                <w:b/>
                <w:sz w:val="28"/>
              </w:rPr>
            </w:pPr>
            <w:r>
              <w:rPr>
                <w:b/>
                <w:sz w:val="28"/>
              </w:rPr>
              <w:lastRenderedPageBreak/>
              <w:t>C-I – Personální zabezpečení</w:t>
            </w:r>
          </w:p>
        </w:tc>
      </w:tr>
      <w:tr w:rsidR="003B4B97" w14:paraId="55E11DCA" w14:textId="77777777" w:rsidTr="003B4B97">
        <w:tc>
          <w:tcPr>
            <w:tcW w:w="2516" w:type="dxa"/>
            <w:tcBorders>
              <w:top w:val="double" w:sz="4" w:space="0" w:color="auto"/>
            </w:tcBorders>
            <w:shd w:val="clear" w:color="auto" w:fill="F7CAAC"/>
          </w:tcPr>
          <w:p w14:paraId="1775DAF2" w14:textId="77777777" w:rsidR="003B4B97" w:rsidRDefault="003B4B97" w:rsidP="003B4B97">
            <w:pPr>
              <w:jc w:val="both"/>
              <w:rPr>
                <w:b/>
              </w:rPr>
            </w:pPr>
            <w:r>
              <w:rPr>
                <w:b/>
              </w:rPr>
              <w:t>Vysoká škola</w:t>
            </w:r>
          </w:p>
        </w:tc>
        <w:tc>
          <w:tcPr>
            <w:tcW w:w="7343" w:type="dxa"/>
            <w:gridSpan w:val="10"/>
          </w:tcPr>
          <w:p w14:paraId="1F5D35AE" w14:textId="77777777" w:rsidR="003B4B97" w:rsidRDefault="003B4B97" w:rsidP="003B4B97">
            <w:pPr>
              <w:jc w:val="both"/>
            </w:pPr>
            <w:r>
              <w:t>Univerzita Tomáše Bati ve Zlíně</w:t>
            </w:r>
          </w:p>
        </w:tc>
      </w:tr>
      <w:tr w:rsidR="003B4B97" w14:paraId="34944DDB" w14:textId="77777777" w:rsidTr="003B4B97">
        <w:tc>
          <w:tcPr>
            <w:tcW w:w="2516" w:type="dxa"/>
            <w:shd w:val="clear" w:color="auto" w:fill="F7CAAC"/>
          </w:tcPr>
          <w:p w14:paraId="3840B676" w14:textId="77777777" w:rsidR="003B4B97" w:rsidRDefault="003B4B97" w:rsidP="003B4B97">
            <w:pPr>
              <w:jc w:val="both"/>
              <w:rPr>
                <w:b/>
              </w:rPr>
            </w:pPr>
            <w:r>
              <w:rPr>
                <w:b/>
              </w:rPr>
              <w:t>Součást vysoké školy</w:t>
            </w:r>
          </w:p>
        </w:tc>
        <w:tc>
          <w:tcPr>
            <w:tcW w:w="7343" w:type="dxa"/>
            <w:gridSpan w:val="10"/>
          </w:tcPr>
          <w:p w14:paraId="25A48BCF" w14:textId="77777777" w:rsidR="003B4B97" w:rsidRDefault="003B4B97" w:rsidP="003B4B97">
            <w:pPr>
              <w:jc w:val="both"/>
            </w:pPr>
            <w:r>
              <w:t>Fakulta managementu a ekonomiky</w:t>
            </w:r>
          </w:p>
        </w:tc>
      </w:tr>
      <w:tr w:rsidR="003B4B97" w14:paraId="786535FF" w14:textId="77777777" w:rsidTr="003B4B97">
        <w:tc>
          <w:tcPr>
            <w:tcW w:w="2516" w:type="dxa"/>
            <w:shd w:val="clear" w:color="auto" w:fill="F7CAAC"/>
          </w:tcPr>
          <w:p w14:paraId="387B933D" w14:textId="77777777" w:rsidR="003B4B97" w:rsidRDefault="003B4B97" w:rsidP="003B4B97">
            <w:pPr>
              <w:jc w:val="both"/>
              <w:rPr>
                <w:b/>
              </w:rPr>
            </w:pPr>
            <w:r>
              <w:rPr>
                <w:b/>
              </w:rPr>
              <w:t>Název studijního programu</w:t>
            </w:r>
          </w:p>
        </w:tc>
        <w:tc>
          <w:tcPr>
            <w:tcW w:w="7343" w:type="dxa"/>
            <w:gridSpan w:val="10"/>
          </w:tcPr>
          <w:p w14:paraId="77CC6C57" w14:textId="7148EBD8" w:rsidR="003B4B97" w:rsidRPr="00DD45A7" w:rsidRDefault="00DD45A7" w:rsidP="00DD45A7">
            <w:pPr>
              <w:rPr>
                <w:sz w:val="22"/>
                <w:szCs w:val="22"/>
              </w:rPr>
            </w:pPr>
            <w:r>
              <w:t>Tourism Economics and Hospitality Management</w:t>
            </w:r>
          </w:p>
        </w:tc>
      </w:tr>
      <w:tr w:rsidR="003B4B97" w14:paraId="0B16C497" w14:textId="77777777" w:rsidTr="003B4B97">
        <w:tc>
          <w:tcPr>
            <w:tcW w:w="2516" w:type="dxa"/>
            <w:shd w:val="clear" w:color="auto" w:fill="F7CAAC"/>
          </w:tcPr>
          <w:p w14:paraId="5DD56328" w14:textId="77777777" w:rsidR="003B4B97" w:rsidRDefault="003B4B97" w:rsidP="003B4B97">
            <w:pPr>
              <w:jc w:val="both"/>
              <w:rPr>
                <w:b/>
              </w:rPr>
            </w:pPr>
            <w:r>
              <w:rPr>
                <w:b/>
              </w:rPr>
              <w:t>Jméno a příjmení</w:t>
            </w:r>
          </w:p>
        </w:tc>
        <w:tc>
          <w:tcPr>
            <w:tcW w:w="4536" w:type="dxa"/>
            <w:gridSpan w:val="5"/>
          </w:tcPr>
          <w:p w14:paraId="5E49E88B" w14:textId="77777777" w:rsidR="003B4B97" w:rsidRDefault="003B4B97" w:rsidP="003B4B97">
            <w:pPr>
              <w:jc w:val="both"/>
            </w:pPr>
            <w:r>
              <w:t>Beáta GAVUROVÁ</w:t>
            </w:r>
          </w:p>
        </w:tc>
        <w:tc>
          <w:tcPr>
            <w:tcW w:w="709" w:type="dxa"/>
            <w:shd w:val="clear" w:color="auto" w:fill="F7CAAC"/>
          </w:tcPr>
          <w:p w14:paraId="546B15BB" w14:textId="77777777" w:rsidR="003B4B97" w:rsidRDefault="003B4B97" w:rsidP="003B4B97">
            <w:pPr>
              <w:jc w:val="both"/>
              <w:rPr>
                <w:b/>
              </w:rPr>
            </w:pPr>
            <w:r>
              <w:rPr>
                <w:b/>
              </w:rPr>
              <w:t>Tituly</w:t>
            </w:r>
          </w:p>
        </w:tc>
        <w:tc>
          <w:tcPr>
            <w:tcW w:w="2098" w:type="dxa"/>
            <w:gridSpan w:val="4"/>
          </w:tcPr>
          <w:p w14:paraId="2B2D7CBA" w14:textId="158CC4A4" w:rsidR="003B4B97" w:rsidRDefault="003B4B97" w:rsidP="003B4B97">
            <w:pPr>
              <w:jc w:val="both"/>
            </w:pPr>
            <w:r>
              <w:t>prof. Ing., PhD., MBA</w:t>
            </w:r>
          </w:p>
        </w:tc>
      </w:tr>
      <w:tr w:rsidR="003B4B97" w14:paraId="46AA8A9F" w14:textId="77777777" w:rsidTr="003B4B97">
        <w:tc>
          <w:tcPr>
            <w:tcW w:w="2516" w:type="dxa"/>
            <w:shd w:val="clear" w:color="auto" w:fill="F7CAAC"/>
          </w:tcPr>
          <w:p w14:paraId="0380803E" w14:textId="77777777" w:rsidR="003B4B97" w:rsidRDefault="003B4B97" w:rsidP="003B4B97">
            <w:pPr>
              <w:jc w:val="both"/>
              <w:rPr>
                <w:b/>
              </w:rPr>
            </w:pPr>
            <w:r>
              <w:rPr>
                <w:b/>
              </w:rPr>
              <w:t>Rok narození</w:t>
            </w:r>
          </w:p>
        </w:tc>
        <w:tc>
          <w:tcPr>
            <w:tcW w:w="829" w:type="dxa"/>
          </w:tcPr>
          <w:p w14:paraId="73C48484" w14:textId="77777777" w:rsidR="003B4B97" w:rsidRDefault="003B4B97" w:rsidP="003B4B97">
            <w:pPr>
              <w:jc w:val="both"/>
            </w:pPr>
            <w:r>
              <w:t>1972</w:t>
            </w:r>
          </w:p>
        </w:tc>
        <w:tc>
          <w:tcPr>
            <w:tcW w:w="1721" w:type="dxa"/>
            <w:shd w:val="clear" w:color="auto" w:fill="F7CAAC"/>
          </w:tcPr>
          <w:p w14:paraId="551CAC6B" w14:textId="77777777" w:rsidR="003B4B97" w:rsidRDefault="003B4B97" w:rsidP="003B4B97">
            <w:pPr>
              <w:jc w:val="both"/>
              <w:rPr>
                <w:b/>
              </w:rPr>
            </w:pPr>
            <w:r>
              <w:rPr>
                <w:b/>
              </w:rPr>
              <w:t>typ vztahu k VŠ</w:t>
            </w:r>
          </w:p>
        </w:tc>
        <w:tc>
          <w:tcPr>
            <w:tcW w:w="992" w:type="dxa"/>
            <w:gridSpan w:val="2"/>
          </w:tcPr>
          <w:p w14:paraId="480F7770" w14:textId="77777777" w:rsidR="003B4B97" w:rsidRDefault="003B4B97" w:rsidP="003B4B97">
            <w:pPr>
              <w:jc w:val="both"/>
            </w:pPr>
            <w:r>
              <w:t>pp</w:t>
            </w:r>
          </w:p>
        </w:tc>
        <w:tc>
          <w:tcPr>
            <w:tcW w:w="994" w:type="dxa"/>
            <w:shd w:val="clear" w:color="auto" w:fill="F7CAAC"/>
          </w:tcPr>
          <w:p w14:paraId="1465D31D" w14:textId="77777777" w:rsidR="003B4B97" w:rsidRDefault="003B4B97" w:rsidP="003B4B97">
            <w:pPr>
              <w:jc w:val="both"/>
              <w:rPr>
                <w:b/>
              </w:rPr>
            </w:pPr>
            <w:r>
              <w:rPr>
                <w:b/>
              </w:rPr>
              <w:t>rozsah</w:t>
            </w:r>
          </w:p>
        </w:tc>
        <w:tc>
          <w:tcPr>
            <w:tcW w:w="709" w:type="dxa"/>
          </w:tcPr>
          <w:p w14:paraId="2160C7B1" w14:textId="77777777" w:rsidR="003B4B97" w:rsidRDefault="003B4B97" w:rsidP="003B4B97">
            <w:pPr>
              <w:jc w:val="both"/>
            </w:pPr>
            <w:r>
              <w:t>20</w:t>
            </w:r>
          </w:p>
        </w:tc>
        <w:tc>
          <w:tcPr>
            <w:tcW w:w="711" w:type="dxa"/>
            <w:gridSpan w:val="2"/>
            <w:shd w:val="clear" w:color="auto" w:fill="F7CAAC"/>
          </w:tcPr>
          <w:p w14:paraId="18D9A812" w14:textId="77777777" w:rsidR="003B4B97" w:rsidRPr="002336DA" w:rsidRDefault="003B4B97" w:rsidP="003B4B97">
            <w:pPr>
              <w:jc w:val="both"/>
              <w:rPr>
                <w:b/>
                <w:sz w:val="18"/>
              </w:rPr>
            </w:pPr>
            <w:r w:rsidRPr="002336DA">
              <w:rPr>
                <w:b/>
                <w:sz w:val="18"/>
              </w:rPr>
              <w:t>do kdy</w:t>
            </w:r>
          </w:p>
        </w:tc>
        <w:tc>
          <w:tcPr>
            <w:tcW w:w="1387" w:type="dxa"/>
            <w:gridSpan w:val="2"/>
          </w:tcPr>
          <w:p w14:paraId="71117B0D" w14:textId="77777777" w:rsidR="003B4B97" w:rsidRDefault="003B4B97" w:rsidP="003B4B97">
            <w:pPr>
              <w:jc w:val="both"/>
            </w:pPr>
            <w:r>
              <w:t>0</w:t>
            </w:r>
            <w:r w:rsidRPr="008745D2">
              <w:t>8</w:t>
            </w:r>
            <w:r>
              <w:t>/2023</w:t>
            </w:r>
          </w:p>
        </w:tc>
      </w:tr>
      <w:tr w:rsidR="003B4B97" w14:paraId="095C85C4" w14:textId="77777777" w:rsidTr="003B4B97">
        <w:tc>
          <w:tcPr>
            <w:tcW w:w="5066" w:type="dxa"/>
            <w:gridSpan w:val="3"/>
            <w:shd w:val="clear" w:color="auto" w:fill="F7CAAC"/>
          </w:tcPr>
          <w:p w14:paraId="1794DAFE" w14:textId="77777777" w:rsidR="003B4B97" w:rsidRDefault="003B4B97" w:rsidP="003B4B97">
            <w:pPr>
              <w:jc w:val="both"/>
              <w:rPr>
                <w:b/>
              </w:rPr>
            </w:pPr>
            <w:r>
              <w:rPr>
                <w:b/>
              </w:rPr>
              <w:t>Typ vztahu na součásti VŠ, která uskutečňuje st. program</w:t>
            </w:r>
          </w:p>
        </w:tc>
        <w:tc>
          <w:tcPr>
            <w:tcW w:w="992" w:type="dxa"/>
            <w:gridSpan w:val="2"/>
          </w:tcPr>
          <w:p w14:paraId="44A204F6" w14:textId="77777777" w:rsidR="003B4B97" w:rsidRDefault="003B4B97" w:rsidP="003B4B97">
            <w:pPr>
              <w:jc w:val="both"/>
            </w:pPr>
            <w:r>
              <w:t>pp</w:t>
            </w:r>
          </w:p>
        </w:tc>
        <w:tc>
          <w:tcPr>
            <w:tcW w:w="994" w:type="dxa"/>
            <w:shd w:val="clear" w:color="auto" w:fill="F7CAAC"/>
          </w:tcPr>
          <w:p w14:paraId="16A51E2C" w14:textId="77777777" w:rsidR="003B4B97" w:rsidRDefault="003B4B97" w:rsidP="003B4B97">
            <w:pPr>
              <w:jc w:val="both"/>
              <w:rPr>
                <w:b/>
              </w:rPr>
            </w:pPr>
            <w:r>
              <w:rPr>
                <w:b/>
              </w:rPr>
              <w:t>rozsah</w:t>
            </w:r>
          </w:p>
        </w:tc>
        <w:tc>
          <w:tcPr>
            <w:tcW w:w="709" w:type="dxa"/>
          </w:tcPr>
          <w:p w14:paraId="5783386D" w14:textId="77777777" w:rsidR="003B4B97" w:rsidRDefault="003B4B97" w:rsidP="003B4B97">
            <w:pPr>
              <w:jc w:val="both"/>
            </w:pPr>
            <w:r>
              <w:t>20</w:t>
            </w:r>
          </w:p>
        </w:tc>
        <w:tc>
          <w:tcPr>
            <w:tcW w:w="711" w:type="dxa"/>
            <w:gridSpan w:val="2"/>
            <w:shd w:val="clear" w:color="auto" w:fill="F7CAAC"/>
          </w:tcPr>
          <w:p w14:paraId="6018A183" w14:textId="77777777" w:rsidR="003B4B97" w:rsidRPr="002336DA" w:rsidRDefault="003B4B97" w:rsidP="003B4B97">
            <w:pPr>
              <w:jc w:val="both"/>
              <w:rPr>
                <w:b/>
                <w:sz w:val="18"/>
              </w:rPr>
            </w:pPr>
            <w:r w:rsidRPr="002336DA">
              <w:rPr>
                <w:b/>
                <w:sz w:val="18"/>
              </w:rPr>
              <w:t>do kdy</w:t>
            </w:r>
          </w:p>
        </w:tc>
        <w:tc>
          <w:tcPr>
            <w:tcW w:w="1387" w:type="dxa"/>
            <w:gridSpan w:val="2"/>
          </w:tcPr>
          <w:p w14:paraId="2BF8F85B" w14:textId="77777777" w:rsidR="003B4B97" w:rsidRDefault="003B4B97" w:rsidP="003B4B97">
            <w:pPr>
              <w:jc w:val="both"/>
            </w:pPr>
          </w:p>
        </w:tc>
      </w:tr>
      <w:tr w:rsidR="003B4B97" w14:paraId="69A877EF" w14:textId="77777777" w:rsidTr="003B4B97">
        <w:tc>
          <w:tcPr>
            <w:tcW w:w="6058" w:type="dxa"/>
            <w:gridSpan w:val="5"/>
            <w:shd w:val="clear" w:color="auto" w:fill="F7CAAC"/>
          </w:tcPr>
          <w:p w14:paraId="3D84675A" w14:textId="77777777" w:rsidR="003B4B97" w:rsidRDefault="003B4B97" w:rsidP="003B4B97">
            <w:pPr>
              <w:jc w:val="both"/>
            </w:pPr>
            <w:r>
              <w:rPr>
                <w:b/>
              </w:rPr>
              <w:t>Další současná působení jako akademický pracovník na jiných VŠ</w:t>
            </w:r>
          </w:p>
        </w:tc>
        <w:tc>
          <w:tcPr>
            <w:tcW w:w="1703" w:type="dxa"/>
            <w:gridSpan w:val="2"/>
            <w:shd w:val="clear" w:color="auto" w:fill="F7CAAC"/>
          </w:tcPr>
          <w:p w14:paraId="1B7DB58C" w14:textId="77777777" w:rsidR="003B4B97" w:rsidRDefault="003B4B97" w:rsidP="003B4B97">
            <w:pPr>
              <w:jc w:val="both"/>
              <w:rPr>
                <w:b/>
              </w:rPr>
            </w:pPr>
            <w:r>
              <w:rPr>
                <w:b/>
              </w:rPr>
              <w:t>typ prac. vztahu</w:t>
            </w:r>
          </w:p>
        </w:tc>
        <w:tc>
          <w:tcPr>
            <w:tcW w:w="2098" w:type="dxa"/>
            <w:gridSpan w:val="4"/>
            <w:shd w:val="clear" w:color="auto" w:fill="F7CAAC"/>
          </w:tcPr>
          <w:p w14:paraId="40AA8B22" w14:textId="77777777" w:rsidR="003B4B97" w:rsidRDefault="003B4B97" w:rsidP="003B4B97">
            <w:pPr>
              <w:jc w:val="both"/>
              <w:rPr>
                <w:b/>
              </w:rPr>
            </w:pPr>
            <w:r>
              <w:rPr>
                <w:b/>
              </w:rPr>
              <w:t>rozsah</w:t>
            </w:r>
          </w:p>
        </w:tc>
      </w:tr>
      <w:tr w:rsidR="003B4B97" w14:paraId="539205C8" w14:textId="77777777" w:rsidTr="003B4B97">
        <w:tc>
          <w:tcPr>
            <w:tcW w:w="6058" w:type="dxa"/>
            <w:gridSpan w:val="5"/>
          </w:tcPr>
          <w:p w14:paraId="7F0DEAD4" w14:textId="77777777" w:rsidR="003B4B97" w:rsidRDefault="003B4B97" w:rsidP="003B4B97">
            <w:pPr>
              <w:jc w:val="both"/>
            </w:pPr>
            <w:r>
              <w:t xml:space="preserve">Technická univerzita v Košiciach, </w:t>
            </w:r>
            <w:r w:rsidRPr="00D3534C">
              <w:t>Fakulta baníctva, ekológie, riadenia a geotechnológií</w:t>
            </w:r>
          </w:p>
        </w:tc>
        <w:tc>
          <w:tcPr>
            <w:tcW w:w="1703" w:type="dxa"/>
            <w:gridSpan w:val="2"/>
          </w:tcPr>
          <w:p w14:paraId="53F6D381" w14:textId="77777777" w:rsidR="003B4B97" w:rsidRDefault="003B4B97" w:rsidP="003B4B97">
            <w:pPr>
              <w:jc w:val="both"/>
            </w:pPr>
            <w:r>
              <w:t>pp</w:t>
            </w:r>
          </w:p>
        </w:tc>
        <w:tc>
          <w:tcPr>
            <w:tcW w:w="2098" w:type="dxa"/>
            <w:gridSpan w:val="4"/>
          </w:tcPr>
          <w:p w14:paraId="3F1CEBE2" w14:textId="77777777" w:rsidR="003B4B97" w:rsidRDefault="003B4B97" w:rsidP="003B4B97">
            <w:pPr>
              <w:jc w:val="both"/>
            </w:pPr>
            <w:r>
              <w:t>40</w:t>
            </w:r>
          </w:p>
        </w:tc>
      </w:tr>
      <w:tr w:rsidR="003B4B97" w14:paraId="22935907" w14:textId="77777777" w:rsidTr="003B4B97">
        <w:tc>
          <w:tcPr>
            <w:tcW w:w="6058" w:type="dxa"/>
            <w:gridSpan w:val="5"/>
          </w:tcPr>
          <w:p w14:paraId="23F4AAD7" w14:textId="77777777" w:rsidR="003B4B97" w:rsidRDefault="003B4B97" w:rsidP="003B4B97">
            <w:pPr>
              <w:jc w:val="both"/>
            </w:pPr>
          </w:p>
        </w:tc>
        <w:tc>
          <w:tcPr>
            <w:tcW w:w="1703" w:type="dxa"/>
            <w:gridSpan w:val="2"/>
          </w:tcPr>
          <w:p w14:paraId="7C4AC422" w14:textId="77777777" w:rsidR="003B4B97" w:rsidRDefault="003B4B97" w:rsidP="003B4B97">
            <w:pPr>
              <w:jc w:val="both"/>
            </w:pPr>
          </w:p>
        </w:tc>
        <w:tc>
          <w:tcPr>
            <w:tcW w:w="2098" w:type="dxa"/>
            <w:gridSpan w:val="4"/>
          </w:tcPr>
          <w:p w14:paraId="5B5337DF" w14:textId="77777777" w:rsidR="003B4B97" w:rsidRDefault="003B4B97" w:rsidP="003B4B97">
            <w:pPr>
              <w:jc w:val="both"/>
            </w:pPr>
          </w:p>
        </w:tc>
      </w:tr>
      <w:tr w:rsidR="003B4B97" w14:paraId="53A69C4D" w14:textId="77777777" w:rsidTr="003B4B97">
        <w:tc>
          <w:tcPr>
            <w:tcW w:w="9859" w:type="dxa"/>
            <w:gridSpan w:val="11"/>
            <w:shd w:val="clear" w:color="auto" w:fill="F7CAAC"/>
          </w:tcPr>
          <w:p w14:paraId="09CB346B" w14:textId="77777777" w:rsidR="003B4B97" w:rsidRDefault="003B4B97" w:rsidP="003B4B97">
            <w:pPr>
              <w:jc w:val="both"/>
            </w:pPr>
            <w:r>
              <w:rPr>
                <w:b/>
              </w:rPr>
              <w:t>Předměty příslušného studijního programu a způsob zapojení do jejich výuky, příp. další zapojení do uskutečňování studijního programu</w:t>
            </w:r>
          </w:p>
        </w:tc>
      </w:tr>
      <w:tr w:rsidR="003B4B97" w14:paraId="2496D1A9" w14:textId="77777777" w:rsidTr="003B4B97">
        <w:trPr>
          <w:trHeight w:val="232"/>
        </w:trPr>
        <w:tc>
          <w:tcPr>
            <w:tcW w:w="9859" w:type="dxa"/>
            <w:gridSpan w:val="11"/>
            <w:tcBorders>
              <w:top w:val="nil"/>
            </w:tcBorders>
          </w:tcPr>
          <w:p w14:paraId="39C70EFD" w14:textId="77777777" w:rsidR="003B4B97" w:rsidRDefault="003B4B97" w:rsidP="003B4B97">
            <w:pPr>
              <w:jc w:val="both"/>
            </w:pPr>
            <w:r>
              <w:t>Management – přednášející (10 %)</w:t>
            </w:r>
          </w:p>
        </w:tc>
      </w:tr>
      <w:tr w:rsidR="003B4B97" w14:paraId="1F93986F" w14:textId="77777777" w:rsidTr="003B4B97">
        <w:tc>
          <w:tcPr>
            <w:tcW w:w="9859" w:type="dxa"/>
            <w:gridSpan w:val="11"/>
            <w:shd w:val="clear" w:color="auto" w:fill="F7CAAC"/>
          </w:tcPr>
          <w:p w14:paraId="48F5FA64" w14:textId="77777777" w:rsidR="003B4B97" w:rsidRDefault="003B4B97" w:rsidP="003B4B97">
            <w:pPr>
              <w:jc w:val="both"/>
            </w:pPr>
            <w:r>
              <w:rPr>
                <w:b/>
              </w:rPr>
              <w:t xml:space="preserve">Údaje o vzdělání na VŠ </w:t>
            </w:r>
          </w:p>
        </w:tc>
      </w:tr>
      <w:tr w:rsidR="003B4B97" w:rsidRPr="00E46199" w14:paraId="0E6787E2" w14:textId="77777777" w:rsidTr="003B4B97">
        <w:trPr>
          <w:trHeight w:val="589"/>
        </w:trPr>
        <w:tc>
          <w:tcPr>
            <w:tcW w:w="9859" w:type="dxa"/>
            <w:gridSpan w:val="11"/>
          </w:tcPr>
          <w:tbl>
            <w:tblPr>
              <w:tblStyle w:val="Mkatabulky"/>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3B4B97" w:rsidRPr="008745D2" w14:paraId="3A4851EF" w14:textId="77777777" w:rsidTr="003B4B97">
              <w:tc>
                <w:tcPr>
                  <w:tcW w:w="1134" w:type="dxa"/>
                </w:tcPr>
                <w:p w14:paraId="7C4BA673" w14:textId="77777777" w:rsidR="003B4B97" w:rsidRPr="008745D2" w:rsidRDefault="003B4B97" w:rsidP="003B4B97">
                  <w:pPr>
                    <w:jc w:val="both"/>
                  </w:pPr>
                  <w:r w:rsidRPr="008745D2">
                    <w:t>1990-1993</w:t>
                  </w:r>
                </w:p>
              </w:tc>
              <w:tc>
                <w:tcPr>
                  <w:tcW w:w="8505" w:type="dxa"/>
                </w:tcPr>
                <w:p w14:paraId="7D3D7898" w14:textId="77777777" w:rsidR="003B4B97" w:rsidRPr="008745D2" w:rsidRDefault="003B4B97" w:rsidP="003B4B97">
                  <w:pPr>
                    <w:jc w:val="both"/>
                  </w:pPr>
                  <w:r w:rsidRPr="008745D2">
                    <w:t>Ekonomická univerzita v Bratislave, Podnikovohospodárska fakulta so sídlom v Košiciach, obor Podnikovohospodárske náuky</w:t>
                  </w:r>
                  <w:r>
                    <w:t xml:space="preserve"> (Bc.)</w:t>
                  </w:r>
                </w:p>
              </w:tc>
            </w:tr>
            <w:tr w:rsidR="003B4B97" w:rsidRPr="008745D2" w14:paraId="56C57E1A" w14:textId="77777777" w:rsidTr="003B4B97">
              <w:tc>
                <w:tcPr>
                  <w:tcW w:w="1134" w:type="dxa"/>
                </w:tcPr>
                <w:p w14:paraId="037C1B44" w14:textId="77777777" w:rsidR="003B4B97" w:rsidRPr="008745D2" w:rsidRDefault="003B4B97" w:rsidP="003B4B97">
                  <w:pPr>
                    <w:jc w:val="both"/>
                  </w:pPr>
                  <w:r>
                    <w:t>1993-1995</w:t>
                  </w:r>
                </w:p>
              </w:tc>
              <w:tc>
                <w:tcPr>
                  <w:tcW w:w="8505" w:type="dxa"/>
                </w:tcPr>
                <w:p w14:paraId="4B2EA039" w14:textId="77777777" w:rsidR="003B4B97" w:rsidRPr="008745D2" w:rsidRDefault="003B4B97" w:rsidP="003B4B97">
                  <w:pPr>
                    <w:jc w:val="both"/>
                  </w:pPr>
                  <w:r w:rsidRPr="008745D2">
                    <w:t>Ekonomická univerzita v Bratislave, Podnikovohospodárska fakulta so sídlom v Košiciach, obor Podnikovohospodárske náuky</w:t>
                  </w:r>
                  <w:r>
                    <w:t xml:space="preserve"> (Ing.)</w:t>
                  </w:r>
                </w:p>
              </w:tc>
            </w:tr>
            <w:tr w:rsidR="003B4B97" w:rsidRPr="008745D2" w14:paraId="0B5740FA" w14:textId="77777777" w:rsidTr="003B4B97">
              <w:tc>
                <w:tcPr>
                  <w:tcW w:w="1134" w:type="dxa"/>
                </w:tcPr>
                <w:p w14:paraId="71838BA7" w14:textId="77777777" w:rsidR="003B4B97" w:rsidRPr="008745D2" w:rsidRDefault="003B4B97" w:rsidP="003B4B97">
                  <w:pPr>
                    <w:jc w:val="both"/>
                  </w:pPr>
                  <w:r>
                    <w:t>2006-2009</w:t>
                  </w:r>
                </w:p>
              </w:tc>
              <w:tc>
                <w:tcPr>
                  <w:tcW w:w="8505" w:type="dxa"/>
                </w:tcPr>
                <w:p w14:paraId="5E916832" w14:textId="77777777" w:rsidR="003B4B97" w:rsidRPr="008745D2" w:rsidRDefault="003B4B97" w:rsidP="003B4B97">
                  <w:pPr>
                    <w:jc w:val="both"/>
                  </w:pPr>
                  <w:r w:rsidRPr="008745D2">
                    <w:t xml:space="preserve">Ekonomická univerzita v Bratislave, Podnikovohospodárska fakulta so sídlom v Košiciach, obor </w:t>
                  </w:r>
                  <w:r>
                    <w:t>Ekonomika a manažment podniku (PhD.)</w:t>
                  </w:r>
                </w:p>
              </w:tc>
            </w:tr>
            <w:tr w:rsidR="003B4B97" w:rsidRPr="008745D2" w14:paraId="37DE7CD6" w14:textId="77777777" w:rsidTr="003B4B97">
              <w:tc>
                <w:tcPr>
                  <w:tcW w:w="1134" w:type="dxa"/>
                </w:tcPr>
                <w:p w14:paraId="2D645F22" w14:textId="77777777" w:rsidR="003B4B97" w:rsidRPr="008745D2" w:rsidRDefault="003B4B97" w:rsidP="003B4B97">
                  <w:pPr>
                    <w:jc w:val="both"/>
                  </w:pPr>
                  <w:r>
                    <w:t>2011</w:t>
                  </w:r>
                </w:p>
              </w:tc>
              <w:tc>
                <w:tcPr>
                  <w:tcW w:w="8505" w:type="dxa"/>
                </w:tcPr>
                <w:p w14:paraId="7EA26A8C" w14:textId="77777777" w:rsidR="003B4B97" w:rsidRPr="008745D2" w:rsidRDefault="003B4B97" w:rsidP="003B4B97">
                  <w:pPr>
                    <w:jc w:val="both"/>
                  </w:pPr>
                  <w:r>
                    <w:t>Sales Manager Akademie, Wien (MBA)</w:t>
                  </w:r>
                </w:p>
              </w:tc>
            </w:tr>
            <w:tr w:rsidR="003B4B97" w:rsidRPr="008745D2" w14:paraId="09853C75" w14:textId="77777777" w:rsidTr="003B4B97">
              <w:tc>
                <w:tcPr>
                  <w:tcW w:w="1134" w:type="dxa"/>
                </w:tcPr>
                <w:p w14:paraId="6D6800DF" w14:textId="77777777" w:rsidR="003B4B97" w:rsidRPr="008745D2" w:rsidRDefault="003B4B97" w:rsidP="003B4B97">
                  <w:pPr>
                    <w:jc w:val="both"/>
                  </w:pPr>
                  <w:r>
                    <w:t>2016</w:t>
                  </w:r>
                </w:p>
              </w:tc>
              <w:tc>
                <w:tcPr>
                  <w:tcW w:w="8505" w:type="dxa"/>
                </w:tcPr>
                <w:p w14:paraId="49F650C4" w14:textId="77777777" w:rsidR="003B4B97" w:rsidRPr="008745D2" w:rsidRDefault="003B4B97" w:rsidP="003B4B97">
                  <w:pPr>
                    <w:jc w:val="both"/>
                  </w:pPr>
                  <w:r>
                    <w:t>Warsaw Management University, Warszawa (LL.M.)</w:t>
                  </w:r>
                </w:p>
              </w:tc>
            </w:tr>
          </w:tbl>
          <w:p w14:paraId="576D1265" w14:textId="77777777" w:rsidR="003B4B97" w:rsidRPr="00E46199" w:rsidRDefault="003B4B97" w:rsidP="003B4B97">
            <w:pPr>
              <w:jc w:val="both"/>
              <w:rPr>
                <w:b/>
              </w:rPr>
            </w:pPr>
          </w:p>
        </w:tc>
      </w:tr>
      <w:tr w:rsidR="003B4B97" w14:paraId="5BDB07B0" w14:textId="77777777" w:rsidTr="003B4B97">
        <w:tc>
          <w:tcPr>
            <w:tcW w:w="9859" w:type="dxa"/>
            <w:gridSpan w:val="11"/>
            <w:shd w:val="clear" w:color="auto" w:fill="F7CAAC"/>
          </w:tcPr>
          <w:p w14:paraId="34D49EC0" w14:textId="77777777" w:rsidR="003B4B97" w:rsidRDefault="003B4B97" w:rsidP="003B4B97">
            <w:pPr>
              <w:jc w:val="both"/>
              <w:rPr>
                <w:b/>
              </w:rPr>
            </w:pPr>
            <w:r>
              <w:rPr>
                <w:b/>
              </w:rPr>
              <w:t>Údaje o odborném působení od absolvování VŠ</w:t>
            </w:r>
          </w:p>
        </w:tc>
      </w:tr>
      <w:tr w:rsidR="003B4B97" w:rsidRPr="00E46199" w14:paraId="3DCB3937" w14:textId="77777777" w:rsidTr="003B4B97">
        <w:trPr>
          <w:trHeight w:val="616"/>
        </w:trPr>
        <w:tc>
          <w:tcPr>
            <w:tcW w:w="9859" w:type="dxa"/>
            <w:gridSpan w:val="11"/>
          </w:tcPr>
          <w:tbl>
            <w:tblPr>
              <w:tblStyle w:val="Mkatabulky"/>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3B4B97" w:rsidRPr="008745D2" w14:paraId="49A0154D" w14:textId="77777777" w:rsidTr="003B4B97">
              <w:tc>
                <w:tcPr>
                  <w:tcW w:w="1701" w:type="dxa"/>
                </w:tcPr>
                <w:p w14:paraId="7CC2BFE7" w14:textId="77777777" w:rsidR="003B4B97" w:rsidRPr="008745D2" w:rsidRDefault="003B4B97" w:rsidP="003B4B97">
                  <w:pPr>
                    <w:jc w:val="both"/>
                  </w:pPr>
                  <w:r>
                    <w:t>08/1995-12/1995</w:t>
                  </w:r>
                </w:p>
              </w:tc>
              <w:tc>
                <w:tcPr>
                  <w:tcW w:w="7938" w:type="dxa"/>
                </w:tcPr>
                <w:p w14:paraId="5649005F" w14:textId="77777777" w:rsidR="003B4B97" w:rsidRPr="008745D2" w:rsidRDefault="003B4B97" w:rsidP="003B4B97">
                  <w:pPr>
                    <w:jc w:val="both"/>
                  </w:pPr>
                  <w:r>
                    <w:t>Odvodný úrad Košice IV., Kontrolno-právne oddelenie, Košice, poradca v pracovno-právnych vzťahoch, ekonóm</w:t>
                  </w:r>
                </w:p>
              </w:tc>
            </w:tr>
            <w:tr w:rsidR="003B4B97" w:rsidRPr="008745D2" w14:paraId="4DC59885" w14:textId="77777777" w:rsidTr="003B4B97">
              <w:tc>
                <w:tcPr>
                  <w:tcW w:w="1701" w:type="dxa"/>
                </w:tcPr>
                <w:p w14:paraId="1D5E0E2E" w14:textId="77777777" w:rsidR="003B4B97" w:rsidRPr="008745D2" w:rsidRDefault="003B4B97" w:rsidP="003B4B97">
                  <w:pPr>
                    <w:jc w:val="both"/>
                  </w:pPr>
                  <w:r>
                    <w:t>12/2002-10/2006</w:t>
                  </w:r>
                </w:p>
              </w:tc>
              <w:tc>
                <w:tcPr>
                  <w:tcW w:w="7938" w:type="dxa"/>
                </w:tcPr>
                <w:p w14:paraId="3C52C112" w14:textId="77777777" w:rsidR="003B4B97" w:rsidRPr="008745D2" w:rsidRDefault="003B4B97" w:rsidP="003B4B97">
                  <w:pPr>
                    <w:jc w:val="both"/>
                  </w:pPr>
                  <w:r>
                    <w:t>UNISPOL s.r.o., Michalovce, ekonóm</w:t>
                  </w:r>
                </w:p>
              </w:tc>
            </w:tr>
            <w:tr w:rsidR="003B4B97" w:rsidRPr="008745D2" w14:paraId="083DD4E0" w14:textId="77777777" w:rsidTr="003B4B97">
              <w:tc>
                <w:tcPr>
                  <w:tcW w:w="1701" w:type="dxa"/>
                </w:tcPr>
                <w:p w14:paraId="3078FD02" w14:textId="77777777" w:rsidR="003B4B97" w:rsidRPr="008745D2" w:rsidRDefault="003B4B97" w:rsidP="003B4B97">
                  <w:pPr>
                    <w:jc w:val="both"/>
                  </w:pPr>
                  <w:r>
                    <w:t>09/2009-02/2011</w:t>
                  </w:r>
                </w:p>
              </w:tc>
              <w:tc>
                <w:tcPr>
                  <w:tcW w:w="7938" w:type="dxa"/>
                </w:tcPr>
                <w:p w14:paraId="2C8F15A3" w14:textId="77777777" w:rsidR="003B4B97" w:rsidRPr="008745D2" w:rsidRDefault="003B4B97" w:rsidP="003B4B97">
                  <w:pPr>
                    <w:jc w:val="both"/>
                  </w:pPr>
                  <w:r>
                    <w:t>UPJŠ Filozofická fakulta, Katedra sociálnej práce, Košice, lektor ekonomických predmetov</w:t>
                  </w:r>
                </w:p>
              </w:tc>
            </w:tr>
            <w:tr w:rsidR="003B4B97" w:rsidRPr="008745D2" w14:paraId="68F2CA04" w14:textId="77777777" w:rsidTr="003B4B97">
              <w:tc>
                <w:tcPr>
                  <w:tcW w:w="1701" w:type="dxa"/>
                </w:tcPr>
                <w:p w14:paraId="471C53DD" w14:textId="77777777" w:rsidR="003B4B97" w:rsidRDefault="003B4B97" w:rsidP="003B4B97">
                  <w:pPr>
                    <w:jc w:val="both"/>
                  </w:pPr>
                  <w:r>
                    <w:t>2009-2019</w:t>
                  </w:r>
                </w:p>
                <w:p w14:paraId="24CA31DC" w14:textId="77777777" w:rsidR="003B4B97" w:rsidRDefault="003B4B97" w:rsidP="003B4B97">
                  <w:pPr>
                    <w:jc w:val="both"/>
                  </w:pPr>
                </w:p>
                <w:p w14:paraId="7BE77FF6" w14:textId="77777777" w:rsidR="003B4B97" w:rsidRPr="008745D2" w:rsidRDefault="003B4B97" w:rsidP="003B4B97">
                  <w:pPr>
                    <w:jc w:val="both"/>
                  </w:pPr>
                  <w:proofErr w:type="gramStart"/>
                  <w:r>
                    <w:t>2019-dosud</w:t>
                  </w:r>
                  <w:proofErr w:type="gramEnd"/>
                </w:p>
              </w:tc>
              <w:tc>
                <w:tcPr>
                  <w:tcW w:w="7938" w:type="dxa"/>
                </w:tcPr>
                <w:p w14:paraId="7B2505A9" w14:textId="77777777" w:rsidR="003B4B97" w:rsidRDefault="003B4B97" w:rsidP="003B4B97">
                  <w:pPr>
                    <w:jc w:val="both"/>
                  </w:pPr>
                  <w:r>
                    <w:t>Technická univerzita v Košiciach, Ekonomická fakulta, Katedra bankovníctva a investovania, docent</w:t>
                  </w:r>
                </w:p>
                <w:p w14:paraId="565729FE" w14:textId="77777777" w:rsidR="003B4B97" w:rsidRPr="008745D2" w:rsidRDefault="003B4B97" w:rsidP="003B4B97">
                  <w:pPr>
                    <w:jc w:val="both"/>
                  </w:pPr>
                  <w:r>
                    <w:t xml:space="preserve">Technická univerzita v Košiciach, </w:t>
                  </w:r>
                  <w:r w:rsidRPr="00C87B59">
                    <w:t>Fakulta baníctva, ekológie, riadenia a geotechnológií</w:t>
                  </w:r>
                  <w:r>
                    <w:t>, profesor</w:t>
                  </w:r>
                </w:p>
              </w:tc>
            </w:tr>
            <w:tr w:rsidR="003B4B97" w:rsidRPr="008745D2" w14:paraId="455BA161" w14:textId="77777777" w:rsidTr="003B4B97">
              <w:tc>
                <w:tcPr>
                  <w:tcW w:w="1701" w:type="dxa"/>
                </w:tcPr>
                <w:p w14:paraId="453CE600" w14:textId="77777777" w:rsidR="003B4B97" w:rsidRPr="008745D2" w:rsidRDefault="003B4B97" w:rsidP="003B4B97">
                  <w:pPr>
                    <w:jc w:val="both"/>
                  </w:pPr>
                  <w:proofErr w:type="gramStart"/>
                  <w:r>
                    <w:t>2019-dosud</w:t>
                  </w:r>
                  <w:proofErr w:type="gramEnd"/>
                </w:p>
              </w:tc>
              <w:tc>
                <w:tcPr>
                  <w:tcW w:w="7938" w:type="dxa"/>
                </w:tcPr>
                <w:p w14:paraId="4C507314" w14:textId="77777777" w:rsidR="003B4B97" w:rsidRPr="008745D2" w:rsidRDefault="003B4B97" w:rsidP="003B4B97">
                  <w:pPr>
                    <w:jc w:val="both"/>
                  </w:pPr>
                  <w:r>
                    <w:t>Univerzita Tomáše Bati ve Zlíně, Fakulta managementu a ekonomiky, profesor</w:t>
                  </w:r>
                </w:p>
              </w:tc>
            </w:tr>
          </w:tbl>
          <w:p w14:paraId="674ADB48" w14:textId="77777777" w:rsidR="003B4B97" w:rsidRPr="00E46199" w:rsidRDefault="003B4B97" w:rsidP="003B4B97">
            <w:pPr>
              <w:jc w:val="both"/>
            </w:pPr>
          </w:p>
        </w:tc>
      </w:tr>
      <w:tr w:rsidR="003B4B97" w14:paraId="271B2F04" w14:textId="77777777" w:rsidTr="003B4B97">
        <w:trPr>
          <w:trHeight w:val="250"/>
        </w:trPr>
        <w:tc>
          <w:tcPr>
            <w:tcW w:w="9859" w:type="dxa"/>
            <w:gridSpan w:val="11"/>
            <w:shd w:val="clear" w:color="auto" w:fill="F7CAAC"/>
          </w:tcPr>
          <w:p w14:paraId="385EC793" w14:textId="77777777" w:rsidR="003B4B97" w:rsidRDefault="003B4B97" w:rsidP="003B4B97">
            <w:pPr>
              <w:jc w:val="both"/>
            </w:pPr>
            <w:r>
              <w:rPr>
                <w:b/>
              </w:rPr>
              <w:t>Zkušenosti s vedením kvalifikačních a rigorózních prací</w:t>
            </w:r>
          </w:p>
        </w:tc>
      </w:tr>
      <w:tr w:rsidR="003B4B97" w14:paraId="684F7FF7" w14:textId="77777777" w:rsidTr="003B4B97">
        <w:trPr>
          <w:trHeight w:val="288"/>
        </w:trPr>
        <w:tc>
          <w:tcPr>
            <w:tcW w:w="9859" w:type="dxa"/>
            <w:gridSpan w:val="11"/>
          </w:tcPr>
          <w:p w14:paraId="58E77369" w14:textId="77777777" w:rsidR="003B4B97" w:rsidRDefault="003B4B97" w:rsidP="003B4B97">
            <w:pPr>
              <w:jc w:val="both"/>
            </w:pPr>
            <w:r>
              <w:t xml:space="preserve">Počet vedených bakalářských prací </w:t>
            </w:r>
            <w:proofErr w:type="gramStart"/>
            <w:r>
              <w:t>–  57</w:t>
            </w:r>
            <w:proofErr w:type="gramEnd"/>
            <w:r>
              <w:t xml:space="preserve"> ukončených</w:t>
            </w:r>
          </w:p>
          <w:p w14:paraId="42435D82" w14:textId="77777777" w:rsidR="003B4B97" w:rsidRDefault="003B4B97" w:rsidP="003B4B97">
            <w:pPr>
              <w:jc w:val="both"/>
            </w:pPr>
            <w:r>
              <w:t xml:space="preserve">Počet vedených diplomových prací </w:t>
            </w:r>
            <w:proofErr w:type="gramStart"/>
            <w:r>
              <w:t>–  73</w:t>
            </w:r>
            <w:proofErr w:type="gramEnd"/>
            <w:r>
              <w:t xml:space="preserve"> ukončených</w:t>
            </w:r>
          </w:p>
          <w:p w14:paraId="2D672051" w14:textId="77777777" w:rsidR="003B4B97" w:rsidRDefault="003B4B97" w:rsidP="003B4B97">
            <w:pPr>
              <w:jc w:val="both"/>
            </w:pPr>
            <w:r>
              <w:t xml:space="preserve">Počet vedených PhD. prací – 8 ukončených </w:t>
            </w:r>
          </w:p>
        </w:tc>
      </w:tr>
      <w:tr w:rsidR="003B4B97" w14:paraId="7A964C89" w14:textId="77777777" w:rsidTr="003B4B97">
        <w:trPr>
          <w:cantSplit/>
        </w:trPr>
        <w:tc>
          <w:tcPr>
            <w:tcW w:w="3345" w:type="dxa"/>
            <w:gridSpan w:val="2"/>
            <w:tcBorders>
              <w:top w:val="single" w:sz="12" w:space="0" w:color="auto"/>
            </w:tcBorders>
            <w:shd w:val="clear" w:color="auto" w:fill="F7CAAC"/>
          </w:tcPr>
          <w:p w14:paraId="4CED1DF1" w14:textId="77777777" w:rsidR="003B4B97" w:rsidRDefault="003B4B97" w:rsidP="003B4B97">
            <w:pPr>
              <w:jc w:val="both"/>
            </w:pPr>
            <w:r>
              <w:rPr>
                <w:b/>
              </w:rPr>
              <w:t xml:space="preserve">Obor habilitačního řízení </w:t>
            </w:r>
          </w:p>
        </w:tc>
        <w:tc>
          <w:tcPr>
            <w:tcW w:w="2245" w:type="dxa"/>
            <w:gridSpan w:val="2"/>
            <w:tcBorders>
              <w:top w:val="single" w:sz="12" w:space="0" w:color="auto"/>
            </w:tcBorders>
            <w:shd w:val="clear" w:color="auto" w:fill="F7CAAC"/>
          </w:tcPr>
          <w:p w14:paraId="3FA28004" w14:textId="77777777" w:rsidR="003B4B97" w:rsidRDefault="003B4B97" w:rsidP="003B4B97">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815EEA5" w14:textId="77777777" w:rsidR="003B4B97" w:rsidRDefault="003B4B97" w:rsidP="003B4B9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711DEF" w14:textId="77777777" w:rsidR="003B4B97" w:rsidRDefault="003B4B97" w:rsidP="003B4B97">
            <w:pPr>
              <w:jc w:val="both"/>
              <w:rPr>
                <w:b/>
              </w:rPr>
            </w:pPr>
            <w:r>
              <w:rPr>
                <w:b/>
              </w:rPr>
              <w:t>Ohlasy publikací</w:t>
            </w:r>
          </w:p>
        </w:tc>
      </w:tr>
      <w:tr w:rsidR="003B4B97" w14:paraId="40F58001" w14:textId="77777777" w:rsidTr="003B4B97">
        <w:trPr>
          <w:cantSplit/>
        </w:trPr>
        <w:tc>
          <w:tcPr>
            <w:tcW w:w="3345" w:type="dxa"/>
            <w:gridSpan w:val="2"/>
          </w:tcPr>
          <w:p w14:paraId="7303277E" w14:textId="77777777" w:rsidR="003B4B97" w:rsidRDefault="003B4B97" w:rsidP="003B4B97">
            <w:pPr>
              <w:jc w:val="both"/>
            </w:pPr>
            <w:r>
              <w:t>Verejná ekonomika a služby</w:t>
            </w:r>
          </w:p>
        </w:tc>
        <w:tc>
          <w:tcPr>
            <w:tcW w:w="2245" w:type="dxa"/>
            <w:gridSpan w:val="2"/>
          </w:tcPr>
          <w:p w14:paraId="5B0EF333" w14:textId="77777777" w:rsidR="003B4B97" w:rsidRDefault="003B4B97" w:rsidP="003B4B97">
            <w:pPr>
              <w:jc w:val="both"/>
            </w:pPr>
            <w:r>
              <w:t>2013</w:t>
            </w:r>
          </w:p>
        </w:tc>
        <w:tc>
          <w:tcPr>
            <w:tcW w:w="2250" w:type="dxa"/>
            <w:gridSpan w:val="4"/>
            <w:tcBorders>
              <w:right w:val="single" w:sz="12" w:space="0" w:color="auto"/>
            </w:tcBorders>
          </w:tcPr>
          <w:p w14:paraId="6794D10E" w14:textId="77777777" w:rsidR="003B4B97" w:rsidRDefault="003B4B97" w:rsidP="003B4B97">
            <w:r>
              <w:t>Univerzita Mateja Bela v Banskej Bystrici</w:t>
            </w:r>
          </w:p>
        </w:tc>
        <w:tc>
          <w:tcPr>
            <w:tcW w:w="632" w:type="dxa"/>
            <w:tcBorders>
              <w:left w:val="single" w:sz="12" w:space="0" w:color="auto"/>
            </w:tcBorders>
            <w:shd w:val="clear" w:color="auto" w:fill="F7CAAC"/>
          </w:tcPr>
          <w:p w14:paraId="5324E4A5" w14:textId="77777777" w:rsidR="003B4B97" w:rsidRDefault="003B4B97" w:rsidP="003B4B97">
            <w:pPr>
              <w:jc w:val="both"/>
            </w:pPr>
            <w:r>
              <w:rPr>
                <w:b/>
              </w:rPr>
              <w:t>WOS</w:t>
            </w:r>
          </w:p>
        </w:tc>
        <w:tc>
          <w:tcPr>
            <w:tcW w:w="693" w:type="dxa"/>
            <w:shd w:val="clear" w:color="auto" w:fill="F7CAAC"/>
          </w:tcPr>
          <w:p w14:paraId="4964709F" w14:textId="77777777" w:rsidR="003B4B97" w:rsidRDefault="003B4B97" w:rsidP="003B4B97">
            <w:pPr>
              <w:jc w:val="both"/>
              <w:rPr>
                <w:sz w:val="18"/>
              </w:rPr>
            </w:pPr>
            <w:r>
              <w:rPr>
                <w:b/>
                <w:sz w:val="18"/>
              </w:rPr>
              <w:t>Scopus</w:t>
            </w:r>
          </w:p>
        </w:tc>
        <w:tc>
          <w:tcPr>
            <w:tcW w:w="694" w:type="dxa"/>
            <w:shd w:val="clear" w:color="auto" w:fill="F7CAAC"/>
          </w:tcPr>
          <w:p w14:paraId="2D416612" w14:textId="77777777" w:rsidR="003B4B97" w:rsidRDefault="003B4B97" w:rsidP="003B4B97">
            <w:pPr>
              <w:jc w:val="both"/>
            </w:pPr>
            <w:r>
              <w:rPr>
                <w:b/>
                <w:sz w:val="18"/>
              </w:rPr>
              <w:t>ostatní</w:t>
            </w:r>
          </w:p>
        </w:tc>
      </w:tr>
      <w:tr w:rsidR="003B4B97" w14:paraId="7CB1C12B" w14:textId="77777777" w:rsidTr="003B4B97">
        <w:trPr>
          <w:cantSplit/>
          <w:trHeight w:val="70"/>
        </w:trPr>
        <w:tc>
          <w:tcPr>
            <w:tcW w:w="3345" w:type="dxa"/>
            <w:gridSpan w:val="2"/>
            <w:shd w:val="clear" w:color="auto" w:fill="F7CAAC"/>
          </w:tcPr>
          <w:p w14:paraId="253C7A6F" w14:textId="77777777" w:rsidR="003B4B97" w:rsidRDefault="003B4B97" w:rsidP="003B4B97">
            <w:pPr>
              <w:jc w:val="both"/>
            </w:pPr>
            <w:r>
              <w:rPr>
                <w:b/>
              </w:rPr>
              <w:t>Obor jmenovacího řízení</w:t>
            </w:r>
          </w:p>
        </w:tc>
        <w:tc>
          <w:tcPr>
            <w:tcW w:w="2245" w:type="dxa"/>
            <w:gridSpan w:val="2"/>
            <w:shd w:val="clear" w:color="auto" w:fill="F7CAAC"/>
          </w:tcPr>
          <w:p w14:paraId="1C31C686" w14:textId="77777777" w:rsidR="003B4B97" w:rsidRDefault="003B4B97" w:rsidP="003B4B97">
            <w:pPr>
              <w:jc w:val="both"/>
            </w:pPr>
            <w:r>
              <w:rPr>
                <w:b/>
              </w:rPr>
              <w:t>Rok udělení hodnosti</w:t>
            </w:r>
          </w:p>
        </w:tc>
        <w:tc>
          <w:tcPr>
            <w:tcW w:w="2250" w:type="dxa"/>
            <w:gridSpan w:val="4"/>
            <w:tcBorders>
              <w:right w:val="single" w:sz="12" w:space="0" w:color="auto"/>
            </w:tcBorders>
            <w:shd w:val="clear" w:color="auto" w:fill="F7CAAC"/>
          </w:tcPr>
          <w:p w14:paraId="3C99C01F" w14:textId="77777777" w:rsidR="003B4B97" w:rsidRDefault="003B4B97" w:rsidP="003B4B97">
            <w:pPr>
              <w:jc w:val="both"/>
            </w:pPr>
            <w:r>
              <w:rPr>
                <w:b/>
              </w:rPr>
              <w:t>Řízení konáno na VŠ</w:t>
            </w:r>
          </w:p>
        </w:tc>
        <w:tc>
          <w:tcPr>
            <w:tcW w:w="632" w:type="dxa"/>
            <w:vMerge w:val="restart"/>
            <w:tcBorders>
              <w:left w:val="single" w:sz="12" w:space="0" w:color="auto"/>
            </w:tcBorders>
          </w:tcPr>
          <w:p w14:paraId="716C3D00" w14:textId="77777777" w:rsidR="003B4B97" w:rsidRPr="00C049BC" w:rsidRDefault="003B4B97" w:rsidP="003B4B97">
            <w:pPr>
              <w:jc w:val="center"/>
            </w:pPr>
            <w:r>
              <w:t>1</w:t>
            </w:r>
            <w:r w:rsidRPr="00D3534C">
              <w:t>126</w:t>
            </w:r>
          </w:p>
        </w:tc>
        <w:tc>
          <w:tcPr>
            <w:tcW w:w="693" w:type="dxa"/>
            <w:vMerge w:val="restart"/>
          </w:tcPr>
          <w:p w14:paraId="606D1DBD" w14:textId="77777777" w:rsidR="003B4B97" w:rsidRPr="00BB0941" w:rsidRDefault="003B4B97" w:rsidP="003B4B97">
            <w:pPr>
              <w:jc w:val="center"/>
            </w:pPr>
            <w:r w:rsidRPr="00D3534C">
              <w:t>1138</w:t>
            </w:r>
          </w:p>
        </w:tc>
        <w:tc>
          <w:tcPr>
            <w:tcW w:w="694" w:type="dxa"/>
            <w:vMerge w:val="restart"/>
          </w:tcPr>
          <w:p w14:paraId="551AB580" w14:textId="77777777" w:rsidR="003B4B97" w:rsidRDefault="003B4B97" w:rsidP="003B4B97">
            <w:pPr>
              <w:jc w:val="center"/>
              <w:rPr>
                <w:b/>
              </w:rPr>
            </w:pPr>
          </w:p>
        </w:tc>
      </w:tr>
      <w:tr w:rsidR="003B4B97" w14:paraId="5EE12CE7" w14:textId="77777777" w:rsidTr="003B4B97">
        <w:trPr>
          <w:trHeight w:val="205"/>
        </w:trPr>
        <w:tc>
          <w:tcPr>
            <w:tcW w:w="3345" w:type="dxa"/>
            <w:gridSpan w:val="2"/>
          </w:tcPr>
          <w:p w14:paraId="4A4C8E60" w14:textId="77777777" w:rsidR="003B4B97" w:rsidRDefault="003B4B97" w:rsidP="003B4B97">
            <w:pPr>
              <w:jc w:val="both"/>
            </w:pPr>
            <w:r w:rsidRPr="00DF6EF5">
              <w:t>Management a ekonomika podniku</w:t>
            </w:r>
          </w:p>
        </w:tc>
        <w:tc>
          <w:tcPr>
            <w:tcW w:w="2245" w:type="dxa"/>
            <w:gridSpan w:val="2"/>
          </w:tcPr>
          <w:p w14:paraId="75FEC72C" w14:textId="77777777" w:rsidR="003B4B97" w:rsidRDefault="003B4B97" w:rsidP="003B4B97">
            <w:pPr>
              <w:jc w:val="both"/>
            </w:pPr>
            <w:r>
              <w:t>2019</w:t>
            </w:r>
          </w:p>
        </w:tc>
        <w:tc>
          <w:tcPr>
            <w:tcW w:w="2250" w:type="dxa"/>
            <w:gridSpan w:val="4"/>
            <w:tcBorders>
              <w:right w:val="single" w:sz="12" w:space="0" w:color="auto"/>
            </w:tcBorders>
          </w:tcPr>
          <w:p w14:paraId="4A2BDC11" w14:textId="6528E341" w:rsidR="003B4B97" w:rsidRDefault="003B4B97" w:rsidP="003B4B97">
            <w:r w:rsidRPr="001948F6">
              <w:t>U</w:t>
            </w:r>
            <w:r w:rsidR="00B370A1">
              <w:t>TB</w:t>
            </w:r>
            <w:r w:rsidRPr="001948F6">
              <w:t xml:space="preserve"> ve Zlíně</w:t>
            </w:r>
            <w:r>
              <w:t xml:space="preserve">, </w:t>
            </w:r>
            <w:r w:rsidRPr="00DF6EF5">
              <w:t>F</w:t>
            </w:r>
            <w:r w:rsidR="00B370A1">
              <w:t>aME</w:t>
            </w:r>
          </w:p>
        </w:tc>
        <w:tc>
          <w:tcPr>
            <w:tcW w:w="632" w:type="dxa"/>
            <w:vMerge/>
            <w:tcBorders>
              <w:left w:val="single" w:sz="12" w:space="0" w:color="auto"/>
            </w:tcBorders>
            <w:vAlign w:val="center"/>
          </w:tcPr>
          <w:p w14:paraId="0FA66666" w14:textId="77777777" w:rsidR="003B4B97" w:rsidRDefault="003B4B97" w:rsidP="003B4B97">
            <w:pPr>
              <w:rPr>
                <w:b/>
              </w:rPr>
            </w:pPr>
          </w:p>
        </w:tc>
        <w:tc>
          <w:tcPr>
            <w:tcW w:w="693" w:type="dxa"/>
            <w:vMerge/>
            <w:vAlign w:val="center"/>
          </w:tcPr>
          <w:p w14:paraId="7DB311F2" w14:textId="77777777" w:rsidR="003B4B97" w:rsidRDefault="003B4B97" w:rsidP="003B4B97">
            <w:pPr>
              <w:rPr>
                <w:b/>
              </w:rPr>
            </w:pPr>
          </w:p>
        </w:tc>
        <w:tc>
          <w:tcPr>
            <w:tcW w:w="694" w:type="dxa"/>
            <w:vMerge/>
            <w:vAlign w:val="center"/>
          </w:tcPr>
          <w:p w14:paraId="59C46846" w14:textId="77777777" w:rsidR="003B4B97" w:rsidRDefault="003B4B97" w:rsidP="003B4B97">
            <w:pPr>
              <w:rPr>
                <w:b/>
              </w:rPr>
            </w:pPr>
          </w:p>
        </w:tc>
      </w:tr>
      <w:tr w:rsidR="003B4B97" w14:paraId="1C365327" w14:textId="77777777" w:rsidTr="003B4B97">
        <w:tc>
          <w:tcPr>
            <w:tcW w:w="9859" w:type="dxa"/>
            <w:gridSpan w:val="11"/>
            <w:shd w:val="clear" w:color="auto" w:fill="F7CAAC"/>
          </w:tcPr>
          <w:p w14:paraId="7F849433" w14:textId="77777777" w:rsidR="003B4B97" w:rsidRDefault="003B4B97" w:rsidP="003B4B97">
            <w:pPr>
              <w:jc w:val="both"/>
              <w:rPr>
                <w:b/>
              </w:rPr>
            </w:pPr>
            <w:r>
              <w:rPr>
                <w:b/>
              </w:rPr>
              <w:t xml:space="preserve">Přehled o nejvýznamnější publikační a další tvůrčí činnosti nebo další profesní činnosti u odborníků z praxe vztahující se k zabezpečovaným předmětům </w:t>
            </w:r>
          </w:p>
        </w:tc>
      </w:tr>
      <w:tr w:rsidR="003B4B97" w:rsidRPr="00C049BC" w14:paraId="2967DD2D" w14:textId="77777777" w:rsidTr="003B4B97">
        <w:trPr>
          <w:trHeight w:val="694"/>
        </w:trPr>
        <w:tc>
          <w:tcPr>
            <w:tcW w:w="9859" w:type="dxa"/>
            <w:gridSpan w:val="11"/>
          </w:tcPr>
          <w:p w14:paraId="6B20C4ED" w14:textId="1CD1A5DA" w:rsidR="003B4B97" w:rsidRPr="00891234" w:rsidRDefault="003B4B97" w:rsidP="00891234">
            <w:pPr>
              <w:jc w:val="both"/>
            </w:pPr>
            <w:r w:rsidRPr="00891234">
              <w:rPr>
                <w:bCs/>
              </w:rPr>
              <w:t>GAVUROVA, B</w:t>
            </w:r>
            <w:r w:rsidRPr="00891234">
              <w:t>., BELAS, J., VALASKOVA, K., RIGELSKY, M.</w:t>
            </w:r>
            <w:r w:rsidR="00891234">
              <w:t>,</w:t>
            </w:r>
            <w:r w:rsidRPr="00891234">
              <w:t xml:space="preserve"> IVANKOVA, V. Relations between infrastructure innovations and tourism spending in developed countries: a macroeconomic perspective. </w:t>
            </w:r>
            <w:r w:rsidRPr="00891234">
              <w:rPr>
                <w:i/>
              </w:rPr>
              <w:t>Technological and Economic Development of Economy</w:t>
            </w:r>
            <w:r w:rsidRPr="00891234">
              <w:t>,</w:t>
            </w:r>
            <w:r w:rsidR="00891234" w:rsidRPr="00891234">
              <w:t xml:space="preserve"> 2021. </w:t>
            </w:r>
            <w:r w:rsidRPr="00891234">
              <w:t>27(5),</w:t>
            </w:r>
            <w:r w:rsidR="00891234" w:rsidRPr="00891234">
              <w:t xml:space="preserve"> </w:t>
            </w:r>
            <w:r w:rsidR="00891234">
              <w:t xml:space="preserve">pp. </w:t>
            </w:r>
            <w:r w:rsidRPr="00891234">
              <w:t xml:space="preserve">1072-1094. DOI: 10.3846/tede.2021.15361. </w:t>
            </w:r>
            <w:r w:rsidR="008B34B1">
              <w:t>(</w:t>
            </w:r>
            <w:proofErr w:type="gramStart"/>
            <w:r w:rsidR="008B34B1">
              <w:t>62,5%</w:t>
            </w:r>
            <w:proofErr w:type="gramEnd"/>
            <w:r w:rsidR="008B34B1">
              <w:t>)</w:t>
            </w:r>
          </w:p>
          <w:p w14:paraId="632F960E" w14:textId="689612A5" w:rsidR="003B4B97" w:rsidRPr="00891234" w:rsidRDefault="003B4B97" w:rsidP="00891234">
            <w:pPr>
              <w:jc w:val="both"/>
            </w:pPr>
            <w:r w:rsidRPr="00891234">
              <w:rPr>
                <w:bCs/>
              </w:rPr>
              <w:t>GAVUROVA, B.,</w:t>
            </w:r>
            <w:r w:rsidRPr="00891234">
              <w:t xml:space="preserve"> KOCISOVA, K.</w:t>
            </w:r>
            <w:r w:rsidR="00891234">
              <w:t>,</w:t>
            </w:r>
            <w:r w:rsidRPr="00891234">
              <w:t xml:space="preserve"> SOPKO, J. Health system efficiency in OECD countries: dynamic network DEA approach. </w:t>
            </w:r>
            <w:r w:rsidRPr="00891234">
              <w:rPr>
                <w:i/>
              </w:rPr>
              <w:t>Health Economics Review</w:t>
            </w:r>
            <w:r w:rsidRPr="00891234">
              <w:t xml:space="preserve">, </w:t>
            </w:r>
            <w:r w:rsidR="00891234" w:rsidRPr="00891234">
              <w:t xml:space="preserve">2021. </w:t>
            </w:r>
            <w:r w:rsidRPr="00891234">
              <w:t>11(40</w:t>
            </w:r>
            <w:r w:rsidRPr="008B34B1">
              <w:t xml:space="preserve">). </w:t>
            </w:r>
            <w:hyperlink r:id="rId25" w:history="1">
              <w:r w:rsidR="008B34B1" w:rsidRPr="008B34B1">
                <w:rPr>
                  <w:rStyle w:val="Hypertextovodkaz"/>
                  <w:color w:val="auto"/>
                  <w:u w:val="none"/>
                </w:rPr>
                <w:t>https://doi.org/10.1186/s13561-021-00337-9</w:t>
              </w:r>
            </w:hyperlink>
            <w:r w:rsidRPr="00891234">
              <w:t>.</w:t>
            </w:r>
            <w:r w:rsidR="008B34B1">
              <w:t xml:space="preserve"> (</w:t>
            </w:r>
            <w:proofErr w:type="gramStart"/>
            <w:r w:rsidR="008B34B1">
              <w:t>50%</w:t>
            </w:r>
            <w:proofErr w:type="gramEnd"/>
            <w:r w:rsidR="008B34B1">
              <w:t>)</w:t>
            </w:r>
          </w:p>
          <w:p w14:paraId="339C8EE6" w14:textId="03489C7C" w:rsidR="003B4B97" w:rsidRPr="00891234" w:rsidRDefault="003B4B97" w:rsidP="00891234">
            <w:pPr>
              <w:jc w:val="both"/>
            </w:pPr>
            <w:r w:rsidRPr="00891234">
              <w:rPr>
                <w:bCs/>
              </w:rPr>
              <w:t>GAVUROVA, B</w:t>
            </w:r>
            <w:r w:rsidRPr="00891234">
              <w:t>., BELAS, J., ZVARIKOVA, K., RIGELSKY, M.</w:t>
            </w:r>
            <w:r w:rsidR="00891234">
              <w:t>,</w:t>
            </w:r>
            <w:r w:rsidRPr="00891234">
              <w:t xml:space="preserve"> IVANKOVA, V. The effect of education and R&amp;D on tourism spending in OECD countries: an empirical study. </w:t>
            </w:r>
            <w:r w:rsidRPr="00891234">
              <w:rPr>
                <w:i/>
              </w:rPr>
              <w:t>Amfiteatru Economic</w:t>
            </w:r>
            <w:r w:rsidRPr="00891234">
              <w:t xml:space="preserve">, </w:t>
            </w:r>
            <w:r w:rsidR="00891234" w:rsidRPr="00891234">
              <w:t>202</w:t>
            </w:r>
            <w:r w:rsidR="00891234">
              <w:t>1</w:t>
            </w:r>
            <w:r w:rsidR="00891234" w:rsidRPr="00891234">
              <w:t xml:space="preserve">. </w:t>
            </w:r>
            <w:r w:rsidRPr="00891234">
              <w:t>23(58), 806-823. DOI: 10.24818/EA/2021/58/806.</w:t>
            </w:r>
            <w:r w:rsidR="008B34B1">
              <w:t xml:space="preserve"> (</w:t>
            </w:r>
            <w:proofErr w:type="gramStart"/>
            <w:r w:rsidR="008B34B1">
              <w:t>31,5%</w:t>
            </w:r>
            <w:proofErr w:type="gramEnd"/>
            <w:r w:rsidR="008B34B1">
              <w:t>)</w:t>
            </w:r>
          </w:p>
          <w:p w14:paraId="1822D20B" w14:textId="16A80E6C" w:rsidR="003B4B97" w:rsidRPr="00891234" w:rsidRDefault="003B4B97" w:rsidP="00891234">
            <w:pPr>
              <w:jc w:val="both"/>
            </w:pPr>
            <w:r w:rsidRPr="00891234">
              <w:rPr>
                <w:bCs/>
              </w:rPr>
              <w:t>GAVUROVA, B.,</w:t>
            </w:r>
            <w:r w:rsidRPr="00891234">
              <w:t xml:space="preserve"> BELAS, J., CEPEL, M.</w:t>
            </w:r>
            <w:r w:rsidR="00891234">
              <w:t>,</w:t>
            </w:r>
            <w:r w:rsidRPr="00891234">
              <w:t xml:space="preserve"> KMECOVA, I. Perception of the Quality of Educational System for </w:t>
            </w:r>
            <w:proofErr w:type="gramStart"/>
            <w:r w:rsidRPr="00891234">
              <w:t>Entrepreneurship - Comparative</w:t>
            </w:r>
            <w:proofErr w:type="gramEnd"/>
            <w:r w:rsidRPr="00891234">
              <w:t xml:space="preserve"> Analysis. </w:t>
            </w:r>
            <w:r w:rsidRPr="00891234">
              <w:rPr>
                <w:i/>
              </w:rPr>
              <w:t>Acta Polytechnica Hungarica</w:t>
            </w:r>
            <w:r w:rsidRPr="00891234">
              <w:t xml:space="preserve">, </w:t>
            </w:r>
            <w:r w:rsidR="00891234" w:rsidRPr="00891234">
              <w:t xml:space="preserve">2021. </w:t>
            </w:r>
            <w:r w:rsidRPr="00891234">
              <w:t>18(3), 65-86.</w:t>
            </w:r>
            <w:r w:rsidR="008B34B1">
              <w:t xml:space="preserve"> (</w:t>
            </w:r>
            <w:proofErr w:type="gramStart"/>
            <w:r w:rsidR="008B34B1">
              <w:t>40%</w:t>
            </w:r>
            <w:proofErr w:type="gramEnd"/>
            <w:r w:rsidR="008B34B1">
              <w:t>)</w:t>
            </w:r>
          </w:p>
          <w:p w14:paraId="15FD16FE" w14:textId="2699CE8F" w:rsidR="003B4B97" w:rsidRPr="00C049BC" w:rsidRDefault="003B4B97" w:rsidP="00891234">
            <w:pPr>
              <w:jc w:val="both"/>
            </w:pPr>
            <w:r w:rsidRPr="00891234">
              <w:rPr>
                <w:bCs/>
              </w:rPr>
              <w:t>GAVUROVA, B.,</w:t>
            </w:r>
            <w:r w:rsidRPr="00891234">
              <w:t xml:space="preserve"> IVANKOVA, V., RIGELSKY, M.</w:t>
            </w:r>
            <w:r w:rsidR="00891234">
              <w:t>,</w:t>
            </w:r>
            <w:r w:rsidRPr="00891234">
              <w:t xml:space="preserve"> SULER, P. Gender health inequalities and economic productivity in OECD countries. </w:t>
            </w:r>
            <w:r w:rsidRPr="00891234">
              <w:rPr>
                <w:i/>
              </w:rPr>
              <w:t>Economic Research-Ekonomska Istrazivanja</w:t>
            </w:r>
            <w:r w:rsidRPr="00891234">
              <w:t>.</w:t>
            </w:r>
            <w:r w:rsidR="00891234" w:rsidRPr="00891234">
              <w:t xml:space="preserve"> 2020. </w:t>
            </w:r>
            <w:r w:rsidRPr="00891234">
              <w:t xml:space="preserve"> DOI: 10.1080/1331677X.2020.1845762.</w:t>
            </w:r>
            <w:r w:rsidR="008B34B1">
              <w:t xml:space="preserve"> (</w:t>
            </w:r>
            <w:proofErr w:type="gramStart"/>
            <w:r w:rsidR="008B34B1">
              <w:t>30%</w:t>
            </w:r>
            <w:proofErr w:type="gramEnd"/>
            <w:r w:rsidR="008B34B1">
              <w:t>)</w:t>
            </w:r>
          </w:p>
        </w:tc>
      </w:tr>
      <w:tr w:rsidR="003B4B97" w14:paraId="6941D09B" w14:textId="77777777" w:rsidTr="003B4B97">
        <w:trPr>
          <w:trHeight w:val="218"/>
        </w:trPr>
        <w:tc>
          <w:tcPr>
            <w:tcW w:w="9859" w:type="dxa"/>
            <w:gridSpan w:val="11"/>
            <w:shd w:val="clear" w:color="auto" w:fill="F7CAAC"/>
          </w:tcPr>
          <w:p w14:paraId="109CC517" w14:textId="77777777" w:rsidR="003B4B97" w:rsidRDefault="003B4B97" w:rsidP="003B4B97">
            <w:pPr>
              <w:rPr>
                <w:b/>
              </w:rPr>
            </w:pPr>
            <w:r>
              <w:rPr>
                <w:b/>
              </w:rPr>
              <w:t>Působení v zahraničí</w:t>
            </w:r>
          </w:p>
        </w:tc>
      </w:tr>
      <w:tr w:rsidR="003B4B97" w:rsidRPr="003266D0" w14:paraId="2850456E" w14:textId="77777777" w:rsidTr="003B4B97">
        <w:trPr>
          <w:trHeight w:val="56"/>
        </w:trPr>
        <w:tc>
          <w:tcPr>
            <w:tcW w:w="9859" w:type="dxa"/>
            <w:gridSpan w:val="11"/>
          </w:tcPr>
          <w:p w14:paraId="1CECAE91" w14:textId="77777777" w:rsidR="003B4B97" w:rsidRDefault="003B4B97" w:rsidP="00CE1995">
            <w:pPr>
              <w:pStyle w:val="Odstavecseseznamem"/>
              <w:numPr>
                <w:ilvl w:val="0"/>
                <w:numId w:val="38"/>
              </w:numPr>
            </w:pPr>
            <w:r w:rsidRPr="003266D0">
              <w:t>Riga Tech</w:t>
            </w:r>
            <w:r>
              <w:t>nical U</w:t>
            </w:r>
            <w:r w:rsidRPr="003266D0">
              <w:t>niversity (LV RIGA02)</w:t>
            </w:r>
            <w:r>
              <w:t>, Riga, Lotyšsko. 2018.</w:t>
            </w:r>
          </w:p>
          <w:p w14:paraId="3EF1A580" w14:textId="77777777" w:rsidR="003B4B97" w:rsidRDefault="003B4B97" w:rsidP="00CE1995">
            <w:pPr>
              <w:pStyle w:val="Odstavecseseznamem"/>
              <w:numPr>
                <w:ilvl w:val="0"/>
                <w:numId w:val="38"/>
              </w:numPr>
            </w:pPr>
            <w:r w:rsidRPr="003266D0">
              <w:t>Poltava National Technical University</w:t>
            </w:r>
            <w:r>
              <w:t>, Poltava, Ukrajina. 2018.</w:t>
            </w:r>
          </w:p>
          <w:p w14:paraId="5766FB83" w14:textId="77777777" w:rsidR="003B4B97" w:rsidRDefault="003B4B97" w:rsidP="00CE1995">
            <w:pPr>
              <w:pStyle w:val="Odstavecseseznamem"/>
              <w:numPr>
                <w:ilvl w:val="0"/>
                <w:numId w:val="38"/>
              </w:numPr>
            </w:pPr>
            <w:r w:rsidRPr="003266D0">
              <w:t>Khabarovsk State University of Economics and Law, Chabarovsk</w:t>
            </w:r>
            <w:r>
              <w:t>. 2018.</w:t>
            </w:r>
          </w:p>
          <w:p w14:paraId="24CBAC87" w14:textId="77777777" w:rsidR="003B4B97" w:rsidRPr="003266D0" w:rsidRDefault="003B4B97" w:rsidP="00CE1995">
            <w:pPr>
              <w:pStyle w:val="Odstavecseseznamem"/>
              <w:numPr>
                <w:ilvl w:val="0"/>
                <w:numId w:val="38"/>
              </w:numPr>
            </w:pPr>
            <w:r w:rsidRPr="003266D0">
              <w:lastRenderedPageBreak/>
              <w:t>Hochschule für Wirts</w:t>
            </w:r>
            <w:r>
              <w:t>chaft und Recht Berlin, Nemecko</w:t>
            </w:r>
            <w:r w:rsidRPr="003266D0">
              <w:t>.</w:t>
            </w:r>
            <w:r>
              <w:t xml:space="preserve"> 2018.</w:t>
            </w:r>
          </w:p>
          <w:p w14:paraId="34A68C03" w14:textId="77777777" w:rsidR="003B4B97" w:rsidRPr="003266D0" w:rsidRDefault="003B4B97" w:rsidP="00CE1995">
            <w:pPr>
              <w:pStyle w:val="Odstavecseseznamem"/>
              <w:numPr>
                <w:ilvl w:val="0"/>
                <w:numId w:val="38"/>
              </w:numPr>
            </w:pPr>
            <w:r w:rsidRPr="003266D0">
              <w:t>Warsaw Management University, P</w:t>
            </w:r>
            <w:r>
              <w:t>oľsko. 2016, 2018.</w:t>
            </w:r>
          </w:p>
          <w:p w14:paraId="7456282D" w14:textId="77777777" w:rsidR="003B4B97" w:rsidRPr="003266D0" w:rsidRDefault="003B4B97" w:rsidP="00CE1995">
            <w:pPr>
              <w:pStyle w:val="Odstavecseseznamem"/>
              <w:numPr>
                <w:ilvl w:val="0"/>
                <w:numId w:val="38"/>
              </w:numPr>
            </w:pPr>
            <w:r w:rsidRPr="003266D0">
              <w:t>Transcarpathian State University, Uk</w:t>
            </w:r>
            <w:r>
              <w:t>rajina. 2010, 2011.</w:t>
            </w:r>
          </w:p>
        </w:tc>
      </w:tr>
      <w:tr w:rsidR="003B4B97" w14:paraId="2654E5F2" w14:textId="77777777" w:rsidTr="003B4B97">
        <w:trPr>
          <w:cantSplit/>
          <w:trHeight w:val="56"/>
        </w:trPr>
        <w:tc>
          <w:tcPr>
            <w:tcW w:w="2516" w:type="dxa"/>
            <w:shd w:val="clear" w:color="auto" w:fill="F7CAAC"/>
          </w:tcPr>
          <w:p w14:paraId="2A8442D6" w14:textId="77777777" w:rsidR="003B4B97" w:rsidRDefault="003B4B97" w:rsidP="003B4B97">
            <w:pPr>
              <w:jc w:val="both"/>
              <w:rPr>
                <w:b/>
              </w:rPr>
            </w:pPr>
            <w:r>
              <w:rPr>
                <w:b/>
              </w:rPr>
              <w:lastRenderedPageBreak/>
              <w:t xml:space="preserve">Podpis </w:t>
            </w:r>
          </w:p>
        </w:tc>
        <w:tc>
          <w:tcPr>
            <w:tcW w:w="4536" w:type="dxa"/>
            <w:gridSpan w:val="5"/>
          </w:tcPr>
          <w:p w14:paraId="2F04D639" w14:textId="77777777" w:rsidR="003B4B97" w:rsidRDefault="003B4B97" w:rsidP="003B4B97">
            <w:pPr>
              <w:jc w:val="both"/>
            </w:pPr>
          </w:p>
        </w:tc>
        <w:tc>
          <w:tcPr>
            <w:tcW w:w="788" w:type="dxa"/>
            <w:gridSpan w:val="2"/>
            <w:shd w:val="clear" w:color="auto" w:fill="F7CAAC"/>
          </w:tcPr>
          <w:p w14:paraId="679B114F" w14:textId="77777777" w:rsidR="003B4B97" w:rsidRDefault="003B4B97" w:rsidP="003B4B97">
            <w:pPr>
              <w:jc w:val="both"/>
            </w:pPr>
            <w:r>
              <w:rPr>
                <w:b/>
              </w:rPr>
              <w:t>datum</w:t>
            </w:r>
          </w:p>
        </w:tc>
        <w:tc>
          <w:tcPr>
            <w:tcW w:w="2019" w:type="dxa"/>
            <w:gridSpan w:val="3"/>
          </w:tcPr>
          <w:p w14:paraId="42F40447" w14:textId="256771C3" w:rsidR="003B4B97" w:rsidRDefault="003B4B97" w:rsidP="003B4B97">
            <w:pPr>
              <w:jc w:val="both"/>
            </w:pPr>
          </w:p>
        </w:tc>
      </w:tr>
    </w:tbl>
    <w:p w14:paraId="220639B3" w14:textId="77777777" w:rsidR="003B4B97" w:rsidRDefault="003B4B97" w:rsidP="003B4B97"/>
    <w:p w14:paraId="63E05820" w14:textId="77777777" w:rsidR="003B4B97" w:rsidRDefault="003B4B97" w:rsidP="003B4B97"/>
    <w:p w14:paraId="30A1A422" w14:textId="77777777" w:rsidR="003B4B97" w:rsidRDefault="003B4B97" w:rsidP="003B4B97"/>
    <w:p w14:paraId="44228464" w14:textId="77777777" w:rsidR="003B4B97" w:rsidRDefault="003B4B97" w:rsidP="003B4B97"/>
    <w:p w14:paraId="7B3DDA93" w14:textId="77777777" w:rsidR="003B4B97" w:rsidRDefault="003B4B97" w:rsidP="003B4B97"/>
    <w:p w14:paraId="0EF728F9" w14:textId="77777777" w:rsidR="003B4B97" w:rsidRDefault="003B4B97" w:rsidP="003B4B97"/>
    <w:p w14:paraId="3AEB9DC4" w14:textId="77777777" w:rsidR="003B4B97" w:rsidRDefault="003B4B97" w:rsidP="003B4B97"/>
    <w:p w14:paraId="7C1042B7" w14:textId="77777777" w:rsidR="003B4B97" w:rsidRDefault="003B4B97" w:rsidP="003B4B97"/>
    <w:p w14:paraId="16DC5082" w14:textId="77777777" w:rsidR="003B4B97" w:rsidRDefault="003B4B97" w:rsidP="003B4B97"/>
    <w:p w14:paraId="1D093F9B" w14:textId="77777777" w:rsidR="003B4B97" w:rsidRDefault="003B4B97" w:rsidP="003B4B97"/>
    <w:p w14:paraId="06D9CF84" w14:textId="77777777" w:rsidR="003B4B97" w:rsidRDefault="003B4B97" w:rsidP="003B4B97"/>
    <w:p w14:paraId="6CFAA2E3" w14:textId="77777777" w:rsidR="003B4B97" w:rsidRDefault="003B4B97" w:rsidP="003B4B97"/>
    <w:p w14:paraId="6647D78C" w14:textId="77777777" w:rsidR="003B4B97" w:rsidRDefault="003B4B97" w:rsidP="003B4B97"/>
    <w:p w14:paraId="6D250414" w14:textId="77777777" w:rsidR="003B4B97" w:rsidRDefault="003B4B97" w:rsidP="003B4B97"/>
    <w:p w14:paraId="401A5486" w14:textId="77777777" w:rsidR="003B4B97" w:rsidRDefault="003B4B97" w:rsidP="003B4B97"/>
    <w:p w14:paraId="4D2969D4" w14:textId="77777777" w:rsidR="003B4B97" w:rsidRDefault="003B4B97" w:rsidP="003B4B97"/>
    <w:p w14:paraId="48CDB8FD" w14:textId="77777777" w:rsidR="003B4B97" w:rsidRDefault="003B4B97" w:rsidP="003B4B97"/>
    <w:p w14:paraId="173EACFC" w14:textId="77777777" w:rsidR="003B4B97" w:rsidRDefault="003B4B97" w:rsidP="003B4B97"/>
    <w:p w14:paraId="5A7F08AD" w14:textId="77777777" w:rsidR="003B4B97" w:rsidRDefault="003B4B97" w:rsidP="003B4B97"/>
    <w:p w14:paraId="567CB97A" w14:textId="77777777" w:rsidR="003B4B97" w:rsidRDefault="003B4B97" w:rsidP="003B4B97"/>
    <w:p w14:paraId="09E454FD" w14:textId="77777777" w:rsidR="003B4B97" w:rsidRDefault="003B4B97" w:rsidP="003B4B97"/>
    <w:p w14:paraId="179D3552" w14:textId="77777777" w:rsidR="003B4B97" w:rsidRDefault="003B4B97" w:rsidP="003B4B97"/>
    <w:p w14:paraId="0513423D" w14:textId="77777777" w:rsidR="003B4B97" w:rsidRDefault="003B4B97" w:rsidP="003B4B97"/>
    <w:p w14:paraId="4EE0E185" w14:textId="77777777" w:rsidR="003B4B97" w:rsidRDefault="003B4B97" w:rsidP="003B4B97"/>
    <w:p w14:paraId="24389079" w14:textId="77777777" w:rsidR="003B4B97" w:rsidRDefault="003B4B97" w:rsidP="003B4B97"/>
    <w:p w14:paraId="290B2DAD" w14:textId="77777777" w:rsidR="003B4B97" w:rsidRDefault="003B4B97" w:rsidP="003B4B97"/>
    <w:p w14:paraId="2CE416C6" w14:textId="77777777" w:rsidR="003B4B97" w:rsidRDefault="003B4B97" w:rsidP="003B4B97"/>
    <w:p w14:paraId="454A6400" w14:textId="77777777" w:rsidR="003B4B97" w:rsidRDefault="003B4B97" w:rsidP="003B4B97"/>
    <w:p w14:paraId="51EB2512" w14:textId="77777777" w:rsidR="003B4B97" w:rsidRDefault="003B4B97" w:rsidP="003B4B97"/>
    <w:p w14:paraId="44FA11E9" w14:textId="77777777" w:rsidR="003B4B97" w:rsidRDefault="003B4B97" w:rsidP="003B4B97"/>
    <w:p w14:paraId="488DE07A" w14:textId="77777777" w:rsidR="003B4B97" w:rsidRDefault="003B4B97" w:rsidP="003B4B97"/>
    <w:p w14:paraId="05E97114" w14:textId="77777777" w:rsidR="003B4B97" w:rsidRDefault="003B4B97" w:rsidP="003B4B97"/>
    <w:p w14:paraId="67A3CE0D" w14:textId="77777777" w:rsidR="003B4B97" w:rsidRDefault="003B4B97" w:rsidP="003B4B97"/>
    <w:p w14:paraId="1224B4FF" w14:textId="77777777" w:rsidR="003B4B97" w:rsidRDefault="003B4B97" w:rsidP="003B4B97"/>
    <w:p w14:paraId="2540602C" w14:textId="77777777" w:rsidR="003B4B97" w:rsidRDefault="003B4B97" w:rsidP="003B4B97"/>
    <w:p w14:paraId="31B6410A" w14:textId="77777777" w:rsidR="003B4B97" w:rsidRDefault="003B4B97" w:rsidP="003B4B97"/>
    <w:p w14:paraId="37E9FA4B" w14:textId="77777777" w:rsidR="003B4B97" w:rsidRDefault="003B4B97" w:rsidP="003B4B97"/>
    <w:p w14:paraId="2633EB09" w14:textId="77777777" w:rsidR="003B4B97" w:rsidRDefault="003B4B97" w:rsidP="003B4B97"/>
    <w:p w14:paraId="30CC7F4E" w14:textId="77777777" w:rsidR="003B4B97" w:rsidRDefault="003B4B97" w:rsidP="003B4B97"/>
    <w:p w14:paraId="303C8E4E" w14:textId="77777777" w:rsidR="003B4B97" w:rsidRDefault="003B4B97" w:rsidP="003B4B97"/>
    <w:p w14:paraId="1E2C1E4E" w14:textId="77777777" w:rsidR="003B4B97" w:rsidRDefault="003B4B97" w:rsidP="003B4B97"/>
    <w:p w14:paraId="1D935341" w14:textId="77777777" w:rsidR="003B4B97" w:rsidRDefault="003B4B97" w:rsidP="003B4B97"/>
    <w:p w14:paraId="37EDB1F1" w14:textId="77777777" w:rsidR="003B4B97" w:rsidRDefault="003B4B97" w:rsidP="003B4B97"/>
    <w:p w14:paraId="34D02F69" w14:textId="77777777" w:rsidR="003B4B97" w:rsidRDefault="003B4B97" w:rsidP="003B4B97"/>
    <w:p w14:paraId="31B7A636" w14:textId="77777777" w:rsidR="003B4B97" w:rsidRDefault="003B4B97" w:rsidP="003B4B97"/>
    <w:p w14:paraId="439AC990" w14:textId="77777777" w:rsidR="00891234" w:rsidRDefault="008912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3B4B97" w:rsidRPr="00560F47" w14:paraId="06A0F8C8" w14:textId="77777777" w:rsidTr="003B4B97">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D704200" w14:textId="0C841EB5" w:rsidR="003B4B97" w:rsidRPr="00560F47" w:rsidRDefault="003B4B97" w:rsidP="003B4B97">
            <w:pPr>
              <w:jc w:val="both"/>
              <w:rPr>
                <w:b/>
                <w:sz w:val="28"/>
              </w:rPr>
            </w:pPr>
            <w:r w:rsidRPr="00560F47">
              <w:rPr>
                <w:b/>
                <w:sz w:val="28"/>
              </w:rPr>
              <w:lastRenderedPageBreak/>
              <w:t>C-I – Personální zabezpečení</w:t>
            </w:r>
          </w:p>
        </w:tc>
      </w:tr>
      <w:tr w:rsidR="003B4B97" w:rsidRPr="00560F47" w14:paraId="24FCCAC4" w14:textId="77777777" w:rsidTr="003B4B97">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874D104" w14:textId="77777777" w:rsidR="003B4B97" w:rsidRPr="00560F47" w:rsidRDefault="003B4B97" w:rsidP="003B4B97">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648387C7" w14:textId="77777777" w:rsidR="003B4B97" w:rsidRPr="00560F47" w:rsidRDefault="003B4B97" w:rsidP="003B4B97">
            <w:pPr>
              <w:jc w:val="both"/>
            </w:pPr>
            <w:r w:rsidRPr="00560F47">
              <w:t>Univerzita Tomáše Bati ve Zlíně</w:t>
            </w:r>
          </w:p>
        </w:tc>
      </w:tr>
      <w:tr w:rsidR="003B4B97" w:rsidRPr="00560F47" w14:paraId="674F7463"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0FB8325" w14:textId="77777777" w:rsidR="003B4B97" w:rsidRPr="00560F47" w:rsidRDefault="003B4B97" w:rsidP="003B4B97">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1BE2CFED" w14:textId="77777777" w:rsidR="003B4B97" w:rsidRPr="00560F47" w:rsidRDefault="003B4B97" w:rsidP="003B4B97">
            <w:pPr>
              <w:jc w:val="both"/>
            </w:pPr>
            <w:r w:rsidRPr="00560F47">
              <w:t>Fakulta managementu a ekonomiky</w:t>
            </w:r>
          </w:p>
        </w:tc>
      </w:tr>
      <w:tr w:rsidR="003B4B97" w:rsidRPr="00560F47" w14:paraId="51333308"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E30EA21" w14:textId="77777777" w:rsidR="003B4B97" w:rsidRPr="00560F47" w:rsidRDefault="003B4B97" w:rsidP="003B4B97">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6592F0F7" w14:textId="10002B8B" w:rsidR="003B4B97" w:rsidRPr="00DD45A7" w:rsidRDefault="00DD45A7" w:rsidP="00DD45A7">
            <w:pPr>
              <w:rPr>
                <w:sz w:val="22"/>
                <w:szCs w:val="22"/>
              </w:rPr>
            </w:pPr>
            <w:r>
              <w:t>Tourism Economics and Hospitality Management</w:t>
            </w:r>
          </w:p>
        </w:tc>
      </w:tr>
      <w:tr w:rsidR="003B4B97" w:rsidRPr="00560F47" w14:paraId="3A8D6A64"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439AB0D" w14:textId="77777777" w:rsidR="003B4B97" w:rsidRPr="00560F47" w:rsidRDefault="003B4B97" w:rsidP="003B4B97">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2363CFD7" w14:textId="77777777" w:rsidR="003B4B97" w:rsidRPr="00560F47" w:rsidRDefault="003B4B97" w:rsidP="003B4B97">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472934D6" w14:textId="77777777" w:rsidR="003B4B97" w:rsidRPr="00560F47" w:rsidRDefault="003B4B97" w:rsidP="003B4B97">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12DCC565" w14:textId="77777777" w:rsidR="003B4B97" w:rsidRPr="00560F47" w:rsidRDefault="003B4B97" w:rsidP="003B4B97">
            <w:pPr>
              <w:jc w:val="both"/>
            </w:pPr>
            <w:r w:rsidRPr="00560F47">
              <w:t>doc. PhDr. Ing., CSc.</w:t>
            </w:r>
          </w:p>
        </w:tc>
      </w:tr>
      <w:tr w:rsidR="003B4B97" w:rsidRPr="00560F47" w14:paraId="25BBE552" w14:textId="77777777" w:rsidTr="003B4B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E3748BB" w14:textId="77777777" w:rsidR="003B4B97" w:rsidRPr="00560F47" w:rsidRDefault="003B4B97" w:rsidP="003B4B97">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9EE15F0" w14:textId="77777777" w:rsidR="003B4B97" w:rsidRPr="00560F47" w:rsidRDefault="003B4B97" w:rsidP="003B4B97">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DCC502A" w14:textId="77777777" w:rsidR="003B4B97" w:rsidRPr="00560F47" w:rsidRDefault="003B4B97" w:rsidP="003B4B97">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722C02AB" w14:textId="77777777" w:rsidR="003B4B97" w:rsidRPr="00560F47" w:rsidRDefault="003B4B97" w:rsidP="003B4B9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1D6F48CB" w14:textId="77777777" w:rsidR="003B4B97" w:rsidRPr="00560F47" w:rsidRDefault="003B4B97" w:rsidP="003B4B9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51485229" w14:textId="77777777" w:rsidR="003B4B97" w:rsidRPr="00560F47" w:rsidRDefault="003B4B97" w:rsidP="003B4B9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84D47F" w14:textId="77777777" w:rsidR="003B4B97" w:rsidRPr="002336DA" w:rsidRDefault="003B4B97" w:rsidP="003B4B97">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8D8F1AB" w14:textId="77777777" w:rsidR="003B4B97" w:rsidRPr="00560F47" w:rsidRDefault="003B4B97" w:rsidP="003B4B97">
            <w:pPr>
              <w:jc w:val="both"/>
            </w:pPr>
            <w:r w:rsidRPr="00560F47">
              <w:t xml:space="preserve">N </w:t>
            </w:r>
          </w:p>
        </w:tc>
      </w:tr>
      <w:tr w:rsidR="003B4B97" w:rsidRPr="00560F47" w14:paraId="0F9132E6" w14:textId="77777777" w:rsidTr="003B4B97">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459371B" w14:textId="77777777" w:rsidR="003B4B97" w:rsidRPr="00560F47" w:rsidRDefault="003B4B97" w:rsidP="003B4B97">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5DA3E91D" w14:textId="77777777" w:rsidR="003B4B97" w:rsidRPr="00560F47" w:rsidRDefault="003B4B97" w:rsidP="003B4B9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7432E35C" w14:textId="77777777" w:rsidR="003B4B97" w:rsidRPr="00560F47" w:rsidRDefault="003B4B97" w:rsidP="003B4B9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5F493ADA" w14:textId="77777777" w:rsidR="003B4B97" w:rsidRPr="00560F47" w:rsidRDefault="003B4B97" w:rsidP="003B4B9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63B5E8" w14:textId="77777777" w:rsidR="003B4B97" w:rsidRPr="002336DA" w:rsidRDefault="003B4B97" w:rsidP="003B4B97">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74650A8" w14:textId="77777777" w:rsidR="003B4B97" w:rsidRPr="00560F47" w:rsidRDefault="003B4B97" w:rsidP="003B4B97">
            <w:pPr>
              <w:jc w:val="both"/>
            </w:pPr>
            <w:r w:rsidRPr="00560F47">
              <w:t xml:space="preserve">N </w:t>
            </w:r>
          </w:p>
        </w:tc>
      </w:tr>
      <w:tr w:rsidR="003B4B97" w:rsidRPr="00560F47" w14:paraId="185657C3" w14:textId="77777777" w:rsidTr="003B4B97">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05A4A51" w14:textId="77777777" w:rsidR="003B4B97" w:rsidRPr="00560F47" w:rsidRDefault="003B4B97" w:rsidP="003B4B97">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E1D813" w14:textId="77777777" w:rsidR="003B4B97" w:rsidRPr="00560F47" w:rsidRDefault="003B4B97" w:rsidP="003B4B97">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D2B11CB" w14:textId="77777777" w:rsidR="003B4B97" w:rsidRPr="00560F47" w:rsidRDefault="003B4B97" w:rsidP="003B4B97">
            <w:pPr>
              <w:jc w:val="both"/>
              <w:rPr>
                <w:b/>
              </w:rPr>
            </w:pPr>
            <w:r w:rsidRPr="00560F47">
              <w:rPr>
                <w:b/>
              </w:rPr>
              <w:t>rozsah</w:t>
            </w:r>
          </w:p>
        </w:tc>
      </w:tr>
      <w:tr w:rsidR="003B4B97" w:rsidRPr="00560F47" w14:paraId="2FD50736" w14:textId="77777777" w:rsidTr="003B4B97">
        <w:tc>
          <w:tcPr>
            <w:tcW w:w="6058" w:type="dxa"/>
            <w:gridSpan w:val="5"/>
            <w:tcBorders>
              <w:top w:val="single" w:sz="4" w:space="0" w:color="auto"/>
              <w:left w:val="single" w:sz="4" w:space="0" w:color="auto"/>
              <w:bottom w:val="single" w:sz="4" w:space="0" w:color="auto"/>
              <w:right w:val="single" w:sz="4" w:space="0" w:color="auto"/>
            </w:tcBorders>
          </w:tcPr>
          <w:p w14:paraId="4371A476" w14:textId="77777777" w:rsidR="003B4B97" w:rsidRPr="00560F47" w:rsidRDefault="003B4B97" w:rsidP="003B4B97">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9BF2DC9" w14:textId="77777777" w:rsidR="003B4B97" w:rsidRPr="00560F47" w:rsidRDefault="003B4B97" w:rsidP="003B4B97">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364C7FF1" w14:textId="77777777" w:rsidR="003B4B97" w:rsidRPr="00560F47" w:rsidRDefault="003B4B97" w:rsidP="003B4B97">
            <w:pPr>
              <w:jc w:val="both"/>
            </w:pPr>
          </w:p>
        </w:tc>
      </w:tr>
      <w:tr w:rsidR="003B4B97" w:rsidRPr="00560F47" w14:paraId="16D43562"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A82611C" w14:textId="77777777" w:rsidR="003B4B97" w:rsidRPr="00560F47" w:rsidRDefault="003B4B97" w:rsidP="003B4B97">
            <w:pPr>
              <w:jc w:val="both"/>
            </w:pPr>
            <w:r w:rsidRPr="00560F47">
              <w:rPr>
                <w:b/>
              </w:rPr>
              <w:t>Předměty příslušného studijního programu a způsob zapojení do jejich výuky, příp. další zapojení do uskutečňování studijního programu</w:t>
            </w:r>
          </w:p>
        </w:tc>
      </w:tr>
      <w:tr w:rsidR="003B4B97" w:rsidRPr="00560F47" w14:paraId="2895B7E1" w14:textId="77777777" w:rsidTr="003B4B97">
        <w:trPr>
          <w:trHeight w:val="196"/>
        </w:trPr>
        <w:tc>
          <w:tcPr>
            <w:tcW w:w="9859" w:type="dxa"/>
            <w:gridSpan w:val="11"/>
            <w:tcBorders>
              <w:top w:val="nil"/>
              <w:left w:val="single" w:sz="4" w:space="0" w:color="auto"/>
              <w:bottom w:val="single" w:sz="4" w:space="0" w:color="auto"/>
              <w:right w:val="single" w:sz="4" w:space="0" w:color="auto"/>
            </w:tcBorders>
            <w:hideMark/>
          </w:tcPr>
          <w:p w14:paraId="6610ABA5" w14:textId="77777777" w:rsidR="003B4B97" w:rsidRPr="00560F47" w:rsidRDefault="003B4B97" w:rsidP="003B4B97">
            <w:pPr>
              <w:jc w:val="both"/>
            </w:pPr>
            <w:r w:rsidRPr="00A11447">
              <w:t>Management – přednášející (</w:t>
            </w:r>
            <w:proofErr w:type="gramStart"/>
            <w:r w:rsidRPr="00A11447">
              <w:t>10%</w:t>
            </w:r>
            <w:proofErr w:type="gramEnd"/>
            <w:r w:rsidRPr="00A11447">
              <w:t>)</w:t>
            </w:r>
          </w:p>
        </w:tc>
      </w:tr>
      <w:tr w:rsidR="003B4B97" w:rsidRPr="00560F47" w14:paraId="4E47B478"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BBEB89" w14:textId="77777777" w:rsidR="003B4B97" w:rsidRPr="00560F47" w:rsidRDefault="003B4B97" w:rsidP="003B4B97">
            <w:pPr>
              <w:jc w:val="both"/>
            </w:pPr>
            <w:r w:rsidRPr="00560F47">
              <w:rPr>
                <w:b/>
              </w:rPr>
              <w:t xml:space="preserve">Údaje o vzdělání na VŠ </w:t>
            </w:r>
          </w:p>
        </w:tc>
      </w:tr>
      <w:tr w:rsidR="003B4B97" w:rsidRPr="00560F47" w14:paraId="775D887F" w14:textId="77777777" w:rsidTr="003B4B97">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3B4B97" w:rsidRPr="00560F47" w14:paraId="66571DCC" w14:textId="77777777" w:rsidTr="003B4B97">
              <w:tc>
                <w:tcPr>
                  <w:tcW w:w="1239" w:type="dxa"/>
                  <w:tcBorders>
                    <w:top w:val="nil"/>
                    <w:left w:val="nil"/>
                    <w:bottom w:val="nil"/>
                    <w:right w:val="nil"/>
                  </w:tcBorders>
                  <w:hideMark/>
                </w:tcPr>
                <w:p w14:paraId="2FE3474C" w14:textId="77777777" w:rsidR="003B4B97" w:rsidRPr="00560F47" w:rsidRDefault="003B4B97" w:rsidP="003B4B97">
                  <w:pPr>
                    <w:jc w:val="both"/>
                  </w:pPr>
                  <w:r w:rsidRPr="00560F47">
                    <w:t>1962-1967</w:t>
                  </w:r>
                </w:p>
              </w:tc>
              <w:tc>
                <w:tcPr>
                  <w:tcW w:w="8788" w:type="dxa"/>
                  <w:tcBorders>
                    <w:top w:val="nil"/>
                    <w:left w:val="nil"/>
                    <w:bottom w:val="nil"/>
                    <w:right w:val="nil"/>
                  </w:tcBorders>
                  <w:hideMark/>
                </w:tcPr>
                <w:p w14:paraId="3D32F112" w14:textId="77777777" w:rsidR="003B4B97" w:rsidRPr="00386B19" w:rsidRDefault="003B4B97" w:rsidP="003B4B97">
                  <w:pPr>
                    <w:jc w:val="both"/>
                  </w:pPr>
                  <w:r w:rsidRPr="00386B19">
                    <w:t>SVŠT Bratislava, Strojní fakulta, obor ekonomika a řízení (Ing.)</w:t>
                  </w:r>
                </w:p>
              </w:tc>
            </w:tr>
            <w:tr w:rsidR="003B4B97" w:rsidRPr="00560F47" w14:paraId="1B3DFE76" w14:textId="77777777" w:rsidTr="003B4B97">
              <w:tc>
                <w:tcPr>
                  <w:tcW w:w="1239" w:type="dxa"/>
                  <w:tcBorders>
                    <w:top w:val="nil"/>
                    <w:left w:val="nil"/>
                    <w:bottom w:val="nil"/>
                    <w:right w:val="nil"/>
                  </w:tcBorders>
                  <w:hideMark/>
                </w:tcPr>
                <w:p w14:paraId="371F0848" w14:textId="77777777" w:rsidR="003B4B97" w:rsidRPr="00560F47" w:rsidRDefault="003B4B97" w:rsidP="003B4B97">
                  <w:pPr>
                    <w:jc w:val="both"/>
                  </w:pPr>
                  <w:r w:rsidRPr="00560F47">
                    <w:t>1982</w:t>
                  </w:r>
                </w:p>
              </w:tc>
              <w:tc>
                <w:tcPr>
                  <w:tcW w:w="8788" w:type="dxa"/>
                  <w:tcBorders>
                    <w:top w:val="nil"/>
                    <w:left w:val="nil"/>
                    <w:bottom w:val="nil"/>
                    <w:right w:val="nil"/>
                  </w:tcBorders>
                  <w:hideMark/>
                </w:tcPr>
                <w:p w14:paraId="3C8D7E95" w14:textId="77777777" w:rsidR="003B4B97" w:rsidRPr="00386B19" w:rsidRDefault="003B4B97" w:rsidP="003B4B97">
                  <w:pPr>
                    <w:jc w:val="both"/>
                  </w:pPr>
                  <w:r w:rsidRPr="00386B19">
                    <w:t>UP Olomouc, Filozofická fakulta, obor psychologie (PhDr.)</w:t>
                  </w:r>
                </w:p>
              </w:tc>
            </w:tr>
            <w:tr w:rsidR="003B4B97" w:rsidRPr="00560F47" w14:paraId="48209BD5" w14:textId="77777777" w:rsidTr="003B4B97">
              <w:tc>
                <w:tcPr>
                  <w:tcW w:w="1239" w:type="dxa"/>
                  <w:tcBorders>
                    <w:top w:val="nil"/>
                    <w:left w:val="nil"/>
                    <w:bottom w:val="nil"/>
                    <w:right w:val="nil"/>
                  </w:tcBorders>
                  <w:hideMark/>
                </w:tcPr>
                <w:p w14:paraId="3457B0A9" w14:textId="77777777" w:rsidR="003B4B97" w:rsidRPr="00560F47" w:rsidRDefault="003B4B97" w:rsidP="003B4B97">
                  <w:pPr>
                    <w:jc w:val="both"/>
                  </w:pPr>
                  <w:r w:rsidRPr="00560F47">
                    <w:t>1991</w:t>
                  </w:r>
                </w:p>
              </w:tc>
              <w:tc>
                <w:tcPr>
                  <w:tcW w:w="8788" w:type="dxa"/>
                  <w:tcBorders>
                    <w:top w:val="nil"/>
                    <w:left w:val="nil"/>
                    <w:bottom w:val="nil"/>
                    <w:right w:val="nil"/>
                  </w:tcBorders>
                  <w:hideMark/>
                </w:tcPr>
                <w:p w14:paraId="23211B4A" w14:textId="77777777" w:rsidR="003B4B97" w:rsidRPr="00386B19" w:rsidRDefault="003B4B97" w:rsidP="003B4B97">
                  <w:pPr>
                    <w:jc w:val="both"/>
                  </w:pPr>
                  <w:r w:rsidRPr="00386B19">
                    <w:t>VŠE Praha, Podniko-hospodářská fakulta, stud. kand. věd (CSc.)</w:t>
                  </w:r>
                </w:p>
              </w:tc>
            </w:tr>
          </w:tbl>
          <w:p w14:paraId="26070BD4" w14:textId="77777777" w:rsidR="003B4B97" w:rsidRPr="00560F47" w:rsidRDefault="003B4B97" w:rsidP="003B4B97">
            <w:pPr>
              <w:jc w:val="both"/>
              <w:rPr>
                <w:b/>
                <w:sz w:val="12"/>
              </w:rPr>
            </w:pPr>
          </w:p>
        </w:tc>
      </w:tr>
      <w:tr w:rsidR="003B4B97" w:rsidRPr="00560F47" w14:paraId="74E14A0E"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A4A7116" w14:textId="77777777" w:rsidR="003B4B97" w:rsidRPr="00560F47" w:rsidRDefault="003B4B97" w:rsidP="003B4B97">
            <w:pPr>
              <w:jc w:val="both"/>
              <w:rPr>
                <w:b/>
              </w:rPr>
            </w:pPr>
            <w:r w:rsidRPr="00560F47">
              <w:rPr>
                <w:b/>
              </w:rPr>
              <w:t>Údaje o odborném působení od absolvování VŠ</w:t>
            </w:r>
          </w:p>
        </w:tc>
      </w:tr>
      <w:tr w:rsidR="003B4B97" w:rsidRPr="00560F47" w14:paraId="136EA7D5" w14:textId="77777777" w:rsidTr="003B4B97">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3B4B97" w:rsidRPr="00560F47" w14:paraId="6E41C09E" w14:textId="77777777" w:rsidTr="003B4B97">
              <w:tc>
                <w:tcPr>
                  <w:tcW w:w="1381" w:type="dxa"/>
                  <w:tcBorders>
                    <w:top w:val="nil"/>
                    <w:left w:val="nil"/>
                    <w:bottom w:val="nil"/>
                    <w:right w:val="nil"/>
                  </w:tcBorders>
                  <w:hideMark/>
                </w:tcPr>
                <w:p w14:paraId="01E2FEF7" w14:textId="77777777" w:rsidR="003B4B97" w:rsidRPr="00560F47" w:rsidRDefault="003B4B97" w:rsidP="003B4B97">
                  <w:pPr>
                    <w:jc w:val="both"/>
                  </w:pPr>
                  <w:r w:rsidRPr="00560F47">
                    <w:t>1967-1969</w:t>
                  </w:r>
                </w:p>
              </w:tc>
              <w:tc>
                <w:tcPr>
                  <w:tcW w:w="8363" w:type="dxa"/>
                  <w:tcBorders>
                    <w:top w:val="nil"/>
                    <w:left w:val="nil"/>
                    <w:bottom w:val="nil"/>
                    <w:right w:val="nil"/>
                  </w:tcBorders>
                  <w:hideMark/>
                </w:tcPr>
                <w:p w14:paraId="7C5BF137" w14:textId="77777777" w:rsidR="003B4B97" w:rsidRPr="00560F47" w:rsidRDefault="003B4B97" w:rsidP="003B4B97">
                  <w:pPr>
                    <w:jc w:val="both"/>
                  </w:pPr>
                  <w:r w:rsidRPr="00560F47">
                    <w:t>Aritma Praha, obchodně technické služby</w:t>
                  </w:r>
                </w:p>
              </w:tc>
            </w:tr>
            <w:tr w:rsidR="003B4B97" w:rsidRPr="00560F47" w14:paraId="6BA20532" w14:textId="77777777" w:rsidTr="003B4B97">
              <w:tc>
                <w:tcPr>
                  <w:tcW w:w="1381" w:type="dxa"/>
                  <w:tcBorders>
                    <w:top w:val="nil"/>
                    <w:left w:val="nil"/>
                    <w:bottom w:val="nil"/>
                    <w:right w:val="nil"/>
                  </w:tcBorders>
                  <w:hideMark/>
                </w:tcPr>
                <w:p w14:paraId="6B87650E" w14:textId="77777777" w:rsidR="003B4B97" w:rsidRPr="00560F47" w:rsidRDefault="003B4B97" w:rsidP="003B4B97">
                  <w:pPr>
                    <w:jc w:val="both"/>
                  </w:pPr>
                  <w:r w:rsidRPr="00560F47">
                    <w:t>1970-1981</w:t>
                  </w:r>
                </w:p>
              </w:tc>
              <w:tc>
                <w:tcPr>
                  <w:tcW w:w="8363" w:type="dxa"/>
                  <w:tcBorders>
                    <w:top w:val="nil"/>
                    <w:left w:val="nil"/>
                    <w:bottom w:val="nil"/>
                    <w:right w:val="nil"/>
                  </w:tcBorders>
                  <w:hideMark/>
                </w:tcPr>
                <w:p w14:paraId="443CCD6F" w14:textId="77777777" w:rsidR="003B4B97" w:rsidRPr="00560F47" w:rsidRDefault="003B4B97" w:rsidP="003B4B97">
                  <w:pPr>
                    <w:jc w:val="both"/>
                  </w:pPr>
                  <w:r w:rsidRPr="00560F47">
                    <w:t>Barum Otrokovice, ekonomický úsek</w:t>
                  </w:r>
                </w:p>
              </w:tc>
            </w:tr>
            <w:tr w:rsidR="003B4B97" w:rsidRPr="00560F47" w14:paraId="4348E0D0" w14:textId="77777777" w:rsidTr="003B4B97">
              <w:tc>
                <w:tcPr>
                  <w:tcW w:w="1381" w:type="dxa"/>
                  <w:tcBorders>
                    <w:top w:val="nil"/>
                    <w:left w:val="nil"/>
                    <w:bottom w:val="nil"/>
                    <w:right w:val="nil"/>
                  </w:tcBorders>
                  <w:hideMark/>
                </w:tcPr>
                <w:p w14:paraId="41AE4241" w14:textId="77777777" w:rsidR="003B4B97" w:rsidRPr="00560F47" w:rsidRDefault="003B4B97" w:rsidP="003B4B97">
                  <w:pPr>
                    <w:jc w:val="both"/>
                  </w:pPr>
                  <w:r w:rsidRPr="00560F47">
                    <w:t>1981-1991</w:t>
                  </w:r>
                </w:p>
              </w:tc>
              <w:tc>
                <w:tcPr>
                  <w:tcW w:w="8363" w:type="dxa"/>
                  <w:tcBorders>
                    <w:top w:val="nil"/>
                    <w:left w:val="nil"/>
                    <w:bottom w:val="nil"/>
                    <w:right w:val="nil"/>
                  </w:tcBorders>
                  <w:hideMark/>
                </w:tcPr>
                <w:p w14:paraId="55309174" w14:textId="77777777" w:rsidR="003B4B97" w:rsidRPr="00560F47" w:rsidRDefault="003B4B97" w:rsidP="003B4B97">
                  <w:pPr>
                    <w:jc w:val="both"/>
                  </w:pPr>
                  <w:r w:rsidRPr="00560F47">
                    <w:t>Barum</w:t>
                  </w:r>
                  <w:r>
                    <w:t>-</w:t>
                  </w:r>
                  <w:r w:rsidRPr="00560F47">
                    <w:t>projekt Zlín, úsek ekonomických analýz a projektování,</w:t>
                  </w:r>
                </w:p>
              </w:tc>
            </w:tr>
            <w:tr w:rsidR="003B4B97" w:rsidRPr="00560F47" w14:paraId="0000BA68" w14:textId="77777777" w:rsidTr="003B4B97">
              <w:tc>
                <w:tcPr>
                  <w:tcW w:w="1381" w:type="dxa"/>
                  <w:tcBorders>
                    <w:top w:val="nil"/>
                    <w:left w:val="nil"/>
                    <w:bottom w:val="nil"/>
                    <w:right w:val="nil"/>
                  </w:tcBorders>
                  <w:hideMark/>
                </w:tcPr>
                <w:p w14:paraId="5DE564F3" w14:textId="77777777" w:rsidR="003B4B97" w:rsidRPr="00560F47" w:rsidRDefault="003B4B97" w:rsidP="003B4B97">
                  <w:pPr>
                    <w:jc w:val="both"/>
                  </w:pPr>
                  <w:r w:rsidRPr="00560F47">
                    <w:t>1991-1994</w:t>
                  </w:r>
                </w:p>
              </w:tc>
              <w:tc>
                <w:tcPr>
                  <w:tcW w:w="8363" w:type="dxa"/>
                  <w:tcBorders>
                    <w:top w:val="nil"/>
                    <w:left w:val="nil"/>
                    <w:bottom w:val="nil"/>
                    <w:right w:val="nil"/>
                  </w:tcBorders>
                  <w:hideMark/>
                </w:tcPr>
                <w:p w14:paraId="445EB2DE" w14:textId="77777777" w:rsidR="003B4B97" w:rsidRPr="00560F47" w:rsidRDefault="003B4B97" w:rsidP="003B4B97">
                  <w:pPr>
                    <w:jc w:val="both"/>
                  </w:pPr>
                  <w:r w:rsidRPr="00560F47">
                    <w:t>Technoplast Chropyně, personální ředitel</w:t>
                  </w:r>
                </w:p>
              </w:tc>
            </w:tr>
            <w:tr w:rsidR="003B4B97" w:rsidRPr="00560F47" w14:paraId="21CEF5B6" w14:textId="77777777" w:rsidTr="003B4B97">
              <w:tc>
                <w:tcPr>
                  <w:tcW w:w="1381" w:type="dxa"/>
                  <w:tcBorders>
                    <w:top w:val="nil"/>
                    <w:left w:val="nil"/>
                    <w:bottom w:val="nil"/>
                    <w:right w:val="nil"/>
                  </w:tcBorders>
                  <w:hideMark/>
                </w:tcPr>
                <w:p w14:paraId="36FBCD65" w14:textId="77777777" w:rsidR="003B4B97" w:rsidRPr="00560F47" w:rsidRDefault="003B4B97" w:rsidP="003B4B97">
                  <w:pPr>
                    <w:jc w:val="both"/>
                  </w:pPr>
                  <w:r w:rsidRPr="00560F47">
                    <w:t>1994-1995</w:t>
                  </w:r>
                </w:p>
              </w:tc>
              <w:tc>
                <w:tcPr>
                  <w:tcW w:w="8363" w:type="dxa"/>
                  <w:tcBorders>
                    <w:top w:val="nil"/>
                    <w:left w:val="nil"/>
                    <w:bottom w:val="nil"/>
                    <w:right w:val="nil"/>
                  </w:tcBorders>
                  <w:hideMark/>
                </w:tcPr>
                <w:p w14:paraId="75037C92" w14:textId="77777777" w:rsidR="003B4B97" w:rsidRPr="00560F47" w:rsidRDefault="003B4B97" w:rsidP="003B4B97">
                  <w:pPr>
                    <w:jc w:val="both"/>
                  </w:pPr>
                  <w:r w:rsidRPr="00560F47">
                    <w:t>ZPS Zlín, personální ředitel</w:t>
                  </w:r>
                </w:p>
              </w:tc>
            </w:tr>
            <w:tr w:rsidR="003B4B97" w:rsidRPr="00560F47" w14:paraId="0F59B4BA" w14:textId="77777777" w:rsidTr="003B4B97">
              <w:tc>
                <w:tcPr>
                  <w:tcW w:w="1381" w:type="dxa"/>
                  <w:tcBorders>
                    <w:top w:val="nil"/>
                    <w:left w:val="nil"/>
                    <w:bottom w:val="nil"/>
                    <w:right w:val="nil"/>
                  </w:tcBorders>
                  <w:hideMark/>
                </w:tcPr>
                <w:p w14:paraId="1BB50696" w14:textId="77777777" w:rsidR="003B4B97" w:rsidRPr="00560F47" w:rsidRDefault="003B4B97" w:rsidP="003B4B97">
                  <w:pPr>
                    <w:jc w:val="both"/>
                  </w:pPr>
                  <w:r w:rsidRPr="00560F47">
                    <w:t>1995 - dosud</w:t>
                  </w:r>
                </w:p>
              </w:tc>
              <w:tc>
                <w:tcPr>
                  <w:tcW w:w="8363" w:type="dxa"/>
                  <w:tcBorders>
                    <w:top w:val="nil"/>
                    <w:left w:val="nil"/>
                    <w:bottom w:val="nil"/>
                    <w:right w:val="nil"/>
                  </w:tcBorders>
                  <w:hideMark/>
                </w:tcPr>
                <w:p w14:paraId="0ACA5634" w14:textId="77777777" w:rsidR="003B4B97" w:rsidRPr="00560F47" w:rsidRDefault="003B4B97" w:rsidP="003B4B97">
                  <w:pPr>
                    <w:jc w:val="both"/>
                  </w:pPr>
                  <w:r w:rsidRPr="00560F47">
                    <w:t>FaME UTB, docent, ředitel Ústavu managementu, prorektor UTB pro pedagogickou činnost (2001-2004), proděkan FaME UTB pro KS a CŽV (2004-2007), prorektor UTB pro mezinárodní vztahy (2009-2015), docent, Ústav managementu a marketingu, FaME UTB (2015 – dosud)</w:t>
                  </w:r>
                </w:p>
              </w:tc>
            </w:tr>
          </w:tbl>
          <w:p w14:paraId="7F770102" w14:textId="77777777" w:rsidR="003B4B97" w:rsidRPr="00560F47" w:rsidRDefault="003B4B97" w:rsidP="003B4B97">
            <w:pPr>
              <w:jc w:val="both"/>
            </w:pPr>
          </w:p>
        </w:tc>
      </w:tr>
      <w:tr w:rsidR="003B4B97" w:rsidRPr="00560F47" w14:paraId="2A0DF9AD" w14:textId="77777777" w:rsidTr="003B4B97">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72964D5" w14:textId="77777777" w:rsidR="003B4B97" w:rsidRPr="00560F47" w:rsidRDefault="003B4B97" w:rsidP="003B4B97">
            <w:pPr>
              <w:jc w:val="both"/>
            </w:pPr>
            <w:r w:rsidRPr="00560F47">
              <w:rPr>
                <w:b/>
              </w:rPr>
              <w:t>Zkušenosti s vedením kvalifikačních a rigorózních prací</w:t>
            </w:r>
          </w:p>
        </w:tc>
      </w:tr>
      <w:tr w:rsidR="003B4B97" w:rsidRPr="00560F47" w14:paraId="3E7A3F12" w14:textId="77777777" w:rsidTr="003B4B97">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75302175" w14:textId="77777777" w:rsidR="003B4B97" w:rsidRPr="00560F47" w:rsidRDefault="003B4B97" w:rsidP="003B4B97">
            <w:pPr>
              <w:jc w:val="both"/>
            </w:pPr>
            <w:r w:rsidRPr="00560F47">
              <w:t xml:space="preserve">Počet vedených bakalářských prací – </w:t>
            </w:r>
            <w:r>
              <w:t>36</w:t>
            </w:r>
          </w:p>
          <w:p w14:paraId="52808DDF" w14:textId="77777777" w:rsidR="003B4B97" w:rsidRPr="00560F47" w:rsidRDefault="003B4B97" w:rsidP="003B4B97">
            <w:pPr>
              <w:jc w:val="both"/>
            </w:pPr>
            <w:r w:rsidRPr="00560F47">
              <w:t xml:space="preserve">Počet vedených diplomových prací – </w:t>
            </w:r>
            <w:r>
              <w:t>7</w:t>
            </w:r>
            <w:r w:rsidRPr="00560F47">
              <w:t>4</w:t>
            </w:r>
          </w:p>
          <w:p w14:paraId="28CF9455" w14:textId="77777777" w:rsidR="003B4B97" w:rsidRPr="00560F47" w:rsidRDefault="003B4B97" w:rsidP="003B4B97">
            <w:pPr>
              <w:jc w:val="both"/>
            </w:pPr>
            <w:r w:rsidRPr="00560F47">
              <w:t>Počet vedených disertačních prací - 1</w:t>
            </w:r>
            <w:r>
              <w:t>5</w:t>
            </w:r>
          </w:p>
        </w:tc>
      </w:tr>
      <w:tr w:rsidR="003B4B97" w:rsidRPr="00560F47" w14:paraId="14EAA0E0" w14:textId="77777777" w:rsidTr="003B4B97">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2D2663C" w14:textId="77777777" w:rsidR="003B4B97" w:rsidRPr="00560F47" w:rsidRDefault="003B4B97" w:rsidP="003B4B97">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CA8FDB1" w14:textId="77777777" w:rsidR="003B4B97" w:rsidRPr="00560F47" w:rsidRDefault="003B4B97" w:rsidP="003B4B97">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A19265F" w14:textId="77777777" w:rsidR="003B4B97" w:rsidRPr="00560F47" w:rsidRDefault="003B4B97" w:rsidP="003B4B97">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41E1F7C2" w14:textId="77777777" w:rsidR="003B4B97" w:rsidRPr="00560F47" w:rsidRDefault="003B4B97" w:rsidP="003B4B97">
            <w:pPr>
              <w:jc w:val="both"/>
              <w:rPr>
                <w:b/>
              </w:rPr>
            </w:pPr>
            <w:r w:rsidRPr="00560F47">
              <w:rPr>
                <w:b/>
              </w:rPr>
              <w:t>Ohlasy publikací</w:t>
            </w:r>
          </w:p>
        </w:tc>
      </w:tr>
      <w:tr w:rsidR="003B4B97" w:rsidRPr="00560F47" w14:paraId="650DCEA9" w14:textId="77777777" w:rsidTr="003B4B97">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082A6B39" w14:textId="77777777" w:rsidR="003B4B97" w:rsidRPr="00560F47" w:rsidRDefault="003B4B97" w:rsidP="003B4B97">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5E6025DF" w14:textId="77777777" w:rsidR="003B4B97" w:rsidRPr="00560F47" w:rsidRDefault="003B4B97" w:rsidP="003B4B97">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2999D6BF" w14:textId="77777777" w:rsidR="003B4B97" w:rsidRPr="00560F47" w:rsidRDefault="003B4B97" w:rsidP="003B4B97">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0DD02519" w14:textId="77777777" w:rsidR="003B4B97" w:rsidRPr="00560F47" w:rsidRDefault="003B4B97" w:rsidP="003B4B97">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52BDD0B" w14:textId="77777777" w:rsidR="003B4B97" w:rsidRPr="00560F47" w:rsidRDefault="003B4B97" w:rsidP="003B4B97">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ECBA1DE" w14:textId="77777777" w:rsidR="003B4B97" w:rsidRPr="00560F47" w:rsidRDefault="003B4B97" w:rsidP="003B4B97">
            <w:pPr>
              <w:jc w:val="both"/>
            </w:pPr>
            <w:r w:rsidRPr="00560F47">
              <w:rPr>
                <w:b/>
                <w:sz w:val="18"/>
              </w:rPr>
              <w:t>ostatní</w:t>
            </w:r>
          </w:p>
        </w:tc>
      </w:tr>
      <w:tr w:rsidR="003B4B97" w:rsidRPr="00560F47" w14:paraId="53855C73" w14:textId="77777777" w:rsidTr="003B4B97">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BE23E7" w14:textId="77777777" w:rsidR="003B4B97" w:rsidRPr="00560F47" w:rsidRDefault="003B4B97" w:rsidP="003B4B97">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742E15" w14:textId="77777777" w:rsidR="003B4B97" w:rsidRPr="00560F47" w:rsidRDefault="003B4B97" w:rsidP="003B4B97">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E18BB51" w14:textId="77777777" w:rsidR="003B4B97" w:rsidRPr="00560F47" w:rsidRDefault="003B4B97" w:rsidP="003B4B97">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5D6C42E" w14:textId="77777777" w:rsidR="003B4B97" w:rsidRPr="00560F47" w:rsidRDefault="003B4B97" w:rsidP="003B4B97">
            <w:pPr>
              <w:jc w:val="both"/>
              <w:rPr>
                <w:b/>
              </w:rPr>
            </w:pPr>
            <w:r>
              <w:rPr>
                <w:b/>
              </w:rPr>
              <w:t>24</w:t>
            </w:r>
          </w:p>
        </w:tc>
        <w:tc>
          <w:tcPr>
            <w:tcW w:w="693" w:type="dxa"/>
            <w:vMerge w:val="restart"/>
            <w:tcBorders>
              <w:top w:val="single" w:sz="4" w:space="0" w:color="auto"/>
              <w:left w:val="single" w:sz="4" w:space="0" w:color="auto"/>
              <w:bottom w:val="single" w:sz="4" w:space="0" w:color="auto"/>
              <w:right w:val="single" w:sz="4" w:space="0" w:color="auto"/>
            </w:tcBorders>
            <w:hideMark/>
          </w:tcPr>
          <w:p w14:paraId="0B30E391" w14:textId="77777777" w:rsidR="003B4B97" w:rsidRPr="00560F47" w:rsidRDefault="003B4B97" w:rsidP="003B4B97">
            <w:pPr>
              <w:jc w:val="both"/>
              <w:rPr>
                <w:b/>
              </w:rPr>
            </w:pPr>
            <w:r>
              <w:rPr>
                <w:b/>
              </w:rPr>
              <w:t>16</w:t>
            </w:r>
          </w:p>
        </w:tc>
        <w:tc>
          <w:tcPr>
            <w:tcW w:w="694" w:type="dxa"/>
            <w:vMerge w:val="restart"/>
            <w:tcBorders>
              <w:top w:val="single" w:sz="4" w:space="0" w:color="auto"/>
              <w:left w:val="single" w:sz="4" w:space="0" w:color="auto"/>
              <w:bottom w:val="single" w:sz="4" w:space="0" w:color="auto"/>
              <w:right w:val="single" w:sz="4" w:space="0" w:color="auto"/>
            </w:tcBorders>
            <w:hideMark/>
          </w:tcPr>
          <w:p w14:paraId="6D96F6C2" w14:textId="77777777" w:rsidR="003B4B97" w:rsidRPr="00560F47" w:rsidRDefault="003B4B97" w:rsidP="003B4B97">
            <w:pPr>
              <w:jc w:val="both"/>
              <w:rPr>
                <w:b/>
              </w:rPr>
            </w:pPr>
            <w:r>
              <w:rPr>
                <w:b/>
              </w:rPr>
              <w:t>5</w:t>
            </w:r>
            <w:r w:rsidRPr="00560F47">
              <w:rPr>
                <w:b/>
              </w:rPr>
              <w:t>8</w:t>
            </w:r>
          </w:p>
        </w:tc>
      </w:tr>
      <w:tr w:rsidR="003B4B97" w:rsidRPr="00560F47" w14:paraId="67347C98" w14:textId="77777777" w:rsidTr="003B4B97">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3E3877E0" w14:textId="77777777" w:rsidR="003B4B97" w:rsidRPr="00560F47" w:rsidRDefault="003B4B97" w:rsidP="003B4B97">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75BACE3" w14:textId="77777777" w:rsidR="003B4B97" w:rsidRPr="00560F47" w:rsidRDefault="003B4B97" w:rsidP="003B4B97">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3043225" w14:textId="77777777" w:rsidR="003B4B97" w:rsidRPr="00560F47" w:rsidRDefault="003B4B97" w:rsidP="003B4B9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43047954" w14:textId="77777777" w:rsidR="003B4B97" w:rsidRPr="00560F47" w:rsidRDefault="003B4B97" w:rsidP="003B4B9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DAF54B9" w14:textId="77777777" w:rsidR="003B4B97" w:rsidRPr="00560F47" w:rsidRDefault="003B4B97" w:rsidP="003B4B9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6A520270" w14:textId="77777777" w:rsidR="003B4B97" w:rsidRPr="00560F47" w:rsidRDefault="003B4B97" w:rsidP="003B4B97">
            <w:pPr>
              <w:rPr>
                <w:b/>
              </w:rPr>
            </w:pPr>
          </w:p>
        </w:tc>
      </w:tr>
      <w:tr w:rsidR="003B4B97" w:rsidRPr="00560F47" w14:paraId="0FB2E714" w14:textId="77777777" w:rsidTr="003B4B9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39CC15D" w14:textId="77777777" w:rsidR="003B4B97" w:rsidRPr="00560F47" w:rsidRDefault="003B4B97" w:rsidP="003B4B97">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3B4B97" w:rsidRPr="00560F47" w14:paraId="6FA3B3B4" w14:textId="77777777" w:rsidTr="003B4B97">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5D579905" w14:textId="4344C1B2" w:rsidR="003B4B97" w:rsidRPr="00867591" w:rsidRDefault="003B4B97" w:rsidP="00867591">
            <w:pPr>
              <w:pStyle w:val="bb"/>
              <w:ind w:left="0" w:firstLine="0"/>
              <w:jc w:val="both"/>
              <w:rPr>
                <w:color w:val="auto"/>
              </w:rPr>
            </w:pPr>
            <w:r w:rsidRPr="00867591">
              <w:rPr>
                <w:color w:val="auto"/>
              </w:rPr>
              <w:t xml:space="preserve">SAHA, N., SAHA, T., </w:t>
            </w:r>
            <w:r w:rsidRPr="00867591">
              <w:rPr>
                <w:bCs/>
                <w:color w:val="auto"/>
              </w:rPr>
              <w:t>GREGAR, A</w:t>
            </w:r>
            <w:r w:rsidRPr="00867591">
              <w:rPr>
                <w:color w:val="auto"/>
              </w:rPr>
              <w:t xml:space="preserve">., SAHA, P. </w:t>
            </w:r>
            <w:r w:rsidRPr="00867591">
              <w:rPr>
                <w:bCs/>
                <w:color w:val="auto"/>
                <w:szCs w:val="24"/>
              </w:rPr>
              <w:t>Disruptive Technological Innovation and Organizational Agility</w:t>
            </w:r>
            <w:r w:rsidRPr="00867591">
              <w:rPr>
                <w:i/>
                <w:color w:val="auto"/>
              </w:rPr>
              <w:t xml:space="preserve"> </w:t>
            </w:r>
            <w:r w:rsidRPr="00867591">
              <w:rPr>
                <w:bCs/>
                <w:color w:val="auto"/>
                <w:szCs w:val="24"/>
              </w:rPr>
              <w:t xml:space="preserve">Development: Do They Build Workforce Resilience? </w:t>
            </w:r>
            <w:r w:rsidRPr="00867591">
              <w:rPr>
                <w:color w:val="auto"/>
              </w:rPr>
              <w:t xml:space="preserve">In </w:t>
            </w:r>
            <w:r w:rsidRPr="00867591">
              <w:rPr>
                <w:i/>
                <w:color w:val="auto"/>
              </w:rPr>
              <w:t>16. European Conference on Innovation and Entrepreneurhip</w:t>
            </w:r>
            <w:r w:rsidR="00386B19">
              <w:rPr>
                <w:i/>
                <w:color w:val="auto"/>
              </w:rPr>
              <w:t xml:space="preserve">. </w:t>
            </w:r>
            <w:r w:rsidR="00386B19">
              <w:rPr>
                <w:color w:val="auto"/>
              </w:rPr>
              <w:t>Lisboa:</w:t>
            </w:r>
            <w:r w:rsidR="00386B19" w:rsidRPr="00867591">
              <w:rPr>
                <w:color w:val="auto"/>
              </w:rPr>
              <w:t xml:space="preserve"> ISCTE IU</w:t>
            </w:r>
            <w:r w:rsidR="00386B19">
              <w:rPr>
                <w:color w:val="auto"/>
              </w:rPr>
              <w:t>,</w:t>
            </w:r>
            <w:r w:rsidRPr="00867591">
              <w:rPr>
                <w:i/>
                <w:color w:val="auto"/>
              </w:rPr>
              <w:t xml:space="preserve"> </w:t>
            </w:r>
            <w:r w:rsidRPr="00867591">
              <w:rPr>
                <w:color w:val="auto"/>
              </w:rPr>
              <w:t>pp 837-845,</w:t>
            </w:r>
            <w:r w:rsidR="00386B19">
              <w:rPr>
                <w:color w:val="auto"/>
              </w:rPr>
              <w:t xml:space="preserve"> </w:t>
            </w:r>
            <w:r w:rsidRPr="00867591">
              <w:rPr>
                <w:color w:val="auto"/>
              </w:rPr>
              <w:t>2021.</w:t>
            </w:r>
            <w:r w:rsidRPr="00867591">
              <w:rPr>
                <w:rFonts w:ascii="Calibri" w:hAnsi="Calibri" w:cs="Calibri"/>
                <w:color w:val="auto"/>
              </w:rPr>
              <w:t xml:space="preserve"> </w:t>
            </w:r>
            <w:r w:rsidRPr="00867591">
              <w:rPr>
                <w:color w:val="auto"/>
              </w:rPr>
              <w:t xml:space="preserve">ISBN </w:t>
            </w:r>
            <w:r w:rsidRPr="00867591">
              <w:rPr>
                <w:color w:val="auto"/>
                <w:szCs w:val="24"/>
              </w:rPr>
              <w:t>978-1-914587-09-</w:t>
            </w:r>
            <w:proofErr w:type="gramStart"/>
            <w:r w:rsidRPr="00867591">
              <w:rPr>
                <w:color w:val="auto"/>
                <w:szCs w:val="24"/>
              </w:rPr>
              <w:t>2</w:t>
            </w:r>
            <w:r w:rsidR="00761C96">
              <w:rPr>
                <w:color w:val="auto"/>
                <w:szCs w:val="24"/>
              </w:rPr>
              <w:t>.</w:t>
            </w:r>
            <w:r w:rsidRPr="00867591">
              <w:rPr>
                <w:color w:val="auto"/>
              </w:rPr>
              <w:t xml:space="preserve"> </w:t>
            </w:r>
            <w:r w:rsidR="00761C96">
              <w:rPr>
                <w:color w:val="auto"/>
              </w:rPr>
              <w:t xml:space="preserve"> (</w:t>
            </w:r>
            <w:proofErr w:type="gramEnd"/>
            <w:r w:rsidR="00761C96">
              <w:rPr>
                <w:color w:val="auto"/>
              </w:rPr>
              <w:t>15%)</w:t>
            </w:r>
          </w:p>
          <w:p w14:paraId="04963BD9" w14:textId="74A9C420" w:rsidR="003B4B97" w:rsidRPr="001A7DAB" w:rsidRDefault="003B4B97" w:rsidP="00386B19">
            <w:pPr>
              <w:pStyle w:val="bb"/>
              <w:ind w:left="0" w:firstLine="0"/>
              <w:jc w:val="both"/>
              <w:rPr>
                <w:color w:val="auto"/>
              </w:rPr>
            </w:pPr>
            <w:r w:rsidRPr="00867591">
              <w:rPr>
                <w:color w:val="auto"/>
              </w:rPr>
              <w:t xml:space="preserve">KURUPPUGE, R. H., </w:t>
            </w:r>
            <w:r w:rsidRPr="00867591">
              <w:rPr>
                <w:bCs/>
                <w:color w:val="auto"/>
              </w:rPr>
              <w:t>GREGAR, A.</w:t>
            </w:r>
            <w:r w:rsidRPr="00867591">
              <w:rPr>
                <w:color w:val="auto"/>
              </w:rPr>
              <w:t xml:space="preserve"> Strategic, Tactical and Operational Decisions in Family Businesses: A Qualitative Case Study. </w:t>
            </w:r>
            <w:r w:rsidRPr="00867591">
              <w:rPr>
                <w:i/>
                <w:color w:val="auto"/>
              </w:rPr>
              <w:t>The Qu</w:t>
            </w:r>
            <w:r w:rsidRPr="001A7DAB">
              <w:rPr>
                <w:i/>
                <w:color w:val="auto"/>
              </w:rPr>
              <w:t>alitative Report,</w:t>
            </w:r>
            <w:r w:rsidRPr="001A7DAB">
              <w:rPr>
                <w:color w:val="auto"/>
              </w:rPr>
              <w:t xml:space="preserve"> </w:t>
            </w:r>
            <w:r w:rsidR="00867591" w:rsidRPr="001A7DAB">
              <w:rPr>
                <w:color w:val="auto"/>
              </w:rPr>
              <w:t xml:space="preserve">2020, </w:t>
            </w:r>
            <w:r w:rsidRPr="001A7DAB">
              <w:rPr>
                <w:color w:val="auto"/>
              </w:rPr>
              <w:t xml:space="preserve">Vol. 25, No 6, pp 1599-1618. </w:t>
            </w:r>
            <w:hyperlink r:id="rId26" w:history="1">
              <w:r w:rsidR="001A7DAB" w:rsidRPr="001A7DAB">
                <w:rPr>
                  <w:rStyle w:val="Hypertextovodkaz"/>
                  <w:color w:val="auto"/>
                  <w:u w:val="none"/>
                </w:rPr>
                <w:t>https://doi.org/10.46743/2160-3715/2020.2945</w:t>
              </w:r>
            </w:hyperlink>
            <w:r w:rsidR="001A7DAB" w:rsidRPr="001A7DAB">
              <w:rPr>
                <w:color w:val="auto"/>
              </w:rPr>
              <w:t xml:space="preserve"> (</w:t>
            </w:r>
            <w:proofErr w:type="gramStart"/>
            <w:r w:rsidR="001A7DAB" w:rsidRPr="001A7DAB">
              <w:rPr>
                <w:color w:val="auto"/>
              </w:rPr>
              <w:t>40%</w:t>
            </w:r>
            <w:proofErr w:type="gramEnd"/>
            <w:r w:rsidR="001A7DAB" w:rsidRPr="001A7DAB">
              <w:rPr>
                <w:color w:val="auto"/>
              </w:rPr>
              <w:t>)</w:t>
            </w:r>
          </w:p>
          <w:p w14:paraId="1C724741" w14:textId="64EDFC74" w:rsidR="00867591" w:rsidRPr="00867591" w:rsidRDefault="003B4B97" w:rsidP="00867591">
            <w:pPr>
              <w:pStyle w:val="bb"/>
              <w:ind w:left="0" w:firstLine="0"/>
              <w:jc w:val="both"/>
              <w:rPr>
                <w:color w:val="auto"/>
              </w:rPr>
            </w:pPr>
            <w:r w:rsidRPr="001A7DAB">
              <w:rPr>
                <w:bCs/>
                <w:color w:val="auto"/>
              </w:rPr>
              <w:t>GREGAR, A.,</w:t>
            </w:r>
            <w:r w:rsidRPr="001A7DAB">
              <w:rPr>
                <w:color w:val="auto"/>
              </w:rPr>
              <w:t xml:space="preserve"> MATOŠKOVÁ</w:t>
            </w:r>
            <w:r w:rsidRPr="00867591">
              <w:rPr>
                <w:color w:val="auto"/>
              </w:rPr>
              <w:t>, J.</w:t>
            </w:r>
            <w:r w:rsidR="001A7DAB">
              <w:rPr>
                <w:color w:val="auto"/>
              </w:rPr>
              <w:t>,</w:t>
            </w:r>
            <w:r w:rsidRPr="00867591">
              <w:rPr>
                <w:color w:val="auto"/>
              </w:rPr>
              <w:t xml:space="preserve"> </w:t>
            </w:r>
            <w:r w:rsidR="001A7DAB" w:rsidRPr="00867591">
              <w:rPr>
                <w:color w:val="auto"/>
              </w:rPr>
              <w:t xml:space="preserve">PEJŘOVÁ, I. </w:t>
            </w:r>
            <w:r w:rsidRPr="00867591">
              <w:rPr>
                <w:color w:val="auto"/>
              </w:rPr>
              <w:t xml:space="preserve">Smart Factory. What Employees Will the Company Need in the Future? In: </w:t>
            </w:r>
            <w:r w:rsidRPr="00867591">
              <w:rPr>
                <w:i/>
                <w:color w:val="auto"/>
              </w:rPr>
              <w:t>Sborník Psychologie práce a organizace 2019.</w:t>
            </w:r>
            <w:r w:rsidR="00867591">
              <w:rPr>
                <w:i/>
                <w:color w:val="auto"/>
              </w:rPr>
              <w:t xml:space="preserve"> </w:t>
            </w:r>
            <w:r w:rsidRPr="00867591">
              <w:rPr>
                <w:i/>
                <w:color w:val="auto"/>
              </w:rPr>
              <w:t>18. mezinárodní konference PPaO 2019, Brno</w:t>
            </w:r>
            <w:r w:rsidRPr="00867591">
              <w:rPr>
                <w:color w:val="auto"/>
              </w:rPr>
              <w:t>. Brno: FSS MU, 2019, s. 111-118. ISBN 978-80-210-9488-8.</w:t>
            </w:r>
            <w:r w:rsidR="001A7DAB">
              <w:rPr>
                <w:color w:val="auto"/>
              </w:rPr>
              <w:t xml:space="preserve"> (</w:t>
            </w:r>
            <w:proofErr w:type="gramStart"/>
            <w:r w:rsidR="001A7DAB">
              <w:rPr>
                <w:color w:val="auto"/>
              </w:rPr>
              <w:t>40%</w:t>
            </w:r>
            <w:proofErr w:type="gramEnd"/>
            <w:r w:rsidR="001A7DAB">
              <w:rPr>
                <w:color w:val="auto"/>
              </w:rPr>
              <w:t>)</w:t>
            </w:r>
          </w:p>
          <w:p w14:paraId="67243917" w14:textId="5EBA89A7" w:rsidR="00867591" w:rsidRPr="00867591" w:rsidRDefault="00867591" w:rsidP="00867591">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Employee’s Organizational Preferences: a Study of Family Businesses. </w:t>
            </w:r>
            <w:r w:rsidRPr="00867591">
              <w:rPr>
                <w:i/>
                <w:color w:val="auto"/>
              </w:rPr>
              <w:t>Economics and Sociology</w:t>
            </w:r>
            <w:r w:rsidRPr="00867591">
              <w:rPr>
                <w:color w:val="auto"/>
              </w:rPr>
              <w:t xml:space="preserve">, </w:t>
            </w:r>
            <w:r>
              <w:rPr>
                <w:color w:val="auto"/>
              </w:rPr>
              <w:t xml:space="preserve">2018. </w:t>
            </w:r>
            <w:r w:rsidRPr="00867591">
              <w:rPr>
                <w:color w:val="auto"/>
              </w:rPr>
              <w:t xml:space="preserve">Vol 11, No 1, pp 255-266. ISSN </w:t>
            </w:r>
            <w:proofErr w:type="gramStart"/>
            <w:r w:rsidRPr="00867591">
              <w:rPr>
                <w:color w:val="auto"/>
              </w:rPr>
              <w:t>2071-789X</w:t>
            </w:r>
            <w:proofErr w:type="gramEnd"/>
            <w:r w:rsidRPr="00867591">
              <w:rPr>
                <w:color w:val="auto"/>
              </w:rPr>
              <w:t>.</w:t>
            </w:r>
            <w:r w:rsidR="00761C96">
              <w:rPr>
                <w:color w:val="auto"/>
              </w:rPr>
              <w:t xml:space="preserve"> </w:t>
            </w:r>
            <w:r w:rsidR="00761C96" w:rsidRPr="00861714">
              <w:rPr>
                <w:color w:val="auto"/>
              </w:rPr>
              <w:t>(30%)</w:t>
            </w:r>
          </w:p>
          <w:p w14:paraId="1ECD2A4F" w14:textId="5FB083F4" w:rsidR="00867591" w:rsidRPr="00867591" w:rsidRDefault="00867591" w:rsidP="00867591">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Survival and Longevity of Family Businesses: A Case of Eastern Business Culture, </w:t>
            </w:r>
            <w:r w:rsidRPr="00867591">
              <w:rPr>
                <w:i/>
                <w:color w:val="auto"/>
              </w:rPr>
              <w:t>E&amp;M Economics and Management</w:t>
            </w:r>
            <w:r w:rsidRPr="00867591">
              <w:rPr>
                <w:color w:val="auto"/>
              </w:rPr>
              <w:t xml:space="preserve">, </w:t>
            </w:r>
            <w:r>
              <w:rPr>
                <w:color w:val="auto"/>
              </w:rPr>
              <w:t xml:space="preserve">2018. </w:t>
            </w:r>
            <w:r w:rsidRPr="00867591">
              <w:rPr>
                <w:color w:val="auto"/>
              </w:rPr>
              <w:t>Vol XXI, No 4, pp 159-174. ISSN 1212-3609.</w:t>
            </w:r>
            <w:r w:rsidR="001A7DAB">
              <w:rPr>
                <w:color w:val="auto"/>
              </w:rPr>
              <w:t xml:space="preserve"> (</w:t>
            </w:r>
            <w:proofErr w:type="gramStart"/>
            <w:r w:rsidR="001A7DAB">
              <w:rPr>
                <w:color w:val="auto"/>
              </w:rPr>
              <w:t>30%</w:t>
            </w:r>
            <w:proofErr w:type="gramEnd"/>
            <w:r w:rsidR="001A7DAB">
              <w:rPr>
                <w:color w:val="auto"/>
              </w:rPr>
              <w:t>)</w:t>
            </w:r>
          </w:p>
          <w:p w14:paraId="1DBB85E5" w14:textId="77777777" w:rsidR="003B4B97" w:rsidRPr="00560F47" w:rsidRDefault="003B4B97" w:rsidP="003B4B97">
            <w:pPr>
              <w:jc w:val="both"/>
              <w:rPr>
                <w:rFonts w:ascii="Helvetica" w:hAnsi="Helvetica" w:cs="Helvetica"/>
                <w:color w:val="444444"/>
                <w:sz w:val="18"/>
                <w:szCs w:val="18"/>
                <w:shd w:val="clear" w:color="auto" w:fill="FFFFFF"/>
              </w:rPr>
            </w:pPr>
            <w:r w:rsidRPr="00560F47">
              <w:rPr>
                <w:i/>
              </w:rPr>
              <w:t>Přehled projektové činnosti:</w:t>
            </w:r>
          </w:p>
          <w:p w14:paraId="3E0C7536" w14:textId="77777777" w:rsidR="003B4B97" w:rsidRDefault="003B4B97" w:rsidP="003B4B97">
            <w:pPr>
              <w:pStyle w:val="bb"/>
            </w:pPr>
            <w:r>
              <w:t>GAČR, 2008-2010, řešitel, Rozvoj tacitních znalostí manažerů</w:t>
            </w:r>
          </w:p>
          <w:p w14:paraId="7EF97C58" w14:textId="77777777" w:rsidR="003B4B97" w:rsidRDefault="003B4B97" w:rsidP="003B4B97">
            <w:pPr>
              <w:pStyle w:val="bb"/>
            </w:pPr>
            <w:r>
              <w:t>GAČR, 2012-2014, spoluřešitel, Měření akademických tacitních znalostí</w:t>
            </w:r>
          </w:p>
          <w:p w14:paraId="4424331B" w14:textId="77777777" w:rsidR="003B4B97" w:rsidRDefault="003B4B97" w:rsidP="003B4B97">
            <w:pPr>
              <w:pStyle w:val="bb"/>
            </w:pPr>
            <w:r>
              <w:t>TAČR, 2012-2014, řešitel, Výkonový potenciál pracovníků 50+ a specifické formy řízení lidských zdrojů podniku</w:t>
            </w:r>
          </w:p>
          <w:p w14:paraId="3845FA65" w14:textId="4509E0AE" w:rsidR="003B4B97" w:rsidRPr="00560F47" w:rsidRDefault="003B4B97" w:rsidP="00386B19">
            <w:pPr>
              <w:pStyle w:val="bb"/>
            </w:pPr>
            <w:r>
              <w:t xml:space="preserve">EFRR MPO ČR OPPIK, </w:t>
            </w:r>
            <w:proofErr w:type="gramStart"/>
            <w:r>
              <w:t>2018 – 2021</w:t>
            </w:r>
            <w:proofErr w:type="gramEnd"/>
            <w:r>
              <w:t>, řešitel, Smart Factory v prostředí výrobního závodu</w:t>
            </w:r>
          </w:p>
        </w:tc>
      </w:tr>
      <w:tr w:rsidR="003B4B97" w:rsidRPr="00560F47" w14:paraId="75EC08CB" w14:textId="77777777" w:rsidTr="003B4B97">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631F760" w14:textId="77777777" w:rsidR="003B4B97" w:rsidRPr="00560F47" w:rsidRDefault="003B4B97" w:rsidP="003B4B97">
            <w:pPr>
              <w:rPr>
                <w:b/>
              </w:rPr>
            </w:pPr>
            <w:r w:rsidRPr="00560F47">
              <w:rPr>
                <w:b/>
              </w:rPr>
              <w:t>Působení v zahraničí</w:t>
            </w:r>
          </w:p>
        </w:tc>
      </w:tr>
      <w:tr w:rsidR="003B4B97" w:rsidRPr="00560F47" w14:paraId="395A5067" w14:textId="77777777" w:rsidTr="003B4B97">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7B1A5BBD" w14:textId="6C78E6CE" w:rsidR="003B4B97" w:rsidRDefault="003B4B97" w:rsidP="00867591">
            <w:pPr>
              <w:pStyle w:val="Dd"/>
              <w:ind w:left="669" w:hanging="669"/>
            </w:pPr>
            <w:r>
              <w:t>2010</w:t>
            </w:r>
            <w:r>
              <w:tab/>
              <w:t>Huddersfield University Business School, Velká Británie, 2 týdny</w:t>
            </w:r>
          </w:p>
          <w:p w14:paraId="3D3E5593" w14:textId="77777777" w:rsidR="003B4B97" w:rsidRDefault="003B4B97" w:rsidP="00867591">
            <w:pPr>
              <w:pStyle w:val="Dd"/>
              <w:ind w:left="669" w:hanging="669"/>
            </w:pPr>
            <w:r>
              <w:t>2012</w:t>
            </w:r>
            <w:r>
              <w:tab/>
              <w:t>University of Science and Technology Beijing, Peking, Čína, 1 týden</w:t>
            </w:r>
          </w:p>
          <w:p w14:paraId="1B65C23E" w14:textId="08F97869" w:rsidR="003B4B97" w:rsidRDefault="003B4B97" w:rsidP="00867591">
            <w:pPr>
              <w:pStyle w:val="Dd"/>
              <w:ind w:left="669" w:hanging="669"/>
            </w:pPr>
            <w:r>
              <w:t>2013</w:t>
            </w:r>
            <w:r>
              <w:tab/>
              <w:t>Universidade Feevale, School of Business Administration, Brazilie, 1 týden</w:t>
            </w:r>
          </w:p>
          <w:p w14:paraId="29D99632" w14:textId="0E4BB207" w:rsidR="003B4B97" w:rsidRDefault="003B4B97" w:rsidP="00867591">
            <w:pPr>
              <w:pStyle w:val="Dd"/>
              <w:ind w:left="669" w:hanging="669"/>
            </w:pPr>
            <w:r>
              <w:t>2013</w:t>
            </w:r>
            <w:r>
              <w:tab/>
              <w:t>Pharos University in Alexandria, Faculty of Engineering, Egypt, 1 týden</w:t>
            </w:r>
          </w:p>
          <w:p w14:paraId="1B63D58E" w14:textId="7F3AD008" w:rsidR="003B4B97" w:rsidRDefault="003B4B97" w:rsidP="00867591">
            <w:pPr>
              <w:pStyle w:val="Dd"/>
              <w:ind w:left="669" w:hanging="669"/>
            </w:pPr>
            <w:r>
              <w:t>2014</w:t>
            </w:r>
            <w:r>
              <w:tab/>
              <w:t>University of Delhi, Faculty Science and Technology, New Delhi, Indie, 1 týden</w:t>
            </w:r>
          </w:p>
          <w:p w14:paraId="264ED551" w14:textId="140633AA" w:rsidR="003B4B97" w:rsidRPr="00560F47" w:rsidRDefault="003B4B97" w:rsidP="00B6252E">
            <w:pPr>
              <w:pStyle w:val="Dd"/>
              <w:ind w:left="669" w:hanging="669"/>
              <w:rPr>
                <w:b/>
              </w:rPr>
            </w:pPr>
            <w:r>
              <w:lastRenderedPageBreak/>
              <w:t>2016</w:t>
            </w:r>
            <w:r>
              <w:tab/>
              <w:t>Ton Duc Thang University, School of Business Admin., HCMC, Viet-Nam, 2 týdny</w:t>
            </w:r>
          </w:p>
        </w:tc>
      </w:tr>
      <w:tr w:rsidR="003B4B97" w:rsidRPr="00560F47" w14:paraId="5790D044" w14:textId="77777777" w:rsidTr="003B4B97">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8CB604D" w14:textId="77777777" w:rsidR="003B4B97" w:rsidRPr="00560F47" w:rsidRDefault="003B4B97" w:rsidP="003B4B97">
            <w:pPr>
              <w:jc w:val="both"/>
              <w:rPr>
                <w:b/>
              </w:rPr>
            </w:pPr>
            <w:r w:rsidRPr="00560F47">
              <w:rPr>
                <w:b/>
              </w:rPr>
              <w:lastRenderedPageBreak/>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0D3A3E7F" w14:textId="2C1B9DD5" w:rsidR="003B4B97" w:rsidRPr="00560F47" w:rsidRDefault="003B4B97" w:rsidP="003B4B9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7C3D6B" w14:textId="77777777" w:rsidR="003B4B97" w:rsidRPr="00560F47" w:rsidRDefault="003B4B97" w:rsidP="003B4B97">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4F4CFCF3" w14:textId="18373002" w:rsidR="003B4B97" w:rsidRPr="00560F47" w:rsidRDefault="003B4B97" w:rsidP="003B4B97">
            <w:pPr>
              <w:jc w:val="both"/>
            </w:pPr>
          </w:p>
        </w:tc>
      </w:tr>
    </w:tbl>
    <w:p w14:paraId="6992A04F" w14:textId="77777777" w:rsidR="003B4B97" w:rsidRDefault="003B4B97" w:rsidP="003B4B97"/>
    <w:p w14:paraId="391CEE36" w14:textId="77777777" w:rsidR="003B4B97" w:rsidRDefault="003B4B97" w:rsidP="003B4B97"/>
    <w:p w14:paraId="25EB5C98" w14:textId="77777777" w:rsidR="003B4B97" w:rsidRDefault="003B4B97" w:rsidP="003B4B97"/>
    <w:p w14:paraId="514BF7ED" w14:textId="77777777" w:rsidR="003B4B97" w:rsidRDefault="003B4B97" w:rsidP="003B4B97"/>
    <w:p w14:paraId="6A732E97" w14:textId="77777777" w:rsidR="003B4B97" w:rsidRDefault="003B4B97" w:rsidP="003B4B97"/>
    <w:p w14:paraId="5FCF3B7C" w14:textId="77777777" w:rsidR="003B4B97" w:rsidRDefault="003B4B97" w:rsidP="003B4B97"/>
    <w:p w14:paraId="2C29DBB7" w14:textId="77777777" w:rsidR="003B4B97" w:rsidRDefault="003B4B97" w:rsidP="003B4B97"/>
    <w:p w14:paraId="5CDEC2E3" w14:textId="77777777" w:rsidR="003B4B97" w:rsidRDefault="003B4B97" w:rsidP="003B4B97"/>
    <w:p w14:paraId="68E75C46" w14:textId="66BE75A8" w:rsidR="003B4B97" w:rsidRDefault="003B4B97" w:rsidP="003B4B97"/>
    <w:p w14:paraId="33B4A013" w14:textId="336DBDEA" w:rsidR="00867591" w:rsidRDefault="00867591" w:rsidP="003B4B97"/>
    <w:p w14:paraId="141B78A7" w14:textId="7CF04C72" w:rsidR="00867591" w:rsidRDefault="00867591" w:rsidP="003B4B97"/>
    <w:p w14:paraId="29B1B0F2" w14:textId="20DDED63" w:rsidR="00867591" w:rsidRDefault="00867591" w:rsidP="003B4B97"/>
    <w:p w14:paraId="7CE8AEA7" w14:textId="058125A5" w:rsidR="00867591" w:rsidRDefault="00867591" w:rsidP="003B4B97"/>
    <w:p w14:paraId="468DF0D9" w14:textId="4E5DA0BA" w:rsidR="00867591" w:rsidRDefault="00867591" w:rsidP="003B4B97"/>
    <w:p w14:paraId="78EBEEFC" w14:textId="0E3C3D93" w:rsidR="00867591" w:rsidRDefault="00867591" w:rsidP="003B4B97"/>
    <w:p w14:paraId="3812E5FA" w14:textId="480D7CCA" w:rsidR="00867591" w:rsidRDefault="00867591" w:rsidP="003B4B97"/>
    <w:p w14:paraId="48792A79" w14:textId="6B5F3CAB" w:rsidR="00867591" w:rsidRDefault="00867591" w:rsidP="003B4B97"/>
    <w:p w14:paraId="3FA76EB9" w14:textId="154F79C3" w:rsidR="00867591" w:rsidRDefault="00867591" w:rsidP="003B4B97"/>
    <w:p w14:paraId="24FEFD6A" w14:textId="654CA199" w:rsidR="00867591" w:rsidRDefault="00867591" w:rsidP="003B4B97"/>
    <w:p w14:paraId="47E05F78" w14:textId="05BB6639" w:rsidR="00867591" w:rsidRDefault="00867591" w:rsidP="003B4B97"/>
    <w:p w14:paraId="014D5434" w14:textId="0EA40AE9" w:rsidR="00867591" w:rsidRDefault="00867591" w:rsidP="003B4B97"/>
    <w:p w14:paraId="46435314" w14:textId="1FD701B8" w:rsidR="00867591" w:rsidRDefault="00867591" w:rsidP="003B4B97"/>
    <w:p w14:paraId="1669AABE" w14:textId="6EC7E5A8" w:rsidR="00867591" w:rsidRDefault="00867591" w:rsidP="003B4B97"/>
    <w:p w14:paraId="05C24570" w14:textId="08EE8047" w:rsidR="00867591" w:rsidRDefault="00867591" w:rsidP="003B4B97"/>
    <w:p w14:paraId="40BBEC2D" w14:textId="04603FA9" w:rsidR="00867591" w:rsidRDefault="00867591" w:rsidP="003B4B97"/>
    <w:p w14:paraId="7B76EA8B" w14:textId="1C10C086" w:rsidR="00867591" w:rsidRDefault="00867591" w:rsidP="003B4B97"/>
    <w:p w14:paraId="49B6890E" w14:textId="7AB4B6A6" w:rsidR="00867591" w:rsidRDefault="00867591" w:rsidP="003B4B97"/>
    <w:p w14:paraId="01CFF2F9" w14:textId="21A8E6E4" w:rsidR="00867591" w:rsidRDefault="00867591" w:rsidP="003B4B97"/>
    <w:p w14:paraId="67AE87A7" w14:textId="2D9705CF" w:rsidR="00867591" w:rsidRDefault="00867591" w:rsidP="003B4B97"/>
    <w:p w14:paraId="15C69E82" w14:textId="7FBB9F90" w:rsidR="00867591" w:rsidRDefault="00867591" w:rsidP="003B4B97"/>
    <w:p w14:paraId="5BE55C4F" w14:textId="09132C6D" w:rsidR="00867591" w:rsidRDefault="00867591" w:rsidP="003B4B97"/>
    <w:p w14:paraId="3F9C1063" w14:textId="612D880B" w:rsidR="00867591" w:rsidRDefault="00867591" w:rsidP="003B4B97"/>
    <w:p w14:paraId="2AC90549" w14:textId="7CDC7B96" w:rsidR="00867591" w:rsidRDefault="00867591" w:rsidP="003B4B97"/>
    <w:p w14:paraId="317E20EE" w14:textId="4EC2129E" w:rsidR="00867591" w:rsidRDefault="00867591" w:rsidP="003B4B97"/>
    <w:p w14:paraId="06510E2B" w14:textId="6E994822" w:rsidR="00867591" w:rsidRDefault="00867591" w:rsidP="003B4B97"/>
    <w:p w14:paraId="09712941" w14:textId="5548617A" w:rsidR="00867591" w:rsidRDefault="00867591" w:rsidP="003B4B97"/>
    <w:p w14:paraId="54D06E5E" w14:textId="5B26FF50" w:rsidR="00867591" w:rsidRDefault="00867591" w:rsidP="003B4B97"/>
    <w:p w14:paraId="021D80E0" w14:textId="40E5B890" w:rsidR="00867591" w:rsidRDefault="00867591" w:rsidP="003B4B97"/>
    <w:p w14:paraId="47E64614" w14:textId="681B4EF8" w:rsidR="00867591" w:rsidRDefault="00867591" w:rsidP="003B4B97"/>
    <w:p w14:paraId="7AB17AE6" w14:textId="05C4BE99" w:rsidR="00867591" w:rsidRDefault="00867591" w:rsidP="003B4B97"/>
    <w:p w14:paraId="67D09C91" w14:textId="49134E3A" w:rsidR="00867591" w:rsidRDefault="00867591" w:rsidP="003B4B97"/>
    <w:p w14:paraId="04ACE1F6" w14:textId="77655A81" w:rsidR="00867591" w:rsidRDefault="00867591" w:rsidP="003B4B97"/>
    <w:p w14:paraId="064DF34A" w14:textId="777B0B10" w:rsidR="00867591" w:rsidRDefault="00867591" w:rsidP="003B4B97"/>
    <w:p w14:paraId="466452F5" w14:textId="11CF5B72" w:rsidR="00867591" w:rsidRDefault="00867591" w:rsidP="003B4B97"/>
    <w:p w14:paraId="5AF3E11B" w14:textId="590FA797" w:rsidR="00867591" w:rsidRDefault="00867591" w:rsidP="003B4B97"/>
    <w:p w14:paraId="489D4371" w14:textId="54311BFE" w:rsidR="00867591" w:rsidRDefault="00867591" w:rsidP="003B4B97"/>
    <w:p w14:paraId="7B0BC639" w14:textId="0DC06894" w:rsidR="00867591" w:rsidRDefault="00867591" w:rsidP="003B4B97"/>
    <w:p w14:paraId="2978B096" w14:textId="161B3486" w:rsidR="00867591" w:rsidRDefault="00867591" w:rsidP="003B4B97"/>
    <w:p w14:paraId="2CBABDD7" w14:textId="1311ADAF" w:rsidR="00867591" w:rsidRDefault="00867591" w:rsidP="003B4B97"/>
    <w:p w14:paraId="2840DE7A" w14:textId="5BA3C83C" w:rsidR="00867591" w:rsidRDefault="00867591" w:rsidP="003B4B97"/>
    <w:p w14:paraId="35457E70" w14:textId="461063F5" w:rsidR="00867591" w:rsidRDefault="00867591" w:rsidP="003B4B97"/>
    <w:p w14:paraId="7DD77C9A" w14:textId="4ED40E8A" w:rsidR="00867591" w:rsidRDefault="00867591" w:rsidP="003B4B97"/>
    <w:p w14:paraId="383EA1DE" w14:textId="55D4A467" w:rsidR="00867591" w:rsidRDefault="00867591" w:rsidP="003B4B97"/>
    <w:p w14:paraId="59B3ECB1" w14:textId="668C2401" w:rsidR="00867591" w:rsidRDefault="00867591" w:rsidP="003B4B97"/>
    <w:p w14:paraId="294E352C" w14:textId="385AA7A9" w:rsidR="00867591" w:rsidRDefault="00867591" w:rsidP="003B4B97"/>
    <w:p w14:paraId="08DECD99" w14:textId="668219D5" w:rsidR="00867591" w:rsidRDefault="00867591" w:rsidP="003B4B97"/>
    <w:p w14:paraId="7AF0502B" w14:textId="7040833F" w:rsidR="00867591" w:rsidRDefault="00867591" w:rsidP="003B4B97"/>
    <w:tbl>
      <w:tblPr>
        <w:tblpPr w:leftFromText="141" w:rightFromText="141" w:vertAnchor="page" w:horzAnchor="margin" w:tblpY="1348"/>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67591" w14:paraId="1FD04528" w14:textId="77777777" w:rsidTr="00867591">
        <w:tc>
          <w:tcPr>
            <w:tcW w:w="9900" w:type="dxa"/>
            <w:gridSpan w:val="11"/>
            <w:tcBorders>
              <w:bottom w:val="double" w:sz="4" w:space="0" w:color="auto"/>
            </w:tcBorders>
            <w:shd w:val="clear" w:color="auto" w:fill="BDD6EE"/>
          </w:tcPr>
          <w:p w14:paraId="52584808" w14:textId="77777777" w:rsidR="00867591" w:rsidRDefault="00867591" w:rsidP="00867591">
            <w:pPr>
              <w:jc w:val="both"/>
              <w:rPr>
                <w:b/>
                <w:sz w:val="28"/>
              </w:rPr>
            </w:pPr>
            <w:r>
              <w:rPr>
                <w:b/>
                <w:sz w:val="28"/>
              </w:rPr>
              <w:lastRenderedPageBreak/>
              <w:t>C-I – Personální zabezpečení</w:t>
            </w:r>
          </w:p>
        </w:tc>
      </w:tr>
      <w:tr w:rsidR="00867591" w14:paraId="5E2917BC" w14:textId="77777777" w:rsidTr="00867591">
        <w:tc>
          <w:tcPr>
            <w:tcW w:w="2529" w:type="dxa"/>
            <w:tcBorders>
              <w:top w:val="double" w:sz="4" w:space="0" w:color="auto"/>
            </w:tcBorders>
            <w:shd w:val="clear" w:color="auto" w:fill="F7CAAC"/>
          </w:tcPr>
          <w:p w14:paraId="13F9D8BD" w14:textId="77777777" w:rsidR="00867591" w:rsidRDefault="00867591" w:rsidP="00867591">
            <w:pPr>
              <w:jc w:val="both"/>
              <w:rPr>
                <w:b/>
              </w:rPr>
            </w:pPr>
            <w:r>
              <w:rPr>
                <w:b/>
              </w:rPr>
              <w:t>Vysoká škola</w:t>
            </w:r>
          </w:p>
        </w:tc>
        <w:tc>
          <w:tcPr>
            <w:tcW w:w="7371" w:type="dxa"/>
            <w:gridSpan w:val="10"/>
          </w:tcPr>
          <w:p w14:paraId="72FC8FE4" w14:textId="77777777" w:rsidR="00867591" w:rsidRDefault="00867591" w:rsidP="00867591">
            <w:pPr>
              <w:jc w:val="both"/>
            </w:pPr>
            <w:r w:rsidRPr="00560F47">
              <w:t>Univerzita Tomáše Bati ve Zlíně</w:t>
            </w:r>
          </w:p>
        </w:tc>
      </w:tr>
      <w:tr w:rsidR="00867591" w14:paraId="46452A9D" w14:textId="77777777" w:rsidTr="00867591">
        <w:tc>
          <w:tcPr>
            <w:tcW w:w="2529" w:type="dxa"/>
            <w:shd w:val="clear" w:color="auto" w:fill="F7CAAC"/>
          </w:tcPr>
          <w:p w14:paraId="69807584" w14:textId="77777777" w:rsidR="00867591" w:rsidRDefault="00867591" w:rsidP="00867591">
            <w:pPr>
              <w:jc w:val="both"/>
              <w:rPr>
                <w:b/>
              </w:rPr>
            </w:pPr>
            <w:r>
              <w:rPr>
                <w:b/>
              </w:rPr>
              <w:t>Součást vysoké školy</w:t>
            </w:r>
          </w:p>
        </w:tc>
        <w:tc>
          <w:tcPr>
            <w:tcW w:w="7371" w:type="dxa"/>
            <w:gridSpan w:val="10"/>
          </w:tcPr>
          <w:p w14:paraId="00292A37" w14:textId="77777777" w:rsidR="00867591" w:rsidRDefault="00867591" w:rsidP="00867591">
            <w:pPr>
              <w:jc w:val="both"/>
            </w:pPr>
            <w:r w:rsidRPr="00560F47">
              <w:t>Fakulta managementu a ekonomiky</w:t>
            </w:r>
          </w:p>
        </w:tc>
      </w:tr>
      <w:tr w:rsidR="00867591" w14:paraId="28249421" w14:textId="77777777" w:rsidTr="00867591">
        <w:tc>
          <w:tcPr>
            <w:tcW w:w="2529" w:type="dxa"/>
            <w:shd w:val="clear" w:color="auto" w:fill="F7CAAC"/>
          </w:tcPr>
          <w:p w14:paraId="6680B070" w14:textId="77777777" w:rsidR="00867591" w:rsidRDefault="00867591" w:rsidP="00867591">
            <w:pPr>
              <w:jc w:val="both"/>
              <w:rPr>
                <w:b/>
              </w:rPr>
            </w:pPr>
            <w:r>
              <w:rPr>
                <w:b/>
              </w:rPr>
              <w:t>Název studijního programu</w:t>
            </w:r>
          </w:p>
        </w:tc>
        <w:tc>
          <w:tcPr>
            <w:tcW w:w="7371" w:type="dxa"/>
            <w:gridSpan w:val="10"/>
          </w:tcPr>
          <w:p w14:paraId="71FD9406" w14:textId="7E5C5B1A" w:rsidR="00867591" w:rsidRPr="00DD45A7" w:rsidRDefault="00DD45A7" w:rsidP="00DD45A7">
            <w:pPr>
              <w:rPr>
                <w:sz w:val="22"/>
                <w:szCs w:val="22"/>
              </w:rPr>
            </w:pPr>
            <w:r>
              <w:t>Tourism Economics and Hospitality Management</w:t>
            </w:r>
          </w:p>
        </w:tc>
      </w:tr>
      <w:tr w:rsidR="00867591" w14:paraId="33A7B942" w14:textId="77777777" w:rsidTr="00867591">
        <w:tc>
          <w:tcPr>
            <w:tcW w:w="2529" w:type="dxa"/>
            <w:shd w:val="clear" w:color="auto" w:fill="F7CAAC"/>
          </w:tcPr>
          <w:p w14:paraId="1E5389D6" w14:textId="77777777" w:rsidR="00867591" w:rsidRDefault="00867591" w:rsidP="00867591">
            <w:pPr>
              <w:jc w:val="both"/>
              <w:rPr>
                <w:b/>
              </w:rPr>
            </w:pPr>
            <w:r>
              <w:rPr>
                <w:b/>
              </w:rPr>
              <w:t>Jméno a příjmení</w:t>
            </w:r>
          </w:p>
        </w:tc>
        <w:tc>
          <w:tcPr>
            <w:tcW w:w="4554" w:type="dxa"/>
            <w:gridSpan w:val="5"/>
          </w:tcPr>
          <w:p w14:paraId="05DB940A" w14:textId="77777777" w:rsidR="00867591" w:rsidRDefault="00867591" w:rsidP="00867591">
            <w:pPr>
              <w:jc w:val="both"/>
            </w:pPr>
            <w:r>
              <w:t>Jan HÁN</w:t>
            </w:r>
          </w:p>
        </w:tc>
        <w:tc>
          <w:tcPr>
            <w:tcW w:w="712" w:type="dxa"/>
            <w:shd w:val="clear" w:color="auto" w:fill="F7CAAC"/>
          </w:tcPr>
          <w:p w14:paraId="53CAE713" w14:textId="77777777" w:rsidR="00867591" w:rsidRDefault="00867591" w:rsidP="00867591">
            <w:pPr>
              <w:jc w:val="both"/>
              <w:rPr>
                <w:b/>
              </w:rPr>
            </w:pPr>
            <w:r>
              <w:rPr>
                <w:b/>
              </w:rPr>
              <w:t>Tituly</w:t>
            </w:r>
          </w:p>
        </w:tc>
        <w:tc>
          <w:tcPr>
            <w:tcW w:w="2105" w:type="dxa"/>
            <w:gridSpan w:val="4"/>
          </w:tcPr>
          <w:p w14:paraId="2A0F9A85" w14:textId="01CB520E" w:rsidR="00867591" w:rsidRDefault="00867591" w:rsidP="00867591">
            <w:pPr>
              <w:jc w:val="both"/>
            </w:pPr>
            <w:r>
              <w:t>doc. Ing., Ph.D.</w:t>
            </w:r>
          </w:p>
        </w:tc>
      </w:tr>
      <w:tr w:rsidR="00867591" w14:paraId="54F66480" w14:textId="77777777" w:rsidTr="00867591">
        <w:tc>
          <w:tcPr>
            <w:tcW w:w="2529" w:type="dxa"/>
            <w:shd w:val="clear" w:color="auto" w:fill="F7CAAC"/>
          </w:tcPr>
          <w:p w14:paraId="447AE3C1" w14:textId="77777777" w:rsidR="00867591" w:rsidRDefault="00867591" w:rsidP="00867591">
            <w:pPr>
              <w:jc w:val="both"/>
              <w:rPr>
                <w:b/>
              </w:rPr>
            </w:pPr>
            <w:r>
              <w:rPr>
                <w:b/>
              </w:rPr>
              <w:t>Rok narození</w:t>
            </w:r>
          </w:p>
        </w:tc>
        <w:tc>
          <w:tcPr>
            <w:tcW w:w="832" w:type="dxa"/>
          </w:tcPr>
          <w:p w14:paraId="39804798" w14:textId="77777777" w:rsidR="00867591" w:rsidRDefault="00867591" w:rsidP="00867591">
            <w:pPr>
              <w:jc w:val="both"/>
            </w:pPr>
            <w:r>
              <w:t>1973</w:t>
            </w:r>
          </w:p>
        </w:tc>
        <w:tc>
          <w:tcPr>
            <w:tcW w:w="1728" w:type="dxa"/>
            <w:shd w:val="clear" w:color="auto" w:fill="F7CAAC"/>
          </w:tcPr>
          <w:p w14:paraId="09475BF4" w14:textId="77777777" w:rsidR="00867591" w:rsidRDefault="00867591" w:rsidP="00867591">
            <w:pPr>
              <w:jc w:val="both"/>
              <w:rPr>
                <w:b/>
              </w:rPr>
            </w:pPr>
            <w:r>
              <w:rPr>
                <w:b/>
              </w:rPr>
              <w:t>typ vztahu k VŠ</w:t>
            </w:r>
          </w:p>
        </w:tc>
        <w:tc>
          <w:tcPr>
            <w:tcW w:w="996" w:type="dxa"/>
            <w:gridSpan w:val="2"/>
          </w:tcPr>
          <w:p w14:paraId="119F48EE" w14:textId="568D3230" w:rsidR="00867591" w:rsidRDefault="00867591" w:rsidP="00867591">
            <w:pPr>
              <w:jc w:val="both"/>
            </w:pPr>
          </w:p>
        </w:tc>
        <w:tc>
          <w:tcPr>
            <w:tcW w:w="998" w:type="dxa"/>
            <w:shd w:val="clear" w:color="auto" w:fill="F7CAAC"/>
          </w:tcPr>
          <w:p w14:paraId="26BD8929" w14:textId="77777777" w:rsidR="00867591" w:rsidRDefault="00867591" w:rsidP="00867591">
            <w:pPr>
              <w:jc w:val="both"/>
              <w:rPr>
                <w:b/>
              </w:rPr>
            </w:pPr>
            <w:r>
              <w:rPr>
                <w:b/>
              </w:rPr>
              <w:t>rozsah</w:t>
            </w:r>
          </w:p>
        </w:tc>
        <w:tc>
          <w:tcPr>
            <w:tcW w:w="712" w:type="dxa"/>
          </w:tcPr>
          <w:p w14:paraId="5043B44C" w14:textId="29CAC7FB" w:rsidR="00867591" w:rsidRDefault="00867591" w:rsidP="00867591">
            <w:pPr>
              <w:jc w:val="both"/>
            </w:pPr>
          </w:p>
        </w:tc>
        <w:tc>
          <w:tcPr>
            <w:tcW w:w="712" w:type="dxa"/>
            <w:gridSpan w:val="2"/>
            <w:shd w:val="clear" w:color="auto" w:fill="F7CAAC"/>
          </w:tcPr>
          <w:p w14:paraId="5068AF9C" w14:textId="77777777" w:rsidR="00867591" w:rsidRDefault="00867591" w:rsidP="00867591">
            <w:pPr>
              <w:jc w:val="both"/>
              <w:rPr>
                <w:b/>
              </w:rPr>
            </w:pPr>
            <w:r>
              <w:rPr>
                <w:b/>
              </w:rPr>
              <w:t>do kdy</w:t>
            </w:r>
          </w:p>
        </w:tc>
        <w:tc>
          <w:tcPr>
            <w:tcW w:w="1393" w:type="dxa"/>
            <w:gridSpan w:val="2"/>
          </w:tcPr>
          <w:p w14:paraId="5B25D201" w14:textId="6BD6FEAE" w:rsidR="00867591" w:rsidRDefault="00867591" w:rsidP="00867591">
            <w:pPr>
              <w:jc w:val="both"/>
            </w:pPr>
          </w:p>
        </w:tc>
      </w:tr>
      <w:tr w:rsidR="00867591" w14:paraId="2EDA77A0" w14:textId="77777777" w:rsidTr="00867591">
        <w:tc>
          <w:tcPr>
            <w:tcW w:w="5089" w:type="dxa"/>
            <w:gridSpan w:val="3"/>
            <w:shd w:val="clear" w:color="auto" w:fill="F7CAAC"/>
          </w:tcPr>
          <w:p w14:paraId="0B7A712C" w14:textId="77777777" w:rsidR="00867591" w:rsidRDefault="00867591" w:rsidP="00867591">
            <w:pPr>
              <w:jc w:val="both"/>
              <w:rPr>
                <w:b/>
              </w:rPr>
            </w:pPr>
            <w:r>
              <w:rPr>
                <w:b/>
              </w:rPr>
              <w:t>Typ vztahu na součásti VŠ, která uskutečňuje st. program</w:t>
            </w:r>
          </w:p>
        </w:tc>
        <w:tc>
          <w:tcPr>
            <w:tcW w:w="996" w:type="dxa"/>
            <w:gridSpan w:val="2"/>
          </w:tcPr>
          <w:p w14:paraId="73546352" w14:textId="77777777" w:rsidR="00867591" w:rsidRDefault="00867591" w:rsidP="00867591">
            <w:pPr>
              <w:jc w:val="both"/>
            </w:pPr>
          </w:p>
        </w:tc>
        <w:tc>
          <w:tcPr>
            <w:tcW w:w="998" w:type="dxa"/>
            <w:shd w:val="clear" w:color="auto" w:fill="F7CAAC"/>
          </w:tcPr>
          <w:p w14:paraId="077345CA" w14:textId="77777777" w:rsidR="00867591" w:rsidRDefault="00867591" w:rsidP="00867591">
            <w:pPr>
              <w:jc w:val="both"/>
              <w:rPr>
                <w:b/>
              </w:rPr>
            </w:pPr>
            <w:r>
              <w:rPr>
                <w:b/>
              </w:rPr>
              <w:t>rozsah</w:t>
            </w:r>
          </w:p>
        </w:tc>
        <w:tc>
          <w:tcPr>
            <w:tcW w:w="712" w:type="dxa"/>
          </w:tcPr>
          <w:p w14:paraId="6C4919BE" w14:textId="77777777" w:rsidR="00867591" w:rsidRDefault="00867591" w:rsidP="00867591">
            <w:pPr>
              <w:jc w:val="both"/>
            </w:pPr>
          </w:p>
        </w:tc>
        <w:tc>
          <w:tcPr>
            <w:tcW w:w="712" w:type="dxa"/>
            <w:gridSpan w:val="2"/>
            <w:shd w:val="clear" w:color="auto" w:fill="F7CAAC"/>
          </w:tcPr>
          <w:p w14:paraId="4B6D732D" w14:textId="77777777" w:rsidR="00867591" w:rsidRDefault="00867591" w:rsidP="00867591">
            <w:pPr>
              <w:jc w:val="both"/>
              <w:rPr>
                <w:b/>
              </w:rPr>
            </w:pPr>
            <w:r>
              <w:rPr>
                <w:b/>
              </w:rPr>
              <w:t>do kdy</w:t>
            </w:r>
          </w:p>
        </w:tc>
        <w:tc>
          <w:tcPr>
            <w:tcW w:w="1393" w:type="dxa"/>
            <w:gridSpan w:val="2"/>
          </w:tcPr>
          <w:p w14:paraId="40E86794" w14:textId="77777777" w:rsidR="00867591" w:rsidRDefault="00867591" w:rsidP="00867591">
            <w:pPr>
              <w:jc w:val="both"/>
            </w:pPr>
          </w:p>
        </w:tc>
      </w:tr>
      <w:tr w:rsidR="00867591" w14:paraId="29C099F7" w14:textId="77777777" w:rsidTr="00867591">
        <w:tc>
          <w:tcPr>
            <w:tcW w:w="6085" w:type="dxa"/>
            <w:gridSpan w:val="5"/>
            <w:shd w:val="clear" w:color="auto" w:fill="F7CAAC"/>
          </w:tcPr>
          <w:p w14:paraId="0E2C0D52" w14:textId="77777777" w:rsidR="00867591" w:rsidRDefault="00867591" w:rsidP="00867591">
            <w:pPr>
              <w:jc w:val="both"/>
            </w:pPr>
            <w:r>
              <w:rPr>
                <w:b/>
              </w:rPr>
              <w:t>Další současná působení jako akademický pracovník na jiných VŠ</w:t>
            </w:r>
          </w:p>
        </w:tc>
        <w:tc>
          <w:tcPr>
            <w:tcW w:w="1710" w:type="dxa"/>
            <w:gridSpan w:val="2"/>
            <w:shd w:val="clear" w:color="auto" w:fill="F7CAAC"/>
          </w:tcPr>
          <w:p w14:paraId="4B07AE3F" w14:textId="77777777" w:rsidR="00867591" w:rsidRDefault="00867591" w:rsidP="00867591">
            <w:pPr>
              <w:jc w:val="both"/>
              <w:rPr>
                <w:b/>
              </w:rPr>
            </w:pPr>
            <w:r>
              <w:rPr>
                <w:b/>
              </w:rPr>
              <w:t>typ prac. vztahu</w:t>
            </w:r>
          </w:p>
        </w:tc>
        <w:tc>
          <w:tcPr>
            <w:tcW w:w="2105" w:type="dxa"/>
            <w:gridSpan w:val="4"/>
            <w:shd w:val="clear" w:color="auto" w:fill="F7CAAC"/>
          </w:tcPr>
          <w:p w14:paraId="00B48E38" w14:textId="77777777" w:rsidR="00867591" w:rsidRDefault="00867591" w:rsidP="00867591">
            <w:pPr>
              <w:jc w:val="both"/>
              <w:rPr>
                <w:b/>
              </w:rPr>
            </w:pPr>
            <w:r>
              <w:rPr>
                <w:b/>
              </w:rPr>
              <w:t>rozsah</w:t>
            </w:r>
          </w:p>
        </w:tc>
      </w:tr>
      <w:tr w:rsidR="00867591" w14:paraId="5289D2A4" w14:textId="77777777" w:rsidTr="00867591">
        <w:tc>
          <w:tcPr>
            <w:tcW w:w="6085" w:type="dxa"/>
            <w:gridSpan w:val="5"/>
          </w:tcPr>
          <w:p w14:paraId="5CDF653B" w14:textId="6A7D7314" w:rsidR="00867591" w:rsidRDefault="00474E16" w:rsidP="00867591">
            <w:ins w:id="271" w:author="Pavla Trefilová" w:date="2022-05-11T15:36:00Z">
              <w:r w:rsidRPr="008A6F9B">
                <w:t>Vysoká škola hotelová a ekonomická</w:t>
              </w:r>
              <w:r>
                <w:t xml:space="preserve"> s.r.o.</w:t>
              </w:r>
            </w:ins>
            <w:del w:id="272" w:author="Pavla Trefilová" w:date="2022-05-11T15:36:00Z">
              <w:r w:rsidR="004C72AE" w:rsidRPr="004C72AE" w:rsidDel="00474E16">
                <w:delText>Vysoká škola hotelová v Praze 8</w:delText>
              </w:r>
            </w:del>
          </w:p>
        </w:tc>
        <w:tc>
          <w:tcPr>
            <w:tcW w:w="1710" w:type="dxa"/>
            <w:gridSpan w:val="2"/>
          </w:tcPr>
          <w:p w14:paraId="013B7F3D" w14:textId="77777777" w:rsidR="00867591" w:rsidRDefault="00867591" w:rsidP="00867591">
            <w:pPr>
              <w:jc w:val="both"/>
            </w:pPr>
            <w:r>
              <w:t>pp</w:t>
            </w:r>
          </w:p>
        </w:tc>
        <w:tc>
          <w:tcPr>
            <w:tcW w:w="2105" w:type="dxa"/>
            <w:gridSpan w:val="4"/>
          </w:tcPr>
          <w:p w14:paraId="628CE714" w14:textId="77777777" w:rsidR="00867591" w:rsidRDefault="00867591" w:rsidP="00867591">
            <w:pPr>
              <w:jc w:val="both"/>
            </w:pPr>
            <w:r>
              <w:t>40 h/t</w:t>
            </w:r>
          </w:p>
        </w:tc>
      </w:tr>
      <w:tr w:rsidR="00867591" w14:paraId="44008013" w14:textId="77777777" w:rsidTr="00867591">
        <w:tc>
          <w:tcPr>
            <w:tcW w:w="9900" w:type="dxa"/>
            <w:gridSpan w:val="11"/>
            <w:shd w:val="clear" w:color="auto" w:fill="F7CAAC"/>
          </w:tcPr>
          <w:p w14:paraId="0C62C3DC" w14:textId="77777777" w:rsidR="00867591" w:rsidRDefault="00867591" w:rsidP="00867591">
            <w:pPr>
              <w:jc w:val="both"/>
            </w:pPr>
            <w:r>
              <w:rPr>
                <w:b/>
              </w:rPr>
              <w:t>Předměty příslušného studijního programu a způsob zapojení do jejich výuky, příp. další zapojení do uskutečňování studijního programu</w:t>
            </w:r>
          </w:p>
        </w:tc>
      </w:tr>
      <w:tr w:rsidR="00867591" w14:paraId="1B7BB989" w14:textId="77777777" w:rsidTr="00867591">
        <w:trPr>
          <w:trHeight w:val="324"/>
        </w:trPr>
        <w:tc>
          <w:tcPr>
            <w:tcW w:w="9900" w:type="dxa"/>
            <w:gridSpan w:val="11"/>
            <w:tcBorders>
              <w:top w:val="nil"/>
            </w:tcBorders>
          </w:tcPr>
          <w:p w14:paraId="623E38BC" w14:textId="77777777" w:rsidR="00867591" w:rsidRDefault="00867591" w:rsidP="00867591">
            <w:pPr>
              <w:jc w:val="both"/>
              <w:rPr>
                <w:lang w:eastAsia="en-US"/>
              </w:rPr>
            </w:pPr>
            <w:r>
              <w:rPr>
                <w:lang w:eastAsia="en-US"/>
              </w:rPr>
              <w:t>Revenue management – garant, přednášející (50 %)</w:t>
            </w:r>
          </w:p>
          <w:p w14:paraId="08136A5A" w14:textId="77777777" w:rsidR="00867591" w:rsidRDefault="00867591" w:rsidP="00867591">
            <w:pPr>
              <w:jc w:val="both"/>
              <w:rPr>
                <w:lang w:eastAsia="en-US"/>
              </w:rPr>
            </w:pPr>
            <w:r>
              <w:rPr>
                <w:lang w:eastAsia="en-US"/>
              </w:rPr>
              <w:t>Current Issues in Hospitality Management – přednášející (50 %)</w:t>
            </w:r>
          </w:p>
          <w:p w14:paraId="6BE3C14E" w14:textId="77777777" w:rsidR="00867591" w:rsidRDefault="00867591" w:rsidP="00867591">
            <w:pPr>
              <w:jc w:val="both"/>
              <w:rPr>
                <w:lang w:eastAsia="en-US"/>
              </w:rPr>
            </w:pPr>
            <w:r>
              <w:rPr>
                <w:lang w:eastAsia="en-US"/>
              </w:rPr>
              <w:t>Člen Oborové rady, školitel</w:t>
            </w:r>
          </w:p>
        </w:tc>
      </w:tr>
      <w:tr w:rsidR="00867591" w:rsidRPr="00D148B8" w14:paraId="594D5F6B" w14:textId="77777777" w:rsidTr="00867591">
        <w:tc>
          <w:tcPr>
            <w:tcW w:w="9900" w:type="dxa"/>
            <w:gridSpan w:val="11"/>
            <w:shd w:val="clear" w:color="auto" w:fill="F7CAAC"/>
          </w:tcPr>
          <w:p w14:paraId="74897B55" w14:textId="77777777" w:rsidR="00867591" w:rsidRPr="00D148B8" w:rsidRDefault="00867591" w:rsidP="00867591">
            <w:pPr>
              <w:jc w:val="both"/>
            </w:pPr>
            <w:r w:rsidRPr="00D148B8">
              <w:rPr>
                <w:b/>
              </w:rPr>
              <w:t xml:space="preserve">Údaje o vzdělání na VŠ </w:t>
            </w:r>
          </w:p>
        </w:tc>
      </w:tr>
      <w:tr w:rsidR="00867591" w:rsidRPr="009A6342" w14:paraId="519BA186" w14:textId="77777777" w:rsidTr="00867591">
        <w:trPr>
          <w:trHeight w:val="225"/>
        </w:trPr>
        <w:tc>
          <w:tcPr>
            <w:tcW w:w="9900" w:type="dxa"/>
            <w:gridSpan w:val="11"/>
          </w:tcPr>
          <w:p w14:paraId="5C9EC294" w14:textId="50C222DA" w:rsidR="00867591" w:rsidRPr="009A6342" w:rsidRDefault="00867591" w:rsidP="00867591">
            <w:r>
              <w:t xml:space="preserve">2003 </w:t>
            </w:r>
            <w:r w:rsidRPr="00804C6C">
              <w:t>Západočeská univerzita v Plzni, Fakulta strojní</w:t>
            </w:r>
            <w:r w:rsidR="00386B19">
              <w:t>,</w:t>
            </w:r>
            <w:r w:rsidR="00386B19" w:rsidRPr="00D148B8">
              <w:t xml:space="preserve"> Průmy</w:t>
            </w:r>
            <w:r w:rsidR="00386B19">
              <w:t>slové inženýrství a management (</w:t>
            </w:r>
            <w:r w:rsidR="00386B19" w:rsidRPr="00D148B8">
              <w:t>Ph.D.</w:t>
            </w:r>
            <w:r w:rsidR="00386B19">
              <w:t>)</w:t>
            </w:r>
          </w:p>
        </w:tc>
      </w:tr>
      <w:tr w:rsidR="00867591" w14:paraId="726DF3FE" w14:textId="77777777" w:rsidTr="00867591">
        <w:tc>
          <w:tcPr>
            <w:tcW w:w="9900" w:type="dxa"/>
            <w:gridSpan w:val="11"/>
            <w:shd w:val="clear" w:color="auto" w:fill="F7CAAC"/>
          </w:tcPr>
          <w:p w14:paraId="5A9071E3" w14:textId="77777777" w:rsidR="00867591" w:rsidRDefault="00867591" w:rsidP="00867591">
            <w:pPr>
              <w:jc w:val="both"/>
              <w:rPr>
                <w:b/>
              </w:rPr>
            </w:pPr>
            <w:r>
              <w:rPr>
                <w:b/>
              </w:rPr>
              <w:t>Údaje o odborném působení od absolvování VŠ</w:t>
            </w:r>
          </w:p>
        </w:tc>
      </w:tr>
      <w:tr w:rsidR="00867591" w14:paraId="68194510" w14:textId="77777777" w:rsidTr="00867591">
        <w:trPr>
          <w:trHeight w:val="1090"/>
        </w:trPr>
        <w:tc>
          <w:tcPr>
            <w:tcW w:w="9900" w:type="dxa"/>
            <w:gridSpan w:val="11"/>
          </w:tcPr>
          <w:p w14:paraId="61CDA424" w14:textId="77777777" w:rsidR="00003EB9" w:rsidRDefault="00003EB9" w:rsidP="00003EB9">
            <w:pPr>
              <w:tabs>
                <w:tab w:val="left" w:pos="1338"/>
              </w:tabs>
              <w:ind w:left="1338" w:hanging="1338"/>
              <w:jc w:val="both"/>
            </w:pPr>
            <w:r>
              <w:t xml:space="preserve">2001-2011       Západočeská univerzita v Plzni – </w:t>
            </w:r>
            <w:r w:rsidRPr="00D148B8">
              <w:t xml:space="preserve">odborný asistent a poté docent na katedře </w:t>
            </w:r>
            <w:r>
              <w:t>p</w:t>
            </w:r>
            <w:r w:rsidRPr="00D148B8">
              <w:t>růmyslového inženýrství a managementu</w:t>
            </w:r>
          </w:p>
          <w:p w14:paraId="291ED850" w14:textId="77777777" w:rsidR="00003EB9" w:rsidRPr="00D148B8" w:rsidRDefault="00003EB9" w:rsidP="00003EB9">
            <w:pPr>
              <w:tabs>
                <w:tab w:val="left" w:pos="1338"/>
              </w:tabs>
              <w:ind w:left="1338" w:hanging="1338"/>
              <w:jc w:val="both"/>
            </w:pPr>
            <w:r>
              <w:t xml:space="preserve">2005-2011        </w:t>
            </w:r>
            <w:r w:rsidRPr="00D148B8">
              <w:t>Západočeská univerzita v</w:t>
            </w:r>
            <w:r>
              <w:t> </w:t>
            </w:r>
            <w:r w:rsidRPr="00D148B8">
              <w:t>Plzni</w:t>
            </w:r>
            <w:r>
              <w:t xml:space="preserve"> – </w:t>
            </w:r>
            <w:r w:rsidRPr="00D148B8">
              <w:t>ředitel Ústavu celoživotního vzdělávání</w:t>
            </w:r>
          </w:p>
          <w:p w14:paraId="1F5D49BC" w14:textId="77777777" w:rsidR="00003EB9" w:rsidRPr="00D148B8" w:rsidRDefault="00003EB9" w:rsidP="00003EB9">
            <w:pPr>
              <w:tabs>
                <w:tab w:val="left" w:pos="1338"/>
              </w:tabs>
              <w:ind w:left="1338" w:hanging="1338"/>
            </w:pPr>
            <w:r>
              <w:t xml:space="preserve">2011-2012        Bohemia Training </w:t>
            </w:r>
            <w:proofErr w:type="gramStart"/>
            <w:r>
              <w:t xml:space="preserve">Institute </w:t>
            </w:r>
            <w:r w:rsidRPr="00D148B8">
              <w:t xml:space="preserve"> s.r.o.</w:t>
            </w:r>
            <w:proofErr w:type="gramEnd"/>
            <w:r>
              <w:t xml:space="preserve"> – </w:t>
            </w:r>
            <w:r w:rsidRPr="00D148B8">
              <w:t>spolumajitel, jednatel</w:t>
            </w:r>
          </w:p>
          <w:p w14:paraId="58E26E83" w14:textId="77777777" w:rsidR="00003EB9" w:rsidRPr="00D148B8" w:rsidRDefault="00003EB9" w:rsidP="00003EB9">
            <w:pPr>
              <w:tabs>
                <w:tab w:val="left" w:pos="1338"/>
              </w:tabs>
              <w:ind w:left="1338" w:hanging="1338"/>
            </w:pPr>
            <w:r>
              <w:t xml:space="preserve">2016-2019        Vinařství Púrynky, s.r.o. – </w:t>
            </w:r>
            <w:r w:rsidRPr="00D148B8">
              <w:t>spolumajitel, jednatel</w:t>
            </w:r>
          </w:p>
          <w:p w14:paraId="653973B8" w14:textId="28294BC6" w:rsidR="00867591" w:rsidRDefault="00003EB9" w:rsidP="00003EB9">
            <w:pPr>
              <w:jc w:val="both"/>
            </w:pPr>
            <w:proofErr w:type="gramStart"/>
            <w:r>
              <w:t>2012-dosud</w:t>
            </w:r>
            <w:proofErr w:type="gramEnd"/>
            <w:r>
              <w:t xml:space="preserve">       </w:t>
            </w:r>
            <w:r w:rsidR="003E2917">
              <w:t xml:space="preserve"> </w:t>
            </w:r>
            <w:r w:rsidR="003E2917" w:rsidRPr="003E2917">
              <w:t xml:space="preserve">Vysoká škola hotelová </w:t>
            </w:r>
            <w:del w:id="273" w:author="Pavla Trefilová" w:date="2022-05-11T15:37:00Z">
              <w:r w:rsidR="003E2917" w:rsidRPr="003E2917" w:rsidDel="00474E16">
                <w:delText xml:space="preserve">v </w:delText>
              </w:r>
            </w:del>
            <w:ins w:id="274" w:author="Pavla Trefilová" w:date="2022-05-11T15:37:00Z">
              <w:r w:rsidR="00474E16">
                <w:t> </w:t>
              </w:r>
            </w:ins>
            <w:del w:id="275" w:author="Pavla Trefilová" w:date="2022-05-11T15:37:00Z">
              <w:r w:rsidR="003E2917" w:rsidRPr="003E2917" w:rsidDel="00474E16">
                <w:delText>Praze</w:delText>
              </w:r>
            </w:del>
            <w:ins w:id="276" w:author="Pavla Trefilová" w:date="2022-05-11T15:37:00Z">
              <w:r w:rsidR="00474E16">
                <w:t>a ekonomická s.r.o.</w:t>
              </w:r>
            </w:ins>
            <w:r w:rsidR="003E2917">
              <w:t xml:space="preserve"> </w:t>
            </w:r>
            <w:r>
              <w:t xml:space="preserve">– </w:t>
            </w:r>
            <w:r w:rsidRPr="00D148B8">
              <w:t>prorektor pro výzkum a spolupr</w:t>
            </w:r>
            <w:r>
              <w:t>áci s praxí, docent na katedře h</w:t>
            </w:r>
            <w:r w:rsidRPr="00D148B8">
              <w:t>otelnictví</w:t>
            </w:r>
          </w:p>
        </w:tc>
      </w:tr>
      <w:tr w:rsidR="00867591" w14:paraId="17274AEA" w14:textId="77777777" w:rsidTr="00867591">
        <w:trPr>
          <w:trHeight w:val="250"/>
        </w:trPr>
        <w:tc>
          <w:tcPr>
            <w:tcW w:w="9900" w:type="dxa"/>
            <w:gridSpan w:val="11"/>
            <w:shd w:val="clear" w:color="auto" w:fill="F7CAAC"/>
          </w:tcPr>
          <w:p w14:paraId="2C7B743E" w14:textId="77777777" w:rsidR="00867591" w:rsidRDefault="00867591" w:rsidP="00867591">
            <w:pPr>
              <w:jc w:val="both"/>
            </w:pPr>
            <w:r>
              <w:rPr>
                <w:b/>
              </w:rPr>
              <w:t>Zkušenosti s vedením kvalifikačních a rigorózních prací</w:t>
            </w:r>
          </w:p>
        </w:tc>
      </w:tr>
      <w:tr w:rsidR="00867591" w14:paraId="29006852" w14:textId="77777777" w:rsidTr="00867591">
        <w:trPr>
          <w:trHeight w:val="533"/>
        </w:trPr>
        <w:tc>
          <w:tcPr>
            <w:tcW w:w="9900" w:type="dxa"/>
            <w:gridSpan w:val="11"/>
          </w:tcPr>
          <w:p w14:paraId="5971A50F" w14:textId="77777777" w:rsidR="00867591" w:rsidRPr="00697B6D" w:rsidRDefault="00867591" w:rsidP="00867591">
            <w:pPr>
              <w:jc w:val="both"/>
            </w:pPr>
            <w:r>
              <w:t xml:space="preserve">Počet vedených bakalářských prací - </w:t>
            </w:r>
            <w:r w:rsidRPr="00697B6D">
              <w:t xml:space="preserve">62 </w:t>
            </w:r>
          </w:p>
          <w:p w14:paraId="77D6172C" w14:textId="77777777" w:rsidR="00867591" w:rsidRPr="00697B6D" w:rsidRDefault="00867591" w:rsidP="00867591">
            <w:pPr>
              <w:jc w:val="both"/>
            </w:pPr>
            <w:r>
              <w:t xml:space="preserve">Počet vedených diplomových prací - </w:t>
            </w:r>
            <w:r w:rsidRPr="00697B6D">
              <w:t xml:space="preserve">137 </w:t>
            </w:r>
          </w:p>
          <w:p w14:paraId="6B43F44F" w14:textId="77777777" w:rsidR="00867591" w:rsidRDefault="00867591" w:rsidP="00867591">
            <w:pPr>
              <w:jc w:val="both"/>
            </w:pPr>
            <w:r>
              <w:t xml:space="preserve">Počet vedených disertačních prací - </w:t>
            </w:r>
            <w:r w:rsidRPr="00697B6D">
              <w:t xml:space="preserve">1 </w:t>
            </w:r>
          </w:p>
        </w:tc>
      </w:tr>
      <w:tr w:rsidR="00867591" w14:paraId="40A1676F" w14:textId="77777777" w:rsidTr="00867591">
        <w:trPr>
          <w:cantSplit/>
        </w:trPr>
        <w:tc>
          <w:tcPr>
            <w:tcW w:w="3361" w:type="dxa"/>
            <w:gridSpan w:val="2"/>
            <w:tcBorders>
              <w:top w:val="single" w:sz="12" w:space="0" w:color="auto"/>
            </w:tcBorders>
            <w:shd w:val="clear" w:color="auto" w:fill="F7CAAC"/>
          </w:tcPr>
          <w:p w14:paraId="0FAEE1BE" w14:textId="77777777" w:rsidR="00867591" w:rsidRDefault="00867591" w:rsidP="00867591">
            <w:pPr>
              <w:jc w:val="both"/>
            </w:pPr>
            <w:r>
              <w:rPr>
                <w:b/>
              </w:rPr>
              <w:t xml:space="preserve">Obor habilitačního řízení </w:t>
            </w:r>
          </w:p>
        </w:tc>
        <w:tc>
          <w:tcPr>
            <w:tcW w:w="2254" w:type="dxa"/>
            <w:gridSpan w:val="2"/>
            <w:tcBorders>
              <w:top w:val="single" w:sz="12" w:space="0" w:color="auto"/>
            </w:tcBorders>
            <w:shd w:val="clear" w:color="auto" w:fill="F7CAAC"/>
          </w:tcPr>
          <w:p w14:paraId="4316E23B" w14:textId="77777777" w:rsidR="00867591" w:rsidRDefault="00867591" w:rsidP="00867591">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5FF1D1B7" w14:textId="77777777" w:rsidR="00867591" w:rsidRDefault="00867591" w:rsidP="00867591">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5B0742FA" w14:textId="77777777" w:rsidR="00867591" w:rsidRDefault="00867591" w:rsidP="00867591">
            <w:pPr>
              <w:jc w:val="both"/>
              <w:rPr>
                <w:b/>
              </w:rPr>
            </w:pPr>
            <w:r>
              <w:rPr>
                <w:b/>
              </w:rPr>
              <w:t>Ohlasy publikací</w:t>
            </w:r>
          </w:p>
        </w:tc>
      </w:tr>
      <w:tr w:rsidR="00867591" w14:paraId="6A38D6BD" w14:textId="77777777" w:rsidTr="00867591">
        <w:trPr>
          <w:cantSplit/>
        </w:trPr>
        <w:tc>
          <w:tcPr>
            <w:tcW w:w="3361" w:type="dxa"/>
            <w:gridSpan w:val="2"/>
          </w:tcPr>
          <w:p w14:paraId="0B09D569" w14:textId="77777777" w:rsidR="00867591" w:rsidRDefault="00867591" w:rsidP="00867591">
            <w:pPr>
              <w:jc w:val="both"/>
            </w:pPr>
            <w:r>
              <w:t>Strojní inženýrství</w:t>
            </w:r>
          </w:p>
        </w:tc>
        <w:tc>
          <w:tcPr>
            <w:tcW w:w="2254" w:type="dxa"/>
            <w:gridSpan w:val="2"/>
          </w:tcPr>
          <w:p w14:paraId="134CC695" w14:textId="77777777" w:rsidR="00867591" w:rsidRDefault="00867591" w:rsidP="00867591">
            <w:pPr>
              <w:jc w:val="both"/>
            </w:pPr>
            <w:r>
              <w:t>2008</w:t>
            </w:r>
          </w:p>
        </w:tc>
        <w:tc>
          <w:tcPr>
            <w:tcW w:w="2257" w:type="dxa"/>
            <w:gridSpan w:val="4"/>
            <w:tcBorders>
              <w:right w:val="single" w:sz="12" w:space="0" w:color="auto"/>
            </w:tcBorders>
          </w:tcPr>
          <w:p w14:paraId="036B06C4" w14:textId="77777777" w:rsidR="00867591" w:rsidRDefault="00867591" w:rsidP="00867591">
            <w:pPr>
              <w:jc w:val="both"/>
            </w:pPr>
            <w:r>
              <w:t>ZČU Plzeň</w:t>
            </w:r>
          </w:p>
        </w:tc>
        <w:tc>
          <w:tcPr>
            <w:tcW w:w="635" w:type="dxa"/>
            <w:tcBorders>
              <w:left w:val="single" w:sz="12" w:space="0" w:color="auto"/>
            </w:tcBorders>
            <w:shd w:val="clear" w:color="auto" w:fill="F7CAAC"/>
          </w:tcPr>
          <w:p w14:paraId="3BEF4F5E" w14:textId="77777777" w:rsidR="00867591" w:rsidRDefault="00867591" w:rsidP="00867591">
            <w:pPr>
              <w:jc w:val="both"/>
            </w:pPr>
            <w:r>
              <w:rPr>
                <w:b/>
              </w:rPr>
              <w:t>WOS</w:t>
            </w:r>
          </w:p>
        </w:tc>
        <w:tc>
          <w:tcPr>
            <w:tcW w:w="696" w:type="dxa"/>
            <w:shd w:val="clear" w:color="auto" w:fill="F7CAAC"/>
          </w:tcPr>
          <w:p w14:paraId="66C48B88" w14:textId="77777777" w:rsidR="00867591" w:rsidRDefault="00867591" w:rsidP="00867591">
            <w:pPr>
              <w:jc w:val="both"/>
              <w:rPr>
                <w:sz w:val="18"/>
              </w:rPr>
            </w:pPr>
            <w:r>
              <w:rPr>
                <w:b/>
                <w:sz w:val="18"/>
              </w:rPr>
              <w:t>Scopus</w:t>
            </w:r>
          </w:p>
        </w:tc>
        <w:tc>
          <w:tcPr>
            <w:tcW w:w="697" w:type="dxa"/>
            <w:shd w:val="clear" w:color="auto" w:fill="F7CAAC"/>
          </w:tcPr>
          <w:p w14:paraId="1D29DE10" w14:textId="77777777" w:rsidR="00867591" w:rsidRDefault="00867591" w:rsidP="00867591">
            <w:pPr>
              <w:jc w:val="both"/>
            </w:pPr>
            <w:r>
              <w:rPr>
                <w:b/>
                <w:sz w:val="18"/>
              </w:rPr>
              <w:t>ostatní</w:t>
            </w:r>
          </w:p>
        </w:tc>
      </w:tr>
      <w:tr w:rsidR="00867591" w:rsidRPr="00491C3C" w14:paraId="58CA2168" w14:textId="77777777" w:rsidTr="00867591">
        <w:trPr>
          <w:cantSplit/>
          <w:trHeight w:val="70"/>
        </w:trPr>
        <w:tc>
          <w:tcPr>
            <w:tcW w:w="3361" w:type="dxa"/>
            <w:gridSpan w:val="2"/>
            <w:shd w:val="clear" w:color="auto" w:fill="F7CAAC"/>
          </w:tcPr>
          <w:p w14:paraId="21930314" w14:textId="77777777" w:rsidR="00867591" w:rsidRDefault="00867591" w:rsidP="00867591">
            <w:pPr>
              <w:jc w:val="both"/>
            </w:pPr>
            <w:r>
              <w:rPr>
                <w:b/>
              </w:rPr>
              <w:t>Obor jmenovacího řízení</w:t>
            </w:r>
          </w:p>
        </w:tc>
        <w:tc>
          <w:tcPr>
            <w:tcW w:w="2254" w:type="dxa"/>
            <w:gridSpan w:val="2"/>
            <w:shd w:val="clear" w:color="auto" w:fill="F7CAAC"/>
          </w:tcPr>
          <w:p w14:paraId="1FE9D7C1" w14:textId="77777777" w:rsidR="00867591" w:rsidRDefault="00867591" w:rsidP="00867591">
            <w:pPr>
              <w:jc w:val="both"/>
            </w:pPr>
            <w:r>
              <w:rPr>
                <w:b/>
              </w:rPr>
              <w:t>Rok udělení hodnosti</w:t>
            </w:r>
          </w:p>
        </w:tc>
        <w:tc>
          <w:tcPr>
            <w:tcW w:w="2257" w:type="dxa"/>
            <w:gridSpan w:val="4"/>
            <w:tcBorders>
              <w:right w:val="single" w:sz="12" w:space="0" w:color="auto"/>
            </w:tcBorders>
            <w:shd w:val="clear" w:color="auto" w:fill="F7CAAC"/>
          </w:tcPr>
          <w:p w14:paraId="6906D782" w14:textId="77777777" w:rsidR="00867591" w:rsidRDefault="00867591" w:rsidP="00867591">
            <w:pPr>
              <w:jc w:val="both"/>
            </w:pPr>
            <w:r>
              <w:rPr>
                <w:b/>
              </w:rPr>
              <w:t>Řízení konáno na VŠ</w:t>
            </w:r>
          </w:p>
        </w:tc>
        <w:tc>
          <w:tcPr>
            <w:tcW w:w="635" w:type="dxa"/>
            <w:vMerge w:val="restart"/>
            <w:tcBorders>
              <w:left w:val="single" w:sz="12" w:space="0" w:color="auto"/>
            </w:tcBorders>
          </w:tcPr>
          <w:p w14:paraId="4686929C" w14:textId="77777777" w:rsidR="00867591" w:rsidRPr="00491C3C" w:rsidRDefault="00867591" w:rsidP="00867591">
            <w:pPr>
              <w:rPr>
                <w:highlight w:val="yellow"/>
              </w:rPr>
            </w:pPr>
            <w:r w:rsidRPr="00720F64">
              <w:t>8</w:t>
            </w:r>
          </w:p>
        </w:tc>
        <w:tc>
          <w:tcPr>
            <w:tcW w:w="696" w:type="dxa"/>
            <w:vMerge w:val="restart"/>
          </w:tcPr>
          <w:p w14:paraId="33B3323B" w14:textId="77777777" w:rsidR="00867591" w:rsidRPr="00491C3C" w:rsidRDefault="00867591" w:rsidP="00867591">
            <w:pPr>
              <w:rPr>
                <w:highlight w:val="yellow"/>
              </w:rPr>
            </w:pPr>
            <w:r w:rsidRPr="00AA57C2">
              <w:t>9</w:t>
            </w:r>
          </w:p>
        </w:tc>
        <w:tc>
          <w:tcPr>
            <w:tcW w:w="697" w:type="dxa"/>
            <w:vMerge w:val="restart"/>
          </w:tcPr>
          <w:p w14:paraId="7C9AC6D0" w14:textId="77777777" w:rsidR="00867591" w:rsidRPr="00491C3C" w:rsidRDefault="00867591" w:rsidP="00867591">
            <w:pPr>
              <w:rPr>
                <w:highlight w:val="yellow"/>
              </w:rPr>
            </w:pPr>
            <w:r w:rsidRPr="00FF5D58">
              <w:t>82</w:t>
            </w:r>
          </w:p>
        </w:tc>
      </w:tr>
      <w:tr w:rsidR="00867591" w14:paraId="29CB6CCC" w14:textId="77777777" w:rsidTr="00867591">
        <w:trPr>
          <w:trHeight w:val="205"/>
        </w:trPr>
        <w:tc>
          <w:tcPr>
            <w:tcW w:w="3361" w:type="dxa"/>
            <w:gridSpan w:val="2"/>
          </w:tcPr>
          <w:p w14:paraId="5D7078C2" w14:textId="77777777" w:rsidR="00867591" w:rsidRDefault="00867591" w:rsidP="00867591">
            <w:pPr>
              <w:jc w:val="both"/>
            </w:pPr>
          </w:p>
        </w:tc>
        <w:tc>
          <w:tcPr>
            <w:tcW w:w="2254" w:type="dxa"/>
            <w:gridSpan w:val="2"/>
          </w:tcPr>
          <w:p w14:paraId="3ED58C7C" w14:textId="77777777" w:rsidR="00867591" w:rsidRDefault="00867591" w:rsidP="00867591">
            <w:pPr>
              <w:jc w:val="both"/>
            </w:pPr>
          </w:p>
        </w:tc>
        <w:tc>
          <w:tcPr>
            <w:tcW w:w="2257" w:type="dxa"/>
            <w:gridSpan w:val="4"/>
            <w:tcBorders>
              <w:right w:val="single" w:sz="12" w:space="0" w:color="auto"/>
            </w:tcBorders>
          </w:tcPr>
          <w:p w14:paraId="217B3B01" w14:textId="77777777" w:rsidR="00867591" w:rsidRDefault="00867591" w:rsidP="00867591">
            <w:pPr>
              <w:jc w:val="both"/>
            </w:pPr>
          </w:p>
        </w:tc>
        <w:tc>
          <w:tcPr>
            <w:tcW w:w="635" w:type="dxa"/>
            <w:vMerge/>
            <w:tcBorders>
              <w:left w:val="single" w:sz="12" w:space="0" w:color="auto"/>
            </w:tcBorders>
            <w:vAlign w:val="center"/>
          </w:tcPr>
          <w:p w14:paraId="0F93538F" w14:textId="77777777" w:rsidR="00867591" w:rsidRDefault="00867591" w:rsidP="00867591">
            <w:pPr>
              <w:rPr>
                <w:b/>
              </w:rPr>
            </w:pPr>
          </w:p>
        </w:tc>
        <w:tc>
          <w:tcPr>
            <w:tcW w:w="696" w:type="dxa"/>
            <w:vMerge/>
            <w:vAlign w:val="center"/>
          </w:tcPr>
          <w:p w14:paraId="21F93F49" w14:textId="77777777" w:rsidR="00867591" w:rsidRDefault="00867591" w:rsidP="00867591">
            <w:pPr>
              <w:rPr>
                <w:b/>
              </w:rPr>
            </w:pPr>
          </w:p>
        </w:tc>
        <w:tc>
          <w:tcPr>
            <w:tcW w:w="697" w:type="dxa"/>
            <w:vMerge/>
            <w:vAlign w:val="center"/>
          </w:tcPr>
          <w:p w14:paraId="71FD9F0B" w14:textId="77777777" w:rsidR="00867591" w:rsidRDefault="00867591" w:rsidP="00867591">
            <w:pPr>
              <w:rPr>
                <w:b/>
              </w:rPr>
            </w:pPr>
          </w:p>
        </w:tc>
      </w:tr>
      <w:tr w:rsidR="00867591" w14:paraId="7C788789" w14:textId="77777777" w:rsidTr="00867591">
        <w:tc>
          <w:tcPr>
            <w:tcW w:w="9900" w:type="dxa"/>
            <w:gridSpan w:val="11"/>
            <w:shd w:val="clear" w:color="auto" w:fill="F7CAAC"/>
          </w:tcPr>
          <w:p w14:paraId="7C199510" w14:textId="77777777" w:rsidR="00867591" w:rsidRDefault="00867591" w:rsidP="00867591">
            <w:pPr>
              <w:jc w:val="both"/>
              <w:rPr>
                <w:b/>
              </w:rPr>
            </w:pPr>
            <w:r>
              <w:rPr>
                <w:b/>
              </w:rPr>
              <w:t xml:space="preserve">Přehled o nejvýznamnější publikační a další tvůrčí činnosti nebo další profesní činnosti u odborníků z praxe vztahující se k zabezpečovaným předmětům </w:t>
            </w:r>
          </w:p>
        </w:tc>
      </w:tr>
      <w:tr w:rsidR="00867591" w:rsidRPr="00A43433" w14:paraId="56C821ED" w14:textId="77777777" w:rsidTr="00867591">
        <w:trPr>
          <w:trHeight w:val="557"/>
        </w:trPr>
        <w:tc>
          <w:tcPr>
            <w:tcW w:w="9900" w:type="dxa"/>
            <w:gridSpan w:val="11"/>
          </w:tcPr>
          <w:p w14:paraId="60132810" w14:textId="680F441E" w:rsidR="00867591" w:rsidRPr="00386B19" w:rsidRDefault="00867591" w:rsidP="00386B19">
            <w:pPr>
              <w:pStyle w:val="Bezmezer"/>
              <w:jc w:val="both"/>
            </w:pPr>
            <w:r w:rsidRPr="00386B19">
              <w:rPr>
                <w:bCs/>
              </w:rPr>
              <w:t>HÁN, J.,</w:t>
            </w:r>
            <w:r w:rsidRPr="00386B19">
              <w:t xml:space="preserve"> PETŘÍČEK, M., CHALUPA, Š. Business Process Management Approach in the Hospitality Industry. In </w:t>
            </w:r>
            <w:r w:rsidRPr="00386B19">
              <w:rPr>
                <w:i/>
              </w:rPr>
              <w:t>Huub Ruël, Angelique Lombarts. Sustainable Hospitality Management: Designing Meaningful Encounters with Talent and Technology</w:t>
            </w:r>
            <w:r w:rsidRPr="00386B19">
              <w:t xml:space="preserve">. First edition. UK: Emerald Publishing Limited, 2020. Advanced Series in Management. ISBN 978-1-83909-266-4. doi:10.1108/S1877-636120200000024011. </w:t>
            </w:r>
          </w:p>
          <w:p w14:paraId="59F4E3C0" w14:textId="5A4FAC2F" w:rsidR="00867591" w:rsidRPr="00386B19" w:rsidRDefault="00867591" w:rsidP="00386B19">
            <w:pPr>
              <w:pStyle w:val="Bezmezer"/>
              <w:jc w:val="both"/>
            </w:pPr>
            <w:r w:rsidRPr="00386B19">
              <w:t xml:space="preserve">ZELENÝ, J., PLZÁKOVÁ, L., </w:t>
            </w:r>
            <w:r w:rsidRPr="00386B19">
              <w:rPr>
                <w:bCs/>
              </w:rPr>
              <w:t>HÁN, J.,</w:t>
            </w:r>
            <w:r w:rsidRPr="00386B19">
              <w:t xml:space="preserve"> KAŠPAR, J. „Pale Lager and Double Carp Fries, Please”. The McDonaldization of the Culinary Culture in the Czech Republic. </w:t>
            </w:r>
            <w:r w:rsidRPr="00386B19">
              <w:rPr>
                <w:i/>
              </w:rPr>
              <w:t>Economia Agro-Alimentare / Food Economy.</w:t>
            </w:r>
            <w:r w:rsidRPr="00386B19">
              <w:t xml:space="preserve"> Bologna, Italy: FrancoAngeli Edizioni, 2020, </w:t>
            </w:r>
            <w:r w:rsidR="00B91B9B">
              <w:t>Vol</w:t>
            </w:r>
            <w:r w:rsidRPr="00386B19">
              <w:t xml:space="preserve">. 22, </w:t>
            </w:r>
            <w:r w:rsidR="00B91B9B">
              <w:t>Issue</w:t>
            </w:r>
            <w:r w:rsidRPr="00386B19">
              <w:t> 1</w:t>
            </w:r>
            <w:r w:rsidR="00B91B9B">
              <w:t>.</w:t>
            </w:r>
            <w:r w:rsidRPr="00386B19">
              <w:t xml:space="preserve"> ISSN 1126-1668. doi:10.3280/ecag1-2020oa10067. </w:t>
            </w:r>
          </w:p>
          <w:p w14:paraId="22D212D8" w14:textId="39F871D9" w:rsidR="00867591" w:rsidRPr="00386B19" w:rsidRDefault="00867591" w:rsidP="00386B19">
            <w:pPr>
              <w:pStyle w:val="Bezmezer"/>
              <w:jc w:val="both"/>
            </w:pPr>
            <w:r w:rsidRPr="00386B19">
              <w:t xml:space="preserve">POULOVÁ, P., </w:t>
            </w:r>
            <w:r w:rsidRPr="00386B19">
              <w:rPr>
                <w:bCs/>
              </w:rPr>
              <w:t>HÁN, J.,</w:t>
            </w:r>
            <w:r w:rsidRPr="00386B19">
              <w:t xml:space="preserve"> ČERNÁ, M., HAMTILOVÁ, J., ULRYCH, Z. Virtual Hotel – Gamification in the Management of Tourism Education. In </w:t>
            </w:r>
            <w:r w:rsidRPr="00386B19">
              <w:rPr>
                <w:i/>
              </w:rPr>
              <w:t>Advances in Intelligent Systems and Computing</w:t>
            </w:r>
            <w:r w:rsidRPr="00386B19">
              <w:t xml:space="preserve">. Springer Nature. 2021. ISBN 978-303052574-3. doi: 10.1007/978-3-030-52575-0_63 </w:t>
            </w:r>
          </w:p>
          <w:p w14:paraId="7029B6FE" w14:textId="70EB4D01" w:rsidR="00867591" w:rsidRPr="00386B19" w:rsidRDefault="00867591" w:rsidP="00386B19">
            <w:pPr>
              <w:pStyle w:val="Bezmezer"/>
              <w:jc w:val="both"/>
            </w:pPr>
            <w:r w:rsidRPr="00386B19">
              <w:t xml:space="preserve">POULOVÁ, P., </w:t>
            </w:r>
            <w:r w:rsidRPr="00386B19">
              <w:rPr>
                <w:bCs/>
              </w:rPr>
              <w:t>HÁN, J</w:t>
            </w:r>
            <w:r w:rsidRPr="00386B19">
              <w:t>., ČERNÁ, M., HAMTILOVÁ, J., MALÝ, F., KOZEL, T., KŘÍŽ, P., HÁN, J., ULRYCH, Z. </w:t>
            </w:r>
            <w:r w:rsidRPr="00386B19">
              <w:rPr>
                <w:i/>
              </w:rPr>
              <w:t>Hotel Process Simulator</w:t>
            </w:r>
            <w:r w:rsidRPr="00386B19">
              <w:t xml:space="preserve">. Cham: Springer, 2019. </w:t>
            </w:r>
            <w:r w:rsidR="00B91B9B">
              <w:t>pp</w:t>
            </w:r>
            <w:r w:rsidRPr="00386B19">
              <w:t xml:space="preserve">. 128-136. ISBN 978-3-030-21561-3. doi:10.1007/978-3-030-21562-0_11. </w:t>
            </w:r>
          </w:p>
          <w:p w14:paraId="337AFA7D" w14:textId="0B1ED30D" w:rsidR="00867591" w:rsidRPr="00386B19" w:rsidRDefault="00867591" w:rsidP="00386B19">
            <w:pPr>
              <w:pStyle w:val="Bezmezer"/>
              <w:jc w:val="both"/>
            </w:pPr>
            <w:r w:rsidRPr="00386B19">
              <w:rPr>
                <w:bCs/>
              </w:rPr>
              <w:t>HÁN, J.,</w:t>
            </w:r>
            <w:r w:rsidRPr="00386B19">
              <w:t xml:space="preserve"> CHALUPA, Š., LUSTIGOVÁ, Z., PAŽOUT, J., ŠALDA, P., SOCHŮRKOVÁ, M. </w:t>
            </w:r>
            <w:r w:rsidRPr="00386B19">
              <w:rPr>
                <w:i/>
              </w:rPr>
              <w:t>Vybrané kapitoly z hotelnictví a gastronomie</w:t>
            </w:r>
            <w:r w:rsidRPr="00386B19">
              <w:t>. svazek třetí: Online marketing. Praha: Wolters Kluwer, 2017. ISBN 978-80-7552-888-9.</w:t>
            </w:r>
          </w:p>
          <w:p w14:paraId="4E63B579" w14:textId="77777777" w:rsidR="00867591" w:rsidRPr="00386B19" w:rsidRDefault="00867591" w:rsidP="00386B19">
            <w:pPr>
              <w:jc w:val="both"/>
              <w:rPr>
                <w:i/>
                <w:iCs/>
              </w:rPr>
            </w:pPr>
            <w:r w:rsidRPr="00386B19">
              <w:rPr>
                <w:i/>
                <w:iCs/>
              </w:rPr>
              <w:t>Projektová činnost:</w:t>
            </w:r>
          </w:p>
          <w:p w14:paraId="6235B201" w14:textId="3A75E516" w:rsidR="00867591" w:rsidRPr="00280A41" w:rsidRDefault="00867591" w:rsidP="00CE1995">
            <w:pPr>
              <w:pStyle w:val="Bezmezer"/>
              <w:numPr>
                <w:ilvl w:val="0"/>
                <w:numId w:val="40"/>
              </w:numPr>
              <w:ind w:left="210" w:hanging="210"/>
              <w:jc w:val="both"/>
            </w:pPr>
            <w:r w:rsidRPr="00280A41">
              <w:t>Aplikace nástrojů virtuální reality do tréninku komunikačních dovedností pracovníků hotelů za účelem zmírňování obav a rizik spojených s šířením onemocnění COVID-19 Poskytovatel:</w:t>
            </w:r>
            <w:r>
              <w:t xml:space="preserve"> </w:t>
            </w:r>
            <w:r w:rsidRPr="00280A41">
              <w:t>TAČR</w:t>
            </w:r>
            <w:r>
              <w:t xml:space="preserve"> (program ÉTA)</w:t>
            </w:r>
            <w:r w:rsidRPr="00280A41">
              <w:t xml:space="preserve">, Číslo projektu: TL04000153, Období řešení: </w:t>
            </w:r>
            <w:r>
              <w:t>10</w:t>
            </w:r>
            <w:r w:rsidRPr="00280A41">
              <w:t>/20</w:t>
            </w:r>
            <w:r>
              <w:t>20</w:t>
            </w:r>
            <w:r w:rsidRPr="00280A41">
              <w:t>-</w:t>
            </w:r>
            <w:r>
              <w:t>9</w:t>
            </w:r>
            <w:r w:rsidRPr="00280A41">
              <w:t>/2022</w:t>
            </w:r>
            <w:r>
              <w:t>,</w:t>
            </w:r>
            <w:r w:rsidRPr="00280A41">
              <w:t xml:space="preserve"> </w:t>
            </w:r>
            <w:r>
              <w:t>Role: hlavní řešitel projektu</w:t>
            </w:r>
          </w:p>
          <w:p w14:paraId="40FAC268" w14:textId="40BE66EA" w:rsidR="00867591" w:rsidRPr="00280A41" w:rsidRDefault="00867591" w:rsidP="00CE1995">
            <w:pPr>
              <w:pStyle w:val="Bezmezer"/>
              <w:numPr>
                <w:ilvl w:val="0"/>
                <w:numId w:val="40"/>
              </w:numPr>
              <w:ind w:left="210" w:hanging="210"/>
              <w:jc w:val="both"/>
            </w:pPr>
            <w:r w:rsidRPr="00280A41">
              <w:t>Inovace systémů řízení subjektů cestovního ruchu pomocí nástrojů procesního řízení, Poskytovatel:</w:t>
            </w:r>
            <w:r>
              <w:t xml:space="preserve"> </w:t>
            </w:r>
            <w:r w:rsidRPr="00280A41">
              <w:t>TAČR</w:t>
            </w:r>
            <w:r>
              <w:t xml:space="preserve"> (program </w:t>
            </w:r>
            <w:r w:rsidRPr="00280A41">
              <w:t>ÉTA), Číslo projektu: TL01000191, Období řešení: 3/2018-2/2022, Role: vedoucí projektového týmu na VŠH</w:t>
            </w:r>
            <w:ins w:id="277" w:author="Pavla Trefilová" w:date="2022-05-11T15:37:00Z">
              <w:r w:rsidR="00474E16">
                <w:t>E</w:t>
              </w:r>
            </w:ins>
          </w:p>
          <w:p w14:paraId="6F00D4CA" w14:textId="534CB4BC" w:rsidR="00867591" w:rsidRPr="00280A41" w:rsidRDefault="00867591" w:rsidP="00CE1995">
            <w:pPr>
              <w:pStyle w:val="Bezmezer"/>
              <w:numPr>
                <w:ilvl w:val="0"/>
                <w:numId w:val="40"/>
              </w:numPr>
              <w:ind w:left="210" w:hanging="210"/>
              <w:jc w:val="both"/>
            </w:pPr>
            <w:r w:rsidRPr="00280A41">
              <w:t>Kulinární dědictví českých zemí: paměť, prezentace a edukace, Poskytovatel: MK ČR (program NAKI II), Číslo projektu: DG18P02OVV067, Období řešení: 3/2018-12/2022, Role: vedoucí projektového týmu na VŠH</w:t>
            </w:r>
            <w:ins w:id="278" w:author="Pavla Trefilová" w:date="2022-05-11T15:37:00Z">
              <w:r w:rsidR="00474E16">
                <w:t>E</w:t>
              </w:r>
            </w:ins>
            <w:r w:rsidRPr="00280A41">
              <w:t>.</w:t>
            </w:r>
          </w:p>
          <w:p w14:paraId="0DF02E64" w14:textId="637EF7F2" w:rsidR="00867591" w:rsidRPr="00280A41" w:rsidRDefault="00867591" w:rsidP="00CE1995">
            <w:pPr>
              <w:pStyle w:val="Bezmezer"/>
              <w:numPr>
                <w:ilvl w:val="0"/>
                <w:numId w:val="40"/>
              </w:numPr>
              <w:ind w:left="210" w:hanging="210"/>
              <w:jc w:val="both"/>
            </w:pPr>
            <w:r w:rsidRPr="00280A41">
              <w:lastRenderedPageBreak/>
              <w:t>Kulturní tradice českého rybářství ve světle jejího využití v cestovním ruchu a krajinotvorbě Poskytovatel: MK ČR (program NAKI II), Číslo projektu: DG18P02OVV057, Období řešení: 3/2018-12/2021, Role: vedoucí projektového týmu na VŠH</w:t>
            </w:r>
            <w:ins w:id="279" w:author="Pavla Trefilová" w:date="2022-05-11T15:37:00Z">
              <w:r w:rsidR="00474E16">
                <w:t>E</w:t>
              </w:r>
            </w:ins>
            <w:r w:rsidRPr="00280A41">
              <w:t>.</w:t>
            </w:r>
          </w:p>
          <w:p w14:paraId="24E3EB57" w14:textId="1BF5C3D5" w:rsidR="00867591" w:rsidRPr="00A43433" w:rsidRDefault="00867591" w:rsidP="00CE1995">
            <w:pPr>
              <w:pStyle w:val="Bezmezer"/>
              <w:numPr>
                <w:ilvl w:val="0"/>
                <w:numId w:val="40"/>
              </w:numPr>
              <w:ind w:left="210" w:hanging="210"/>
              <w:jc w:val="both"/>
            </w:pPr>
            <w:r w:rsidRPr="00280A41">
              <w:t xml:space="preserve">Cooperation and Development Policy Research in Tourism Industry between China and Central &amp; Eastern European Countries under the Background of "Belt and Road" Strategy, Poskytovatel: National Foreign Experts Bureau, Ningbo Municipal Foreign Experts Bureau, Ningbo University, Období řešení: </w:t>
            </w:r>
            <w:r>
              <w:t>1</w:t>
            </w:r>
            <w:r w:rsidRPr="00280A41">
              <w:t>/20</w:t>
            </w:r>
            <w:r>
              <w:t>20</w:t>
            </w:r>
            <w:r w:rsidRPr="00280A41">
              <w:t>-12/202</w:t>
            </w:r>
            <w:r>
              <w:t>0</w:t>
            </w:r>
            <w:r w:rsidRPr="00280A41">
              <w:t xml:space="preserve">, Role: </w:t>
            </w:r>
            <w:r>
              <w:t>člen mezinárodního řešitelského týmu</w:t>
            </w:r>
          </w:p>
        </w:tc>
      </w:tr>
      <w:tr w:rsidR="00867591" w14:paraId="2BCD5DD6" w14:textId="77777777" w:rsidTr="00867591">
        <w:trPr>
          <w:trHeight w:val="218"/>
        </w:trPr>
        <w:tc>
          <w:tcPr>
            <w:tcW w:w="9900" w:type="dxa"/>
            <w:gridSpan w:val="11"/>
            <w:shd w:val="clear" w:color="auto" w:fill="F7CAAC"/>
          </w:tcPr>
          <w:p w14:paraId="56CA5936" w14:textId="77777777" w:rsidR="00867591" w:rsidRDefault="00867591" w:rsidP="00867591">
            <w:pPr>
              <w:rPr>
                <w:b/>
              </w:rPr>
            </w:pPr>
            <w:r>
              <w:rPr>
                <w:b/>
              </w:rPr>
              <w:lastRenderedPageBreak/>
              <w:t>Působení v zahraničí</w:t>
            </w:r>
          </w:p>
        </w:tc>
      </w:tr>
      <w:tr w:rsidR="00867591" w:rsidRPr="003C7D9A" w14:paraId="23ABC327" w14:textId="77777777" w:rsidTr="00867591">
        <w:trPr>
          <w:trHeight w:val="175"/>
        </w:trPr>
        <w:tc>
          <w:tcPr>
            <w:tcW w:w="9900" w:type="dxa"/>
            <w:gridSpan w:val="11"/>
          </w:tcPr>
          <w:p w14:paraId="00959FD5" w14:textId="77777777" w:rsidR="00867591" w:rsidRDefault="00867591" w:rsidP="00CE1995">
            <w:pPr>
              <w:numPr>
                <w:ilvl w:val="0"/>
                <w:numId w:val="37"/>
              </w:numPr>
              <w:ind w:left="351" w:hanging="284"/>
            </w:pPr>
            <w:r>
              <w:t>Ningbo University, Čína, hostující profesor v letech 2018, 2019</w:t>
            </w:r>
          </w:p>
          <w:p w14:paraId="07214DA1" w14:textId="77777777" w:rsidR="00867591" w:rsidRPr="003C7D9A" w:rsidRDefault="00867591" w:rsidP="00CE1995">
            <w:pPr>
              <w:numPr>
                <w:ilvl w:val="0"/>
                <w:numId w:val="37"/>
              </w:numPr>
              <w:ind w:left="351" w:hanging="284"/>
            </w:pPr>
            <w:r>
              <w:t xml:space="preserve">PGP Group of Colleges, Indie, 1 měsíc </w:t>
            </w:r>
          </w:p>
        </w:tc>
      </w:tr>
      <w:tr w:rsidR="00867591" w14:paraId="01ED0B93" w14:textId="77777777" w:rsidTr="002174E8">
        <w:trPr>
          <w:cantSplit/>
          <w:trHeight w:val="194"/>
        </w:trPr>
        <w:tc>
          <w:tcPr>
            <w:tcW w:w="2529" w:type="dxa"/>
            <w:shd w:val="clear" w:color="auto" w:fill="F7CAAC"/>
          </w:tcPr>
          <w:p w14:paraId="0F6A6DD9" w14:textId="77777777" w:rsidR="00867591" w:rsidRDefault="00867591" w:rsidP="00867591">
            <w:pPr>
              <w:jc w:val="both"/>
              <w:rPr>
                <w:b/>
              </w:rPr>
            </w:pPr>
            <w:r>
              <w:rPr>
                <w:b/>
              </w:rPr>
              <w:t xml:space="preserve">Podpis </w:t>
            </w:r>
          </w:p>
        </w:tc>
        <w:tc>
          <w:tcPr>
            <w:tcW w:w="4554" w:type="dxa"/>
            <w:gridSpan w:val="5"/>
          </w:tcPr>
          <w:p w14:paraId="0104E248" w14:textId="77777777" w:rsidR="00867591" w:rsidRDefault="00867591" w:rsidP="00867591">
            <w:pPr>
              <w:jc w:val="both"/>
            </w:pPr>
          </w:p>
        </w:tc>
        <w:tc>
          <w:tcPr>
            <w:tcW w:w="789" w:type="dxa"/>
            <w:gridSpan w:val="2"/>
            <w:shd w:val="clear" w:color="auto" w:fill="F7CAAC"/>
          </w:tcPr>
          <w:p w14:paraId="3369A814" w14:textId="77777777" w:rsidR="00867591" w:rsidRDefault="00867591" w:rsidP="00867591">
            <w:pPr>
              <w:jc w:val="both"/>
            </w:pPr>
            <w:r>
              <w:rPr>
                <w:b/>
              </w:rPr>
              <w:t>datum</w:t>
            </w:r>
          </w:p>
        </w:tc>
        <w:tc>
          <w:tcPr>
            <w:tcW w:w="2028" w:type="dxa"/>
            <w:gridSpan w:val="3"/>
          </w:tcPr>
          <w:p w14:paraId="7761E722" w14:textId="38936314" w:rsidR="00867591" w:rsidRDefault="00867591" w:rsidP="00867591">
            <w:pPr>
              <w:jc w:val="both"/>
            </w:pPr>
          </w:p>
        </w:tc>
      </w:tr>
    </w:tbl>
    <w:p w14:paraId="75F7EB04" w14:textId="77777777" w:rsidR="00867591" w:rsidRDefault="00867591" w:rsidP="003B4B97"/>
    <w:p w14:paraId="3CDEED47" w14:textId="77777777" w:rsidR="003B4B97" w:rsidRDefault="003B4B97" w:rsidP="003B4B97"/>
    <w:p w14:paraId="4F419150" w14:textId="77777777" w:rsidR="003B4B97" w:rsidRDefault="003B4B97" w:rsidP="003B4B97"/>
    <w:p w14:paraId="21707FB5" w14:textId="77777777" w:rsidR="003B4B97" w:rsidRDefault="003B4B97" w:rsidP="003B4B97"/>
    <w:p w14:paraId="73E00DD4" w14:textId="77777777" w:rsidR="003B4B97" w:rsidRDefault="003B4B97" w:rsidP="003B4B97"/>
    <w:p w14:paraId="757F7E5D" w14:textId="77777777" w:rsidR="003B4B97" w:rsidRDefault="003B4B97" w:rsidP="003B4B97"/>
    <w:p w14:paraId="371FBBD5" w14:textId="77777777" w:rsidR="003B4B97" w:rsidRDefault="003B4B97" w:rsidP="003B4B97"/>
    <w:p w14:paraId="5775B292" w14:textId="77777777" w:rsidR="003B4B97" w:rsidRDefault="003B4B97" w:rsidP="003B4B97"/>
    <w:p w14:paraId="59505CDC" w14:textId="77777777" w:rsidR="003B4B97" w:rsidRDefault="003B4B97" w:rsidP="003B4B97"/>
    <w:p w14:paraId="7B074B3F" w14:textId="77777777" w:rsidR="003B4B97" w:rsidRDefault="003B4B97" w:rsidP="003B4B97"/>
    <w:p w14:paraId="61DE9C3B" w14:textId="77777777" w:rsidR="003B4B97" w:rsidRDefault="003B4B97" w:rsidP="003B4B97"/>
    <w:p w14:paraId="341C7673" w14:textId="77777777" w:rsidR="003B4B97" w:rsidRDefault="003B4B97" w:rsidP="003B4B97"/>
    <w:p w14:paraId="42F8ECA6" w14:textId="77777777" w:rsidR="003B4B97" w:rsidRDefault="003B4B97" w:rsidP="003B4B97"/>
    <w:p w14:paraId="629B7219" w14:textId="77777777" w:rsidR="003B4B97" w:rsidRDefault="003B4B97" w:rsidP="003B4B97"/>
    <w:p w14:paraId="0075021A" w14:textId="77777777" w:rsidR="003B4B97" w:rsidRDefault="003B4B97" w:rsidP="003B4B97"/>
    <w:p w14:paraId="23DE4AD5" w14:textId="77777777" w:rsidR="003B4B97" w:rsidRDefault="003B4B97" w:rsidP="003B4B97"/>
    <w:p w14:paraId="21E98760" w14:textId="77777777" w:rsidR="003B4B97" w:rsidRDefault="003B4B97" w:rsidP="003B4B97"/>
    <w:p w14:paraId="16FB437C" w14:textId="77777777" w:rsidR="003B4B97" w:rsidRDefault="003B4B97" w:rsidP="003B4B97"/>
    <w:p w14:paraId="4058A076" w14:textId="77777777" w:rsidR="003B4B97" w:rsidRDefault="003B4B97" w:rsidP="003B4B97"/>
    <w:p w14:paraId="231097BD" w14:textId="77777777" w:rsidR="003B4B97" w:rsidRDefault="003B4B97" w:rsidP="003B4B97"/>
    <w:p w14:paraId="4E99E6C1" w14:textId="77777777" w:rsidR="003B4B97" w:rsidRDefault="003B4B97" w:rsidP="003B4B97"/>
    <w:p w14:paraId="013663B1" w14:textId="77777777" w:rsidR="003B4B97" w:rsidRDefault="003B4B97" w:rsidP="003B4B97"/>
    <w:p w14:paraId="1E9B2E28" w14:textId="77777777" w:rsidR="003B4B97" w:rsidRDefault="003B4B97" w:rsidP="003B4B97"/>
    <w:p w14:paraId="4246787E" w14:textId="77777777" w:rsidR="003B4B97" w:rsidRDefault="003B4B97" w:rsidP="003B4B97"/>
    <w:p w14:paraId="24895573" w14:textId="77777777" w:rsidR="003B4B97" w:rsidRDefault="003B4B97" w:rsidP="003B4B97"/>
    <w:p w14:paraId="439FEC80" w14:textId="77777777" w:rsidR="003B4B97" w:rsidRDefault="003B4B97" w:rsidP="003B4B97"/>
    <w:p w14:paraId="6940CE87" w14:textId="77777777" w:rsidR="003B4B97" w:rsidRDefault="003B4B97" w:rsidP="003B4B97"/>
    <w:p w14:paraId="763FFDB0" w14:textId="77777777" w:rsidR="003B4B97" w:rsidRDefault="003B4B97" w:rsidP="003B4B97"/>
    <w:p w14:paraId="0FF43151" w14:textId="77777777" w:rsidR="003B4B97" w:rsidRDefault="003B4B97" w:rsidP="003B4B97"/>
    <w:p w14:paraId="2614A4F4" w14:textId="77777777" w:rsidR="003B4B97" w:rsidRDefault="003B4B97" w:rsidP="003B4B97"/>
    <w:p w14:paraId="0108E4C9" w14:textId="394EF0AF" w:rsidR="00386B19" w:rsidRDefault="00386B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0CF35AC0" w14:textId="77777777" w:rsidTr="002E5507">
        <w:tc>
          <w:tcPr>
            <w:tcW w:w="9859" w:type="dxa"/>
            <w:gridSpan w:val="11"/>
            <w:tcBorders>
              <w:bottom w:val="double" w:sz="4" w:space="0" w:color="auto"/>
            </w:tcBorders>
            <w:shd w:val="clear" w:color="auto" w:fill="BDD6EE"/>
          </w:tcPr>
          <w:p w14:paraId="474DC109" w14:textId="77777777" w:rsidR="002E5507" w:rsidRDefault="002E5507" w:rsidP="002E5507">
            <w:pPr>
              <w:jc w:val="both"/>
              <w:rPr>
                <w:b/>
                <w:sz w:val="28"/>
              </w:rPr>
            </w:pPr>
            <w:r>
              <w:rPr>
                <w:b/>
                <w:sz w:val="28"/>
              </w:rPr>
              <w:lastRenderedPageBreak/>
              <w:t>C-I – Personální zabezpečení</w:t>
            </w:r>
          </w:p>
        </w:tc>
      </w:tr>
      <w:tr w:rsidR="002E5507" w14:paraId="58EC2903" w14:textId="77777777" w:rsidTr="002E5507">
        <w:tc>
          <w:tcPr>
            <w:tcW w:w="2518" w:type="dxa"/>
            <w:tcBorders>
              <w:top w:val="double" w:sz="4" w:space="0" w:color="auto"/>
            </w:tcBorders>
            <w:shd w:val="clear" w:color="auto" w:fill="F7CAAC"/>
          </w:tcPr>
          <w:p w14:paraId="6EED417A" w14:textId="77777777" w:rsidR="002E5507" w:rsidRDefault="002E5507" w:rsidP="002E5507">
            <w:pPr>
              <w:jc w:val="both"/>
              <w:rPr>
                <w:b/>
              </w:rPr>
            </w:pPr>
            <w:r>
              <w:rPr>
                <w:b/>
              </w:rPr>
              <w:t>Vysoká škola</w:t>
            </w:r>
          </w:p>
        </w:tc>
        <w:tc>
          <w:tcPr>
            <w:tcW w:w="7341" w:type="dxa"/>
            <w:gridSpan w:val="10"/>
          </w:tcPr>
          <w:p w14:paraId="1EF5DB56" w14:textId="77777777" w:rsidR="002E5507" w:rsidRDefault="002E5507" w:rsidP="002E5507">
            <w:pPr>
              <w:jc w:val="both"/>
            </w:pPr>
            <w:r>
              <w:t>Univerzita Tomáše Bati ve Zlíně</w:t>
            </w:r>
          </w:p>
        </w:tc>
      </w:tr>
      <w:tr w:rsidR="002E5507" w14:paraId="58078130" w14:textId="77777777" w:rsidTr="002E5507">
        <w:tc>
          <w:tcPr>
            <w:tcW w:w="2518" w:type="dxa"/>
            <w:shd w:val="clear" w:color="auto" w:fill="F7CAAC"/>
          </w:tcPr>
          <w:p w14:paraId="76EE4FD2" w14:textId="77777777" w:rsidR="002E5507" w:rsidRDefault="002E5507" w:rsidP="002E5507">
            <w:pPr>
              <w:jc w:val="both"/>
              <w:rPr>
                <w:b/>
              </w:rPr>
            </w:pPr>
            <w:r>
              <w:rPr>
                <w:b/>
              </w:rPr>
              <w:t>Součást vysoké školy</w:t>
            </w:r>
          </w:p>
        </w:tc>
        <w:tc>
          <w:tcPr>
            <w:tcW w:w="7341" w:type="dxa"/>
            <w:gridSpan w:val="10"/>
          </w:tcPr>
          <w:p w14:paraId="2F793588" w14:textId="77777777" w:rsidR="002E5507" w:rsidRDefault="002E5507" w:rsidP="002E5507">
            <w:pPr>
              <w:jc w:val="both"/>
            </w:pPr>
            <w:r>
              <w:t>Fakulta managementu a ekonomiky</w:t>
            </w:r>
          </w:p>
        </w:tc>
      </w:tr>
      <w:tr w:rsidR="002E5507" w14:paraId="1CFD8E37" w14:textId="77777777" w:rsidTr="002E5507">
        <w:tc>
          <w:tcPr>
            <w:tcW w:w="2518" w:type="dxa"/>
            <w:shd w:val="clear" w:color="auto" w:fill="F7CAAC"/>
          </w:tcPr>
          <w:p w14:paraId="32F40606" w14:textId="77777777" w:rsidR="002E5507" w:rsidRDefault="002E5507" w:rsidP="002E5507">
            <w:pPr>
              <w:jc w:val="both"/>
              <w:rPr>
                <w:b/>
              </w:rPr>
            </w:pPr>
            <w:r>
              <w:rPr>
                <w:b/>
              </w:rPr>
              <w:t>Název studijního programu</w:t>
            </w:r>
          </w:p>
        </w:tc>
        <w:tc>
          <w:tcPr>
            <w:tcW w:w="7341" w:type="dxa"/>
            <w:gridSpan w:val="10"/>
          </w:tcPr>
          <w:p w14:paraId="5697EA1F" w14:textId="4C4B3A13" w:rsidR="002E5507" w:rsidRPr="00DD45A7" w:rsidRDefault="00DD45A7" w:rsidP="00DD45A7">
            <w:pPr>
              <w:rPr>
                <w:sz w:val="22"/>
                <w:szCs w:val="22"/>
              </w:rPr>
            </w:pPr>
            <w:r>
              <w:t>Tourism Economics and Hospitality Management</w:t>
            </w:r>
          </w:p>
        </w:tc>
      </w:tr>
      <w:tr w:rsidR="002E5507" w14:paraId="36722E93" w14:textId="77777777" w:rsidTr="002E5507">
        <w:tc>
          <w:tcPr>
            <w:tcW w:w="2518" w:type="dxa"/>
            <w:shd w:val="clear" w:color="auto" w:fill="F7CAAC"/>
          </w:tcPr>
          <w:p w14:paraId="46459D7C" w14:textId="77777777" w:rsidR="002E5507" w:rsidRDefault="002E5507" w:rsidP="002E5507">
            <w:pPr>
              <w:jc w:val="both"/>
              <w:rPr>
                <w:b/>
              </w:rPr>
            </w:pPr>
            <w:r>
              <w:rPr>
                <w:b/>
              </w:rPr>
              <w:t>Jméno a příjmení</w:t>
            </w:r>
          </w:p>
        </w:tc>
        <w:tc>
          <w:tcPr>
            <w:tcW w:w="4536" w:type="dxa"/>
            <w:gridSpan w:val="5"/>
          </w:tcPr>
          <w:p w14:paraId="77B77F27" w14:textId="77777777" w:rsidR="002E5507" w:rsidRDefault="002E5507" w:rsidP="002E5507">
            <w:pPr>
              <w:jc w:val="both"/>
            </w:pPr>
            <w:r>
              <w:t>Lubor HOMOLKA</w:t>
            </w:r>
          </w:p>
        </w:tc>
        <w:tc>
          <w:tcPr>
            <w:tcW w:w="709" w:type="dxa"/>
            <w:shd w:val="clear" w:color="auto" w:fill="F7CAAC"/>
          </w:tcPr>
          <w:p w14:paraId="5595E497" w14:textId="77777777" w:rsidR="002E5507" w:rsidRDefault="002E5507" w:rsidP="002E5507">
            <w:pPr>
              <w:jc w:val="both"/>
              <w:rPr>
                <w:b/>
              </w:rPr>
            </w:pPr>
            <w:r>
              <w:rPr>
                <w:b/>
              </w:rPr>
              <w:t>Tituly</w:t>
            </w:r>
          </w:p>
        </w:tc>
        <w:tc>
          <w:tcPr>
            <w:tcW w:w="2096" w:type="dxa"/>
            <w:gridSpan w:val="4"/>
          </w:tcPr>
          <w:p w14:paraId="726F6492" w14:textId="77777777" w:rsidR="002E5507" w:rsidRDefault="002E5507" w:rsidP="002E5507">
            <w:pPr>
              <w:jc w:val="both"/>
            </w:pPr>
            <w:r>
              <w:t>Ing., Ph.D.</w:t>
            </w:r>
          </w:p>
        </w:tc>
      </w:tr>
      <w:tr w:rsidR="002E5507" w14:paraId="09A5862F" w14:textId="77777777" w:rsidTr="002E5507">
        <w:tc>
          <w:tcPr>
            <w:tcW w:w="2518" w:type="dxa"/>
            <w:shd w:val="clear" w:color="auto" w:fill="F7CAAC"/>
          </w:tcPr>
          <w:p w14:paraId="557188DB" w14:textId="77777777" w:rsidR="002E5507" w:rsidRDefault="002E5507" w:rsidP="002E5507">
            <w:pPr>
              <w:jc w:val="both"/>
              <w:rPr>
                <w:b/>
              </w:rPr>
            </w:pPr>
            <w:r>
              <w:rPr>
                <w:b/>
              </w:rPr>
              <w:t>Rok narození</w:t>
            </w:r>
          </w:p>
        </w:tc>
        <w:tc>
          <w:tcPr>
            <w:tcW w:w="829" w:type="dxa"/>
          </w:tcPr>
          <w:p w14:paraId="7F9C1006" w14:textId="77777777" w:rsidR="002E5507" w:rsidRDefault="002E5507" w:rsidP="002E5507">
            <w:pPr>
              <w:jc w:val="both"/>
            </w:pPr>
            <w:r>
              <w:t>1985</w:t>
            </w:r>
          </w:p>
        </w:tc>
        <w:tc>
          <w:tcPr>
            <w:tcW w:w="1721" w:type="dxa"/>
            <w:shd w:val="clear" w:color="auto" w:fill="F7CAAC"/>
          </w:tcPr>
          <w:p w14:paraId="211FA78C" w14:textId="77777777" w:rsidR="002E5507" w:rsidRDefault="002E5507" w:rsidP="002E5507">
            <w:pPr>
              <w:jc w:val="both"/>
              <w:rPr>
                <w:b/>
              </w:rPr>
            </w:pPr>
            <w:r>
              <w:rPr>
                <w:b/>
              </w:rPr>
              <w:t>typ vztahu k VŠ</w:t>
            </w:r>
          </w:p>
        </w:tc>
        <w:tc>
          <w:tcPr>
            <w:tcW w:w="992" w:type="dxa"/>
            <w:gridSpan w:val="2"/>
          </w:tcPr>
          <w:p w14:paraId="566B78F4" w14:textId="77777777" w:rsidR="002E5507" w:rsidRDefault="002E5507" w:rsidP="002E5507">
            <w:pPr>
              <w:jc w:val="both"/>
            </w:pPr>
            <w:r>
              <w:t>pp</w:t>
            </w:r>
          </w:p>
        </w:tc>
        <w:tc>
          <w:tcPr>
            <w:tcW w:w="994" w:type="dxa"/>
            <w:shd w:val="clear" w:color="auto" w:fill="F7CAAC"/>
          </w:tcPr>
          <w:p w14:paraId="740C1356" w14:textId="77777777" w:rsidR="002E5507" w:rsidRDefault="002E5507" w:rsidP="002E5507">
            <w:pPr>
              <w:jc w:val="both"/>
              <w:rPr>
                <w:b/>
              </w:rPr>
            </w:pPr>
            <w:r>
              <w:rPr>
                <w:b/>
              </w:rPr>
              <w:t>rozsah</w:t>
            </w:r>
          </w:p>
        </w:tc>
        <w:tc>
          <w:tcPr>
            <w:tcW w:w="709" w:type="dxa"/>
          </w:tcPr>
          <w:p w14:paraId="0E4EBD43" w14:textId="77777777" w:rsidR="002E5507" w:rsidRDefault="002E5507" w:rsidP="002E5507">
            <w:pPr>
              <w:jc w:val="both"/>
            </w:pPr>
            <w:r>
              <w:t>40</w:t>
            </w:r>
          </w:p>
        </w:tc>
        <w:tc>
          <w:tcPr>
            <w:tcW w:w="709" w:type="dxa"/>
            <w:gridSpan w:val="2"/>
            <w:shd w:val="clear" w:color="auto" w:fill="F7CAAC"/>
          </w:tcPr>
          <w:p w14:paraId="7DBF5FEB" w14:textId="77777777" w:rsidR="002E5507" w:rsidRDefault="002E5507" w:rsidP="002E5507">
            <w:pPr>
              <w:jc w:val="both"/>
              <w:rPr>
                <w:b/>
              </w:rPr>
            </w:pPr>
            <w:r>
              <w:rPr>
                <w:b/>
              </w:rPr>
              <w:t>do kdy</w:t>
            </w:r>
          </w:p>
        </w:tc>
        <w:tc>
          <w:tcPr>
            <w:tcW w:w="1387" w:type="dxa"/>
            <w:gridSpan w:val="2"/>
          </w:tcPr>
          <w:p w14:paraId="31CFBD7F" w14:textId="77777777" w:rsidR="002E5507" w:rsidRDefault="002E5507" w:rsidP="002E5507">
            <w:pPr>
              <w:jc w:val="both"/>
            </w:pPr>
            <w:r>
              <w:t>N</w:t>
            </w:r>
          </w:p>
        </w:tc>
      </w:tr>
      <w:tr w:rsidR="002E5507" w14:paraId="7D7C7ED5" w14:textId="77777777" w:rsidTr="002E5507">
        <w:tc>
          <w:tcPr>
            <w:tcW w:w="5068" w:type="dxa"/>
            <w:gridSpan w:val="3"/>
            <w:shd w:val="clear" w:color="auto" w:fill="F7CAAC"/>
          </w:tcPr>
          <w:p w14:paraId="2E1972C5" w14:textId="77777777" w:rsidR="002E5507" w:rsidRDefault="002E5507" w:rsidP="002E5507">
            <w:pPr>
              <w:jc w:val="both"/>
              <w:rPr>
                <w:b/>
              </w:rPr>
            </w:pPr>
            <w:r>
              <w:rPr>
                <w:b/>
              </w:rPr>
              <w:t>Typ vztahu na součásti VŠ, která uskutečňuje st. program</w:t>
            </w:r>
          </w:p>
        </w:tc>
        <w:tc>
          <w:tcPr>
            <w:tcW w:w="992" w:type="dxa"/>
            <w:gridSpan w:val="2"/>
          </w:tcPr>
          <w:p w14:paraId="2154C42A" w14:textId="77777777" w:rsidR="002E5507" w:rsidRDefault="002E5507" w:rsidP="002E5507">
            <w:pPr>
              <w:jc w:val="both"/>
            </w:pPr>
            <w:r>
              <w:t>pp</w:t>
            </w:r>
          </w:p>
        </w:tc>
        <w:tc>
          <w:tcPr>
            <w:tcW w:w="994" w:type="dxa"/>
            <w:shd w:val="clear" w:color="auto" w:fill="F7CAAC"/>
          </w:tcPr>
          <w:p w14:paraId="4BF63581" w14:textId="77777777" w:rsidR="002E5507" w:rsidRDefault="002E5507" w:rsidP="002E5507">
            <w:pPr>
              <w:jc w:val="both"/>
              <w:rPr>
                <w:b/>
              </w:rPr>
            </w:pPr>
            <w:r>
              <w:rPr>
                <w:b/>
              </w:rPr>
              <w:t>rozsah</w:t>
            </w:r>
          </w:p>
        </w:tc>
        <w:tc>
          <w:tcPr>
            <w:tcW w:w="709" w:type="dxa"/>
          </w:tcPr>
          <w:p w14:paraId="3F6F832F" w14:textId="77777777" w:rsidR="002E5507" w:rsidRDefault="002E5507" w:rsidP="002E5507">
            <w:pPr>
              <w:jc w:val="both"/>
            </w:pPr>
            <w:r>
              <w:t>40</w:t>
            </w:r>
          </w:p>
        </w:tc>
        <w:tc>
          <w:tcPr>
            <w:tcW w:w="709" w:type="dxa"/>
            <w:gridSpan w:val="2"/>
            <w:shd w:val="clear" w:color="auto" w:fill="F7CAAC"/>
          </w:tcPr>
          <w:p w14:paraId="34087C70" w14:textId="77777777" w:rsidR="002E5507" w:rsidRDefault="002E5507" w:rsidP="002E5507">
            <w:pPr>
              <w:jc w:val="both"/>
              <w:rPr>
                <w:b/>
              </w:rPr>
            </w:pPr>
            <w:r>
              <w:rPr>
                <w:b/>
              </w:rPr>
              <w:t>do kdy</w:t>
            </w:r>
          </w:p>
        </w:tc>
        <w:tc>
          <w:tcPr>
            <w:tcW w:w="1387" w:type="dxa"/>
            <w:gridSpan w:val="2"/>
          </w:tcPr>
          <w:p w14:paraId="449AB0C6" w14:textId="77777777" w:rsidR="002E5507" w:rsidRDefault="002E5507" w:rsidP="002E5507">
            <w:pPr>
              <w:jc w:val="both"/>
            </w:pPr>
            <w:r>
              <w:t>N</w:t>
            </w:r>
          </w:p>
        </w:tc>
      </w:tr>
      <w:tr w:rsidR="002E5507" w14:paraId="49BEED12" w14:textId="77777777" w:rsidTr="002E5507">
        <w:tc>
          <w:tcPr>
            <w:tcW w:w="6060" w:type="dxa"/>
            <w:gridSpan w:val="5"/>
            <w:shd w:val="clear" w:color="auto" w:fill="F7CAAC"/>
          </w:tcPr>
          <w:p w14:paraId="2C1AA897"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15C28266" w14:textId="77777777" w:rsidR="002E5507" w:rsidRDefault="002E5507" w:rsidP="002E5507">
            <w:pPr>
              <w:jc w:val="both"/>
              <w:rPr>
                <w:b/>
              </w:rPr>
            </w:pPr>
            <w:r>
              <w:rPr>
                <w:b/>
              </w:rPr>
              <w:t>typ prac. vztahu</w:t>
            </w:r>
          </w:p>
        </w:tc>
        <w:tc>
          <w:tcPr>
            <w:tcW w:w="2096" w:type="dxa"/>
            <w:gridSpan w:val="4"/>
            <w:shd w:val="clear" w:color="auto" w:fill="F7CAAC"/>
          </w:tcPr>
          <w:p w14:paraId="621138DA" w14:textId="77777777" w:rsidR="002E5507" w:rsidRDefault="002E5507" w:rsidP="002E5507">
            <w:pPr>
              <w:jc w:val="both"/>
              <w:rPr>
                <w:b/>
              </w:rPr>
            </w:pPr>
            <w:r>
              <w:rPr>
                <w:b/>
              </w:rPr>
              <w:t>Rozsah</w:t>
            </w:r>
          </w:p>
        </w:tc>
      </w:tr>
      <w:tr w:rsidR="002E5507" w14:paraId="28296B2A" w14:textId="77777777" w:rsidTr="002E5507">
        <w:tc>
          <w:tcPr>
            <w:tcW w:w="6060" w:type="dxa"/>
            <w:gridSpan w:val="5"/>
          </w:tcPr>
          <w:p w14:paraId="3C999844" w14:textId="77777777" w:rsidR="002E5507" w:rsidRDefault="002E5507" w:rsidP="002E5507">
            <w:pPr>
              <w:jc w:val="both"/>
            </w:pPr>
          </w:p>
        </w:tc>
        <w:tc>
          <w:tcPr>
            <w:tcW w:w="1703" w:type="dxa"/>
            <w:gridSpan w:val="2"/>
          </w:tcPr>
          <w:p w14:paraId="6B73428A" w14:textId="77777777" w:rsidR="002E5507" w:rsidRDefault="002E5507" w:rsidP="002E5507">
            <w:pPr>
              <w:jc w:val="both"/>
            </w:pPr>
          </w:p>
        </w:tc>
        <w:tc>
          <w:tcPr>
            <w:tcW w:w="2096" w:type="dxa"/>
            <w:gridSpan w:val="4"/>
          </w:tcPr>
          <w:p w14:paraId="3FCCA02B" w14:textId="77777777" w:rsidR="002E5507" w:rsidRDefault="002E5507" w:rsidP="002E5507">
            <w:pPr>
              <w:jc w:val="both"/>
            </w:pPr>
          </w:p>
        </w:tc>
      </w:tr>
      <w:tr w:rsidR="002E5507" w14:paraId="339E268F" w14:textId="77777777" w:rsidTr="002E5507">
        <w:tc>
          <w:tcPr>
            <w:tcW w:w="6060" w:type="dxa"/>
            <w:gridSpan w:val="5"/>
          </w:tcPr>
          <w:p w14:paraId="5800E00E" w14:textId="77777777" w:rsidR="002E5507" w:rsidRDefault="002E5507" w:rsidP="002E5507">
            <w:pPr>
              <w:jc w:val="both"/>
            </w:pPr>
          </w:p>
        </w:tc>
        <w:tc>
          <w:tcPr>
            <w:tcW w:w="1703" w:type="dxa"/>
            <w:gridSpan w:val="2"/>
          </w:tcPr>
          <w:p w14:paraId="34A062F6" w14:textId="77777777" w:rsidR="002E5507" w:rsidRDefault="002E5507" w:rsidP="002E5507">
            <w:pPr>
              <w:jc w:val="both"/>
            </w:pPr>
          </w:p>
        </w:tc>
        <w:tc>
          <w:tcPr>
            <w:tcW w:w="2096" w:type="dxa"/>
            <w:gridSpan w:val="4"/>
          </w:tcPr>
          <w:p w14:paraId="08014419" w14:textId="77777777" w:rsidR="002E5507" w:rsidRDefault="002E5507" w:rsidP="002E5507">
            <w:pPr>
              <w:jc w:val="both"/>
            </w:pPr>
          </w:p>
        </w:tc>
      </w:tr>
      <w:tr w:rsidR="002E5507" w14:paraId="2F296627" w14:textId="77777777" w:rsidTr="002E5507">
        <w:tc>
          <w:tcPr>
            <w:tcW w:w="9859" w:type="dxa"/>
            <w:gridSpan w:val="11"/>
            <w:shd w:val="clear" w:color="auto" w:fill="F7CAAC"/>
          </w:tcPr>
          <w:p w14:paraId="553A0D9F"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67555271" w14:textId="77777777" w:rsidTr="00B6252E">
        <w:trPr>
          <w:trHeight w:val="246"/>
        </w:trPr>
        <w:tc>
          <w:tcPr>
            <w:tcW w:w="9859" w:type="dxa"/>
            <w:gridSpan w:val="11"/>
            <w:tcBorders>
              <w:top w:val="nil"/>
            </w:tcBorders>
          </w:tcPr>
          <w:p w14:paraId="6240B464" w14:textId="77777777" w:rsidR="002E5507" w:rsidRDefault="002E5507" w:rsidP="002E5507">
            <w:pPr>
              <w:jc w:val="both"/>
            </w:pPr>
            <w:r>
              <w:t>Research methodology – přednášející (20 %)</w:t>
            </w:r>
          </w:p>
        </w:tc>
      </w:tr>
      <w:tr w:rsidR="002E5507" w14:paraId="31E3FC36" w14:textId="77777777" w:rsidTr="002E5507">
        <w:tc>
          <w:tcPr>
            <w:tcW w:w="9859" w:type="dxa"/>
            <w:gridSpan w:val="11"/>
            <w:shd w:val="clear" w:color="auto" w:fill="F7CAAC"/>
          </w:tcPr>
          <w:p w14:paraId="4F48AB64" w14:textId="77777777" w:rsidR="002E5507" w:rsidRDefault="002E5507" w:rsidP="002E5507">
            <w:pPr>
              <w:jc w:val="both"/>
            </w:pPr>
            <w:r>
              <w:rPr>
                <w:b/>
              </w:rPr>
              <w:t xml:space="preserve">Údaje o vzdělání na VŠ </w:t>
            </w:r>
          </w:p>
        </w:tc>
      </w:tr>
      <w:tr w:rsidR="002E5507" w:rsidRPr="002E5507" w14:paraId="4502D87D" w14:textId="77777777" w:rsidTr="002E5507">
        <w:trPr>
          <w:trHeight w:val="743"/>
        </w:trPr>
        <w:tc>
          <w:tcPr>
            <w:tcW w:w="9859" w:type="dxa"/>
            <w:gridSpan w:val="11"/>
          </w:tcPr>
          <w:p w14:paraId="124F7824" w14:textId="77777777" w:rsidR="002E5507" w:rsidRPr="002E5507" w:rsidRDefault="002E5507" w:rsidP="002E5507">
            <w:pPr>
              <w:jc w:val="both"/>
              <w:rPr>
                <w:color w:val="000000"/>
                <w:szCs w:val="24"/>
              </w:rPr>
            </w:pPr>
            <w:r w:rsidRPr="002E5507">
              <w:t xml:space="preserve">2010-2015   </w:t>
            </w:r>
            <w:r w:rsidRPr="002E5507">
              <w:rPr>
                <w:color w:val="000000"/>
                <w:szCs w:val="24"/>
              </w:rPr>
              <w:t>Univerzita Tomáše Bati ve Zlíně, Fakulta managementu a ekonomiky, obor Finance (Ph.D.)</w:t>
            </w:r>
          </w:p>
          <w:p w14:paraId="0DC0AC5C" w14:textId="77777777" w:rsidR="002E5507" w:rsidRPr="002E5507" w:rsidRDefault="002E5507" w:rsidP="002E5507">
            <w:pPr>
              <w:jc w:val="both"/>
              <w:rPr>
                <w:color w:val="000000"/>
                <w:szCs w:val="24"/>
              </w:rPr>
            </w:pPr>
            <w:r w:rsidRPr="002E5507">
              <w:t xml:space="preserve">2008-2010   </w:t>
            </w:r>
            <w:r w:rsidRPr="002E5507">
              <w:rPr>
                <w:color w:val="000000"/>
                <w:szCs w:val="24"/>
              </w:rPr>
              <w:t>Univerzita Tomáše Bati ve Zlíně, Fakulta managementu a ekonomiky, obor Finance (Ing.)</w:t>
            </w:r>
          </w:p>
          <w:p w14:paraId="33A11080" w14:textId="77777777" w:rsidR="002E5507" w:rsidRPr="002E5507" w:rsidRDefault="002E5507" w:rsidP="002E5507">
            <w:pPr>
              <w:jc w:val="both"/>
              <w:rPr>
                <w:color w:val="000000"/>
                <w:szCs w:val="24"/>
              </w:rPr>
            </w:pPr>
            <w:r w:rsidRPr="002E5507">
              <w:t xml:space="preserve">2005-2008   </w:t>
            </w:r>
            <w:r w:rsidRPr="002E5507">
              <w:rPr>
                <w:color w:val="000000"/>
                <w:szCs w:val="24"/>
              </w:rPr>
              <w:t>Univerzita Tomáše Bati ve Zlíně, Fakulta managementu a ekonomiky, obor Ekonomika a management (Bc.)</w:t>
            </w:r>
          </w:p>
        </w:tc>
      </w:tr>
      <w:tr w:rsidR="002E5507" w14:paraId="173E77F7" w14:textId="77777777" w:rsidTr="002E5507">
        <w:tc>
          <w:tcPr>
            <w:tcW w:w="9859" w:type="dxa"/>
            <w:gridSpan w:val="11"/>
            <w:shd w:val="clear" w:color="auto" w:fill="F7CAAC"/>
          </w:tcPr>
          <w:p w14:paraId="19381305" w14:textId="77777777" w:rsidR="002E5507" w:rsidRDefault="002E5507" w:rsidP="002E5507">
            <w:pPr>
              <w:jc w:val="both"/>
              <w:rPr>
                <w:b/>
              </w:rPr>
            </w:pPr>
            <w:r>
              <w:rPr>
                <w:b/>
              </w:rPr>
              <w:t>Údaje o odborném působení od absolvování VŠ</w:t>
            </w:r>
          </w:p>
        </w:tc>
      </w:tr>
      <w:tr w:rsidR="002E5507" w:rsidRPr="00AE2EBC" w14:paraId="683D590C" w14:textId="77777777" w:rsidTr="002E5507">
        <w:trPr>
          <w:trHeight w:val="730"/>
        </w:trPr>
        <w:tc>
          <w:tcPr>
            <w:tcW w:w="9859" w:type="dxa"/>
            <w:gridSpan w:val="11"/>
          </w:tcPr>
          <w:p w14:paraId="6BC6064E" w14:textId="77777777" w:rsidR="00FC5EBC" w:rsidRPr="00421FB2" w:rsidRDefault="00FC5EBC" w:rsidP="00FC5EBC">
            <w:pPr>
              <w:tabs>
                <w:tab w:val="left" w:pos="2127"/>
              </w:tabs>
              <w:autoSpaceDE w:val="0"/>
              <w:autoSpaceDN w:val="0"/>
              <w:adjustRightInd w:val="0"/>
              <w:rPr>
                <w:color w:val="000000"/>
                <w:szCs w:val="24"/>
              </w:rPr>
            </w:pPr>
            <w:r w:rsidRPr="00421FB2">
              <w:rPr>
                <w:bCs/>
                <w:color w:val="000000"/>
                <w:szCs w:val="24"/>
              </w:rPr>
              <w:t>02/2004</w:t>
            </w:r>
            <w:r>
              <w:rPr>
                <w:bCs/>
                <w:color w:val="000000"/>
                <w:szCs w:val="24"/>
              </w:rPr>
              <w:t>-</w:t>
            </w:r>
            <w:r w:rsidRPr="00421FB2">
              <w:rPr>
                <w:bCs/>
                <w:color w:val="000000"/>
                <w:szCs w:val="24"/>
              </w:rPr>
              <w:t>12/2004</w:t>
            </w:r>
            <w:r>
              <w:rPr>
                <w:bCs/>
                <w:color w:val="000000"/>
                <w:szCs w:val="24"/>
              </w:rPr>
              <w:t xml:space="preserve">  </w:t>
            </w:r>
            <w:r w:rsidRPr="00421FB2">
              <w:rPr>
                <w:bCs/>
                <w:color w:val="000000"/>
                <w:szCs w:val="24"/>
              </w:rPr>
              <w:t xml:space="preserve"> SAB Finance a.s., obor praxe: </w:t>
            </w:r>
            <w:r w:rsidRPr="00421FB2">
              <w:rPr>
                <w:color w:val="000000"/>
                <w:szCs w:val="24"/>
              </w:rPr>
              <w:t>Finance, Řízení rizik</w:t>
            </w:r>
          </w:p>
          <w:p w14:paraId="26ECD134" w14:textId="77777777" w:rsidR="00FC5EBC" w:rsidRPr="00421FB2" w:rsidRDefault="00FC5EBC" w:rsidP="00FC5EBC">
            <w:pPr>
              <w:tabs>
                <w:tab w:val="left" w:pos="2127"/>
              </w:tabs>
              <w:autoSpaceDE w:val="0"/>
              <w:autoSpaceDN w:val="0"/>
              <w:adjustRightInd w:val="0"/>
              <w:rPr>
                <w:color w:val="000000"/>
                <w:szCs w:val="24"/>
              </w:rPr>
            </w:pPr>
            <w:r w:rsidRPr="00421FB2">
              <w:rPr>
                <w:color w:val="000000"/>
                <w:szCs w:val="24"/>
              </w:rPr>
              <w:t>02/2016</w:t>
            </w:r>
            <w:r>
              <w:rPr>
                <w:color w:val="000000"/>
                <w:szCs w:val="24"/>
              </w:rPr>
              <w:t>-</w:t>
            </w:r>
            <w:r w:rsidRPr="00421FB2">
              <w:rPr>
                <w:color w:val="000000"/>
                <w:szCs w:val="24"/>
              </w:rPr>
              <w:t>05/</w:t>
            </w:r>
            <w:proofErr w:type="gramStart"/>
            <w:r w:rsidRPr="00421FB2">
              <w:rPr>
                <w:color w:val="000000"/>
                <w:szCs w:val="24"/>
              </w:rPr>
              <w:t>2017</w:t>
            </w:r>
            <w:r>
              <w:rPr>
                <w:color w:val="000000"/>
                <w:szCs w:val="24"/>
              </w:rPr>
              <w:t xml:space="preserve"> </w:t>
            </w:r>
            <w:r w:rsidRPr="00421FB2">
              <w:rPr>
                <w:color w:val="000000"/>
                <w:szCs w:val="24"/>
              </w:rPr>
              <w:t xml:space="preserve"> Senior</w:t>
            </w:r>
            <w:proofErr w:type="gramEnd"/>
            <w:r w:rsidRPr="00421FB2">
              <w:rPr>
                <w:color w:val="000000"/>
                <w:szCs w:val="24"/>
              </w:rPr>
              <w:t xml:space="preserve"> Analyst, Baoviet Securities (Vietnam), obor praxe: Analýza trhu, Prediktivní modelování</w:t>
            </w:r>
          </w:p>
          <w:p w14:paraId="0ACCA75D" w14:textId="66227CE6" w:rsidR="002E5507" w:rsidRPr="00AE2EBC" w:rsidRDefault="00FC5EBC" w:rsidP="00FC5EBC">
            <w:pPr>
              <w:tabs>
                <w:tab w:val="left" w:pos="2127"/>
              </w:tabs>
              <w:autoSpaceDE w:val="0"/>
              <w:autoSpaceDN w:val="0"/>
              <w:adjustRightInd w:val="0"/>
              <w:rPr>
                <w:color w:val="000000"/>
                <w:szCs w:val="24"/>
              </w:rPr>
            </w:pPr>
            <w:r w:rsidRPr="00421FB2">
              <w:rPr>
                <w:color w:val="000000"/>
                <w:szCs w:val="24"/>
              </w:rPr>
              <w:t>09/</w:t>
            </w:r>
            <w:proofErr w:type="gramStart"/>
            <w:r w:rsidRPr="00421FB2">
              <w:rPr>
                <w:color w:val="000000"/>
                <w:szCs w:val="24"/>
              </w:rPr>
              <w:t>2017</w:t>
            </w:r>
            <w:r>
              <w:rPr>
                <w:color w:val="000000"/>
                <w:szCs w:val="24"/>
              </w:rPr>
              <w:t>-</w:t>
            </w:r>
            <w:r w:rsidRPr="00421FB2">
              <w:rPr>
                <w:color w:val="000000"/>
                <w:szCs w:val="24"/>
              </w:rPr>
              <w:t>dosud</w:t>
            </w:r>
            <w:proofErr w:type="gramEnd"/>
            <w:r>
              <w:rPr>
                <w:color w:val="000000"/>
                <w:szCs w:val="24"/>
              </w:rPr>
              <w:t xml:space="preserve">     </w:t>
            </w:r>
            <w:r w:rsidRPr="00421FB2">
              <w:rPr>
                <w:color w:val="000000"/>
                <w:szCs w:val="24"/>
              </w:rPr>
              <w:t xml:space="preserve"> UTB ve Zlíně, Fakulta managementu a ekonomiky, akademický pracovník</w:t>
            </w:r>
          </w:p>
        </w:tc>
      </w:tr>
      <w:tr w:rsidR="002E5507" w14:paraId="2B5706BD" w14:textId="77777777" w:rsidTr="002E5507">
        <w:trPr>
          <w:trHeight w:val="250"/>
        </w:trPr>
        <w:tc>
          <w:tcPr>
            <w:tcW w:w="9859" w:type="dxa"/>
            <w:gridSpan w:val="11"/>
            <w:shd w:val="clear" w:color="auto" w:fill="F7CAAC"/>
          </w:tcPr>
          <w:p w14:paraId="148E1F64" w14:textId="77777777" w:rsidR="002E5507" w:rsidRDefault="002E5507" w:rsidP="002E5507">
            <w:pPr>
              <w:jc w:val="both"/>
            </w:pPr>
            <w:r>
              <w:rPr>
                <w:b/>
              </w:rPr>
              <w:t>Zkušenosti s vedením kvalifikačních a rigorózních prací</w:t>
            </w:r>
          </w:p>
        </w:tc>
      </w:tr>
      <w:tr w:rsidR="002E5507" w14:paraId="71E13307" w14:textId="77777777" w:rsidTr="002E5507">
        <w:trPr>
          <w:trHeight w:val="303"/>
        </w:trPr>
        <w:tc>
          <w:tcPr>
            <w:tcW w:w="9859" w:type="dxa"/>
            <w:gridSpan w:val="11"/>
          </w:tcPr>
          <w:p w14:paraId="44AA381B" w14:textId="77777777" w:rsidR="002E5507" w:rsidRDefault="002E5507" w:rsidP="002E5507">
            <w:pPr>
              <w:jc w:val="both"/>
            </w:pPr>
            <w:r>
              <w:t xml:space="preserve">Počet vedených bakalářských prací – 2 </w:t>
            </w:r>
          </w:p>
          <w:p w14:paraId="51374D88" w14:textId="77777777" w:rsidR="002E5507" w:rsidRDefault="002E5507" w:rsidP="002E5507">
            <w:pPr>
              <w:jc w:val="both"/>
            </w:pPr>
            <w:r>
              <w:t>Počet vedených diplomových prací - 4</w:t>
            </w:r>
          </w:p>
          <w:p w14:paraId="51A63F8F" w14:textId="77777777" w:rsidR="002E5507" w:rsidRDefault="002E5507" w:rsidP="002E5507">
            <w:pPr>
              <w:jc w:val="both"/>
            </w:pPr>
            <w:r>
              <w:t>Konzultant disertační práce - 2</w:t>
            </w:r>
          </w:p>
        </w:tc>
      </w:tr>
      <w:tr w:rsidR="002E5507" w14:paraId="2179A9B9" w14:textId="77777777" w:rsidTr="002E5507">
        <w:trPr>
          <w:cantSplit/>
        </w:trPr>
        <w:tc>
          <w:tcPr>
            <w:tcW w:w="3347" w:type="dxa"/>
            <w:gridSpan w:val="2"/>
            <w:tcBorders>
              <w:top w:val="single" w:sz="12" w:space="0" w:color="auto"/>
            </w:tcBorders>
            <w:shd w:val="clear" w:color="auto" w:fill="F7CAAC"/>
          </w:tcPr>
          <w:p w14:paraId="676F8AD4"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3D2DC773"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4957DA"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8BC0E34" w14:textId="77777777" w:rsidR="002E5507" w:rsidRDefault="002E5507" w:rsidP="002E5507">
            <w:pPr>
              <w:jc w:val="both"/>
              <w:rPr>
                <w:b/>
              </w:rPr>
            </w:pPr>
            <w:r>
              <w:rPr>
                <w:b/>
              </w:rPr>
              <w:t>Ohlasy publikací</w:t>
            </w:r>
          </w:p>
        </w:tc>
      </w:tr>
      <w:tr w:rsidR="002E5507" w14:paraId="6B25DE59" w14:textId="77777777" w:rsidTr="002E5507">
        <w:trPr>
          <w:cantSplit/>
        </w:trPr>
        <w:tc>
          <w:tcPr>
            <w:tcW w:w="3347" w:type="dxa"/>
            <w:gridSpan w:val="2"/>
          </w:tcPr>
          <w:p w14:paraId="5370E6F6" w14:textId="77777777" w:rsidR="002E5507" w:rsidRDefault="002E5507" w:rsidP="002E5507">
            <w:pPr>
              <w:jc w:val="both"/>
            </w:pPr>
          </w:p>
        </w:tc>
        <w:tc>
          <w:tcPr>
            <w:tcW w:w="2245" w:type="dxa"/>
            <w:gridSpan w:val="2"/>
          </w:tcPr>
          <w:p w14:paraId="2D595385" w14:textId="77777777" w:rsidR="002E5507" w:rsidRDefault="002E5507" w:rsidP="002E5507">
            <w:pPr>
              <w:jc w:val="both"/>
            </w:pPr>
          </w:p>
        </w:tc>
        <w:tc>
          <w:tcPr>
            <w:tcW w:w="2248" w:type="dxa"/>
            <w:gridSpan w:val="4"/>
            <w:tcBorders>
              <w:right w:val="single" w:sz="12" w:space="0" w:color="auto"/>
            </w:tcBorders>
          </w:tcPr>
          <w:p w14:paraId="56E5DB39" w14:textId="77777777" w:rsidR="002E5507" w:rsidRDefault="002E5507" w:rsidP="002E5507">
            <w:pPr>
              <w:jc w:val="both"/>
            </w:pPr>
          </w:p>
        </w:tc>
        <w:tc>
          <w:tcPr>
            <w:tcW w:w="632" w:type="dxa"/>
            <w:tcBorders>
              <w:left w:val="single" w:sz="12" w:space="0" w:color="auto"/>
            </w:tcBorders>
            <w:shd w:val="clear" w:color="auto" w:fill="F7CAAC"/>
          </w:tcPr>
          <w:p w14:paraId="4B18059A" w14:textId="77777777" w:rsidR="002E5507" w:rsidRDefault="002E5507" w:rsidP="002E5507">
            <w:pPr>
              <w:jc w:val="both"/>
            </w:pPr>
            <w:r>
              <w:rPr>
                <w:b/>
              </w:rPr>
              <w:t>WOS</w:t>
            </w:r>
          </w:p>
        </w:tc>
        <w:tc>
          <w:tcPr>
            <w:tcW w:w="693" w:type="dxa"/>
            <w:shd w:val="clear" w:color="auto" w:fill="F7CAAC"/>
          </w:tcPr>
          <w:p w14:paraId="739BD45C" w14:textId="77777777" w:rsidR="002E5507" w:rsidRDefault="002E5507" w:rsidP="002E5507">
            <w:pPr>
              <w:jc w:val="both"/>
              <w:rPr>
                <w:sz w:val="18"/>
              </w:rPr>
            </w:pPr>
            <w:r>
              <w:rPr>
                <w:b/>
                <w:sz w:val="18"/>
              </w:rPr>
              <w:t>Scopus</w:t>
            </w:r>
          </w:p>
        </w:tc>
        <w:tc>
          <w:tcPr>
            <w:tcW w:w="694" w:type="dxa"/>
            <w:shd w:val="clear" w:color="auto" w:fill="F7CAAC"/>
          </w:tcPr>
          <w:p w14:paraId="3C2ED172" w14:textId="77777777" w:rsidR="002E5507" w:rsidRDefault="002E5507" w:rsidP="002E5507">
            <w:pPr>
              <w:jc w:val="both"/>
            </w:pPr>
            <w:r>
              <w:rPr>
                <w:b/>
                <w:sz w:val="18"/>
              </w:rPr>
              <w:t>ostatní</w:t>
            </w:r>
          </w:p>
        </w:tc>
      </w:tr>
      <w:tr w:rsidR="002E5507" w14:paraId="114D274B" w14:textId="77777777" w:rsidTr="002E5507">
        <w:trPr>
          <w:cantSplit/>
          <w:trHeight w:val="70"/>
        </w:trPr>
        <w:tc>
          <w:tcPr>
            <w:tcW w:w="3347" w:type="dxa"/>
            <w:gridSpan w:val="2"/>
            <w:shd w:val="clear" w:color="auto" w:fill="F7CAAC"/>
          </w:tcPr>
          <w:p w14:paraId="26CFF7AA" w14:textId="77777777" w:rsidR="002E5507" w:rsidRDefault="002E5507" w:rsidP="002E5507">
            <w:pPr>
              <w:jc w:val="both"/>
            </w:pPr>
            <w:r>
              <w:rPr>
                <w:b/>
              </w:rPr>
              <w:t>Obor jmenovacího řízení</w:t>
            </w:r>
          </w:p>
        </w:tc>
        <w:tc>
          <w:tcPr>
            <w:tcW w:w="2245" w:type="dxa"/>
            <w:gridSpan w:val="2"/>
            <w:shd w:val="clear" w:color="auto" w:fill="F7CAAC"/>
          </w:tcPr>
          <w:p w14:paraId="135D0E00"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3EED649"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2C9FA8E1" w14:textId="77777777" w:rsidR="002E5507" w:rsidRDefault="002E5507" w:rsidP="002E5507">
            <w:pPr>
              <w:jc w:val="both"/>
              <w:rPr>
                <w:b/>
              </w:rPr>
            </w:pPr>
            <w:r>
              <w:rPr>
                <w:b/>
              </w:rPr>
              <w:t>130</w:t>
            </w:r>
          </w:p>
        </w:tc>
        <w:tc>
          <w:tcPr>
            <w:tcW w:w="693" w:type="dxa"/>
            <w:vMerge w:val="restart"/>
          </w:tcPr>
          <w:p w14:paraId="041E8B0C" w14:textId="77777777" w:rsidR="002E5507" w:rsidRDefault="002E5507" w:rsidP="002E5507">
            <w:pPr>
              <w:jc w:val="both"/>
              <w:rPr>
                <w:b/>
              </w:rPr>
            </w:pPr>
            <w:r>
              <w:rPr>
                <w:b/>
              </w:rPr>
              <w:t>58</w:t>
            </w:r>
          </w:p>
        </w:tc>
        <w:tc>
          <w:tcPr>
            <w:tcW w:w="694" w:type="dxa"/>
            <w:vMerge w:val="restart"/>
          </w:tcPr>
          <w:p w14:paraId="22C8ED87" w14:textId="77777777" w:rsidR="002E5507" w:rsidRDefault="002E5507" w:rsidP="002E5507">
            <w:pPr>
              <w:jc w:val="both"/>
              <w:rPr>
                <w:b/>
              </w:rPr>
            </w:pPr>
          </w:p>
        </w:tc>
      </w:tr>
      <w:tr w:rsidR="002E5507" w14:paraId="6C0A3DB6" w14:textId="77777777" w:rsidTr="002E5507">
        <w:trPr>
          <w:trHeight w:val="205"/>
        </w:trPr>
        <w:tc>
          <w:tcPr>
            <w:tcW w:w="3347" w:type="dxa"/>
            <w:gridSpan w:val="2"/>
          </w:tcPr>
          <w:p w14:paraId="57E91427" w14:textId="77777777" w:rsidR="002E5507" w:rsidRDefault="002E5507" w:rsidP="002E5507">
            <w:pPr>
              <w:jc w:val="both"/>
            </w:pPr>
          </w:p>
        </w:tc>
        <w:tc>
          <w:tcPr>
            <w:tcW w:w="2245" w:type="dxa"/>
            <w:gridSpan w:val="2"/>
          </w:tcPr>
          <w:p w14:paraId="23B706F1" w14:textId="77777777" w:rsidR="002E5507" w:rsidRDefault="002E5507" w:rsidP="002E5507">
            <w:pPr>
              <w:jc w:val="both"/>
            </w:pPr>
          </w:p>
        </w:tc>
        <w:tc>
          <w:tcPr>
            <w:tcW w:w="2248" w:type="dxa"/>
            <w:gridSpan w:val="4"/>
            <w:tcBorders>
              <w:right w:val="single" w:sz="12" w:space="0" w:color="auto"/>
            </w:tcBorders>
          </w:tcPr>
          <w:p w14:paraId="3F921F2C" w14:textId="77777777" w:rsidR="002E5507" w:rsidRDefault="002E5507" w:rsidP="002E5507">
            <w:pPr>
              <w:jc w:val="both"/>
            </w:pPr>
          </w:p>
        </w:tc>
        <w:tc>
          <w:tcPr>
            <w:tcW w:w="632" w:type="dxa"/>
            <w:vMerge/>
            <w:tcBorders>
              <w:left w:val="single" w:sz="12" w:space="0" w:color="auto"/>
            </w:tcBorders>
            <w:vAlign w:val="center"/>
          </w:tcPr>
          <w:p w14:paraId="63C2A9BB" w14:textId="77777777" w:rsidR="002E5507" w:rsidRDefault="002E5507" w:rsidP="002E5507">
            <w:pPr>
              <w:rPr>
                <w:b/>
              </w:rPr>
            </w:pPr>
          </w:p>
        </w:tc>
        <w:tc>
          <w:tcPr>
            <w:tcW w:w="693" w:type="dxa"/>
            <w:vMerge/>
            <w:vAlign w:val="center"/>
          </w:tcPr>
          <w:p w14:paraId="3DF66777" w14:textId="77777777" w:rsidR="002E5507" w:rsidRDefault="002E5507" w:rsidP="002E5507">
            <w:pPr>
              <w:rPr>
                <w:b/>
              </w:rPr>
            </w:pPr>
          </w:p>
        </w:tc>
        <w:tc>
          <w:tcPr>
            <w:tcW w:w="694" w:type="dxa"/>
            <w:vMerge/>
            <w:vAlign w:val="center"/>
          </w:tcPr>
          <w:p w14:paraId="30EC15BA" w14:textId="77777777" w:rsidR="002E5507" w:rsidRDefault="002E5507" w:rsidP="002E5507">
            <w:pPr>
              <w:rPr>
                <w:b/>
              </w:rPr>
            </w:pPr>
          </w:p>
        </w:tc>
      </w:tr>
      <w:tr w:rsidR="002E5507" w14:paraId="54B3A244" w14:textId="77777777" w:rsidTr="002E5507">
        <w:tc>
          <w:tcPr>
            <w:tcW w:w="9859" w:type="dxa"/>
            <w:gridSpan w:val="11"/>
            <w:shd w:val="clear" w:color="auto" w:fill="F7CAAC"/>
          </w:tcPr>
          <w:p w14:paraId="5FEE5159"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641FDB" w14:paraId="3AD6C9F8" w14:textId="77777777" w:rsidTr="002E5507">
        <w:trPr>
          <w:trHeight w:val="2347"/>
        </w:trPr>
        <w:tc>
          <w:tcPr>
            <w:tcW w:w="9859" w:type="dxa"/>
            <w:gridSpan w:val="11"/>
          </w:tcPr>
          <w:p w14:paraId="5C6C90FC" w14:textId="074C98E8" w:rsidR="002E5507" w:rsidRPr="002E5507" w:rsidRDefault="002E5507" w:rsidP="002E5507">
            <w:pPr>
              <w:pStyle w:val="Normlnweb"/>
              <w:spacing w:before="0" w:beforeAutospacing="0" w:after="0" w:afterAutospacing="0"/>
              <w:jc w:val="both"/>
              <w:rPr>
                <w:sz w:val="20"/>
              </w:rPr>
            </w:pPr>
            <w:r w:rsidRPr="002E5507">
              <w:rPr>
                <w:sz w:val="20"/>
                <w:szCs w:val="20"/>
              </w:rPr>
              <w:t>PAVELKOVÁ</w:t>
            </w:r>
            <w:r w:rsidRPr="002E5507">
              <w:rPr>
                <w:sz w:val="20"/>
              </w:rPr>
              <w:t xml:space="preserve">, D., ŽIŽKA, M., </w:t>
            </w:r>
            <w:r w:rsidRPr="002E5507">
              <w:rPr>
                <w:bCs/>
                <w:sz w:val="20"/>
              </w:rPr>
              <w:t>HOMOLKA,</w:t>
            </w:r>
            <w:r w:rsidRPr="002E5507">
              <w:rPr>
                <w:sz w:val="20"/>
              </w:rPr>
              <w:t xml:space="preserve"> L., KNÁPKOVÁ, A., </w:t>
            </w:r>
            <w:r>
              <w:rPr>
                <w:sz w:val="20"/>
              </w:rPr>
              <w:t>P</w:t>
            </w:r>
            <w:r w:rsidRPr="002E5507">
              <w:rPr>
                <w:sz w:val="20"/>
              </w:rPr>
              <w:t xml:space="preserve">ELLONEOVA, N. Do clustered firms outperform the non-clustered? evidence of financial performance in Traditional Industries. </w:t>
            </w:r>
            <w:r w:rsidRPr="002E5507">
              <w:rPr>
                <w:i/>
                <w:iCs/>
                <w:sz w:val="20"/>
              </w:rPr>
              <w:t>Economic Research-Ekonomska Istraživanja</w:t>
            </w:r>
            <w:r w:rsidRPr="002E5507">
              <w:rPr>
                <w:sz w:val="20"/>
              </w:rPr>
              <w:t>, 2021</w:t>
            </w:r>
            <w:r>
              <w:rPr>
                <w:sz w:val="20"/>
              </w:rPr>
              <w:t xml:space="preserve">, </w:t>
            </w:r>
            <w:r w:rsidRPr="002E5507">
              <w:rPr>
                <w:sz w:val="20"/>
              </w:rPr>
              <w:t xml:space="preserve">1–23. https://doi.org/10.1080/1331677x.2021.1874460 </w:t>
            </w:r>
            <w:r w:rsidR="00402023">
              <w:rPr>
                <w:sz w:val="20"/>
              </w:rPr>
              <w:t>(</w:t>
            </w:r>
            <w:proofErr w:type="gramStart"/>
            <w:r w:rsidR="00402023">
              <w:rPr>
                <w:sz w:val="20"/>
              </w:rPr>
              <w:t>25%</w:t>
            </w:r>
            <w:proofErr w:type="gramEnd"/>
            <w:r w:rsidR="00402023">
              <w:rPr>
                <w:sz w:val="20"/>
              </w:rPr>
              <w:t>)</w:t>
            </w:r>
          </w:p>
          <w:p w14:paraId="4C02FB3F" w14:textId="0079676C" w:rsidR="002E5507" w:rsidRPr="002E5507" w:rsidRDefault="002E5507" w:rsidP="002E5507">
            <w:pPr>
              <w:pStyle w:val="Normlnweb"/>
              <w:spacing w:before="0" w:beforeAutospacing="0" w:after="0" w:afterAutospacing="0"/>
              <w:jc w:val="both"/>
              <w:rPr>
                <w:sz w:val="20"/>
              </w:rPr>
            </w:pPr>
            <w:r w:rsidRPr="002E5507">
              <w:rPr>
                <w:sz w:val="20"/>
                <w:szCs w:val="20"/>
              </w:rPr>
              <w:t xml:space="preserve">NGUYEN, TTN, </w:t>
            </w:r>
            <w:r w:rsidRPr="002E5507">
              <w:rPr>
                <w:bCs/>
                <w:sz w:val="20"/>
                <w:szCs w:val="20"/>
              </w:rPr>
              <w:t>HOMOLKA</w:t>
            </w:r>
            <w:r>
              <w:rPr>
                <w:bCs/>
                <w:sz w:val="20"/>
                <w:szCs w:val="20"/>
              </w:rPr>
              <w:t>,</w:t>
            </w:r>
            <w:r w:rsidRPr="002E5507">
              <w:rPr>
                <w:bCs/>
                <w:sz w:val="20"/>
                <w:szCs w:val="20"/>
              </w:rPr>
              <w:t xml:space="preserve"> L</w:t>
            </w:r>
            <w:r w:rsidRPr="002E5507">
              <w:rPr>
                <w:sz w:val="20"/>
                <w:szCs w:val="20"/>
              </w:rPr>
              <w:t>. Marital status and satisfaction of online shoppers in the beauty and cosmetic sector in Vietnam. </w:t>
            </w:r>
            <w:r w:rsidRPr="002E5507">
              <w:rPr>
                <w:i/>
                <w:iCs/>
                <w:sz w:val="20"/>
                <w:szCs w:val="20"/>
                <w:bdr w:val="none" w:sz="0" w:space="0" w:color="auto" w:frame="1"/>
              </w:rPr>
              <w:t>Journal of Asian Finance, Economics and Business</w:t>
            </w:r>
            <w:r w:rsidRPr="002E5507">
              <w:rPr>
                <w:sz w:val="20"/>
                <w:szCs w:val="20"/>
              </w:rPr>
              <w:t xml:space="preserve"> [online]. 2021, vol. 8, iss. 2, s. 1005-1015. ISSN 2288-4637. </w:t>
            </w:r>
            <w:r w:rsidR="00B91B9B">
              <w:rPr>
                <w:sz w:val="20"/>
                <w:szCs w:val="20"/>
              </w:rPr>
              <w:t>(</w:t>
            </w:r>
            <w:proofErr w:type="gramStart"/>
            <w:r w:rsidR="00B91B9B">
              <w:rPr>
                <w:sz w:val="20"/>
                <w:szCs w:val="20"/>
              </w:rPr>
              <w:t>50%</w:t>
            </w:r>
            <w:proofErr w:type="gramEnd"/>
            <w:r w:rsidR="00B91B9B">
              <w:rPr>
                <w:sz w:val="20"/>
                <w:szCs w:val="20"/>
              </w:rPr>
              <w:t>)</w:t>
            </w:r>
          </w:p>
          <w:p w14:paraId="3E61009E" w14:textId="038D92FF" w:rsidR="00B91B9B" w:rsidRPr="002E5507" w:rsidRDefault="00B91B9B" w:rsidP="00B91B9B">
            <w:pPr>
              <w:pStyle w:val="Normlnweb"/>
              <w:spacing w:before="0" w:beforeAutospacing="0" w:after="0" w:afterAutospacing="0"/>
              <w:jc w:val="both"/>
              <w:rPr>
                <w:sz w:val="20"/>
                <w:szCs w:val="20"/>
              </w:rPr>
            </w:pPr>
            <w:r w:rsidRPr="002E5507">
              <w:rPr>
                <w:bCs/>
                <w:sz w:val="20"/>
                <w:szCs w:val="20"/>
              </w:rPr>
              <w:t>HOMOLKA, L.,</w:t>
            </w:r>
            <w:r w:rsidRPr="002E5507">
              <w:rPr>
                <w:sz w:val="20"/>
                <w:szCs w:val="20"/>
              </w:rPr>
              <w:t xml:space="preserve"> NGO, M.V, PAVELKOVÁ, D, LE, TB, DEHNING, B. Short – and medium-term car registration forecasting based on selected macro and socio-economic indicators in European countries. </w:t>
            </w:r>
            <w:r w:rsidRPr="002E5507">
              <w:rPr>
                <w:i/>
                <w:sz w:val="20"/>
                <w:szCs w:val="20"/>
              </w:rPr>
              <w:t xml:space="preserve">Research in Transportation Economics, </w:t>
            </w:r>
            <w:r w:rsidRPr="002E5507">
              <w:rPr>
                <w:sz w:val="20"/>
                <w:szCs w:val="20"/>
              </w:rPr>
              <w:t>2020, roč. 80, s. 1-13. ISSN 0739-8859.</w:t>
            </w:r>
            <w:r>
              <w:rPr>
                <w:sz w:val="20"/>
                <w:szCs w:val="20"/>
              </w:rPr>
              <w:t xml:space="preserve"> (</w:t>
            </w:r>
            <w:proofErr w:type="gramStart"/>
            <w:r>
              <w:rPr>
                <w:sz w:val="20"/>
                <w:szCs w:val="20"/>
              </w:rPr>
              <w:t>35%</w:t>
            </w:r>
            <w:proofErr w:type="gramEnd"/>
            <w:r>
              <w:rPr>
                <w:sz w:val="20"/>
                <w:szCs w:val="20"/>
              </w:rPr>
              <w:t>)</w:t>
            </w:r>
          </w:p>
          <w:p w14:paraId="296D88B7" w14:textId="77777777" w:rsidR="002E5507" w:rsidRPr="002E5507" w:rsidRDefault="002E5507" w:rsidP="002E5507">
            <w:pPr>
              <w:jc w:val="both"/>
            </w:pPr>
            <w:r w:rsidRPr="002E5507">
              <w:rPr>
                <w:bCs/>
              </w:rPr>
              <w:t>HOMOLKA, L.,</w:t>
            </w:r>
            <w:r w:rsidRPr="002E5507">
              <w:t xml:space="preserve"> PAVELKOVÁ, D. Predictive Power of the ZEW Sentiment Indicator: Case of the German Automotive Industry. </w:t>
            </w:r>
            <w:r w:rsidRPr="002E5507">
              <w:rPr>
                <w:i/>
              </w:rPr>
              <w:t>Acta Polytechnica Hungarica</w:t>
            </w:r>
            <w:r w:rsidRPr="002E5507">
              <w:t>. 2018, Volume 15, Issue 4, pp. 161-178. ISSN 1785-8860. DOI: 10.12700/APH.15.4.2018.4.9 (60 %)</w:t>
            </w:r>
          </w:p>
          <w:p w14:paraId="6A228C60" w14:textId="208755F1" w:rsidR="002E5507" w:rsidRDefault="002E5507" w:rsidP="002E5507">
            <w:pPr>
              <w:pStyle w:val="Abstrakt"/>
              <w:spacing w:line="240" w:lineRule="auto"/>
              <w:jc w:val="both"/>
              <w:rPr>
                <w:b w:val="0"/>
                <w:sz w:val="20"/>
              </w:rPr>
            </w:pPr>
            <w:r w:rsidRPr="002E5507">
              <w:rPr>
                <w:b w:val="0"/>
                <w:sz w:val="20"/>
              </w:rPr>
              <w:t xml:space="preserve">PAVELKOVÁ, D., </w:t>
            </w:r>
            <w:r w:rsidRPr="002E5507">
              <w:rPr>
                <w:b w:val="0"/>
                <w:bCs/>
                <w:sz w:val="20"/>
              </w:rPr>
              <w:t>HOMOLKA, L.,</w:t>
            </w:r>
            <w:r w:rsidRPr="002E5507">
              <w:rPr>
                <w:b w:val="0"/>
                <w:sz w:val="20"/>
              </w:rPr>
              <w:t xml:space="preserve"> VYCHYTILOVÁ, J., NGO, M. V., BACH, L.T., DEHNING, B. Passenger Car Sales Projections: Measuring the Accuracy of a Sales Forecasting Model. </w:t>
            </w:r>
            <w:r w:rsidRPr="002E5507">
              <w:rPr>
                <w:b w:val="0"/>
                <w:i/>
                <w:sz w:val="20"/>
              </w:rPr>
              <w:t>Ekonomický časopis</w:t>
            </w:r>
            <w:r w:rsidRPr="002E5507">
              <w:rPr>
                <w:b w:val="0"/>
                <w:sz w:val="20"/>
              </w:rPr>
              <w:t>. 2018, Volume 66, Issue 3, pp. 227-249. ISSN 00133035. (20%)</w:t>
            </w:r>
          </w:p>
          <w:p w14:paraId="236A837D" w14:textId="77777777" w:rsidR="002E5507" w:rsidRPr="00906E22" w:rsidRDefault="002E5507" w:rsidP="002E5507">
            <w:pPr>
              <w:jc w:val="both"/>
              <w:rPr>
                <w:i/>
              </w:rPr>
            </w:pPr>
            <w:r w:rsidRPr="00906E22">
              <w:rPr>
                <w:i/>
              </w:rPr>
              <w:t>Přehled projektové činnosti:</w:t>
            </w:r>
          </w:p>
          <w:p w14:paraId="48432A4D" w14:textId="77777777" w:rsidR="002E5507" w:rsidRPr="00906E22" w:rsidRDefault="002E5507" w:rsidP="002E5507">
            <w:pPr>
              <w:pStyle w:val="Normlnweb"/>
              <w:spacing w:before="0" w:beforeAutospacing="0" w:after="0" w:afterAutospacing="0"/>
              <w:jc w:val="both"/>
              <w:rPr>
                <w:sz w:val="20"/>
                <w:szCs w:val="20"/>
              </w:rPr>
            </w:pPr>
            <w:r w:rsidRPr="00906E22">
              <w:rPr>
                <w:sz w:val="20"/>
                <w:szCs w:val="20"/>
              </w:rPr>
              <w:t>Hlavní řešitel projektu TA ČR ÉTA, TL03000737 Behaviorální ekonomie jako nástroj cílené aktivizace obyvatelstva k využívání bankovních produktů finančního zajištění.</w:t>
            </w:r>
          </w:p>
          <w:p w14:paraId="53BAA849" w14:textId="77777777" w:rsidR="002E5507" w:rsidRPr="00906E22" w:rsidRDefault="002E5507" w:rsidP="002E5507">
            <w:pPr>
              <w:tabs>
                <w:tab w:val="left" w:pos="2565"/>
              </w:tabs>
              <w:jc w:val="both"/>
            </w:pPr>
            <w:r w:rsidRPr="00906E22">
              <w:t xml:space="preserve">GAČR </w:t>
            </w:r>
            <w:proofErr w:type="gramStart"/>
            <w:r w:rsidRPr="00906E22">
              <w:t>16-25536S</w:t>
            </w:r>
            <w:proofErr w:type="gramEnd"/>
            <w:r w:rsidRPr="00906E22">
              <w:t xml:space="preserve"> Metodika tvorby modelu predikce sektorové a podnikové výkonnosti v makroekonomických souvislostech 2016-2018 (člen řešitelského týmu).</w:t>
            </w:r>
          </w:p>
        </w:tc>
      </w:tr>
      <w:tr w:rsidR="002E5507" w14:paraId="21A34F5B" w14:textId="77777777" w:rsidTr="002E5507">
        <w:trPr>
          <w:trHeight w:val="218"/>
        </w:trPr>
        <w:tc>
          <w:tcPr>
            <w:tcW w:w="9859" w:type="dxa"/>
            <w:gridSpan w:val="11"/>
            <w:shd w:val="clear" w:color="auto" w:fill="F7CAAC"/>
          </w:tcPr>
          <w:p w14:paraId="5D0EF394" w14:textId="77777777" w:rsidR="002E5507" w:rsidRDefault="002E5507" w:rsidP="002E5507">
            <w:pPr>
              <w:rPr>
                <w:b/>
              </w:rPr>
            </w:pPr>
            <w:r>
              <w:rPr>
                <w:b/>
              </w:rPr>
              <w:t xml:space="preserve">Působení v zahraničí: </w:t>
            </w:r>
          </w:p>
        </w:tc>
      </w:tr>
      <w:tr w:rsidR="002E5507" w:rsidRPr="00B314E3" w14:paraId="4B7AD67B" w14:textId="77777777" w:rsidTr="002E5507">
        <w:trPr>
          <w:trHeight w:val="202"/>
        </w:trPr>
        <w:tc>
          <w:tcPr>
            <w:tcW w:w="9859" w:type="dxa"/>
            <w:gridSpan w:val="11"/>
          </w:tcPr>
          <w:p w14:paraId="112820B1" w14:textId="77777777" w:rsidR="002E5507" w:rsidRPr="00B314E3" w:rsidRDefault="002E5507" w:rsidP="002E5507">
            <w:r>
              <w:t xml:space="preserve">2016 - </w:t>
            </w:r>
            <w:r w:rsidRPr="00B314E3">
              <w:t xml:space="preserve">Ton Duc Than University, </w:t>
            </w:r>
            <w:proofErr w:type="gramStart"/>
            <w:r w:rsidRPr="00B314E3">
              <w:t>Vietnam</w:t>
            </w:r>
            <w:r>
              <w:t xml:space="preserve"> -</w:t>
            </w:r>
            <w:r w:rsidRPr="00B314E3">
              <w:t xml:space="preserve"> </w:t>
            </w:r>
            <w:r>
              <w:t>p</w:t>
            </w:r>
            <w:r w:rsidRPr="00B314E3">
              <w:t>řednášky</w:t>
            </w:r>
            <w:proofErr w:type="gramEnd"/>
            <w:r w:rsidRPr="00B314E3">
              <w:t xml:space="preserve"> a cvičení</w:t>
            </w:r>
            <w:r>
              <w:t xml:space="preserve"> (</w:t>
            </w:r>
            <w:r w:rsidRPr="00B314E3">
              <w:t>3 měsíce</w:t>
            </w:r>
            <w:r>
              <w:t>)</w:t>
            </w:r>
          </w:p>
        </w:tc>
      </w:tr>
      <w:tr w:rsidR="002E5507" w14:paraId="10B4365B" w14:textId="77777777" w:rsidTr="002E5507">
        <w:trPr>
          <w:cantSplit/>
          <w:trHeight w:val="106"/>
        </w:trPr>
        <w:tc>
          <w:tcPr>
            <w:tcW w:w="2518" w:type="dxa"/>
            <w:shd w:val="clear" w:color="auto" w:fill="F7CAAC"/>
          </w:tcPr>
          <w:p w14:paraId="4282FEA8" w14:textId="77777777" w:rsidR="002E5507" w:rsidRDefault="002E5507" w:rsidP="002E5507">
            <w:pPr>
              <w:jc w:val="both"/>
              <w:rPr>
                <w:b/>
              </w:rPr>
            </w:pPr>
            <w:r>
              <w:rPr>
                <w:b/>
              </w:rPr>
              <w:t xml:space="preserve">Podpis </w:t>
            </w:r>
          </w:p>
        </w:tc>
        <w:tc>
          <w:tcPr>
            <w:tcW w:w="4536" w:type="dxa"/>
            <w:gridSpan w:val="5"/>
          </w:tcPr>
          <w:p w14:paraId="367041EF" w14:textId="77777777" w:rsidR="002E5507" w:rsidRDefault="002E5507" w:rsidP="002E5507">
            <w:pPr>
              <w:jc w:val="both"/>
            </w:pPr>
          </w:p>
        </w:tc>
        <w:tc>
          <w:tcPr>
            <w:tcW w:w="786" w:type="dxa"/>
            <w:gridSpan w:val="2"/>
            <w:shd w:val="clear" w:color="auto" w:fill="F7CAAC"/>
          </w:tcPr>
          <w:p w14:paraId="0B9E2B92" w14:textId="77777777" w:rsidR="002E5507" w:rsidRDefault="002E5507" w:rsidP="002E5507">
            <w:pPr>
              <w:jc w:val="both"/>
            </w:pPr>
            <w:r>
              <w:rPr>
                <w:b/>
              </w:rPr>
              <w:t>datum</w:t>
            </w:r>
          </w:p>
        </w:tc>
        <w:tc>
          <w:tcPr>
            <w:tcW w:w="2019" w:type="dxa"/>
            <w:gridSpan w:val="3"/>
          </w:tcPr>
          <w:p w14:paraId="4DFA26ED" w14:textId="77777777" w:rsidR="002E5507" w:rsidRDefault="002E5507" w:rsidP="002E5507">
            <w:pPr>
              <w:jc w:val="both"/>
            </w:pPr>
          </w:p>
        </w:tc>
      </w:tr>
    </w:tbl>
    <w:p w14:paraId="6C95F5E1" w14:textId="77777777" w:rsidR="002E5507" w:rsidRDefault="002E5507" w:rsidP="002E5507"/>
    <w:p w14:paraId="74931588" w14:textId="77777777" w:rsidR="00B6252E" w:rsidRDefault="00B6252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34010F4B" w14:textId="77777777" w:rsidTr="002E5507">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BCEB4F6" w14:textId="70B1EB0C" w:rsidR="002E5507" w:rsidRDefault="002E5507" w:rsidP="002E5507">
            <w:pPr>
              <w:jc w:val="both"/>
              <w:rPr>
                <w:b/>
                <w:sz w:val="28"/>
              </w:rPr>
            </w:pPr>
            <w:r>
              <w:rPr>
                <w:b/>
                <w:sz w:val="28"/>
              </w:rPr>
              <w:lastRenderedPageBreak/>
              <w:t>C-I – Personální zabezpečení</w:t>
            </w:r>
          </w:p>
        </w:tc>
      </w:tr>
      <w:tr w:rsidR="002E5507" w14:paraId="13BD5B66" w14:textId="77777777" w:rsidTr="002E5507">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7B4867E" w14:textId="77777777" w:rsidR="002E5507" w:rsidRDefault="002E5507" w:rsidP="002E5507">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14:paraId="539845DF" w14:textId="77777777" w:rsidR="002E5507" w:rsidRDefault="002E5507" w:rsidP="002E5507">
            <w:pPr>
              <w:jc w:val="both"/>
            </w:pPr>
            <w:r w:rsidRPr="00560F47">
              <w:t>Univerzita Tomáše Bati ve Zlíně</w:t>
            </w:r>
          </w:p>
        </w:tc>
      </w:tr>
      <w:tr w:rsidR="002E5507" w14:paraId="12AF67DE"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68144C" w14:textId="77777777" w:rsidR="002E5507" w:rsidRDefault="002E5507" w:rsidP="002E5507">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14:paraId="4DDF82F2" w14:textId="77777777" w:rsidR="002E5507" w:rsidRDefault="002E5507" w:rsidP="002E5507">
            <w:pPr>
              <w:jc w:val="both"/>
            </w:pPr>
            <w:r w:rsidRPr="00560F47">
              <w:t>Fakulta managementu a ekonomiky</w:t>
            </w:r>
          </w:p>
        </w:tc>
      </w:tr>
      <w:tr w:rsidR="002E5507" w14:paraId="555315F7"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E305CFA" w14:textId="77777777" w:rsidR="002E5507" w:rsidRDefault="002E5507" w:rsidP="002E5507">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14:paraId="506BDEE7" w14:textId="09AC787A" w:rsidR="002E5507" w:rsidRPr="00DD45A7" w:rsidRDefault="00DD45A7" w:rsidP="00DD45A7">
            <w:pPr>
              <w:rPr>
                <w:sz w:val="22"/>
                <w:szCs w:val="22"/>
              </w:rPr>
            </w:pPr>
            <w:r>
              <w:t>Tourism Economics and Hospitality Management</w:t>
            </w:r>
          </w:p>
        </w:tc>
      </w:tr>
      <w:tr w:rsidR="002E5507" w14:paraId="65C0353A"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7E7A99" w14:textId="77777777" w:rsidR="002E5507" w:rsidRDefault="002E5507" w:rsidP="002E5507">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2321F90" w14:textId="77777777" w:rsidR="002E5507" w:rsidRDefault="002E5507" w:rsidP="002E5507">
            <w:pPr>
              <w:jc w:val="both"/>
            </w:pPr>
            <w:r>
              <w:t>Karel CHADT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7F1CB61" w14:textId="77777777" w:rsidR="002E5507" w:rsidRDefault="002E5507" w:rsidP="002E5507">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14:paraId="52140993" w14:textId="0AFAC3F2" w:rsidR="002E5507" w:rsidRDefault="002E5507" w:rsidP="002E5507">
            <w:pPr>
              <w:jc w:val="both"/>
            </w:pPr>
            <w:r>
              <w:t>doc. Mgr. Ing., CSc.</w:t>
            </w:r>
          </w:p>
        </w:tc>
      </w:tr>
      <w:tr w:rsidR="002E5507" w14:paraId="7BB53B2E" w14:textId="77777777" w:rsidTr="002E5507">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C6D055" w14:textId="77777777" w:rsidR="002E5507" w:rsidRDefault="002E5507" w:rsidP="002E5507">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7B3313AF" w14:textId="77777777" w:rsidR="002E5507" w:rsidRDefault="002E5507" w:rsidP="002E5507">
            <w:pPr>
              <w:jc w:val="both"/>
            </w:pPr>
            <w:r>
              <w:t>1955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187135D" w14:textId="77777777" w:rsidR="002E5507" w:rsidRDefault="002E5507" w:rsidP="002E5507">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tcPr>
          <w:p w14:paraId="65FEBB1D" w14:textId="77777777" w:rsidR="002E5507" w:rsidRDefault="002E5507" w:rsidP="002E5507">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85D29C3" w14:textId="77777777" w:rsidR="002E5507" w:rsidRDefault="002E5507" w:rsidP="002E5507">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9182310" w14:textId="77777777" w:rsidR="002E5507" w:rsidRDefault="002E5507" w:rsidP="002E5507">
            <w:pPr>
              <w:jc w:val="both"/>
            </w:pPr>
            <w:r>
              <w:t>40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05F528" w14:textId="77777777" w:rsidR="002E5507" w:rsidRDefault="002E5507" w:rsidP="002E5507">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59AB8ED" w14:textId="77777777" w:rsidR="002E5507" w:rsidRDefault="002E5507" w:rsidP="002E5507">
            <w:pPr>
              <w:jc w:val="both"/>
            </w:pPr>
            <w:r>
              <w:t>N</w:t>
            </w:r>
          </w:p>
        </w:tc>
      </w:tr>
      <w:tr w:rsidR="002E5507" w14:paraId="3CE99DDD" w14:textId="77777777" w:rsidTr="002E5507">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AC40CE" w14:textId="77777777" w:rsidR="002E5507" w:rsidRDefault="002E5507" w:rsidP="002E5507">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tcPr>
          <w:p w14:paraId="553F0AA8" w14:textId="77777777" w:rsidR="002E5507" w:rsidRDefault="002E5507" w:rsidP="002E5507">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E88B78E" w14:textId="77777777" w:rsidR="002E5507" w:rsidRDefault="002E5507" w:rsidP="002E5507">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DF6AB57" w14:textId="77777777" w:rsidR="002E5507" w:rsidRDefault="002E5507" w:rsidP="002E5507">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17D9AF" w14:textId="77777777" w:rsidR="002E5507" w:rsidRDefault="002E5507" w:rsidP="002E5507">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D06E770" w14:textId="77777777" w:rsidR="002E5507" w:rsidRDefault="002E5507" w:rsidP="002E5507">
            <w:pPr>
              <w:jc w:val="both"/>
            </w:pPr>
          </w:p>
        </w:tc>
      </w:tr>
      <w:tr w:rsidR="002E5507" w14:paraId="1795E18F" w14:textId="77777777" w:rsidTr="002E5507">
        <w:tc>
          <w:tcPr>
            <w:tcW w:w="606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59E998" w14:textId="77777777" w:rsidR="002E5507" w:rsidRDefault="002E5507" w:rsidP="002E5507">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6362E8" w14:textId="77777777" w:rsidR="002E5507" w:rsidRDefault="002E5507" w:rsidP="002E5507">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4D62D55" w14:textId="77777777" w:rsidR="002E5507" w:rsidRDefault="002E5507" w:rsidP="002E5507">
            <w:pPr>
              <w:jc w:val="both"/>
              <w:rPr>
                <w:b/>
              </w:rPr>
            </w:pPr>
            <w:r>
              <w:rPr>
                <w:b/>
              </w:rPr>
              <w:t>rozsah</w:t>
            </w:r>
          </w:p>
        </w:tc>
      </w:tr>
      <w:tr w:rsidR="002E5507" w14:paraId="63710B2D" w14:textId="77777777" w:rsidTr="002E5507">
        <w:tc>
          <w:tcPr>
            <w:tcW w:w="6060" w:type="dxa"/>
            <w:gridSpan w:val="5"/>
            <w:tcBorders>
              <w:top w:val="single" w:sz="4" w:space="0" w:color="auto"/>
              <w:left w:val="single" w:sz="4" w:space="0" w:color="auto"/>
              <w:bottom w:val="single" w:sz="4" w:space="0" w:color="auto"/>
              <w:right w:val="single" w:sz="4" w:space="0" w:color="auto"/>
            </w:tcBorders>
          </w:tcPr>
          <w:p w14:paraId="6BFAEFF5" w14:textId="4290E672" w:rsidR="002E5507" w:rsidRDefault="004C72AE" w:rsidP="002E5507">
            <w:pPr>
              <w:jc w:val="both"/>
            </w:pPr>
            <w:r w:rsidRPr="004C72AE">
              <w:t xml:space="preserve">Vysoká škola hotelová </w:t>
            </w:r>
            <w:del w:id="280" w:author="Pavla Trefilová" w:date="2022-05-11T15:37:00Z">
              <w:r w:rsidRPr="004C72AE" w:rsidDel="00474E16">
                <w:delText>v Praze 8</w:delText>
              </w:r>
            </w:del>
            <w:ins w:id="281" w:author="Pavla Trefilová" w:date="2022-05-11T15:37:00Z">
              <w:r w:rsidR="00474E16">
                <w:t>a ekonomická s.r.o.</w:t>
              </w:r>
            </w:ins>
          </w:p>
        </w:tc>
        <w:tc>
          <w:tcPr>
            <w:tcW w:w="1703" w:type="dxa"/>
            <w:gridSpan w:val="2"/>
            <w:tcBorders>
              <w:top w:val="single" w:sz="4" w:space="0" w:color="auto"/>
              <w:left w:val="single" w:sz="4" w:space="0" w:color="auto"/>
              <w:bottom w:val="single" w:sz="4" w:space="0" w:color="auto"/>
              <w:right w:val="single" w:sz="4" w:space="0" w:color="auto"/>
            </w:tcBorders>
          </w:tcPr>
          <w:p w14:paraId="14D46F03" w14:textId="77777777" w:rsidR="002E5507" w:rsidRDefault="002E5507" w:rsidP="002E5507">
            <w:pPr>
              <w:jc w:val="both"/>
            </w:pPr>
            <w:r>
              <w:t>pp</w:t>
            </w:r>
          </w:p>
        </w:tc>
        <w:tc>
          <w:tcPr>
            <w:tcW w:w="2096" w:type="dxa"/>
            <w:gridSpan w:val="4"/>
            <w:tcBorders>
              <w:top w:val="single" w:sz="4" w:space="0" w:color="auto"/>
              <w:left w:val="single" w:sz="4" w:space="0" w:color="auto"/>
              <w:bottom w:val="single" w:sz="4" w:space="0" w:color="auto"/>
              <w:right w:val="single" w:sz="4" w:space="0" w:color="auto"/>
            </w:tcBorders>
          </w:tcPr>
          <w:p w14:paraId="34B373DF" w14:textId="77777777" w:rsidR="002E5507" w:rsidRDefault="002E5507" w:rsidP="002E5507">
            <w:pPr>
              <w:jc w:val="both"/>
            </w:pPr>
            <w:r>
              <w:t>40 h/t</w:t>
            </w:r>
          </w:p>
        </w:tc>
      </w:tr>
      <w:tr w:rsidR="002E5507" w14:paraId="18831406"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2C69D0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rsidRPr="00A07D4A" w14:paraId="06796B74" w14:textId="77777777" w:rsidTr="002E5507">
        <w:trPr>
          <w:trHeight w:val="324"/>
        </w:trPr>
        <w:tc>
          <w:tcPr>
            <w:tcW w:w="9859" w:type="dxa"/>
            <w:gridSpan w:val="11"/>
            <w:tcBorders>
              <w:top w:val="nil"/>
              <w:left w:val="single" w:sz="4" w:space="0" w:color="auto"/>
              <w:bottom w:val="single" w:sz="4" w:space="0" w:color="auto"/>
              <w:right w:val="single" w:sz="4" w:space="0" w:color="auto"/>
            </w:tcBorders>
          </w:tcPr>
          <w:p w14:paraId="77A3F508" w14:textId="77777777" w:rsidR="002E5507" w:rsidRDefault="002E5507" w:rsidP="002E5507">
            <w:pPr>
              <w:jc w:val="both"/>
            </w:pPr>
            <w:r>
              <w:t>Current Issues in Hospitality Management – garant, přednášející (50 %)</w:t>
            </w:r>
          </w:p>
          <w:p w14:paraId="67FC365B" w14:textId="77777777" w:rsidR="002E5507" w:rsidRDefault="002E5507" w:rsidP="002E5507">
            <w:pPr>
              <w:jc w:val="both"/>
            </w:pPr>
            <w:r>
              <w:t>Psychology in Tourism – garant, přednášející (100 %)</w:t>
            </w:r>
          </w:p>
          <w:p w14:paraId="51BE240A" w14:textId="77777777" w:rsidR="002E5507" w:rsidRPr="00A07D4A" w:rsidRDefault="002E5507" w:rsidP="002E5507">
            <w:pPr>
              <w:jc w:val="both"/>
              <w:rPr>
                <w:color w:val="000000"/>
              </w:rPr>
            </w:pPr>
            <w:r>
              <w:rPr>
                <w:color w:val="000000"/>
              </w:rPr>
              <w:t>Člen Oborové rady, školitel</w:t>
            </w:r>
          </w:p>
        </w:tc>
      </w:tr>
      <w:tr w:rsidR="002E5507" w14:paraId="79D7AAD4"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B1BF01E" w14:textId="77777777" w:rsidR="002E5507" w:rsidRDefault="002E5507" w:rsidP="002E5507">
            <w:pPr>
              <w:jc w:val="both"/>
            </w:pPr>
            <w:r>
              <w:rPr>
                <w:b/>
              </w:rPr>
              <w:t xml:space="preserve">Údaje o vzdělání na VŠ </w:t>
            </w:r>
          </w:p>
        </w:tc>
      </w:tr>
      <w:tr w:rsidR="002E5507" w:rsidRPr="00A41BBE" w14:paraId="1E15415A" w14:textId="77777777" w:rsidTr="002E5507">
        <w:trPr>
          <w:trHeight w:val="567"/>
        </w:trPr>
        <w:tc>
          <w:tcPr>
            <w:tcW w:w="9859" w:type="dxa"/>
            <w:gridSpan w:val="11"/>
            <w:tcBorders>
              <w:top w:val="single" w:sz="4" w:space="0" w:color="auto"/>
              <w:left w:val="single" w:sz="4" w:space="0" w:color="auto"/>
              <w:bottom w:val="single" w:sz="4" w:space="0" w:color="auto"/>
              <w:right w:val="single" w:sz="4" w:space="0" w:color="auto"/>
            </w:tcBorders>
          </w:tcPr>
          <w:p w14:paraId="61C171A3" w14:textId="5A50BF1E" w:rsidR="002E5507" w:rsidRDefault="002E5507" w:rsidP="002E5507">
            <w:pPr>
              <w:jc w:val="both"/>
            </w:pPr>
            <w:r>
              <w:t xml:space="preserve">1979 </w:t>
            </w:r>
            <w:r w:rsidR="00696E80" w:rsidRPr="00A41BBE">
              <w:t>PEF ČZU Praha</w:t>
            </w:r>
            <w:r w:rsidR="00696E80">
              <w:t>, obor:</w:t>
            </w:r>
            <w:r w:rsidR="00696E80" w:rsidRPr="00A41BBE">
              <w:t xml:space="preserve"> </w:t>
            </w:r>
            <w:r w:rsidRPr="00A41BBE">
              <w:t xml:space="preserve">Provoz a ekonomika zemědělství </w:t>
            </w:r>
            <w:r>
              <w:t>(Ing.)</w:t>
            </w:r>
          </w:p>
          <w:p w14:paraId="55316656" w14:textId="2B16A5F0" w:rsidR="002E5507" w:rsidRDefault="002E5507" w:rsidP="002E5507">
            <w:pPr>
              <w:jc w:val="both"/>
            </w:pPr>
            <w:r>
              <w:t xml:space="preserve">1992 </w:t>
            </w:r>
            <w:r w:rsidR="00696E80" w:rsidRPr="00A41BBE">
              <w:t>FF UK Praha</w:t>
            </w:r>
            <w:r w:rsidR="00696E80">
              <w:t>, obor:</w:t>
            </w:r>
            <w:r w:rsidR="00696E80" w:rsidRPr="00A41BBE">
              <w:t xml:space="preserve"> </w:t>
            </w:r>
            <w:r w:rsidRPr="00A41BBE">
              <w:t xml:space="preserve">Psychologie </w:t>
            </w:r>
            <w:r>
              <w:t>(Mgr.)</w:t>
            </w:r>
          </w:p>
          <w:p w14:paraId="3C2CCF30" w14:textId="24FD882A" w:rsidR="002E5507" w:rsidRPr="00A41BBE" w:rsidRDefault="002E5507" w:rsidP="002E5507">
            <w:pPr>
              <w:jc w:val="both"/>
            </w:pPr>
            <w:r>
              <w:t xml:space="preserve">1982 </w:t>
            </w:r>
            <w:r w:rsidR="00696E80" w:rsidRPr="00A41BBE">
              <w:t>PEF ČZU Praha</w:t>
            </w:r>
            <w:r w:rsidR="00696E80">
              <w:t xml:space="preserve">, obor: </w:t>
            </w:r>
            <w:r>
              <w:t>Odvětvová a průřezová ekonomika (CSc.)</w:t>
            </w:r>
          </w:p>
        </w:tc>
      </w:tr>
      <w:tr w:rsidR="002E5507" w14:paraId="26BCD324"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078D62A" w14:textId="77777777" w:rsidR="002E5507" w:rsidRDefault="002E5507" w:rsidP="002E5507">
            <w:pPr>
              <w:jc w:val="both"/>
              <w:rPr>
                <w:b/>
              </w:rPr>
            </w:pPr>
            <w:r>
              <w:rPr>
                <w:b/>
              </w:rPr>
              <w:t>Údaje o odborném působení od absolvování VŠ</w:t>
            </w:r>
          </w:p>
        </w:tc>
      </w:tr>
      <w:tr w:rsidR="002E5507" w14:paraId="03B59384" w14:textId="77777777" w:rsidTr="002E5507">
        <w:trPr>
          <w:trHeight w:val="527"/>
        </w:trPr>
        <w:tc>
          <w:tcPr>
            <w:tcW w:w="9859" w:type="dxa"/>
            <w:gridSpan w:val="11"/>
            <w:tcBorders>
              <w:top w:val="single" w:sz="4" w:space="0" w:color="auto"/>
              <w:left w:val="single" w:sz="4" w:space="0" w:color="auto"/>
              <w:bottom w:val="single" w:sz="4" w:space="0" w:color="auto"/>
              <w:right w:val="single" w:sz="4" w:space="0" w:color="auto"/>
            </w:tcBorders>
          </w:tcPr>
          <w:p w14:paraId="73FA2140" w14:textId="77777777" w:rsidR="00BB40FE" w:rsidRDefault="00BB40FE" w:rsidP="00BB40FE">
            <w:pPr>
              <w:jc w:val="both"/>
            </w:pPr>
            <w:r>
              <w:t>1980-1994     PEF ČZU Praha, Katedra řízení, Odborný asistent</w:t>
            </w:r>
          </w:p>
          <w:p w14:paraId="5DDA80E5" w14:textId="77777777" w:rsidR="00BB40FE" w:rsidRDefault="00BB40FE" w:rsidP="00BB40FE">
            <w:pPr>
              <w:jc w:val="both"/>
            </w:pPr>
            <w:r>
              <w:t>1994-2013     Škoda Auto Mladá Boleslav, Manažer v oblasti personalistiky</w:t>
            </w:r>
          </w:p>
          <w:p w14:paraId="446577E6" w14:textId="5DA42D24" w:rsidR="002E5507" w:rsidRDefault="00BB40FE" w:rsidP="00BB40FE">
            <w:pPr>
              <w:jc w:val="both"/>
            </w:pPr>
            <w:proofErr w:type="gramStart"/>
            <w:r>
              <w:t>2013-dosud</w:t>
            </w:r>
            <w:proofErr w:type="gramEnd"/>
            <w:r>
              <w:t xml:space="preserve">   </w:t>
            </w:r>
            <w:r w:rsidR="003E2917" w:rsidRPr="003E2917">
              <w:t xml:space="preserve">Vysoká škola hotelová </w:t>
            </w:r>
            <w:del w:id="282" w:author="Pavla Trefilová" w:date="2022-05-11T15:37:00Z">
              <w:r w:rsidR="003E2917" w:rsidRPr="003E2917" w:rsidDel="00474E16">
                <w:delText>v Praze 8</w:delText>
              </w:r>
            </w:del>
            <w:ins w:id="283" w:author="Pavla Trefilová" w:date="2022-05-11T15:37:00Z">
              <w:r w:rsidR="00474E16">
                <w:t>a ekonomická s.r.o.</w:t>
              </w:r>
            </w:ins>
            <w:r>
              <w:t xml:space="preserve">, </w:t>
            </w:r>
            <w:ins w:id="284" w:author="Pavla Trefilová" w:date="2022-05-11T15:38:00Z">
              <w:r w:rsidR="00474E16" w:rsidRPr="007E5C9F">
                <w:t>Prorektor pro kvalitu a rozvoj, vedoucí</w:t>
              </w:r>
              <w:r w:rsidR="00474E16">
                <w:t xml:space="preserve"> K</w:t>
              </w:r>
              <w:r w:rsidR="00474E16" w:rsidRPr="007E5C9F">
                <w:t xml:space="preserve">atedry managementu, vedoucí </w:t>
              </w:r>
              <w:r w:rsidR="00474E16">
                <w:t>K</w:t>
              </w:r>
              <w:r w:rsidR="00474E16" w:rsidRPr="007E5C9F">
                <w:t>atedry marketingu</w:t>
              </w:r>
            </w:ins>
            <w:del w:id="285" w:author="Pavla Trefilová" w:date="2022-05-11T15:38:00Z">
              <w:r w:rsidDel="00474E16">
                <w:delText>docent</w:delText>
              </w:r>
            </w:del>
          </w:p>
        </w:tc>
      </w:tr>
      <w:tr w:rsidR="002E5507" w14:paraId="6C82A4C9" w14:textId="77777777" w:rsidTr="002E5507">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7E8E413" w14:textId="77777777" w:rsidR="002E5507" w:rsidRDefault="002E5507" w:rsidP="002E5507">
            <w:pPr>
              <w:jc w:val="both"/>
            </w:pPr>
            <w:r>
              <w:rPr>
                <w:b/>
              </w:rPr>
              <w:t>Zkušenosti s vedením kvalifikačních a rigorózních prací</w:t>
            </w:r>
          </w:p>
        </w:tc>
      </w:tr>
      <w:tr w:rsidR="002E5507" w14:paraId="1215668C" w14:textId="77777777" w:rsidTr="002E5507">
        <w:trPr>
          <w:trHeight w:val="615"/>
        </w:trPr>
        <w:tc>
          <w:tcPr>
            <w:tcW w:w="9859" w:type="dxa"/>
            <w:gridSpan w:val="11"/>
            <w:tcBorders>
              <w:top w:val="single" w:sz="4" w:space="0" w:color="auto"/>
              <w:left w:val="single" w:sz="4" w:space="0" w:color="auto"/>
              <w:bottom w:val="single" w:sz="4" w:space="0" w:color="auto"/>
              <w:right w:val="single" w:sz="4" w:space="0" w:color="auto"/>
            </w:tcBorders>
          </w:tcPr>
          <w:p w14:paraId="6AF8A4D5" w14:textId="77777777" w:rsidR="002E5507" w:rsidRDefault="002E5507" w:rsidP="002E5507">
            <w:pPr>
              <w:jc w:val="both"/>
            </w:pPr>
            <w:r>
              <w:t xml:space="preserve">Počet vedených bakalářských prací - 50 </w:t>
            </w:r>
          </w:p>
          <w:p w14:paraId="5FD87C48" w14:textId="77777777" w:rsidR="002E5507" w:rsidRDefault="002E5507" w:rsidP="002E5507">
            <w:pPr>
              <w:jc w:val="both"/>
            </w:pPr>
            <w:r>
              <w:t xml:space="preserve">Počet vedených diplomových prací - 106 </w:t>
            </w:r>
          </w:p>
          <w:p w14:paraId="0F24CE92" w14:textId="77777777" w:rsidR="002E5507" w:rsidRDefault="002E5507" w:rsidP="002E5507">
            <w:pPr>
              <w:jc w:val="both"/>
            </w:pPr>
            <w:r>
              <w:t xml:space="preserve">Počet vedených disertačních prací - 3 </w:t>
            </w:r>
          </w:p>
        </w:tc>
      </w:tr>
      <w:tr w:rsidR="002E5507" w14:paraId="41F4A72B" w14:textId="77777777" w:rsidTr="002E5507">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A0BC27A" w14:textId="77777777" w:rsidR="002E5507" w:rsidRDefault="002E5507" w:rsidP="002E5507">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030B650" w14:textId="77777777" w:rsidR="002E5507" w:rsidRDefault="002E5507" w:rsidP="002E5507">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37CED56F"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4DEC9E9" w14:textId="77777777" w:rsidR="002E5507" w:rsidRDefault="002E5507" w:rsidP="002E5507">
            <w:pPr>
              <w:jc w:val="both"/>
              <w:rPr>
                <w:b/>
              </w:rPr>
            </w:pPr>
            <w:r>
              <w:rPr>
                <w:b/>
              </w:rPr>
              <w:t>Ohlasy publikací</w:t>
            </w:r>
          </w:p>
        </w:tc>
      </w:tr>
      <w:tr w:rsidR="002E5507" w14:paraId="1D2699CD" w14:textId="77777777" w:rsidTr="002E5507">
        <w:trPr>
          <w:cantSplit/>
        </w:trPr>
        <w:tc>
          <w:tcPr>
            <w:tcW w:w="3347" w:type="dxa"/>
            <w:gridSpan w:val="2"/>
            <w:tcBorders>
              <w:top w:val="single" w:sz="4" w:space="0" w:color="auto"/>
              <w:left w:val="single" w:sz="4" w:space="0" w:color="auto"/>
              <w:bottom w:val="single" w:sz="4" w:space="0" w:color="auto"/>
              <w:right w:val="single" w:sz="4" w:space="0" w:color="auto"/>
            </w:tcBorders>
          </w:tcPr>
          <w:p w14:paraId="61BDE6F3" w14:textId="77777777" w:rsidR="002E5507" w:rsidRDefault="002E5507" w:rsidP="002E5507">
            <w:pPr>
              <w:jc w:val="both"/>
            </w:pPr>
            <w:r>
              <w:t>Řízení v agrokomplexu</w:t>
            </w:r>
          </w:p>
        </w:tc>
        <w:tc>
          <w:tcPr>
            <w:tcW w:w="2245" w:type="dxa"/>
            <w:gridSpan w:val="2"/>
            <w:tcBorders>
              <w:top w:val="single" w:sz="4" w:space="0" w:color="auto"/>
              <w:left w:val="single" w:sz="4" w:space="0" w:color="auto"/>
              <w:bottom w:val="single" w:sz="4" w:space="0" w:color="auto"/>
              <w:right w:val="single" w:sz="4" w:space="0" w:color="auto"/>
            </w:tcBorders>
          </w:tcPr>
          <w:p w14:paraId="4D51D94F" w14:textId="77777777" w:rsidR="002E5507" w:rsidRDefault="002E5507" w:rsidP="002E5507">
            <w:pPr>
              <w:jc w:val="both"/>
            </w:pPr>
            <w:r>
              <w:t>1993</w:t>
            </w:r>
          </w:p>
        </w:tc>
        <w:tc>
          <w:tcPr>
            <w:tcW w:w="2248" w:type="dxa"/>
            <w:gridSpan w:val="4"/>
            <w:tcBorders>
              <w:top w:val="single" w:sz="4" w:space="0" w:color="auto"/>
              <w:left w:val="single" w:sz="4" w:space="0" w:color="auto"/>
              <w:bottom w:val="single" w:sz="4" w:space="0" w:color="auto"/>
              <w:right w:val="single" w:sz="12" w:space="0" w:color="auto"/>
            </w:tcBorders>
          </w:tcPr>
          <w:p w14:paraId="580A8E27" w14:textId="77777777" w:rsidR="002E5507" w:rsidRDefault="002E5507" w:rsidP="002E5507">
            <w:pPr>
              <w:jc w:val="both"/>
            </w:pPr>
            <w:r>
              <w:t>PEF ČZU Praha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7FC61EF" w14:textId="77777777" w:rsidR="002E5507" w:rsidRDefault="002E5507" w:rsidP="002E5507">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845D9A8" w14:textId="77777777" w:rsidR="002E5507" w:rsidRDefault="002E5507" w:rsidP="002E5507">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ABBAE9D" w14:textId="77777777" w:rsidR="002E5507" w:rsidRDefault="002E5507" w:rsidP="002E5507">
            <w:pPr>
              <w:jc w:val="both"/>
            </w:pPr>
            <w:r>
              <w:rPr>
                <w:b/>
                <w:sz w:val="18"/>
              </w:rPr>
              <w:t>ostatní</w:t>
            </w:r>
          </w:p>
        </w:tc>
      </w:tr>
      <w:tr w:rsidR="002E5507" w:rsidRPr="00AC6191" w14:paraId="695955FC" w14:textId="77777777" w:rsidTr="002E5507">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E6FC00" w14:textId="77777777" w:rsidR="002E5507" w:rsidRDefault="002E5507" w:rsidP="002E5507">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5E847B" w14:textId="77777777" w:rsidR="002E5507" w:rsidRDefault="002E5507" w:rsidP="002E5507">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690D65E1" w14:textId="77777777" w:rsidR="002E5507" w:rsidRDefault="002E5507" w:rsidP="002E5507">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420A6B0A" w14:textId="77777777" w:rsidR="002E5507" w:rsidRDefault="002E5507" w:rsidP="002E5507">
            <w:pPr>
              <w:jc w:val="both"/>
              <w:rPr>
                <w:b/>
              </w:rPr>
            </w:pPr>
            <w:r>
              <w:rPr>
                <w:b/>
              </w:rPr>
              <w:t>7</w:t>
            </w:r>
          </w:p>
        </w:tc>
        <w:tc>
          <w:tcPr>
            <w:tcW w:w="693" w:type="dxa"/>
            <w:vMerge w:val="restart"/>
            <w:tcBorders>
              <w:top w:val="single" w:sz="4" w:space="0" w:color="auto"/>
              <w:left w:val="single" w:sz="4" w:space="0" w:color="auto"/>
              <w:bottom w:val="single" w:sz="4" w:space="0" w:color="auto"/>
              <w:right w:val="single" w:sz="4" w:space="0" w:color="auto"/>
            </w:tcBorders>
          </w:tcPr>
          <w:p w14:paraId="24B9339A" w14:textId="77777777" w:rsidR="002E5507" w:rsidRDefault="002E5507" w:rsidP="002E5507">
            <w:pPr>
              <w:jc w:val="both"/>
              <w:rPr>
                <w:b/>
              </w:rPr>
            </w:pPr>
            <w:r>
              <w:rPr>
                <w:b/>
              </w:rPr>
              <w:t>5</w:t>
            </w:r>
          </w:p>
        </w:tc>
        <w:tc>
          <w:tcPr>
            <w:tcW w:w="694" w:type="dxa"/>
            <w:vMerge w:val="restart"/>
            <w:tcBorders>
              <w:top w:val="single" w:sz="4" w:space="0" w:color="auto"/>
              <w:left w:val="single" w:sz="4" w:space="0" w:color="auto"/>
              <w:bottom w:val="single" w:sz="4" w:space="0" w:color="auto"/>
              <w:right w:val="single" w:sz="4" w:space="0" w:color="auto"/>
            </w:tcBorders>
          </w:tcPr>
          <w:p w14:paraId="6FFD7408" w14:textId="77777777" w:rsidR="002E5507" w:rsidRPr="00AC6191" w:rsidRDefault="002E5507" w:rsidP="002E5507">
            <w:pPr>
              <w:jc w:val="both"/>
            </w:pPr>
            <w:r>
              <w:t>88</w:t>
            </w:r>
          </w:p>
        </w:tc>
      </w:tr>
      <w:tr w:rsidR="002E5507" w14:paraId="343AD4DB" w14:textId="77777777" w:rsidTr="002E5507">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234480C9" w14:textId="77777777" w:rsidR="002E5507" w:rsidRDefault="002E5507" w:rsidP="002E5507">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60D6980" w14:textId="77777777" w:rsidR="002E5507" w:rsidRDefault="002E5507" w:rsidP="002E5507">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1B951C1C" w14:textId="77777777" w:rsidR="002E5507" w:rsidRDefault="002E5507" w:rsidP="002E550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42641206" w14:textId="77777777" w:rsidR="002E5507" w:rsidRDefault="002E5507" w:rsidP="002E550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4143E55" w14:textId="77777777" w:rsidR="002E5507" w:rsidRDefault="002E5507" w:rsidP="002E550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67A807A9" w14:textId="77777777" w:rsidR="002E5507" w:rsidRDefault="002E5507" w:rsidP="002E5507">
            <w:pPr>
              <w:rPr>
                <w:b/>
              </w:rPr>
            </w:pPr>
          </w:p>
        </w:tc>
      </w:tr>
      <w:tr w:rsidR="002E5507" w14:paraId="5FC98237" w14:textId="77777777" w:rsidTr="002E5507">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004B611"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0C721E" w14:paraId="4BDB7FBD" w14:textId="77777777" w:rsidTr="002E5507">
        <w:trPr>
          <w:trHeight w:val="4371"/>
        </w:trPr>
        <w:tc>
          <w:tcPr>
            <w:tcW w:w="9859" w:type="dxa"/>
            <w:gridSpan w:val="11"/>
            <w:tcBorders>
              <w:top w:val="single" w:sz="4" w:space="0" w:color="auto"/>
              <w:left w:val="single" w:sz="4" w:space="0" w:color="auto"/>
              <w:bottom w:val="single" w:sz="4" w:space="0" w:color="auto"/>
              <w:right w:val="single" w:sz="4" w:space="0" w:color="auto"/>
            </w:tcBorders>
            <w:shd w:val="clear" w:color="auto" w:fill="FFFFFF"/>
          </w:tcPr>
          <w:p w14:paraId="2DB559CD" w14:textId="4931A9D8" w:rsidR="002E5507" w:rsidRDefault="0031324E" w:rsidP="00BB40FE">
            <w:pPr>
              <w:pStyle w:val="Bezmezer"/>
              <w:jc w:val="both"/>
            </w:pPr>
            <w:hyperlink r:id="rId27" w:history="1">
              <w:r w:rsidR="002E5507" w:rsidRPr="002E5507">
                <w:t xml:space="preserve">CHALUPA, Š., </w:t>
              </w:r>
            </w:hyperlink>
            <w:hyperlink r:id="rId28" w:history="1">
              <w:r w:rsidR="002E5507" w:rsidRPr="002E5507">
                <w:rPr>
                  <w:bCs/>
                </w:rPr>
                <w:t>CHADT</w:t>
              </w:r>
            </w:hyperlink>
            <w:r w:rsidR="002E5507" w:rsidRPr="002E5507">
              <w:rPr>
                <w:bCs/>
              </w:rPr>
              <w:t>, K.,</w:t>
            </w:r>
            <w:r w:rsidR="002E5507" w:rsidRPr="002E5507">
              <w:t xml:space="preserve"> JENČKOVÁ, J. </w:t>
            </w:r>
            <w:hyperlink r:id="rId29" w:history="1">
              <w:r w:rsidR="002E5507" w:rsidRPr="00696E80">
                <w:rPr>
                  <w:iCs/>
                </w:rPr>
                <w:t>Impact of National Measures Connected to Covid-19 Pandemic on the Hotel Front-Office Communication Themes</w:t>
              </w:r>
            </w:hyperlink>
            <w:r w:rsidR="002E5507" w:rsidRPr="00696E80">
              <w:rPr>
                <w:i/>
              </w:rPr>
              <w:t xml:space="preserve">. </w:t>
            </w:r>
            <w:r w:rsidR="00696E80" w:rsidRPr="00696E80">
              <w:rPr>
                <w:i/>
              </w:rPr>
              <w:t>IBIMA Business Review</w:t>
            </w:r>
            <w:r w:rsidR="00696E80" w:rsidRPr="00696E80">
              <w:t xml:space="preserve">. 2021, </w:t>
            </w:r>
            <w:r w:rsidR="00DF40B3">
              <w:t>Vol</w:t>
            </w:r>
            <w:r w:rsidR="00696E80" w:rsidRPr="00696E80">
              <w:t xml:space="preserve">. 2021, ID 823718, 10 </w:t>
            </w:r>
            <w:r w:rsidR="00DF40B3">
              <w:t>p</w:t>
            </w:r>
            <w:r w:rsidR="00696E80" w:rsidRPr="00696E80">
              <w:t>. ISSN 1947-3788. doi:10.5171/2021.823718</w:t>
            </w:r>
            <w:r w:rsidR="002E5507">
              <w:t>.</w:t>
            </w:r>
            <w:r w:rsidR="002E5507" w:rsidRPr="002E5507">
              <w:t xml:space="preserve"> DOI: 10.5171/2021.823718</w:t>
            </w:r>
            <w:r w:rsidR="002E5507">
              <w:t>.</w:t>
            </w:r>
          </w:p>
          <w:p w14:paraId="5C89F935" w14:textId="2006525C" w:rsidR="00696E80" w:rsidRDefault="0031324E" w:rsidP="00BB40FE">
            <w:pPr>
              <w:pStyle w:val="Bezmezer"/>
              <w:jc w:val="both"/>
            </w:pPr>
            <w:hyperlink r:id="rId30" w:history="1">
              <w:r w:rsidR="002E5507" w:rsidRPr="002E5507">
                <w:t xml:space="preserve">CHALUPA, Š., </w:t>
              </w:r>
            </w:hyperlink>
            <w:hyperlink r:id="rId31" w:history="1">
              <w:r w:rsidR="002E5507" w:rsidRPr="002E5507">
                <w:t>PETŘÍČEK</w:t>
              </w:r>
            </w:hyperlink>
            <w:r w:rsidR="002E5507" w:rsidRPr="002E5507">
              <w:t xml:space="preserve">, M., </w:t>
            </w:r>
            <w:r w:rsidR="002E5507" w:rsidRPr="002E5507">
              <w:rPr>
                <w:bCs/>
              </w:rPr>
              <w:t>CHADT, K</w:t>
            </w:r>
            <w:r w:rsidR="002E5507" w:rsidRPr="00696E80">
              <w:rPr>
                <w:bCs/>
              </w:rPr>
              <w:t>.</w:t>
            </w:r>
            <w:r w:rsidR="002E5507" w:rsidRPr="00696E80">
              <w:t xml:space="preserve"> </w:t>
            </w:r>
            <w:hyperlink r:id="rId32" w:history="1">
              <w:r w:rsidR="002E5507" w:rsidRPr="00696E80">
                <w:rPr>
                  <w:iCs/>
                </w:rPr>
                <w:t>Improving Service Quality Using Text Mining and Sentiment Analysis of Online Reviews</w:t>
              </w:r>
            </w:hyperlink>
            <w:r w:rsidR="00696E80" w:rsidRPr="00696E80">
              <w:t>.</w:t>
            </w:r>
            <w:r w:rsidR="00696E80" w:rsidRPr="00696E80">
              <w:rPr>
                <w:i/>
              </w:rPr>
              <w:t xml:space="preserve"> </w:t>
            </w:r>
            <w:proofErr w:type="gramStart"/>
            <w:r w:rsidR="00696E80" w:rsidRPr="00696E80">
              <w:rPr>
                <w:i/>
              </w:rPr>
              <w:t>Quality - Access</w:t>
            </w:r>
            <w:proofErr w:type="gramEnd"/>
            <w:r w:rsidR="00696E80" w:rsidRPr="00696E80">
              <w:rPr>
                <w:i/>
              </w:rPr>
              <w:t xml:space="preserve"> to Success.</w:t>
            </w:r>
            <w:r w:rsidR="00696E80" w:rsidRPr="00696E80">
              <w:t xml:space="preserve"> Bucharest: </w:t>
            </w:r>
            <w:proofErr w:type="gramStart"/>
            <w:r w:rsidR="00696E80" w:rsidRPr="00696E80">
              <w:t>SRAC - Societatea</w:t>
            </w:r>
            <w:proofErr w:type="gramEnd"/>
            <w:r w:rsidR="00696E80" w:rsidRPr="00696E80">
              <w:t xml:space="preserve"> Romana Pentru Asigurarea Calitatii, 2021, </w:t>
            </w:r>
            <w:r w:rsidR="00DF40B3">
              <w:t>Vol</w:t>
            </w:r>
            <w:r w:rsidR="00696E80" w:rsidRPr="00696E80">
              <w:t xml:space="preserve">. 22, </w:t>
            </w:r>
            <w:r w:rsidR="00DF40B3">
              <w:t>No</w:t>
            </w:r>
            <w:r w:rsidR="00696E80" w:rsidRPr="00696E80">
              <w:t xml:space="preserve">. 182, </w:t>
            </w:r>
            <w:r w:rsidR="00DF40B3">
              <w:t>pp</w:t>
            </w:r>
            <w:r w:rsidR="00696E80" w:rsidRPr="00696E80">
              <w:t>. 46-49. ISSN 1582-2559.</w:t>
            </w:r>
          </w:p>
          <w:p w14:paraId="2CAC982A" w14:textId="0A85FC92" w:rsidR="002E5507" w:rsidRDefault="0031324E" w:rsidP="00BB40FE">
            <w:pPr>
              <w:pStyle w:val="Bezmezer"/>
              <w:jc w:val="both"/>
            </w:pPr>
            <w:hyperlink r:id="rId33" w:history="1">
              <w:r w:rsidR="002E5507" w:rsidRPr="002E5507">
                <w:t xml:space="preserve">CHALUPA, Š., </w:t>
              </w:r>
            </w:hyperlink>
            <w:hyperlink r:id="rId34" w:history="1">
              <w:r w:rsidR="002E5507" w:rsidRPr="002E5507">
                <w:rPr>
                  <w:bCs/>
                </w:rPr>
                <w:t>CHADT</w:t>
              </w:r>
            </w:hyperlink>
            <w:r w:rsidR="002E5507" w:rsidRPr="002E5507">
              <w:rPr>
                <w:bCs/>
              </w:rPr>
              <w:t>, K.</w:t>
            </w:r>
            <w:r w:rsidR="002E5507" w:rsidRPr="002E5507">
              <w:t xml:space="preserve"> </w:t>
            </w:r>
            <w:hyperlink r:id="rId35" w:history="1">
              <w:r w:rsidR="002E5507" w:rsidRPr="00696E80">
                <w:rPr>
                  <w:iCs/>
                </w:rPr>
                <w:t>The Perception of Soft Skills and Their Training at Hotel Front – Office in Connection to CoVid-19 Pandemics</w:t>
              </w:r>
            </w:hyperlink>
            <w:r w:rsidR="00696E80">
              <w:t xml:space="preserve">. </w:t>
            </w:r>
            <w:r w:rsidR="00696E80" w:rsidRPr="00696E80">
              <w:rPr>
                <w:i/>
              </w:rPr>
              <w:t>TEM JOURNAL</w:t>
            </w:r>
            <w:r w:rsidR="00696E80" w:rsidRPr="00696E80">
              <w:t xml:space="preserve">. Srbsko: </w:t>
            </w:r>
            <w:proofErr w:type="gramStart"/>
            <w:r w:rsidR="00696E80" w:rsidRPr="00696E80">
              <w:t>UIKTEN - Association</w:t>
            </w:r>
            <w:proofErr w:type="gramEnd"/>
            <w:r w:rsidR="00696E80" w:rsidRPr="00696E80">
              <w:t xml:space="preserve"> for Information Communication Technology Education and Science, 2021, </w:t>
            </w:r>
            <w:r w:rsidR="00DF40B3">
              <w:t>Vol</w:t>
            </w:r>
            <w:r w:rsidR="00696E80" w:rsidRPr="00696E80">
              <w:t>. 2021,</w:t>
            </w:r>
            <w:r w:rsidR="00DF40B3">
              <w:t xml:space="preserve"> No</w:t>
            </w:r>
            <w:r w:rsidR="00696E80" w:rsidRPr="00696E80">
              <w:t>. 2. ISSN 2217-8309. doi:10.18421/TEM102-05.</w:t>
            </w:r>
          </w:p>
          <w:p w14:paraId="5095623A" w14:textId="1816D3F1" w:rsidR="002E5507" w:rsidRPr="002E5507" w:rsidRDefault="0031324E" w:rsidP="00BB40FE">
            <w:pPr>
              <w:pStyle w:val="Bezmezer"/>
              <w:jc w:val="both"/>
            </w:pPr>
            <w:hyperlink r:id="rId36" w:history="1">
              <w:r w:rsidR="002E5507" w:rsidRPr="002E5507">
                <w:t xml:space="preserve">PETŘÍČEK, M., </w:t>
              </w:r>
            </w:hyperlink>
            <w:hyperlink r:id="rId37" w:history="1">
              <w:r w:rsidR="002E5507" w:rsidRPr="002E5507">
                <w:t>CHALUPA</w:t>
              </w:r>
            </w:hyperlink>
            <w:r w:rsidR="002E5507" w:rsidRPr="002E5507">
              <w:t>, Š., </w:t>
            </w:r>
            <w:hyperlink r:id="rId38" w:history="1">
              <w:r w:rsidR="002E5507" w:rsidRPr="002E5507">
                <w:rPr>
                  <w:bCs/>
                </w:rPr>
                <w:t>CHADT</w:t>
              </w:r>
            </w:hyperlink>
            <w:r w:rsidR="002E5507" w:rsidRPr="002E5507">
              <w:rPr>
                <w:bCs/>
              </w:rPr>
              <w:t>, K</w:t>
            </w:r>
            <w:r w:rsidR="002E5507" w:rsidRPr="00696E80">
              <w:rPr>
                <w:bCs/>
              </w:rPr>
              <w:t>.</w:t>
            </w:r>
            <w:r w:rsidR="002E5507" w:rsidRPr="00696E80">
              <w:rPr>
                <w:iCs/>
              </w:rPr>
              <w:t xml:space="preserve"> </w:t>
            </w:r>
            <w:hyperlink r:id="rId39" w:history="1">
              <w:r w:rsidR="002E5507" w:rsidRPr="00696E80">
                <w:rPr>
                  <w:iCs/>
                </w:rPr>
                <w:t>Identification of consumer behavior based on price elasticity: A case study of the Prague market of accommodation services</w:t>
              </w:r>
            </w:hyperlink>
            <w:r w:rsidR="002E5507" w:rsidRPr="00696E80">
              <w:rPr>
                <w:iCs/>
              </w:rPr>
              <w:t>.</w:t>
            </w:r>
            <w:r w:rsidR="002E5507">
              <w:rPr>
                <w:i/>
                <w:iCs/>
              </w:rPr>
              <w:t xml:space="preserve"> </w:t>
            </w:r>
            <w:r w:rsidR="00BB14F4" w:rsidRPr="00BB14F4">
              <w:rPr>
                <w:i/>
              </w:rPr>
              <w:t>Sustainability.</w:t>
            </w:r>
            <w:r w:rsidR="00BB14F4" w:rsidRPr="00BB14F4">
              <w:t xml:space="preserve"> MDPI, 2020, </w:t>
            </w:r>
            <w:r w:rsidR="00DF40B3">
              <w:t>Vol</w:t>
            </w:r>
            <w:r w:rsidR="00BB14F4" w:rsidRPr="00BB14F4">
              <w:t xml:space="preserve">. 12, </w:t>
            </w:r>
            <w:r w:rsidR="00DF40B3">
              <w:t>No</w:t>
            </w:r>
            <w:r w:rsidR="00BB14F4" w:rsidRPr="00BB14F4">
              <w:t xml:space="preserve">. 22, </w:t>
            </w:r>
            <w:r w:rsidR="00DF40B3">
              <w:t>pp</w:t>
            </w:r>
            <w:r w:rsidR="00BB14F4" w:rsidRPr="00BB14F4">
              <w:t>. 1-14. ISSN 2071-1050. doi:10.3390/su12229452.</w:t>
            </w:r>
          </w:p>
          <w:p w14:paraId="2B62811C" w14:textId="3FC9A026" w:rsidR="002E5507" w:rsidRPr="00AB2DF0" w:rsidRDefault="0031324E" w:rsidP="00BB40FE">
            <w:pPr>
              <w:pStyle w:val="Bezmezer"/>
              <w:jc w:val="both"/>
              <w:rPr>
                <w:bCs/>
                <w:i/>
                <w:iCs/>
              </w:rPr>
            </w:pPr>
            <w:hyperlink r:id="rId40" w:history="1">
              <w:r w:rsidR="002E5507" w:rsidRPr="002E5507">
                <w:rPr>
                  <w:bCs/>
                </w:rPr>
                <w:t>CHADT, K.,</w:t>
              </w:r>
              <w:r w:rsidR="002E5507" w:rsidRPr="002E5507">
                <w:t xml:space="preserve"> </w:t>
              </w:r>
            </w:hyperlink>
            <w:r w:rsidR="002E5507" w:rsidRPr="002E5507">
              <w:t>MERHAUT, M.</w:t>
            </w:r>
            <w:hyperlink r:id="rId41" w:history="1">
              <w:r w:rsidR="002E5507" w:rsidRPr="00BB14F4">
                <w:rPr>
                  <w:iCs/>
                </w:rPr>
                <w:t xml:space="preserve"> Sugar vs. Stevia rebaudiana - Evaluation of Sugar Substitute in Production of Strawberry Ice-Cream Mixture in Terms of Healthy Lifestyle Management</w:t>
              </w:r>
              <w:r w:rsidR="002E5507" w:rsidRPr="00BB14F4">
                <w:t>.</w:t>
              </w:r>
            </w:hyperlink>
            <w:r w:rsidR="002E5507" w:rsidRPr="00BB14F4">
              <w:t> </w:t>
            </w:r>
            <w:r w:rsidR="002E5507" w:rsidRPr="002E5507">
              <w:rPr>
                <w:i/>
              </w:rPr>
              <w:t>Listy Cukrovarnické a Řepařské</w:t>
            </w:r>
            <w:r w:rsidR="002E5507">
              <w:rPr>
                <w:i/>
              </w:rPr>
              <w:t>.</w:t>
            </w:r>
            <w:r w:rsidR="002E5507" w:rsidRPr="002E5507">
              <w:t xml:space="preserve"> Praha: Výzkumný ústav </w:t>
            </w:r>
            <w:proofErr w:type="gramStart"/>
            <w:r w:rsidR="002E5507" w:rsidRPr="002E5507">
              <w:t>cukrovarnický - VUC</w:t>
            </w:r>
            <w:proofErr w:type="gramEnd"/>
            <w:r w:rsidR="002E5507" w:rsidRPr="002E5507">
              <w:t xml:space="preserve"> Praha a.s., 2020, LCaŘ 136, </w:t>
            </w:r>
            <w:r w:rsidR="00DF40B3">
              <w:t>Issue</w:t>
            </w:r>
            <w:r w:rsidR="002E5507" w:rsidRPr="002E5507">
              <w:t xml:space="preserve"> 9 – 10, </w:t>
            </w:r>
            <w:r w:rsidR="00DF40B3">
              <w:t xml:space="preserve">pp. </w:t>
            </w:r>
            <w:r w:rsidR="002E5507" w:rsidRPr="002E5507">
              <w:t>334-338. ISSN 1210-3306.</w:t>
            </w:r>
            <w:r w:rsidR="002E5507" w:rsidRPr="00AB2DF0">
              <w:rPr>
                <w:color w:val="0A0A0A"/>
              </w:rPr>
              <w:br/>
            </w:r>
            <w:r w:rsidR="002E5507" w:rsidRPr="00AB2DF0">
              <w:rPr>
                <w:bCs/>
                <w:i/>
                <w:iCs/>
              </w:rPr>
              <w:t>Tvůrčí činnost:</w:t>
            </w:r>
          </w:p>
          <w:p w14:paraId="7CFFD6F3" w14:textId="5DE58524" w:rsidR="002E5507" w:rsidRPr="00AB2DF0" w:rsidRDefault="002E5507" w:rsidP="00BB40FE">
            <w:pPr>
              <w:pStyle w:val="Bezmezer"/>
              <w:jc w:val="both"/>
            </w:pPr>
            <w:r w:rsidRPr="00AB2DF0">
              <w:t>STUDNIČKA, P</w:t>
            </w:r>
            <w:r>
              <w:t>.</w:t>
            </w:r>
            <w:r w:rsidRPr="00AB2DF0">
              <w:t>, STRAKA</w:t>
            </w:r>
            <w:r>
              <w:t>, I.</w:t>
            </w:r>
            <w:r w:rsidRPr="00AB2DF0">
              <w:t>, CHADT</w:t>
            </w:r>
            <w:r>
              <w:t>, K.</w:t>
            </w:r>
            <w:r w:rsidRPr="00AB2DF0">
              <w:t>, ATTL</w:t>
            </w:r>
            <w:r>
              <w:t>, P.</w:t>
            </w:r>
            <w:r w:rsidRPr="00AB2DF0">
              <w:t>, PLZÁKOVÁ</w:t>
            </w:r>
            <w:r>
              <w:t>. L.,</w:t>
            </w:r>
            <w:r w:rsidRPr="00AB2DF0">
              <w:t xml:space="preserve"> TITTELBACHOVÁ</w:t>
            </w:r>
            <w:r>
              <w:t>, Š.</w:t>
            </w:r>
            <w:r w:rsidRPr="00AB2DF0">
              <w:rPr>
                <w:i/>
              </w:rPr>
              <w:t xml:space="preserve"> </w:t>
            </w:r>
            <w:hyperlink r:id="rId42" w:history="1">
              <w:r w:rsidRPr="00AB2DF0">
                <w:rPr>
                  <w:i/>
                </w:rPr>
                <w:t>Legislativní podmínky k využití bytového hotelu na území městské části Praha 1</w:t>
              </w:r>
            </w:hyperlink>
            <w:r w:rsidRPr="00AB2DF0">
              <w:rPr>
                <w:i/>
              </w:rPr>
              <w:t>,</w:t>
            </w:r>
            <w:r w:rsidRPr="00AB2DF0">
              <w:t xml:space="preserve"> Praha: Vysoká škola hotelová, 2020. 22 </w:t>
            </w:r>
            <w:r w:rsidR="00DF40B3">
              <w:t>s</w:t>
            </w:r>
            <w:r w:rsidRPr="00AB2DF0">
              <w:t>. PH-01-2019/VSH, projekt VaV. Výsledek byl financován v rámci neveřejných zdrojů.</w:t>
            </w:r>
          </w:p>
          <w:p w14:paraId="7DE628ED" w14:textId="77777777" w:rsidR="002E5507" w:rsidRPr="00AB2DF0" w:rsidRDefault="002E5507" w:rsidP="00BB40FE">
            <w:pPr>
              <w:pStyle w:val="Bezmezer"/>
              <w:jc w:val="both"/>
              <w:rPr>
                <w:bCs/>
              </w:rPr>
            </w:pPr>
            <w:r w:rsidRPr="00AB2DF0">
              <w:t>VŠH v Praze 8 [1. 3. 2019 – 31. 11. 2020]</w:t>
            </w:r>
            <w:r w:rsidRPr="00AB2DF0">
              <w:rPr>
                <w:b/>
              </w:rPr>
              <w:t xml:space="preserve"> </w:t>
            </w:r>
            <w:r w:rsidRPr="00AB2DF0">
              <w:t>INT projekt (č. 1.2019 OTH)</w:t>
            </w:r>
            <w:r w:rsidRPr="00AB2DF0">
              <w:rPr>
                <w:b/>
              </w:rPr>
              <w:t xml:space="preserve"> – </w:t>
            </w:r>
            <w:r w:rsidRPr="00AB2DF0">
              <w:rPr>
                <w:bCs/>
              </w:rPr>
              <w:t>Psychologicko-sociologické aspekty řízení penzionů, hotelů a hotelových řetězců (odpovědný řešitel projektu).</w:t>
            </w:r>
          </w:p>
          <w:p w14:paraId="01BD07A9" w14:textId="77777777" w:rsidR="002E5507" w:rsidRPr="00AB2DF0" w:rsidRDefault="002E5507" w:rsidP="00BB40FE">
            <w:pPr>
              <w:pStyle w:val="Bezmezer"/>
              <w:jc w:val="both"/>
              <w:rPr>
                <w:bCs/>
              </w:rPr>
            </w:pPr>
            <w:r w:rsidRPr="00AB2DF0">
              <w:rPr>
                <w:bCs/>
              </w:rPr>
              <w:t>Projekt TL04000153 – Aplikace nástrojů virtuálnı́ reality do tréninku komunikačních dovednostı́ pracovnıḱ ů hotelů za účelem zmírňováním obav a rizik spojených s šířením onemocnění COVID-19. Vysoká škola hotelová, 2020-2022</w:t>
            </w:r>
          </w:p>
        </w:tc>
      </w:tr>
      <w:tr w:rsidR="002E5507" w14:paraId="71BCB56C" w14:textId="77777777" w:rsidTr="002E5507">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EC048FC" w14:textId="77777777" w:rsidR="002E5507" w:rsidRDefault="002E5507" w:rsidP="002E5507">
            <w:pPr>
              <w:rPr>
                <w:b/>
              </w:rPr>
            </w:pPr>
            <w:r>
              <w:rPr>
                <w:b/>
              </w:rPr>
              <w:t>Působení v zahraničí</w:t>
            </w:r>
          </w:p>
        </w:tc>
      </w:tr>
      <w:tr w:rsidR="002E5507" w14:paraId="740C83F7" w14:textId="77777777" w:rsidTr="002B775B">
        <w:trPr>
          <w:trHeight w:val="188"/>
        </w:trPr>
        <w:tc>
          <w:tcPr>
            <w:tcW w:w="9859" w:type="dxa"/>
            <w:gridSpan w:val="11"/>
            <w:tcBorders>
              <w:top w:val="single" w:sz="4" w:space="0" w:color="auto"/>
              <w:left w:val="single" w:sz="4" w:space="0" w:color="auto"/>
              <w:bottom w:val="single" w:sz="4" w:space="0" w:color="auto"/>
              <w:right w:val="single" w:sz="4" w:space="0" w:color="auto"/>
            </w:tcBorders>
          </w:tcPr>
          <w:p w14:paraId="6F88F42E" w14:textId="77777777" w:rsidR="002E5507" w:rsidRDefault="002E5507" w:rsidP="002B775B">
            <w:pPr>
              <w:rPr>
                <w:b/>
              </w:rPr>
            </w:pPr>
          </w:p>
        </w:tc>
      </w:tr>
      <w:tr w:rsidR="002E5507" w14:paraId="5A1E7562" w14:textId="77777777" w:rsidTr="002B775B">
        <w:trPr>
          <w:cantSplit/>
          <w:trHeight w:val="269"/>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F2F934B" w14:textId="77777777" w:rsidR="002E5507" w:rsidRDefault="002E5507" w:rsidP="002E5507">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tcPr>
          <w:p w14:paraId="7F3261C2" w14:textId="77777777" w:rsidR="002E5507" w:rsidRDefault="002E5507" w:rsidP="002E5507">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DD548D" w14:textId="77777777" w:rsidR="002E5507" w:rsidRDefault="002E5507" w:rsidP="002E5507">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28016F7A" w14:textId="66B7A3AC" w:rsidR="002E5507" w:rsidRDefault="002E5507" w:rsidP="002E5507">
            <w:pPr>
              <w:jc w:val="both"/>
            </w:pPr>
          </w:p>
        </w:tc>
      </w:tr>
    </w:tbl>
    <w:p w14:paraId="4BCB4460" w14:textId="77777777" w:rsidR="002F5C54" w:rsidRDefault="002F5C5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7BC9664E" w14:textId="77777777" w:rsidTr="002E5507">
        <w:tc>
          <w:tcPr>
            <w:tcW w:w="9859" w:type="dxa"/>
            <w:gridSpan w:val="11"/>
            <w:tcBorders>
              <w:bottom w:val="double" w:sz="4" w:space="0" w:color="auto"/>
            </w:tcBorders>
            <w:shd w:val="clear" w:color="auto" w:fill="BDD6EE"/>
          </w:tcPr>
          <w:p w14:paraId="7C3E4426" w14:textId="3B948551" w:rsidR="002E5507" w:rsidRDefault="002E5507" w:rsidP="002E5507">
            <w:pPr>
              <w:jc w:val="both"/>
              <w:rPr>
                <w:b/>
                <w:sz w:val="28"/>
              </w:rPr>
            </w:pPr>
            <w:r>
              <w:rPr>
                <w:b/>
                <w:sz w:val="28"/>
              </w:rPr>
              <w:lastRenderedPageBreak/>
              <w:t>C-I – Personální zabezpečení</w:t>
            </w:r>
          </w:p>
        </w:tc>
      </w:tr>
      <w:tr w:rsidR="002E5507" w14:paraId="3FEE5449" w14:textId="77777777" w:rsidTr="002E5507">
        <w:tc>
          <w:tcPr>
            <w:tcW w:w="2518" w:type="dxa"/>
            <w:tcBorders>
              <w:top w:val="double" w:sz="4" w:space="0" w:color="auto"/>
            </w:tcBorders>
            <w:shd w:val="clear" w:color="auto" w:fill="F7CAAC"/>
          </w:tcPr>
          <w:p w14:paraId="7866ABF4" w14:textId="77777777" w:rsidR="002E5507" w:rsidRDefault="002E5507" w:rsidP="002E5507">
            <w:pPr>
              <w:jc w:val="both"/>
              <w:rPr>
                <w:b/>
              </w:rPr>
            </w:pPr>
            <w:r>
              <w:rPr>
                <w:b/>
              </w:rPr>
              <w:t>Vysoká škola</w:t>
            </w:r>
          </w:p>
        </w:tc>
        <w:tc>
          <w:tcPr>
            <w:tcW w:w="7341" w:type="dxa"/>
            <w:gridSpan w:val="10"/>
          </w:tcPr>
          <w:p w14:paraId="15DFA5F5" w14:textId="77777777" w:rsidR="002E5507" w:rsidRDefault="002E5507" w:rsidP="002E5507">
            <w:pPr>
              <w:jc w:val="both"/>
            </w:pPr>
            <w:r>
              <w:t>Univerzita Tomáše Bati ve Zlíně</w:t>
            </w:r>
          </w:p>
        </w:tc>
      </w:tr>
      <w:tr w:rsidR="002E5507" w14:paraId="3B10098A" w14:textId="77777777" w:rsidTr="002E5507">
        <w:tc>
          <w:tcPr>
            <w:tcW w:w="2518" w:type="dxa"/>
            <w:shd w:val="clear" w:color="auto" w:fill="F7CAAC"/>
          </w:tcPr>
          <w:p w14:paraId="35245BC6" w14:textId="77777777" w:rsidR="002E5507" w:rsidRDefault="002E5507" w:rsidP="002E5507">
            <w:pPr>
              <w:jc w:val="both"/>
              <w:rPr>
                <w:b/>
              </w:rPr>
            </w:pPr>
            <w:r>
              <w:rPr>
                <w:b/>
              </w:rPr>
              <w:t>Součást vysoké školy</w:t>
            </w:r>
          </w:p>
        </w:tc>
        <w:tc>
          <w:tcPr>
            <w:tcW w:w="7341" w:type="dxa"/>
            <w:gridSpan w:val="10"/>
          </w:tcPr>
          <w:p w14:paraId="4EE179F2" w14:textId="77777777" w:rsidR="002E5507" w:rsidRDefault="002E5507" w:rsidP="002E5507">
            <w:pPr>
              <w:jc w:val="both"/>
            </w:pPr>
            <w:r>
              <w:t>Fakulta managementu a ekonomiky</w:t>
            </w:r>
          </w:p>
        </w:tc>
      </w:tr>
      <w:tr w:rsidR="002E5507" w14:paraId="778CD894" w14:textId="77777777" w:rsidTr="002E5507">
        <w:tc>
          <w:tcPr>
            <w:tcW w:w="2518" w:type="dxa"/>
            <w:shd w:val="clear" w:color="auto" w:fill="F7CAAC"/>
          </w:tcPr>
          <w:p w14:paraId="714AB7B1" w14:textId="77777777" w:rsidR="002E5507" w:rsidRDefault="002E5507" w:rsidP="002E5507">
            <w:pPr>
              <w:jc w:val="both"/>
              <w:rPr>
                <w:b/>
              </w:rPr>
            </w:pPr>
            <w:r>
              <w:rPr>
                <w:b/>
              </w:rPr>
              <w:t>Název studijního programu</w:t>
            </w:r>
          </w:p>
        </w:tc>
        <w:tc>
          <w:tcPr>
            <w:tcW w:w="7341" w:type="dxa"/>
            <w:gridSpan w:val="10"/>
          </w:tcPr>
          <w:p w14:paraId="5A75E2DB" w14:textId="7AEE252A" w:rsidR="002E5507" w:rsidRPr="00DD45A7" w:rsidRDefault="00DD45A7" w:rsidP="00DD45A7">
            <w:pPr>
              <w:rPr>
                <w:sz w:val="22"/>
                <w:szCs w:val="22"/>
              </w:rPr>
            </w:pPr>
            <w:r>
              <w:t>Tourism Economics and Hospitality Management</w:t>
            </w:r>
          </w:p>
        </w:tc>
      </w:tr>
      <w:tr w:rsidR="002E5507" w14:paraId="581B8EEE" w14:textId="77777777" w:rsidTr="002E5507">
        <w:tc>
          <w:tcPr>
            <w:tcW w:w="2518" w:type="dxa"/>
            <w:shd w:val="clear" w:color="auto" w:fill="F7CAAC"/>
          </w:tcPr>
          <w:p w14:paraId="715D8A9E" w14:textId="77777777" w:rsidR="002E5507" w:rsidRDefault="002E5507" w:rsidP="002E5507">
            <w:pPr>
              <w:jc w:val="both"/>
              <w:rPr>
                <w:b/>
              </w:rPr>
            </w:pPr>
            <w:r>
              <w:rPr>
                <w:b/>
              </w:rPr>
              <w:t>Jméno a příjmení</w:t>
            </w:r>
          </w:p>
        </w:tc>
        <w:tc>
          <w:tcPr>
            <w:tcW w:w="4536" w:type="dxa"/>
            <w:gridSpan w:val="5"/>
          </w:tcPr>
          <w:p w14:paraId="2C9BBC1F" w14:textId="77777777" w:rsidR="002E5507" w:rsidRDefault="002E5507" w:rsidP="002E5507">
            <w:pPr>
              <w:jc w:val="both"/>
            </w:pPr>
            <w:r>
              <w:t>Miloslava CHOVANCOVÁ</w:t>
            </w:r>
          </w:p>
        </w:tc>
        <w:tc>
          <w:tcPr>
            <w:tcW w:w="709" w:type="dxa"/>
            <w:shd w:val="clear" w:color="auto" w:fill="F7CAAC"/>
          </w:tcPr>
          <w:p w14:paraId="6D8CBA50" w14:textId="77777777" w:rsidR="002E5507" w:rsidRDefault="002E5507" w:rsidP="002E5507">
            <w:pPr>
              <w:jc w:val="both"/>
              <w:rPr>
                <w:b/>
              </w:rPr>
            </w:pPr>
            <w:r>
              <w:rPr>
                <w:b/>
              </w:rPr>
              <w:t>Tituly</w:t>
            </w:r>
          </w:p>
        </w:tc>
        <w:tc>
          <w:tcPr>
            <w:tcW w:w="2096" w:type="dxa"/>
            <w:gridSpan w:val="4"/>
          </w:tcPr>
          <w:p w14:paraId="4AD49316" w14:textId="77777777" w:rsidR="002E5507" w:rsidRDefault="002E5507" w:rsidP="002E5507">
            <w:pPr>
              <w:jc w:val="both"/>
            </w:pPr>
            <w:r>
              <w:t>doc. Ing., CSc.</w:t>
            </w:r>
          </w:p>
        </w:tc>
      </w:tr>
      <w:tr w:rsidR="002E5507" w14:paraId="0DBDDD05" w14:textId="77777777" w:rsidTr="002E5507">
        <w:tc>
          <w:tcPr>
            <w:tcW w:w="2518" w:type="dxa"/>
            <w:shd w:val="clear" w:color="auto" w:fill="F7CAAC"/>
          </w:tcPr>
          <w:p w14:paraId="3447156E" w14:textId="77777777" w:rsidR="002E5507" w:rsidRDefault="002E5507" w:rsidP="002E5507">
            <w:pPr>
              <w:jc w:val="both"/>
              <w:rPr>
                <w:b/>
              </w:rPr>
            </w:pPr>
            <w:r>
              <w:rPr>
                <w:b/>
              </w:rPr>
              <w:t>Rok narození</w:t>
            </w:r>
          </w:p>
        </w:tc>
        <w:tc>
          <w:tcPr>
            <w:tcW w:w="829" w:type="dxa"/>
          </w:tcPr>
          <w:p w14:paraId="260DF60D" w14:textId="77777777" w:rsidR="002E5507" w:rsidRDefault="002E5507" w:rsidP="002E5507">
            <w:pPr>
              <w:jc w:val="both"/>
            </w:pPr>
            <w:r>
              <w:t>1952</w:t>
            </w:r>
          </w:p>
        </w:tc>
        <w:tc>
          <w:tcPr>
            <w:tcW w:w="1721" w:type="dxa"/>
            <w:shd w:val="clear" w:color="auto" w:fill="F7CAAC"/>
          </w:tcPr>
          <w:p w14:paraId="00A52971" w14:textId="77777777" w:rsidR="002E5507" w:rsidRDefault="002E5507" w:rsidP="002E5507">
            <w:pPr>
              <w:jc w:val="both"/>
              <w:rPr>
                <w:b/>
              </w:rPr>
            </w:pPr>
            <w:r>
              <w:rPr>
                <w:b/>
              </w:rPr>
              <w:t>typ vztahu k VŠ</w:t>
            </w:r>
          </w:p>
        </w:tc>
        <w:tc>
          <w:tcPr>
            <w:tcW w:w="992" w:type="dxa"/>
            <w:gridSpan w:val="2"/>
          </w:tcPr>
          <w:p w14:paraId="5B3389EC" w14:textId="77777777" w:rsidR="002E5507" w:rsidRDefault="002E5507" w:rsidP="002E5507">
            <w:pPr>
              <w:jc w:val="both"/>
            </w:pPr>
            <w:r>
              <w:t>pp</w:t>
            </w:r>
          </w:p>
        </w:tc>
        <w:tc>
          <w:tcPr>
            <w:tcW w:w="994" w:type="dxa"/>
            <w:shd w:val="clear" w:color="auto" w:fill="F7CAAC"/>
          </w:tcPr>
          <w:p w14:paraId="633F1393" w14:textId="77777777" w:rsidR="002E5507" w:rsidRDefault="002E5507" w:rsidP="002E5507">
            <w:pPr>
              <w:jc w:val="both"/>
              <w:rPr>
                <w:b/>
              </w:rPr>
            </w:pPr>
            <w:r>
              <w:rPr>
                <w:b/>
              </w:rPr>
              <w:t>rozsah</w:t>
            </w:r>
          </w:p>
        </w:tc>
        <w:tc>
          <w:tcPr>
            <w:tcW w:w="709" w:type="dxa"/>
          </w:tcPr>
          <w:p w14:paraId="05DEE8D7" w14:textId="77777777" w:rsidR="002E5507" w:rsidRDefault="002E5507" w:rsidP="002E5507">
            <w:pPr>
              <w:jc w:val="both"/>
            </w:pPr>
            <w:r>
              <w:t>40</w:t>
            </w:r>
          </w:p>
        </w:tc>
        <w:tc>
          <w:tcPr>
            <w:tcW w:w="709" w:type="dxa"/>
            <w:gridSpan w:val="2"/>
            <w:shd w:val="clear" w:color="auto" w:fill="F7CAAC"/>
          </w:tcPr>
          <w:p w14:paraId="53972BF0" w14:textId="77777777" w:rsidR="002E5507" w:rsidRDefault="002E5507" w:rsidP="002E5507">
            <w:pPr>
              <w:jc w:val="both"/>
              <w:rPr>
                <w:b/>
              </w:rPr>
            </w:pPr>
            <w:r>
              <w:rPr>
                <w:b/>
              </w:rPr>
              <w:t>do kdy</w:t>
            </w:r>
          </w:p>
        </w:tc>
        <w:tc>
          <w:tcPr>
            <w:tcW w:w="1387" w:type="dxa"/>
            <w:gridSpan w:val="2"/>
          </w:tcPr>
          <w:p w14:paraId="697D79FD" w14:textId="77777777" w:rsidR="002E5507" w:rsidRDefault="002E5507" w:rsidP="002E5507">
            <w:pPr>
              <w:jc w:val="both"/>
            </w:pPr>
            <w:r>
              <w:t>N</w:t>
            </w:r>
          </w:p>
        </w:tc>
      </w:tr>
      <w:tr w:rsidR="002E5507" w14:paraId="102683F1" w14:textId="77777777" w:rsidTr="002E5507">
        <w:tc>
          <w:tcPr>
            <w:tcW w:w="5068" w:type="dxa"/>
            <w:gridSpan w:val="3"/>
            <w:shd w:val="clear" w:color="auto" w:fill="F7CAAC"/>
          </w:tcPr>
          <w:p w14:paraId="47D4B0D4" w14:textId="77777777" w:rsidR="002E5507" w:rsidRDefault="002E5507" w:rsidP="002E5507">
            <w:pPr>
              <w:jc w:val="both"/>
              <w:rPr>
                <w:b/>
              </w:rPr>
            </w:pPr>
            <w:r>
              <w:rPr>
                <w:b/>
              </w:rPr>
              <w:t>Typ vztahu na součásti VŠ, která uskutečňuje st. program</w:t>
            </w:r>
          </w:p>
        </w:tc>
        <w:tc>
          <w:tcPr>
            <w:tcW w:w="992" w:type="dxa"/>
            <w:gridSpan w:val="2"/>
          </w:tcPr>
          <w:p w14:paraId="45908EB4" w14:textId="77777777" w:rsidR="002E5507" w:rsidRDefault="002E5507" w:rsidP="002E5507">
            <w:pPr>
              <w:jc w:val="both"/>
            </w:pPr>
            <w:r>
              <w:t>pp</w:t>
            </w:r>
          </w:p>
        </w:tc>
        <w:tc>
          <w:tcPr>
            <w:tcW w:w="994" w:type="dxa"/>
            <w:shd w:val="clear" w:color="auto" w:fill="F7CAAC"/>
          </w:tcPr>
          <w:p w14:paraId="55BF797D" w14:textId="77777777" w:rsidR="002E5507" w:rsidRDefault="002E5507" w:rsidP="002E5507">
            <w:pPr>
              <w:jc w:val="both"/>
              <w:rPr>
                <w:b/>
              </w:rPr>
            </w:pPr>
            <w:r>
              <w:rPr>
                <w:b/>
              </w:rPr>
              <w:t>rozsah</w:t>
            </w:r>
          </w:p>
        </w:tc>
        <w:tc>
          <w:tcPr>
            <w:tcW w:w="709" w:type="dxa"/>
          </w:tcPr>
          <w:p w14:paraId="2DA4920B" w14:textId="77777777" w:rsidR="002E5507" w:rsidRDefault="002E5507" w:rsidP="002E5507">
            <w:pPr>
              <w:jc w:val="both"/>
            </w:pPr>
            <w:r>
              <w:t>40</w:t>
            </w:r>
          </w:p>
        </w:tc>
        <w:tc>
          <w:tcPr>
            <w:tcW w:w="709" w:type="dxa"/>
            <w:gridSpan w:val="2"/>
            <w:shd w:val="clear" w:color="auto" w:fill="F7CAAC"/>
          </w:tcPr>
          <w:p w14:paraId="1D837D79" w14:textId="77777777" w:rsidR="002E5507" w:rsidRDefault="002E5507" w:rsidP="002E5507">
            <w:pPr>
              <w:jc w:val="both"/>
              <w:rPr>
                <w:b/>
              </w:rPr>
            </w:pPr>
            <w:r>
              <w:rPr>
                <w:b/>
              </w:rPr>
              <w:t>do kdy</w:t>
            </w:r>
          </w:p>
        </w:tc>
        <w:tc>
          <w:tcPr>
            <w:tcW w:w="1387" w:type="dxa"/>
            <w:gridSpan w:val="2"/>
          </w:tcPr>
          <w:p w14:paraId="58715DC0" w14:textId="77777777" w:rsidR="002E5507" w:rsidRDefault="002E5507" w:rsidP="002E5507">
            <w:pPr>
              <w:jc w:val="both"/>
            </w:pPr>
            <w:r>
              <w:t>N</w:t>
            </w:r>
          </w:p>
        </w:tc>
      </w:tr>
      <w:tr w:rsidR="002E5507" w14:paraId="3D7784A9" w14:textId="77777777" w:rsidTr="002E5507">
        <w:tc>
          <w:tcPr>
            <w:tcW w:w="6060" w:type="dxa"/>
            <w:gridSpan w:val="5"/>
            <w:shd w:val="clear" w:color="auto" w:fill="F7CAAC"/>
          </w:tcPr>
          <w:p w14:paraId="30A06B53"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15422087" w14:textId="77777777" w:rsidR="002E5507" w:rsidRDefault="002E5507" w:rsidP="002E5507">
            <w:pPr>
              <w:jc w:val="both"/>
              <w:rPr>
                <w:b/>
              </w:rPr>
            </w:pPr>
            <w:r>
              <w:rPr>
                <w:b/>
              </w:rPr>
              <w:t>typ prac. vztahu</w:t>
            </w:r>
          </w:p>
        </w:tc>
        <w:tc>
          <w:tcPr>
            <w:tcW w:w="2096" w:type="dxa"/>
            <w:gridSpan w:val="4"/>
            <w:shd w:val="clear" w:color="auto" w:fill="F7CAAC"/>
          </w:tcPr>
          <w:p w14:paraId="24E69890" w14:textId="77777777" w:rsidR="002E5507" w:rsidRDefault="002E5507" w:rsidP="002E5507">
            <w:pPr>
              <w:jc w:val="both"/>
              <w:rPr>
                <w:b/>
              </w:rPr>
            </w:pPr>
            <w:r>
              <w:rPr>
                <w:b/>
              </w:rPr>
              <w:t>rozsah</w:t>
            </w:r>
          </w:p>
        </w:tc>
      </w:tr>
      <w:tr w:rsidR="002E5507" w14:paraId="60649798" w14:textId="77777777" w:rsidTr="002E5507">
        <w:tc>
          <w:tcPr>
            <w:tcW w:w="6060" w:type="dxa"/>
            <w:gridSpan w:val="5"/>
          </w:tcPr>
          <w:p w14:paraId="2D2911A6" w14:textId="77777777" w:rsidR="002E5507" w:rsidRDefault="002E5507" w:rsidP="002E5507">
            <w:pPr>
              <w:jc w:val="both"/>
            </w:pPr>
            <w:r>
              <w:t>FF UPOL</w:t>
            </w:r>
          </w:p>
        </w:tc>
        <w:tc>
          <w:tcPr>
            <w:tcW w:w="1703" w:type="dxa"/>
            <w:gridSpan w:val="2"/>
          </w:tcPr>
          <w:p w14:paraId="1B96E75F" w14:textId="77777777" w:rsidR="002E5507" w:rsidRDefault="002E5507" w:rsidP="002E5507">
            <w:pPr>
              <w:jc w:val="both"/>
            </w:pPr>
            <w:r>
              <w:t>pp</w:t>
            </w:r>
          </w:p>
        </w:tc>
        <w:tc>
          <w:tcPr>
            <w:tcW w:w="2096" w:type="dxa"/>
            <w:gridSpan w:val="4"/>
          </w:tcPr>
          <w:p w14:paraId="0736E7BB" w14:textId="77777777" w:rsidR="002E5507" w:rsidRDefault="002E5507" w:rsidP="002E5507">
            <w:pPr>
              <w:jc w:val="both"/>
            </w:pPr>
            <w:r>
              <w:t>20 h/t</w:t>
            </w:r>
          </w:p>
        </w:tc>
      </w:tr>
      <w:tr w:rsidR="002E5507" w14:paraId="7CD4EB52" w14:textId="77777777" w:rsidTr="002E5507">
        <w:trPr>
          <w:trHeight w:val="94"/>
        </w:trPr>
        <w:tc>
          <w:tcPr>
            <w:tcW w:w="6060" w:type="dxa"/>
            <w:gridSpan w:val="5"/>
          </w:tcPr>
          <w:p w14:paraId="0E1897EF" w14:textId="77777777" w:rsidR="002E5507" w:rsidRDefault="002E5507" w:rsidP="002E5507">
            <w:pPr>
              <w:jc w:val="both"/>
            </w:pPr>
          </w:p>
        </w:tc>
        <w:tc>
          <w:tcPr>
            <w:tcW w:w="1703" w:type="dxa"/>
            <w:gridSpan w:val="2"/>
          </w:tcPr>
          <w:p w14:paraId="60896D03" w14:textId="77777777" w:rsidR="002E5507" w:rsidRDefault="002E5507" w:rsidP="002E5507">
            <w:pPr>
              <w:jc w:val="both"/>
            </w:pPr>
          </w:p>
        </w:tc>
        <w:tc>
          <w:tcPr>
            <w:tcW w:w="2096" w:type="dxa"/>
            <w:gridSpan w:val="4"/>
          </w:tcPr>
          <w:p w14:paraId="1327E6FB" w14:textId="77777777" w:rsidR="002E5507" w:rsidRDefault="002E5507" w:rsidP="002E5507">
            <w:pPr>
              <w:jc w:val="both"/>
            </w:pPr>
          </w:p>
        </w:tc>
      </w:tr>
      <w:tr w:rsidR="002E5507" w14:paraId="3AED0C2A" w14:textId="77777777" w:rsidTr="002E5507">
        <w:tc>
          <w:tcPr>
            <w:tcW w:w="9859" w:type="dxa"/>
            <w:gridSpan w:val="11"/>
            <w:shd w:val="clear" w:color="auto" w:fill="F7CAAC"/>
          </w:tcPr>
          <w:p w14:paraId="0F549537"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rsidRPr="0071709E" w14:paraId="509EAEDA" w14:textId="77777777" w:rsidTr="002E5507">
        <w:trPr>
          <w:trHeight w:val="466"/>
        </w:trPr>
        <w:tc>
          <w:tcPr>
            <w:tcW w:w="9859" w:type="dxa"/>
            <w:gridSpan w:val="11"/>
            <w:tcBorders>
              <w:top w:val="nil"/>
            </w:tcBorders>
          </w:tcPr>
          <w:p w14:paraId="32F86F0A" w14:textId="77777777" w:rsidR="002E5507" w:rsidRDefault="002E5507" w:rsidP="002E5507">
            <w:pPr>
              <w:jc w:val="both"/>
            </w:pPr>
            <w:r>
              <w:t>Člen O</w:t>
            </w:r>
            <w:r w:rsidRPr="00230F70">
              <w:t xml:space="preserve">borové rady  </w:t>
            </w:r>
          </w:p>
          <w:p w14:paraId="7FC8ACEB" w14:textId="77777777" w:rsidR="002E5507" w:rsidRPr="0071709E" w:rsidRDefault="002E5507" w:rsidP="002E5507">
            <w:pPr>
              <w:jc w:val="both"/>
              <w:rPr>
                <w:b/>
              </w:rPr>
            </w:pPr>
            <w:r>
              <w:t xml:space="preserve">Školitelka </w:t>
            </w:r>
          </w:p>
        </w:tc>
      </w:tr>
      <w:tr w:rsidR="002E5507" w14:paraId="035C032F" w14:textId="77777777" w:rsidTr="002E5507">
        <w:tc>
          <w:tcPr>
            <w:tcW w:w="9859" w:type="dxa"/>
            <w:gridSpan w:val="11"/>
            <w:shd w:val="clear" w:color="auto" w:fill="F7CAAC"/>
          </w:tcPr>
          <w:p w14:paraId="72A6C838" w14:textId="77777777" w:rsidR="002E5507" w:rsidRDefault="002E5507" w:rsidP="002E5507">
            <w:pPr>
              <w:jc w:val="both"/>
            </w:pPr>
            <w:r>
              <w:rPr>
                <w:b/>
              </w:rPr>
              <w:t xml:space="preserve">Údaje o vzdělání na VŠ </w:t>
            </w:r>
          </w:p>
        </w:tc>
      </w:tr>
      <w:tr w:rsidR="002E5507" w:rsidRPr="001D67F5" w14:paraId="291C1805" w14:textId="77777777" w:rsidTr="002B775B">
        <w:trPr>
          <w:trHeight w:val="639"/>
        </w:trPr>
        <w:tc>
          <w:tcPr>
            <w:tcW w:w="9859" w:type="dxa"/>
            <w:gridSpan w:val="11"/>
          </w:tcPr>
          <w:p w14:paraId="67BECE48" w14:textId="77777777" w:rsidR="00501DA4" w:rsidRDefault="00501DA4" w:rsidP="00501DA4">
            <w:pPr>
              <w:jc w:val="both"/>
            </w:pPr>
            <w:r w:rsidRPr="00421FB2">
              <w:t>1971</w:t>
            </w:r>
            <w:r>
              <w:t>-</w:t>
            </w:r>
            <w:proofErr w:type="gramStart"/>
            <w:r w:rsidRPr="00421FB2">
              <w:t xml:space="preserve">1976 </w:t>
            </w:r>
            <w:r>
              <w:t xml:space="preserve"> </w:t>
            </w:r>
            <w:r w:rsidRPr="00421FB2">
              <w:t>Mendelova</w:t>
            </w:r>
            <w:proofErr w:type="gramEnd"/>
            <w:r w:rsidRPr="00421FB2">
              <w:t xml:space="preserve"> univerzita Brno (dříve VŠZ), Agronomická fakulta (Ing.)</w:t>
            </w:r>
          </w:p>
          <w:p w14:paraId="1DFC9A84" w14:textId="77777777" w:rsidR="00501DA4" w:rsidRPr="00421FB2" w:rsidRDefault="00501DA4" w:rsidP="00501DA4">
            <w:pPr>
              <w:jc w:val="both"/>
            </w:pPr>
            <w:r w:rsidRPr="00421FB2">
              <w:t>1977-</w:t>
            </w:r>
            <w:proofErr w:type="gramStart"/>
            <w:r w:rsidRPr="00421FB2">
              <w:t>1979</w:t>
            </w:r>
            <w:r>
              <w:t xml:space="preserve"> </w:t>
            </w:r>
            <w:r w:rsidRPr="00421FB2">
              <w:t xml:space="preserve"> Pedagogický</w:t>
            </w:r>
            <w:proofErr w:type="gramEnd"/>
            <w:r w:rsidRPr="00421FB2">
              <w:t xml:space="preserve"> postgraduál; Pedagogický institut; VŠZ Brno</w:t>
            </w:r>
          </w:p>
          <w:p w14:paraId="787484EB" w14:textId="7EC0852D" w:rsidR="002E5507" w:rsidRPr="001D67F5" w:rsidRDefault="00501DA4" w:rsidP="00501DA4">
            <w:pPr>
              <w:jc w:val="both"/>
            </w:pPr>
            <w:r w:rsidRPr="00421FB2">
              <w:t>1981-</w:t>
            </w:r>
            <w:proofErr w:type="gramStart"/>
            <w:r w:rsidRPr="00421FB2">
              <w:t>1987</w:t>
            </w:r>
            <w:r>
              <w:t xml:space="preserve"> </w:t>
            </w:r>
            <w:r w:rsidRPr="00421FB2">
              <w:rPr>
                <w:rFonts w:eastAsia="Calibri"/>
              </w:rPr>
              <w:t xml:space="preserve"> Mendelova</w:t>
            </w:r>
            <w:proofErr w:type="gramEnd"/>
            <w:r w:rsidRPr="00421FB2">
              <w:rPr>
                <w:rFonts w:eastAsia="Calibri"/>
              </w:rPr>
              <w:t xml:space="preserve"> univerzita Brno, Agronomická fakulta, obor Speciální zootechnika (CSc</w:t>
            </w:r>
            <w:r w:rsidRPr="00421FB2">
              <w:rPr>
                <w:rFonts w:eastAsia="Calibri"/>
                <w:sz w:val="22"/>
                <w:szCs w:val="22"/>
              </w:rPr>
              <w:t>.)</w:t>
            </w:r>
          </w:p>
        </w:tc>
      </w:tr>
      <w:tr w:rsidR="002E5507" w14:paraId="5D071492" w14:textId="77777777" w:rsidTr="002E5507">
        <w:tc>
          <w:tcPr>
            <w:tcW w:w="9859" w:type="dxa"/>
            <w:gridSpan w:val="11"/>
            <w:shd w:val="clear" w:color="auto" w:fill="F7CAAC"/>
          </w:tcPr>
          <w:p w14:paraId="35D239FB" w14:textId="77777777" w:rsidR="002E5507" w:rsidRDefault="002E5507" w:rsidP="002E5507">
            <w:pPr>
              <w:jc w:val="both"/>
              <w:rPr>
                <w:b/>
              </w:rPr>
            </w:pPr>
            <w:r>
              <w:rPr>
                <w:b/>
              </w:rPr>
              <w:t>Údaje o odborném působení od absolvování VŠ</w:t>
            </w:r>
          </w:p>
        </w:tc>
      </w:tr>
      <w:tr w:rsidR="002E5507" w14:paraId="4713B301" w14:textId="77777777" w:rsidTr="002E5507">
        <w:trPr>
          <w:trHeight w:val="1090"/>
        </w:trPr>
        <w:tc>
          <w:tcPr>
            <w:tcW w:w="9859" w:type="dxa"/>
            <w:gridSpan w:val="11"/>
          </w:tcPr>
          <w:p w14:paraId="59C30536" w14:textId="77777777" w:rsidR="00501DA4" w:rsidRPr="00421FB2" w:rsidRDefault="00501DA4" w:rsidP="00501DA4">
            <w:r w:rsidRPr="00421FB2">
              <w:t>1976-</w:t>
            </w:r>
            <w:proofErr w:type="gramStart"/>
            <w:r w:rsidRPr="00421FB2">
              <w:t>1979  odborná</w:t>
            </w:r>
            <w:proofErr w:type="gramEnd"/>
            <w:r w:rsidRPr="00421FB2">
              <w:t xml:space="preserve"> asistentka, Mendelova univerzita (dříve VŠZ) AF Brno</w:t>
            </w:r>
          </w:p>
          <w:p w14:paraId="29ABD890" w14:textId="77777777" w:rsidR="00501DA4" w:rsidRPr="00421FB2" w:rsidRDefault="00501DA4" w:rsidP="00501DA4">
            <w:pPr>
              <w:rPr>
                <w:iCs/>
              </w:rPr>
            </w:pPr>
            <w:r w:rsidRPr="00421FB2">
              <w:rPr>
                <w:iCs/>
              </w:rPr>
              <w:t>1979-</w:t>
            </w:r>
            <w:proofErr w:type="gramStart"/>
            <w:r w:rsidRPr="00421FB2">
              <w:rPr>
                <w:iCs/>
              </w:rPr>
              <w:t>1990  projektant</w:t>
            </w:r>
            <w:proofErr w:type="gramEnd"/>
            <w:r w:rsidRPr="00421FB2">
              <w:rPr>
                <w:iCs/>
              </w:rPr>
              <w:t xml:space="preserve">, </w:t>
            </w:r>
            <w:r w:rsidRPr="00421FB2">
              <w:t>Agrochemický podnik, Staré Město u Uh.  Hradiště</w:t>
            </w:r>
          </w:p>
          <w:p w14:paraId="409FCE06" w14:textId="77777777" w:rsidR="00501DA4" w:rsidRPr="00421FB2" w:rsidRDefault="00501DA4" w:rsidP="00501DA4">
            <w:r w:rsidRPr="00421FB2">
              <w:t>1990-</w:t>
            </w:r>
            <w:proofErr w:type="gramStart"/>
            <w:r w:rsidRPr="00421FB2">
              <w:t>1995  středoškolská</w:t>
            </w:r>
            <w:proofErr w:type="gramEnd"/>
            <w:r w:rsidRPr="00421FB2">
              <w:t xml:space="preserve"> učitelka, SZTŠ Staré Město u Uherského Hradiště </w:t>
            </w:r>
          </w:p>
          <w:p w14:paraId="4DAFA17B" w14:textId="77777777" w:rsidR="00501DA4" w:rsidRPr="00421FB2" w:rsidRDefault="00501DA4" w:rsidP="00501DA4">
            <w:pPr>
              <w:rPr>
                <w:u w:val="single"/>
              </w:rPr>
            </w:pPr>
            <w:r w:rsidRPr="00421FB2">
              <w:t>1995-1996 odborná asistentka, Polytechnický institut Kunovice</w:t>
            </w:r>
          </w:p>
          <w:p w14:paraId="65D2DBB3" w14:textId="77777777" w:rsidR="00501DA4" w:rsidRPr="00421FB2" w:rsidRDefault="00501DA4" w:rsidP="00501DA4">
            <w:r w:rsidRPr="00421FB2">
              <w:t xml:space="preserve">1996-1997 poradce pro obchodní a marketingovou činnost, OSVČ     </w:t>
            </w:r>
          </w:p>
          <w:p w14:paraId="65435112" w14:textId="77777777" w:rsidR="00501DA4" w:rsidRPr="00421FB2" w:rsidRDefault="00501DA4" w:rsidP="00501DA4">
            <w:r w:rsidRPr="00421FB2">
              <w:t>1997-1998 personální manažer, KYOCERA GROUP, AVX Czech Republic, s.r.o., Uh. Hradiště</w:t>
            </w:r>
          </w:p>
          <w:p w14:paraId="628A00B8" w14:textId="77777777" w:rsidR="00501DA4" w:rsidRPr="00421FB2" w:rsidRDefault="00501DA4" w:rsidP="00501DA4">
            <w:r w:rsidRPr="00421FB2">
              <w:t>2009-2012 vysokoškolský učitel, VŠLG Přerov (jpp. 0,5)</w:t>
            </w:r>
          </w:p>
          <w:p w14:paraId="2979F75F" w14:textId="634A833C" w:rsidR="002E5507" w:rsidRDefault="00501DA4" w:rsidP="00501DA4">
            <w:pPr>
              <w:jc w:val="both"/>
            </w:pPr>
            <w:r w:rsidRPr="00421FB2">
              <w:rPr>
                <w:bCs/>
              </w:rPr>
              <w:t xml:space="preserve">1998-dosud FaME </w:t>
            </w:r>
            <w:proofErr w:type="gramStart"/>
            <w:r w:rsidRPr="00421FB2">
              <w:rPr>
                <w:bCs/>
              </w:rPr>
              <w:t>UTB  Zlíně</w:t>
            </w:r>
            <w:proofErr w:type="gramEnd"/>
            <w:r w:rsidRPr="00421FB2">
              <w:rPr>
                <w:bCs/>
              </w:rPr>
              <w:t>, docent</w:t>
            </w:r>
            <w:r w:rsidRPr="009A69B6">
              <w:rPr>
                <w:sz w:val="18"/>
                <w:szCs w:val="18"/>
              </w:rPr>
              <w:t xml:space="preserve">                                          </w:t>
            </w:r>
          </w:p>
        </w:tc>
      </w:tr>
      <w:tr w:rsidR="002E5507" w14:paraId="44B3D8D2" w14:textId="77777777" w:rsidTr="002E5507">
        <w:trPr>
          <w:trHeight w:val="250"/>
        </w:trPr>
        <w:tc>
          <w:tcPr>
            <w:tcW w:w="9859" w:type="dxa"/>
            <w:gridSpan w:val="11"/>
            <w:shd w:val="clear" w:color="auto" w:fill="F7CAAC"/>
          </w:tcPr>
          <w:p w14:paraId="59C70FBE" w14:textId="77777777" w:rsidR="002E5507" w:rsidRDefault="002E5507" w:rsidP="002E5507">
            <w:pPr>
              <w:jc w:val="both"/>
            </w:pPr>
            <w:r>
              <w:rPr>
                <w:b/>
              </w:rPr>
              <w:t>Zkušenosti s vedením kvalifikačních a rigorózních prací</w:t>
            </w:r>
          </w:p>
        </w:tc>
      </w:tr>
      <w:tr w:rsidR="002E5507" w14:paraId="7AC99B8D" w14:textId="77777777" w:rsidTr="002E5507">
        <w:trPr>
          <w:trHeight w:val="410"/>
        </w:trPr>
        <w:tc>
          <w:tcPr>
            <w:tcW w:w="9859" w:type="dxa"/>
            <w:gridSpan w:val="11"/>
          </w:tcPr>
          <w:p w14:paraId="4291C03D" w14:textId="77777777" w:rsidR="002E5507" w:rsidRDefault="002E5507" w:rsidP="002E5507">
            <w:pPr>
              <w:jc w:val="both"/>
            </w:pPr>
            <w:r>
              <w:t>Počet vedených bakalářských prací – 93</w:t>
            </w:r>
          </w:p>
          <w:p w14:paraId="6C88B6BB" w14:textId="77777777" w:rsidR="002E5507" w:rsidRDefault="002E5507" w:rsidP="002E5507">
            <w:pPr>
              <w:jc w:val="both"/>
            </w:pPr>
            <w:r>
              <w:t>Počet vedených diplomových prací – 91</w:t>
            </w:r>
          </w:p>
          <w:p w14:paraId="53D70437" w14:textId="77777777" w:rsidR="002E5507" w:rsidRDefault="002E5507" w:rsidP="002E5507">
            <w:pPr>
              <w:jc w:val="both"/>
            </w:pPr>
            <w:r>
              <w:t>Počet vedených disertačních prací – 9</w:t>
            </w:r>
          </w:p>
        </w:tc>
      </w:tr>
      <w:tr w:rsidR="002E5507" w14:paraId="4B454096" w14:textId="77777777" w:rsidTr="002E5507">
        <w:trPr>
          <w:cantSplit/>
        </w:trPr>
        <w:tc>
          <w:tcPr>
            <w:tcW w:w="3347" w:type="dxa"/>
            <w:gridSpan w:val="2"/>
            <w:tcBorders>
              <w:top w:val="single" w:sz="12" w:space="0" w:color="auto"/>
            </w:tcBorders>
            <w:shd w:val="clear" w:color="auto" w:fill="F7CAAC"/>
          </w:tcPr>
          <w:p w14:paraId="23616DCE"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6BBE3BCB"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C08D148"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519EC7" w14:textId="77777777" w:rsidR="002E5507" w:rsidRDefault="002E5507" w:rsidP="002E5507">
            <w:pPr>
              <w:jc w:val="both"/>
              <w:rPr>
                <w:b/>
              </w:rPr>
            </w:pPr>
            <w:r>
              <w:rPr>
                <w:b/>
              </w:rPr>
              <w:t>Ohlasy publikací</w:t>
            </w:r>
          </w:p>
        </w:tc>
      </w:tr>
      <w:tr w:rsidR="002E5507" w14:paraId="1F41948C" w14:textId="77777777" w:rsidTr="002E5507">
        <w:trPr>
          <w:cantSplit/>
        </w:trPr>
        <w:tc>
          <w:tcPr>
            <w:tcW w:w="3347" w:type="dxa"/>
            <w:gridSpan w:val="2"/>
          </w:tcPr>
          <w:p w14:paraId="3ACBA3EB" w14:textId="77777777" w:rsidR="002E5507" w:rsidRDefault="002E5507" w:rsidP="002E5507">
            <w:pPr>
              <w:jc w:val="both"/>
            </w:pPr>
            <w:r w:rsidRPr="004734F4">
              <w:t>Management a ekonomika podniku</w:t>
            </w:r>
          </w:p>
        </w:tc>
        <w:tc>
          <w:tcPr>
            <w:tcW w:w="2245" w:type="dxa"/>
            <w:gridSpan w:val="2"/>
          </w:tcPr>
          <w:p w14:paraId="315C37A7" w14:textId="77777777" w:rsidR="002E5507" w:rsidRDefault="002E5507" w:rsidP="002E5507">
            <w:pPr>
              <w:jc w:val="both"/>
            </w:pPr>
            <w:r>
              <w:t>2008</w:t>
            </w:r>
          </w:p>
        </w:tc>
        <w:tc>
          <w:tcPr>
            <w:tcW w:w="2248" w:type="dxa"/>
            <w:gridSpan w:val="4"/>
            <w:tcBorders>
              <w:right w:val="single" w:sz="12" w:space="0" w:color="auto"/>
            </w:tcBorders>
          </w:tcPr>
          <w:p w14:paraId="39CFCDDF" w14:textId="77777777" w:rsidR="002E5507" w:rsidRDefault="002E5507" w:rsidP="002E5507">
            <w:pPr>
              <w:jc w:val="both"/>
            </w:pPr>
            <w:r>
              <w:t>UTB ve Zlíně</w:t>
            </w:r>
          </w:p>
        </w:tc>
        <w:tc>
          <w:tcPr>
            <w:tcW w:w="632" w:type="dxa"/>
            <w:tcBorders>
              <w:left w:val="single" w:sz="12" w:space="0" w:color="auto"/>
            </w:tcBorders>
            <w:shd w:val="clear" w:color="auto" w:fill="F7CAAC"/>
          </w:tcPr>
          <w:p w14:paraId="7419B36F" w14:textId="77777777" w:rsidR="002E5507" w:rsidRDefault="002E5507" w:rsidP="002E5507">
            <w:pPr>
              <w:jc w:val="both"/>
            </w:pPr>
            <w:r>
              <w:rPr>
                <w:b/>
              </w:rPr>
              <w:t>WOS</w:t>
            </w:r>
          </w:p>
        </w:tc>
        <w:tc>
          <w:tcPr>
            <w:tcW w:w="693" w:type="dxa"/>
            <w:shd w:val="clear" w:color="auto" w:fill="F7CAAC"/>
          </w:tcPr>
          <w:p w14:paraId="190597D9" w14:textId="77777777" w:rsidR="002E5507" w:rsidRDefault="002E5507" w:rsidP="002E5507">
            <w:pPr>
              <w:jc w:val="both"/>
              <w:rPr>
                <w:sz w:val="18"/>
              </w:rPr>
            </w:pPr>
            <w:r>
              <w:rPr>
                <w:b/>
                <w:sz w:val="18"/>
              </w:rPr>
              <w:t>Scopus</w:t>
            </w:r>
          </w:p>
        </w:tc>
        <w:tc>
          <w:tcPr>
            <w:tcW w:w="694" w:type="dxa"/>
            <w:shd w:val="clear" w:color="auto" w:fill="F7CAAC"/>
          </w:tcPr>
          <w:p w14:paraId="069F1051" w14:textId="77777777" w:rsidR="002E5507" w:rsidRDefault="002E5507" w:rsidP="002E5507">
            <w:pPr>
              <w:jc w:val="both"/>
            </w:pPr>
            <w:r>
              <w:rPr>
                <w:b/>
                <w:sz w:val="18"/>
              </w:rPr>
              <w:t>ostatní</w:t>
            </w:r>
          </w:p>
        </w:tc>
      </w:tr>
      <w:tr w:rsidR="002E5507" w14:paraId="7059F9BB" w14:textId="77777777" w:rsidTr="002E5507">
        <w:trPr>
          <w:cantSplit/>
          <w:trHeight w:val="70"/>
        </w:trPr>
        <w:tc>
          <w:tcPr>
            <w:tcW w:w="3347" w:type="dxa"/>
            <w:gridSpan w:val="2"/>
            <w:shd w:val="clear" w:color="auto" w:fill="F7CAAC"/>
          </w:tcPr>
          <w:p w14:paraId="31EC7D47" w14:textId="77777777" w:rsidR="002E5507" w:rsidRDefault="002E5507" w:rsidP="002E5507">
            <w:pPr>
              <w:jc w:val="both"/>
            </w:pPr>
            <w:r>
              <w:rPr>
                <w:b/>
              </w:rPr>
              <w:t>Obor jmenovacího řízení</w:t>
            </w:r>
          </w:p>
        </w:tc>
        <w:tc>
          <w:tcPr>
            <w:tcW w:w="2245" w:type="dxa"/>
            <w:gridSpan w:val="2"/>
            <w:shd w:val="clear" w:color="auto" w:fill="F7CAAC"/>
          </w:tcPr>
          <w:p w14:paraId="588ECC08"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936346E"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51D914EE" w14:textId="3A7F6CD6" w:rsidR="002E5507" w:rsidRPr="00BE2AF8" w:rsidRDefault="002E5507" w:rsidP="002B775B">
            <w:pPr>
              <w:jc w:val="center"/>
              <w:rPr>
                <w:sz w:val="16"/>
                <w:szCs w:val="16"/>
              </w:rPr>
            </w:pPr>
            <w:r>
              <w:rPr>
                <w:b/>
              </w:rPr>
              <w:t>67</w:t>
            </w:r>
          </w:p>
        </w:tc>
        <w:tc>
          <w:tcPr>
            <w:tcW w:w="693" w:type="dxa"/>
            <w:vMerge w:val="restart"/>
          </w:tcPr>
          <w:p w14:paraId="25E07CFA" w14:textId="52559044" w:rsidR="002E5507" w:rsidRPr="00BE2AF8" w:rsidRDefault="002E5507" w:rsidP="002B775B">
            <w:pPr>
              <w:jc w:val="center"/>
              <w:rPr>
                <w:sz w:val="16"/>
                <w:szCs w:val="16"/>
              </w:rPr>
            </w:pPr>
            <w:r>
              <w:rPr>
                <w:b/>
              </w:rPr>
              <w:t>116</w:t>
            </w:r>
          </w:p>
        </w:tc>
        <w:tc>
          <w:tcPr>
            <w:tcW w:w="694" w:type="dxa"/>
            <w:vMerge w:val="restart"/>
          </w:tcPr>
          <w:p w14:paraId="302757A4" w14:textId="77777777" w:rsidR="002E5507" w:rsidRDefault="002E5507" w:rsidP="002E5507">
            <w:pPr>
              <w:jc w:val="center"/>
              <w:rPr>
                <w:b/>
              </w:rPr>
            </w:pPr>
            <w:r>
              <w:rPr>
                <w:b/>
              </w:rPr>
              <w:t>192</w:t>
            </w:r>
          </w:p>
        </w:tc>
      </w:tr>
      <w:tr w:rsidR="002E5507" w14:paraId="51D0A48C" w14:textId="77777777" w:rsidTr="002E5507">
        <w:trPr>
          <w:trHeight w:val="205"/>
        </w:trPr>
        <w:tc>
          <w:tcPr>
            <w:tcW w:w="3347" w:type="dxa"/>
            <w:gridSpan w:val="2"/>
          </w:tcPr>
          <w:p w14:paraId="46CE5BE4" w14:textId="77777777" w:rsidR="002E5507" w:rsidRDefault="002E5507" w:rsidP="002E5507">
            <w:pPr>
              <w:jc w:val="both"/>
            </w:pPr>
          </w:p>
        </w:tc>
        <w:tc>
          <w:tcPr>
            <w:tcW w:w="2245" w:type="dxa"/>
            <w:gridSpan w:val="2"/>
          </w:tcPr>
          <w:p w14:paraId="75A81576" w14:textId="77777777" w:rsidR="002E5507" w:rsidRDefault="002E5507" w:rsidP="002E5507">
            <w:pPr>
              <w:jc w:val="both"/>
            </w:pPr>
          </w:p>
        </w:tc>
        <w:tc>
          <w:tcPr>
            <w:tcW w:w="2248" w:type="dxa"/>
            <w:gridSpan w:val="4"/>
            <w:tcBorders>
              <w:right w:val="single" w:sz="12" w:space="0" w:color="auto"/>
            </w:tcBorders>
          </w:tcPr>
          <w:p w14:paraId="4C4C55B0" w14:textId="77777777" w:rsidR="002E5507" w:rsidRDefault="002E5507" w:rsidP="002E5507">
            <w:pPr>
              <w:jc w:val="both"/>
            </w:pPr>
          </w:p>
        </w:tc>
        <w:tc>
          <w:tcPr>
            <w:tcW w:w="632" w:type="dxa"/>
            <w:vMerge/>
            <w:tcBorders>
              <w:left w:val="single" w:sz="12" w:space="0" w:color="auto"/>
            </w:tcBorders>
            <w:vAlign w:val="center"/>
          </w:tcPr>
          <w:p w14:paraId="27802AAA" w14:textId="77777777" w:rsidR="002E5507" w:rsidRDefault="002E5507" w:rsidP="002E5507">
            <w:pPr>
              <w:rPr>
                <w:b/>
              </w:rPr>
            </w:pPr>
          </w:p>
        </w:tc>
        <w:tc>
          <w:tcPr>
            <w:tcW w:w="693" w:type="dxa"/>
            <w:vMerge/>
            <w:vAlign w:val="center"/>
          </w:tcPr>
          <w:p w14:paraId="7AF17A8B" w14:textId="77777777" w:rsidR="002E5507" w:rsidRDefault="002E5507" w:rsidP="002E5507">
            <w:pPr>
              <w:rPr>
                <w:b/>
              </w:rPr>
            </w:pPr>
          </w:p>
        </w:tc>
        <w:tc>
          <w:tcPr>
            <w:tcW w:w="694" w:type="dxa"/>
            <w:vMerge/>
            <w:vAlign w:val="center"/>
          </w:tcPr>
          <w:p w14:paraId="1CF72EF1" w14:textId="77777777" w:rsidR="002E5507" w:rsidRDefault="002E5507" w:rsidP="002E5507">
            <w:pPr>
              <w:rPr>
                <w:b/>
              </w:rPr>
            </w:pPr>
          </w:p>
        </w:tc>
      </w:tr>
      <w:tr w:rsidR="002E5507" w14:paraId="1FD6B54B" w14:textId="77777777" w:rsidTr="002E5507">
        <w:tc>
          <w:tcPr>
            <w:tcW w:w="9859" w:type="dxa"/>
            <w:gridSpan w:val="11"/>
            <w:shd w:val="clear" w:color="auto" w:fill="F7CAAC"/>
          </w:tcPr>
          <w:p w14:paraId="4C457643"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A76DEE" w14:paraId="5D854E20" w14:textId="77777777" w:rsidTr="002E5507">
        <w:trPr>
          <w:trHeight w:val="850"/>
        </w:trPr>
        <w:tc>
          <w:tcPr>
            <w:tcW w:w="9859" w:type="dxa"/>
            <w:gridSpan w:val="11"/>
          </w:tcPr>
          <w:p w14:paraId="0AF5C6A1" w14:textId="146A095A" w:rsidR="002E5507" w:rsidRDefault="002E5507" w:rsidP="002F5C54">
            <w:pPr>
              <w:shd w:val="clear" w:color="auto" w:fill="FFFFFF"/>
              <w:jc w:val="both"/>
            </w:pPr>
            <w:r w:rsidRPr="003C0D91">
              <w:t>APPIAH-NIMO, CH</w:t>
            </w:r>
            <w:r w:rsidR="002B775B">
              <w:t>.,</w:t>
            </w:r>
            <w:r w:rsidRPr="003C0D91">
              <w:t xml:space="preserve"> CHOVANCOVÁ, M</w:t>
            </w:r>
            <w:r w:rsidR="002B775B">
              <w:t>.</w:t>
            </w:r>
            <w:r>
              <w:t xml:space="preserve"> </w:t>
            </w:r>
            <w:r w:rsidRPr="003C0D91">
              <w:t xml:space="preserve">Improving firm sustainable performance: the role of market orientation. </w:t>
            </w:r>
            <w:r w:rsidRPr="005759C2">
              <w:rPr>
                <w:i/>
              </w:rPr>
              <w:t xml:space="preserve">Proceedings of The International Conference On Business Excellence. </w:t>
            </w:r>
            <w:r w:rsidRPr="003C0D91">
              <w:t xml:space="preserve">Varšava: Sciendo De Gruyter, 2020, </w:t>
            </w:r>
            <w:r w:rsidR="00DF40B3">
              <w:t>pp</w:t>
            </w:r>
            <w:r w:rsidRPr="003C0D91">
              <w:t>. 780-787. ISSN 2502-0226.</w:t>
            </w:r>
            <w:r w:rsidR="002B775B" w:rsidRPr="003C0D91">
              <w:t xml:space="preserve"> (</w:t>
            </w:r>
            <w:proofErr w:type="gramStart"/>
            <w:r w:rsidR="002B775B" w:rsidRPr="003C0D91">
              <w:t>20</w:t>
            </w:r>
            <w:r w:rsidR="002B775B">
              <w:t>%</w:t>
            </w:r>
            <w:proofErr w:type="gramEnd"/>
            <w:r w:rsidR="002B775B" w:rsidRPr="003C0D91">
              <w:t>)</w:t>
            </w:r>
          </w:p>
          <w:p w14:paraId="11D1D3CD" w14:textId="3ACA6398" w:rsidR="002E5507" w:rsidRDefault="002E5507" w:rsidP="002E5507">
            <w:pPr>
              <w:shd w:val="clear" w:color="auto" w:fill="FFFFFF"/>
              <w:jc w:val="both"/>
            </w:pPr>
            <w:r w:rsidRPr="003C0D91">
              <w:t>HOANG, H</w:t>
            </w:r>
            <w:r w:rsidR="002B775B">
              <w:t xml:space="preserve">. </w:t>
            </w:r>
            <w:r w:rsidRPr="003C0D91">
              <w:t>C</w:t>
            </w:r>
            <w:r w:rsidR="002B775B">
              <w:t>.,</w:t>
            </w:r>
            <w:r w:rsidRPr="003C0D91">
              <w:t xml:space="preserve"> CHOVANCOVÁ, M</w:t>
            </w:r>
            <w:r w:rsidR="002B775B">
              <w:t>.,</w:t>
            </w:r>
            <w:r>
              <w:t xml:space="preserve"> </w:t>
            </w:r>
            <w:r w:rsidRPr="003C0D91">
              <w:t xml:space="preserve">HOANG, </w:t>
            </w:r>
            <w:r w:rsidR="002B775B">
              <w:t>T.</w:t>
            </w:r>
            <w:r w:rsidRPr="003C0D91">
              <w:t xml:space="preserve"> Q</w:t>
            </w:r>
            <w:r w:rsidR="002B775B">
              <w:t>.</w:t>
            </w:r>
            <w:r w:rsidRPr="003C0D91">
              <w:t xml:space="preserve"> H. The interactive effect of level of education and environmental concern toward organic food in Vietnam. </w:t>
            </w:r>
            <w:r w:rsidRPr="003C0D91">
              <w:rPr>
                <w:i/>
              </w:rPr>
              <w:t>Journal of Distribution Science</w:t>
            </w:r>
            <w:r w:rsidRPr="003C0D91">
              <w:t xml:space="preserve">, 2020, </w:t>
            </w:r>
            <w:r w:rsidR="00DF40B3">
              <w:t>Vol</w:t>
            </w:r>
            <w:r w:rsidRPr="003C0D91">
              <w:t xml:space="preserve">. 18, </w:t>
            </w:r>
            <w:r w:rsidR="00DF40B3">
              <w:t xml:space="preserve">Issue </w:t>
            </w:r>
            <w:r w:rsidRPr="003C0D91">
              <w:t xml:space="preserve">9, </w:t>
            </w:r>
            <w:r w:rsidR="00DF40B3">
              <w:t>pp</w:t>
            </w:r>
            <w:r w:rsidRPr="003C0D91">
              <w:t>. 19-30. ISSN 1738-3110.</w:t>
            </w:r>
            <w:r w:rsidR="002B775B" w:rsidRPr="003C0D91">
              <w:t xml:space="preserve"> (</w:t>
            </w:r>
            <w:proofErr w:type="gramStart"/>
            <w:r w:rsidR="002B775B" w:rsidRPr="003C0D91">
              <w:t>25</w:t>
            </w:r>
            <w:r w:rsidR="002B775B">
              <w:t>%</w:t>
            </w:r>
            <w:proofErr w:type="gramEnd"/>
            <w:r w:rsidR="002B775B" w:rsidRPr="003C0D91">
              <w:t>)</w:t>
            </w:r>
          </w:p>
          <w:p w14:paraId="39B713A0" w14:textId="5CA981B0" w:rsidR="002E5507" w:rsidRDefault="002E5507" w:rsidP="002E5507">
            <w:pPr>
              <w:shd w:val="clear" w:color="auto" w:fill="FFFFFF"/>
              <w:jc w:val="both"/>
            </w:pPr>
            <w:r w:rsidRPr="003C0D91">
              <w:t>HOANG, H</w:t>
            </w:r>
            <w:r w:rsidR="002B775B">
              <w:t>.</w:t>
            </w:r>
            <w:r w:rsidRPr="003C0D91">
              <w:t xml:space="preserve"> </w:t>
            </w:r>
            <w:r w:rsidR="002B775B">
              <w:t>C.,</w:t>
            </w:r>
            <w:r w:rsidRPr="003C0D91">
              <w:t xml:space="preserve"> CHOVANCOVÁ, M</w:t>
            </w:r>
            <w:r w:rsidR="002B775B">
              <w:t>.,</w:t>
            </w:r>
            <w:r>
              <w:t xml:space="preserve"> </w:t>
            </w:r>
            <w:r w:rsidRPr="003C0D91">
              <w:t>VO, V</w:t>
            </w:r>
            <w:r w:rsidR="002B775B">
              <w:t>.</w:t>
            </w:r>
            <w:r w:rsidRPr="003C0D91">
              <w:t xml:space="preserve"> H</w:t>
            </w:r>
            <w:r w:rsidR="002B775B">
              <w:t xml:space="preserve">., </w:t>
            </w:r>
            <w:r w:rsidRPr="003C0D91">
              <w:t>JIBRIL, A</w:t>
            </w:r>
            <w:r w:rsidR="002B775B">
              <w:t>.</w:t>
            </w:r>
            <w:r w:rsidRPr="003C0D91">
              <w:t xml:space="preserve"> B</w:t>
            </w:r>
            <w:r w:rsidR="002B775B">
              <w:t>.</w:t>
            </w:r>
            <w:r w:rsidRPr="003C0D91">
              <w:t xml:space="preserve"> Theory of planned behavior with the extension of value co-creation to predict purchase intention toward organic food in Vietnam</w:t>
            </w:r>
            <w:r w:rsidRPr="003C0D91">
              <w:rPr>
                <w:i/>
              </w:rPr>
              <w:t>. Contemporary Issues In Economy</w:t>
            </w:r>
            <w:r w:rsidRPr="003C0D91">
              <w:t xml:space="preserve">. Toruň: Institute of Economic Research, 2019, </w:t>
            </w:r>
            <w:r w:rsidR="00DF40B3">
              <w:t>pp</w:t>
            </w:r>
            <w:r w:rsidRPr="003C0D91">
              <w:t>. 105. ISSN 2544-2384. ISBN 978-83-65605-10-8.</w:t>
            </w:r>
            <w:r w:rsidR="002B775B" w:rsidRPr="003C0D91">
              <w:t xml:space="preserve"> </w:t>
            </w:r>
            <w:r w:rsidR="002B775B">
              <w:t>(</w:t>
            </w:r>
            <w:proofErr w:type="gramStart"/>
            <w:r w:rsidR="002B775B" w:rsidRPr="003C0D91">
              <w:t>20</w:t>
            </w:r>
            <w:r w:rsidR="002B775B">
              <w:t>%</w:t>
            </w:r>
            <w:proofErr w:type="gramEnd"/>
            <w:r w:rsidR="002B775B" w:rsidRPr="003C0D91">
              <w:t>)</w:t>
            </w:r>
          </w:p>
          <w:p w14:paraId="3F78A4C9" w14:textId="706FA151" w:rsidR="002E5507" w:rsidRDefault="002E5507" w:rsidP="002E5507">
            <w:pPr>
              <w:shd w:val="clear" w:color="auto" w:fill="FFFFFF"/>
              <w:jc w:val="both"/>
            </w:pPr>
            <w:r w:rsidRPr="003C0D91">
              <w:t>VO, T</w:t>
            </w:r>
            <w:r w:rsidR="002B775B">
              <w:t xml:space="preserve">. </w:t>
            </w:r>
            <w:r w:rsidRPr="003C0D91">
              <w:t>N</w:t>
            </w:r>
            <w:r w:rsidR="002B775B">
              <w:t>.</w:t>
            </w:r>
            <w:r>
              <w:t>;</w:t>
            </w:r>
            <w:r w:rsidRPr="003C0D91">
              <w:t xml:space="preserve"> CHOVANCOVÁ, M</w:t>
            </w:r>
            <w:r w:rsidR="002B775B">
              <w:t>.,</w:t>
            </w:r>
            <w:r w:rsidR="002B775B" w:rsidRPr="003C0D91">
              <w:t xml:space="preserve"> HO, </w:t>
            </w:r>
            <w:r w:rsidRPr="003C0D91">
              <w:t>T</w:t>
            </w:r>
            <w:r w:rsidR="002B775B">
              <w:t>.</w:t>
            </w:r>
            <w:r w:rsidRPr="003C0D91">
              <w:t xml:space="preserve"> T. A major boost to the website performance of up-scale hotels in Vietnam</w:t>
            </w:r>
            <w:r w:rsidRPr="003C0D91">
              <w:rPr>
                <w:i/>
              </w:rPr>
              <w:t>. Management and Marketing</w:t>
            </w:r>
            <w:r w:rsidRPr="003C0D91">
              <w:t xml:space="preserve">, 2019, </w:t>
            </w:r>
            <w:r w:rsidR="00DF40B3">
              <w:t>Vol</w:t>
            </w:r>
            <w:r w:rsidRPr="003C0D91">
              <w:t xml:space="preserve">. 14, </w:t>
            </w:r>
            <w:r w:rsidR="00DF40B3">
              <w:t>Issue</w:t>
            </w:r>
            <w:r w:rsidRPr="003C0D91">
              <w:t xml:space="preserve"> 1, </w:t>
            </w:r>
            <w:r w:rsidR="00DF40B3">
              <w:t>pp</w:t>
            </w:r>
            <w:r w:rsidRPr="003C0D91">
              <w:t>. 14-30. ISSN 1842-0206.</w:t>
            </w:r>
            <w:r w:rsidR="002B775B">
              <w:t xml:space="preserve"> (</w:t>
            </w:r>
            <w:proofErr w:type="gramStart"/>
            <w:r w:rsidR="002B775B">
              <w:t>20%</w:t>
            </w:r>
            <w:proofErr w:type="gramEnd"/>
            <w:r w:rsidR="002B775B">
              <w:t>)</w:t>
            </w:r>
          </w:p>
          <w:p w14:paraId="42F21E68" w14:textId="49A96DB1" w:rsidR="002E5507" w:rsidRPr="00A76DEE" w:rsidRDefault="002E5507" w:rsidP="002B775B">
            <w:pPr>
              <w:shd w:val="clear" w:color="auto" w:fill="FFFFFF"/>
              <w:jc w:val="both"/>
            </w:pPr>
            <w:r w:rsidRPr="003C0D91">
              <w:t>VO, T</w:t>
            </w:r>
            <w:r w:rsidR="002B775B">
              <w:t>.</w:t>
            </w:r>
            <w:r w:rsidRPr="003C0D91">
              <w:t xml:space="preserve"> N</w:t>
            </w:r>
            <w:r w:rsidR="002B775B">
              <w:t>.,</w:t>
            </w:r>
            <w:r w:rsidRPr="003C0D91">
              <w:t xml:space="preserve"> CHOVANCOVÁ, M. Customer Satisfaction &amp; Engagement Behaviors Towards The Room Rate Strategy Of Luxury Hotels. </w:t>
            </w:r>
            <w:r w:rsidRPr="003C0D91">
              <w:rPr>
                <w:i/>
              </w:rPr>
              <w:t>Tourism and Hospitality Management</w:t>
            </w:r>
            <w:r w:rsidRPr="003C0D91">
              <w:t xml:space="preserve">, 2019, </w:t>
            </w:r>
            <w:r w:rsidR="00DF40B3">
              <w:t>Vol</w:t>
            </w:r>
            <w:r w:rsidRPr="003C0D91">
              <w:t xml:space="preserve">. 25, </w:t>
            </w:r>
            <w:r w:rsidR="00DF40B3">
              <w:t>Issue</w:t>
            </w:r>
            <w:r w:rsidRPr="003C0D91">
              <w:t xml:space="preserve"> 2, </w:t>
            </w:r>
            <w:r w:rsidR="00DF40B3">
              <w:t>pp</w:t>
            </w:r>
            <w:r w:rsidRPr="003C0D91">
              <w:t>. 403-420. ISSN 1330-7533.</w:t>
            </w:r>
            <w:r w:rsidR="002B775B">
              <w:t xml:space="preserve"> (</w:t>
            </w:r>
            <w:proofErr w:type="gramStart"/>
            <w:r w:rsidR="002B775B">
              <w:t>5</w:t>
            </w:r>
            <w:r w:rsidR="002B775B" w:rsidRPr="003C0D91">
              <w:t>0</w:t>
            </w:r>
            <w:r w:rsidR="002B775B">
              <w:t>%</w:t>
            </w:r>
            <w:proofErr w:type="gramEnd"/>
            <w:r w:rsidR="002B775B" w:rsidRPr="003C0D91">
              <w:t>)</w:t>
            </w:r>
          </w:p>
        </w:tc>
      </w:tr>
      <w:tr w:rsidR="002E5507" w14:paraId="1CDACCA6" w14:textId="77777777" w:rsidTr="002E5507">
        <w:trPr>
          <w:trHeight w:val="218"/>
        </w:trPr>
        <w:tc>
          <w:tcPr>
            <w:tcW w:w="9859" w:type="dxa"/>
            <w:gridSpan w:val="11"/>
            <w:shd w:val="clear" w:color="auto" w:fill="F7CAAC"/>
          </w:tcPr>
          <w:p w14:paraId="5E13135D" w14:textId="77777777" w:rsidR="002E5507" w:rsidRDefault="002E5507" w:rsidP="002E5507">
            <w:pPr>
              <w:rPr>
                <w:b/>
              </w:rPr>
            </w:pPr>
            <w:r>
              <w:rPr>
                <w:b/>
              </w:rPr>
              <w:t>Působení v zahraničí</w:t>
            </w:r>
          </w:p>
        </w:tc>
      </w:tr>
      <w:tr w:rsidR="002E5507" w:rsidRPr="00974904" w14:paraId="25CCDA90" w14:textId="77777777" w:rsidTr="002E5507">
        <w:trPr>
          <w:trHeight w:val="328"/>
        </w:trPr>
        <w:tc>
          <w:tcPr>
            <w:tcW w:w="9859" w:type="dxa"/>
            <w:gridSpan w:val="11"/>
          </w:tcPr>
          <w:p w14:paraId="10E9CB6F" w14:textId="77777777" w:rsidR="002E5507" w:rsidRPr="00974904" w:rsidRDefault="002E5507" w:rsidP="002E5507">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 xml:space="preserve">nsin, U.S.A. (6 měsíců), výzkum a výuka: (Agribusiness, </w:t>
            </w:r>
            <w:proofErr w:type="gramStart"/>
            <w:r w:rsidRPr="00974904">
              <w:rPr>
                <w:rFonts w:eastAsia="Arial Unicode MS"/>
              </w:rPr>
              <w:t>Marketing,  Cooperative</w:t>
            </w:r>
            <w:proofErr w:type="gramEnd"/>
            <w:r w:rsidRPr="00974904">
              <w:rPr>
                <w:rFonts w:eastAsia="Arial Unicode MS"/>
              </w:rPr>
              <w:t xml:space="preserve"> Management)</w:t>
            </w:r>
          </w:p>
          <w:p w14:paraId="742E0D9B" w14:textId="77777777" w:rsidR="002E5507" w:rsidRPr="00974904" w:rsidRDefault="002E5507" w:rsidP="002E5507">
            <w:pPr>
              <w:jc w:val="both"/>
              <w:rPr>
                <w:b/>
              </w:rPr>
            </w:pPr>
            <w:r w:rsidRPr="00974904">
              <w:rPr>
                <w:rFonts w:eastAsia="Arial Unicode MS"/>
              </w:rPr>
              <w:t>07/</w:t>
            </w:r>
            <w:proofErr w:type="gramStart"/>
            <w:r w:rsidRPr="00974904">
              <w:rPr>
                <w:rFonts w:eastAsia="Arial Unicode MS"/>
              </w:rPr>
              <w:t>1992 – 12</w:t>
            </w:r>
            <w:proofErr w:type="gramEnd"/>
            <w:r w:rsidRPr="00974904">
              <w:rPr>
                <w:rFonts w:eastAsia="Arial Unicode MS"/>
              </w:rPr>
              <w:t>/1992: Georgetown University; Washington, D.C., U.S.A. (6 měsíců), výzkum a výuka: (Business Management, Marketing, Communication Management, Organizational Behavior); Georgetown University Program; Certificate: Business Management and Communication</w:t>
            </w:r>
          </w:p>
        </w:tc>
      </w:tr>
      <w:tr w:rsidR="002E5507" w14:paraId="0534402E" w14:textId="77777777" w:rsidTr="002E5507">
        <w:trPr>
          <w:cantSplit/>
          <w:trHeight w:val="230"/>
        </w:trPr>
        <w:tc>
          <w:tcPr>
            <w:tcW w:w="2518" w:type="dxa"/>
            <w:shd w:val="clear" w:color="auto" w:fill="F7CAAC"/>
          </w:tcPr>
          <w:p w14:paraId="3EE9857A" w14:textId="77777777" w:rsidR="002E5507" w:rsidRDefault="002E5507" w:rsidP="002E5507">
            <w:pPr>
              <w:jc w:val="both"/>
              <w:rPr>
                <w:b/>
              </w:rPr>
            </w:pPr>
            <w:r>
              <w:rPr>
                <w:b/>
              </w:rPr>
              <w:lastRenderedPageBreak/>
              <w:t xml:space="preserve">Podpis </w:t>
            </w:r>
          </w:p>
        </w:tc>
        <w:tc>
          <w:tcPr>
            <w:tcW w:w="4536" w:type="dxa"/>
            <w:gridSpan w:val="5"/>
          </w:tcPr>
          <w:p w14:paraId="1FB277E2" w14:textId="77777777" w:rsidR="002E5507" w:rsidRDefault="002E5507" w:rsidP="002E5507">
            <w:pPr>
              <w:jc w:val="both"/>
            </w:pPr>
          </w:p>
        </w:tc>
        <w:tc>
          <w:tcPr>
            <w:tcW w:w="786" w:type="dxa"/>
            <w:gridSpan w:val="2"/>
            <w:shd w:val="clear" w:color="auto" w:fill="F7CAAC"/>
          </w:tcPr>
          <w:p w14:paraId="1CADD56C" w14:textId="77777777" w:rsidR="002E5507" w:rsidRDefault="002E5507" w:rsidP="002E5507">
            <w:pPr>
              <w:jc w:val="both"/>
            </w:pPr>
            <w:r>
              <w:rPr>
                <w:b/>
              </w:rPr>
              <w:t>datum</w:t>
            </w:r>
          </w:p>
        </w:tc>
        <w:tc>
          <w:tcPr>
            <w:tcW w:w="2019" w:type="dxa"/>
            <w:gridSpan w:val="3"/>
          </w:tcPr>
          <w:p w14:paraId="53E14C2D" w14:textId="77777777" w:rsidR="002E5507" w:rsidRDefault="002E5507" w:rsidP="002E5507">
            <w:pPr>
              <w:jc w:val="both"/>
            </w:pPr>
          </w:p>
        </w:tc>
      </w:tr>
    </w:tbl>
    <w:p w14:paraId="408ED26B" w14:textId="77777777" w:rsidR="002E5507" w:rsidRDefault="002E5507" w:rsidP="002E5507"/>
    <w:p w14:paraId="422B2511" w14:textId="77777777" w:rsidR="002E5507" w:rsidRDefault="002E5507" w:rsidP="002E5507"/>
    <w:p w14:paraId="0C39E0FC" w14:textId="77777777" w:rsidR="002E5507" w:rsidRDefault="002E5507" w:rsidP="002E5507"/>
    <w:p w14:paraId="2378D4ED" w14:textId="77777777" w:rsidR="002E5507" w:rsidRDefault="002E5507" w:rsidP="002E5507"/>
    <w:p w14:paraId="6D8D5678" w14:textId="77777777" w:rsidR="002E5507" w:rsidRDefault="002E5507" w:rsidP="002E5507"/>
    <w:p w14:paraId="623B39A5" w14:textId="77777777" w:rsidR="002E5507" w:rsidRDefault="002E5507" w:rsidP="002E5507"/>
    <w:p w14:paraId="151F591E" w14:textId="77777777" w:rsidR="002E5507" w:rsidRDefault="002E5507" w:rsidP="002E5507"/>
    <w:p w14:paraId="6EAA9622" w14:textId="77777777" w:rsidR="002E5507" w:rsidRDefault="002E5507" w:rsidP="002E5507"/>
    <w:p w14:paraId="214E8612" w14:textId="77777777" w:rsidR="002E5507" w:rsidRDefault="002E5507" w:rsidP="002E5507"/>
    <w:p w14:paraId="5C7A33C8" w14:textId="77777777" w:rsidR="002E5507" w:rsidRDefault="002E5507" w:rsidP="002E5507"/>
    <w:p w14:paraId="5721784A" w14:textId="77777777" w:rsidR="002E5507" w:rsidRDefault="002E5507" w:rsidP="002E5507"/>
    <w:p w14:paraId="3A1099A8" w14:textId="77777777" w:rsidR="002E5507" w:rsidRDefault="002E5507" w:rsidP="002E5507"/>
    <w:p w14:paraId="29E395A7" w14:textId="77777777" w:rsidR="002E5507" w:rsidRDefault="002E5507" w:rsidP="002E5507"/>
    <w:p w14:paraId="1AF0F66C" w14:textId="77777777" w:rsidR="002E5507" w:rsidRDefault="002E5507" w:rsidP="002E5507"/>
    <w:p w14:paraId="292A3D0A" w14:textId="77777777" w:rsidR="002E5507" w:rsidRDefault="002E5507" w:rsidP="002E5507"/>
    <w:p w14:paraId="54747E20" w14:textId="77777777" w:rsidR="002E5507" w:rsidRDefault="002E5507" w:rsidP="002E5507"/>
    <w:p w14:paraId="14177522" w14:textId="77777777" w:rsidR="002E5507" w:rsidRDefault="002E5507" w:rsidP="002E5507"/>
    <w:p w14:paraId="62F55538" w14:textId="77777777" w:rsidR="002E5507" w:rsidRDefault="002E5507" w:rsidP="002E5507"/>
    <w:p w14:paraId="78D32433" w14:textId="77777777" w:rsidR="002E5507" w:rsidRDefault="002E5507" w:rsidP="002E5507"/>
    <w:p w14:paraId="5720B715" w14:textId="77777777" w:rsidR="002E5507" w:rsidRDefault="002E5507" w:rsidP="002E5507"/>
    <w:p w14:paraId="1D1C7287" w14:textId="77777777" w:rsidR="002E5507" w:rsidRDefault="002E5507" w:rsidP="002E5507"/>
    <w:p w14:paraId="67626CF9" w14:textId="77777777" w:rsidR="002E5507" w:rsidRDefault="002E5507" w:rsidP="002E5507"/>
    <w:p w14:paraId="45FB74AF" w14:textId="77777777" w:rsidR="002E5507" w:rsidRDefault="002E5507" w:rsidP="002E5507"/>
    <w:p w14:paraId="5AB82A73" w14:textId="77777777" w:rsidR="002E5507" w:rsidRDefault="002E5507" w:rsidP="002E5507"/>
    <w:p w14:paraId="6641658D" w14:textId="77777777" w:rsidR="002E5507" w:rsidRDefault="002E5507" w:rsidP="002E5507"/>
    <w:p w14:paraId="75E1C203" w14:textId="77777777" w:rsidR="002E5507" w:rsidRDefault="002E5507" w:rsidP="002E5507"/>
    <w:p w14:paraId="70DCED97" w14:textId="77777777" w:rsidR="002E5507" w:rsidRDefault="002E5507" w:rsidP="002E5507"/>
    <w:p w14:paraId="6693A779" w14:textId="77777777" w:rsidR="002E5507" w:rsidRDefault="002E5507" w:rsidP="002E5507"/>
    <w:p w14:paraId="498CC345" w14:textId="77777777" w:rsidR="002E5507" w:rsidRDefault="002E5507" w:rsidP="002E5507"/>
    <w:p w14:paraId="382C00A3" w14:textId="77777777" w:rsidR="002E5507" w:rsidRDefault="002E5507" w:rsidP="002E5507"/>
    <w:p w14:paraId="0B214D80" w14:textId="77777777" w:rsidR="002E5507" w:rsidRDefault="002E5507" w:rsidP="002E5507"/>
    <w:p w14:paraId="17A6EAA3" w14:textId="77777777" w:rsidR="002E5507" w:rsidRDefault="002E5507" w:rsidP="002E5507"/>
    <w:p w14:paraId="79843F76" w14:textId="77777777" w:rsidR="002E5507" w:rsidRDefault="002E5507" w:rsidP="002E5507"/>
    <w:p w14:paraId="6183804F" w14:textId="77777777" w:rsidR="002E5507" w:rsidRDefault="002E5507" w:rsidP="002E5507"/>
    <w:p w14:paraId="0CDE4D04" w14:textId="77777777" w:rsidR="002E5507" w:rsidRDefault="002E5507" w:rsidP="002E5507"/>
    <w:p w14:paraId="473D3EA9" w14:textId="77777777" w:rsidR="002E5507" w:rsidRDefault="002E5507" w:rsidP="002E5507"/>
    <w:p w14:paraId="1399B9AE" w14:textId="77777777" w:rsidR="002E5507" w:rsidRDefault="002E5507" w:rsidP="002E5507"/>
    <w:p w14:paraId="0B750B5A" w14:textId="77777777" w:rsidR="002E5507" w:rsidRDefault="002E5507" w:rsidP="002E5507"/>
    <w:p w14:paraId="24412595" w14:textId="77777777" w:rsidR="002E5507" w:rsidRDefault="002E5507" w:rsidP="002E5507"/>
    <w:p w14:paraId="724B8D35" w14:textId="77777777" w:rsidR="002E5507" w:rsidRDefault="002E5507" w:rsidP="002E5507"/>
    <w:p w14:paraId="5775206A" w14:textId="77777777" w:rsidR="002E5507" w:rsidRDefault="002E5507" w:rsidP="002E5507"/>
    <w:p w14:paraId="43696D95" w14:textId="77777777" w:rsidR="002E5507" w:rsidRDefault="002E5507" w:rsidP="002E5507"/>
    <w:p w14:paraId="3E9DB642" w14:textId="77777777" w:rsidR="002E5507" w:rsidRDefault="002E5507" w:rsidP="002E5507"/>
    <w:p w14:paraId="4365E69B" w14:textId="77777777" w:rsidR="002E5507" w:rsidRDefault="002E5507" w:rsidP="002E5507"/>
    <w:p w14:paraId="374C9FFA" w14:textId="77777777" w:rsidR="002E5507" w:rsidRDefault="002E5507" w:rsidP="002E5507"/>
    <w:p w14:paraId="11A2013B" w14:textId="77777777" w:rsidR="002E5507" w:rsidRDefault="002E5507" w:rsidP="002E5507"/>
    <w:p w14:paraId="0F15EBE2" w14:textId="77777777" w:rsidR="002E5507" w:rsidRDefault="002E5507" w:rsidP="002E5507"/>
    <w:p w14:paraId="57070076" w14:textId="77777777" w:rsidR="002E5507" w:rsidRDefault="002E5507" w:rsidP="002E5507"/>
    <w:p w14:paraId="42A99405" w14:textId="77777777" w:rsidR="002E5507" w:rsidRDefault="002E5507" w:rsidP="002E5507"/>
    <w:p w14:paraId="7EA065E5" w14:textId="77777777" w:rsidR="002E5507" w:rsidRDefault="002E5507" w:rsidP="002E5507"/>
    <w:p w14:paraId="6A71F97A" w14:textId="77777777" w:rsidR="002E5507" w:rsidRDefault="002E5507" w:rsidP="002E5507"/>
    <w:p w14:paraId="317C9DC1" w14:textId="77777777" w:rsidR="002E5507" w:rsidRDefault="002E5507" w:rsidP="002E5507"/>
    <w:p w14:paraId="14BCC630" w14:textId="77777777" w:rsidR="002E5507" w:rsidRDefault="002E5507" w:rsidP="002E5507"/>
    <w:p w14:paraId="5D2FBE0B" w14:textId="77777777" w:rsidR="002B775B" w:rsidRDefault="002B775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48BAC93F" w14:textId="77777777" w:rsidTr="002E5507">
        <w:tc>
          <w:tcPr>
            <w:tcW w:w="9900" w:type="dxa"/>
            <w:gridSpan w:val="11"/>
            <w:tcBorders>
              <w:bottom w:val="double" w:sz="4" w:space="0" w:color="auto"/>
            </w:tcBorders>
            <w:shd w:val="clear" w:color="auto" w:fill="BDD6EE"/>
          </w:tcPr>
          <w:p w14:paraId="290BE772" w14:textId="2DCAEE96" w:rsidR="002E5507" w:rsidRDefault="002E5507" w:rsidP="002E5507">
            <w:pPr>
              <w:jc w:val="both"/>
              <w:rPr>
                <w:b/>
                <w:sz w:val="28"/>
              </w:rPr>
            </w:pPr>
            <w:r>
              <w:rPr>
                <w:b/>
                <w:sz w:val="28"/>
              </w:rPr>
              <w:lastRenderedPageBreak/>
              <w:t>C-I – Personální zabezpečení</w:t>
            </w:r>
          </w:p>
        </w:tc>
      </w:tr>
      <w:tr w:rsidR="002E5507" w14:paraId="3F3E28D8" w14:textId="77777777" w:rsidTr="002E5507">
        <w:tc>
          <w:tcPr>
            <w:tcW w:w="2529" w:type="dxa"/>
            <w:tcBorders>
              <w:top w:val="double" w:sz="4" w:space="0" w:color="auto"/>
            </w:tcBorders>
            <w:shd w:val="clear" w:color="auto" w:fill="F7CAAC"/>
          </w:tcPr>
          <w:p w14:paraId="40C73EA4" w14:textId="77777777" w:rsidR="002E5507" w:rsidRDefault="002E5507" w:rsidP="002E5507">
            <w:pPr>
              <w:jc w:val="both"/>
              <w:rPr>
                <w:b/>
              </w:rPr>
            </w:pPr>
            <w:r>
              <w:rPr>
                <w:b/>
              </w:rPr>
              <w:t>Vysoká škola</w:t>
            </w:r>
          </w:p>
        </w:tc>
        <w:tc>
          <w:tcPr>
            <w:tcW w:w="7371" w:type="dxa"/>
            <w:gridSpan w:val="10"/>
          </w:tcPr>
          <w:p w14:paraId="36BB01BB" w14:textId="77777777" w:rsidR="002E5507" w:rsidRDefault="002E5507" w:rsidP="002E5507">
            <w:pPr>
              <w:jc w:val="both"/>
            </w:pPr>
            <w:r>
              <w:t>Univerzita Tomáše Bati ve Zlíně</w:t>
            </w:r>
          </w:p>
        </w:tc>
      </w:tr>
      <w:tr w:rsidR="002E5507" w14:paraId="23C5C589" w14:textId="77777777" w:rsidTr="002E5507">
        <w:tc>
          <w:tcPr>
            <w:tcW w:w="2529" w:type="dxa"/>
            <w:shd w:val="clear" w:color="auto" w:fill="F7CAAC"/>
          </w:tcPr>
          <w:p w14:paraId="4EB1AC00" w14:textId="77777777" w:rsidR="002E5507" w:rsidRDefault="002E5507" w:rsidP="002E5507">
            <w:pPr>
              <w:jc w:val="both"/>
              <w:rPr>
                <w:b/>
              </w:rPr>
            </w:pPr>
            <w:r>
              <w:rPr>
                <w:b/>
              </w:rPr>
              <w:t>Součást vysoké školy</w:t>
            </w:r>
          </w:p>
        </w:tc>
        <w:tc>
          <w:tcPr>
            <w:tcW w:w="7371" w:type="dxa"/>
            <w:gridSpan w:val="10"/>
          </w:tcPr>
          <w:p w14:paraId="11206B6C" w14:textId="77777777" w:rsidR="002E5507" w:rsidRDefault="002E5507" w:rsidP="002E5507">
            <w:pPr>
              <w:jc w:val="both"/>
            </w:pPr>
            <w:r>
              <w:t>Fakulta managementu a ekonomiky</w:t>
            </w:r>
          </w:p>
        </w:tc>
      </w:tr>
      <w:tr w:rsidR="002E5507" w:rsidRPr="005D6D51" w14:paraId="61962E7F" w14:textId="77777777" w:rsidTr="002E5507">
        <w:tc>
          <w:tcPr>
            <w:tcW w:w="2529" w:type="dxa"/>
            <w:shd w:val="clear" w:color="auto" w:fill="F7CAAC"/>
          </w:tcPr>
          <w:p w14:paraId="7537CE31" w14:textId="77777777" w:rsidR="002E5507" w:rsidRDefault="002E5507" w:rsidP="002E5507">
            <w:pPr>
              <w:jc w:val="both"/>
              <w:rPr>
                <w:b/>
              </w:rPr>
            </w:pPr>
            <w:r>
              <w:rPr>
                <w:b/>
              </w:rPr>
              <w:t>Název studijního programu</w:t>
            </w:r>
          </w:p>
        </w:tc>
        <w:tc>
          <w:tcPr>
            <w:tcW w:w="7371" w:type="dxa"/>
            <w:gridSpan w:val="10"/>
          </w:tcPr>
          <w:p w14:paraId="78EE1B31" w14:textId="2AA5D8F8" w:rsidR="002E5507" w:rsidRPr="00DD45A7" w:rsidRDefault="00DD45A7" w:rsidP="00DD45A7">
            <w:pPr>
              <w:rPr>
                <w:sz w:val="22"/>
                <w:szCs w:val="22"/>
              </w:rPr>
            </w:pPr>
            <w:r>
              <w:t>Tourism Economics and Hospitality Management</w:t>
            </w:r>
          </w:p>
        </w:tc>
      </w:tr>
      <w:tr w:rsidR="002E5507" w14:paraId="0C43DE06" w14:textId="77777777" w:rsidTr="002E5507">
        <w:tc>
          <w:tcPr>
            <w:tcW w:w="2529" w:type="dxa"/>
            <w:shd w:val="clear" w:color="auto" w:fill="F7CAAC"/>
          </w:tcPr>
          <w:p w14:paraId="5982962D" w14:textId="77777777" w:rsidR="002E5507" w:rsidRDefault="002E5507" w:rsidP="002E5507">
            <w:pPr>
              <w:jc w:val="both"/>
              <w:rPr>
                <w:b/>
              </w:rPr>
            </w:pPr>
            <w:r>
              <w:rPr>
                <w:b/>
              </w:rPr>
              <w:t>Jméno a příjmení</w:t>
            </w:r>
          </w:p>
        </w:tc>
        <w:tc>
          <w:tcPr>
            <w:tcW w:w="4554" w:type="dxa"/>
            <w:gridSpan w:val="5"/>
          </w:tcPr>
          <w:p w14:paraId="01C8269A" w14:textId="77777777" w:rsidR="002E5507" w:rsidRDefault="002E5507" w:rsidP="002E5507">
            <w:pPr>
              <w:jc w:val="both"/>
            </w:pPr>
            <w:r>
              <w:t>Alena KLAPALOVÁ</w:t>
            </w:r>
          </w:p>
        </w:tc>
        <w:tc>
          <w:tcPr>
            <w:tcW w:w="712" w:type="dxa"/>
            <w:shd w:val="clear" w:color="auto" w:fill="F7CAAC"/>
          </w:tcPr>
          <w:p w14:paraId="767D84C9" w14:textId="77777777" w:rsidR="002E5507" w:rsidRDefault="002E5507" w:rsidP="002E5507">
            <w:pPr>
              <w:jc w:val="both"/>
              <w:rPr>
                <w:b/>
              </w:rPr>
            </w:pPr>
            <w:r>
              <w:rPr>
                <w:b/>
              </w:rPr>
              <w:t>Tituly</w:t>
            </w:r>
          </w:p>
        </w:tc>
        <w:tc>
          <w:tcPr>
            <w:tcW w:w="2105" w:type="dxa"/>
            <w:gridSpan w:val="4"/>
          </w:tcPr>
          <w:p w14:paraId="485BFE9E" w14:textId="79929D58" w:rsidR="002E5507" w:rsidRDefault="002B775B" w:rsidP="002E5507">
            <w:pPr>
              <w:jc w:val="both"/>
            </w:pPr>
            <w:r>
              <w:t>d</w:t>
            </w:r>
            <w:r w:rsidR="002E5507">
              <w:t>oc. Ing.</w:t>
            </w:r>
            <w:r w:rsidR="004E1700">
              <w:t>,</w:t>
            </w:r>
            <w:r w:rsidR="002E5507">
              <w:t xml:space="preserve"> Ph.D.</w:t>
            </w:r>
          </w:p>
        </w:tc>
      </w:tr>
      <w:tr w:rsidR="002E5507" w14:paraId="28688553" w14:textId="77777777" w:rsidTr="002E5507">
        <w:tc>
          <w:tcPr>
            <w:tcW w:w="2529" w:type="dxa"/>
            <w:shd w:val="clear" w:color="auto" w:fill="F7CAAC"/>
          </w:tcPr>
          <w:p w14:paraId="22A951DD" w14:textId="77777777" w:rsidR="002E5507" w:rsidRDefault="002E5507" w:rsidP="002E5507">
            <w:pPr>
              <w:jc w:val="both"/>
              <w:rPr>
                <w:b/>
              </w:rPr>
            </w:pPr>
            <w:r>
              <w:rPr>
                <w:b/>
              </w:rPr>
              <w:t>Rok narození</w:t>
            </w:r>
          </w:p>
        </w:tc>
        <w:tc>
          <w:tcPr>
            <w:tcW w:w="832" w:type="dxa"/>
          </w:tcPr>
          <w:p w14:paraId="54B66247" w14:textId="77777777" w:rsidR="002E5507" w:rsidRDefault="002E5507" w:rsidP="002E5507">
            <w:pPr>
              <w:jc w:val="both"/>
            </w:pPr>
            <w:r>
              <w:t>1964</w:t>
            </w:r>
          </w:p>
        </w:tc>
        <w:tc>
          <w:tcPr>
            <w:tcW w:w="1728" w:type="dxa"/>
            <w:shd w:val="clear" w:color="auto" w:fill="F7CAAC"/>
          </w:tcPr>
          <w:p w14:paraId="73E51335" w14:textId="77777777" w:rsidR="002E5507" w:rsidRDefault="002E5507" w:rsidP="002E5507">
            <w:pPr>
              <w:jc w:val="both"/>
              <w:rPr>
                <w:b/>
              </w:rPr>
            </w:pPr>
            <w:r>
              <w:rPr>
                <w:b/>
              </w:rPr>
              <w:t>typ vztahu k VŠ</w:t>
            </w:r>
          </w:p>
        </w:tc>
        <w:tc>
          <w:tcPr>
            <w:tcW w:w="996" w:type="dxa"/>
            <w:gridSpan w:val="2"/>
          </w:tcPr>
          <w:p w14:paraId="361EDB28" w14:textId="77777777" w:rsidR="002E5507" w:rsidRDefault="002E5507" w:rsidP="002E5507">
            <w:pPr>
              <w:jc w:val="both"/>
            </w:pPr>
            <w:r>
              <w:t>pp</w:t>
            </w:r>
          </w:p>
        </w:tc>
        <w:tc>
          <w:tcPr>
            <w:tcW w:w="998" w:type="dxa"/>
            <w:shd w:val="clear" w:color="auto" w:fill="F7CAAC"/>
          </w:tcPr>
          <w:p w14:paraId="58CA4D98" w14:textId="77777777" w:rsidR="002E5507" w:rsidRDefault="002E5507" w:rsidP="002E5507">
            <w:pPr>
              <w:jc w:val="both"/>
              <w:rPr>
                <w:b/>
              </w:rPr>
            </w:pPr>
            <w:r>
              <w:rPr>
                <w:b/>
              </w:rPr>
              <w:t>rozsah</w:t>
            </w:r>
          </w:p>
        </w:tc>
        <w:tc>
          <w:tcPr>
            <w:tcW w:w="712" w:type="dxa"/>
          </w:tcPr>
          <w:p w14:paraId="640FA5AB" w14:textId="77777777" w:rsidR="002E5507" w:rsidRDefault="002E5507" w:rsidP="002E5507">
            <w:pPr>
              <w:jc w:val="both"/>
            </w:pPr>
            <w:r>
              <w:t>20</w:t>
            </w:r>
          </w:p>
        </w:tc>
        <w:tc>
          <w:tcPr>
            <w:tcW w:w="712" w:type="dxa"/>
            <w:gridSpan w:val="2"/>
            <w:shd w:val="clear" w:color="auto" w:fill="F7CAAC"/>
          </w:tcPr>
          <w:p w14:paraId="47538F13" w14:textId="77777777" w:rsidR="002E5507" w:rsidRDefault="002E5507" w:rsidP="002E5507">
            <w:pPr>
              <w:jc w:val="both"/>
              <w:rPr>
                <w:b/>
              </w:rPr>
            </w:pPr>
            <w:r>
              <w:rPr>
                <w:b/>
              </w:rPr>
              <w:t>do kdy</w:t>
            </w:r>
          </w:p>
        </w:tc>
        <w:tc>
          <w:tcPr>
            <w:tcW w:w="1393" w:type="dxa"/>
            <w:gridSpan w:val="2"/>
          </w:tcPr>
          <w:p w14:paraId="6BA4B2B4" w14:textId="77777777" w:rsidR="002E5507" w:rsidRDefault="002E5507" w:rsidP="002E5507">
            <w:pPr>
              <w:jc w:val="both"/>
            </w:pPr>
            <w:r>
              <w:t>08/2023</w:t>
            </w:r>
          </w:p>
        </w:tc>
      </w:tr>
      <w:tr w:rsidR="002E5507" w14:paraId="1F595C19" w14:textId="77777777" w:rsidTr="002E5507">
        <w:tc>
          <w:tcPr>
            <w:tcW w:w="5089" w:type="dxa"/>
            <w:gridSpan w:val="3"/>
            <w:shd w:val="clear" w:color="auto" w:fill="F7CAAC"/>
          </w:tcPr>
          <w:p w14:paraId="4CCF8436" w14:textId="77777777" w:rsidR="002E5507" w:rsidRDefault="002E5507" w:rsidP="002E5507">
            <w:pPr>
              <w:jc w:val="both"/>
              <w:rPr>
                <w:b/>
              </w:rPr>
            </w:pPr>
            <w:r>
              <w:rPr>
                <w:b/>
              </w:rPr>
              <w:t>Typ vztahu na součásti VŠ, která uskutečňuje st. program</w:t>
            </w:r>
          </w:p>
        </w:tc>
        <w:tc>
          <w:tcPr>
            <w:tcW w:w="996" w:type="dxa"/>
            <w:gridSpan w:val="2"/>
          </w:tcPr>
          <w:p w14:paraId="500FFB42" w14:textId="77777777" w:rsidR="002E5507" w:rsidRDefault="002E5507" w:rsidP="002E5507">
            <w:pPr>
              <w:jc w:val="both"/>
            </w:pPr>
            <w:r>
              <w:t>pp</w:t>
            </w:r>
          </w:p>
        </w:tc>
        <w:tc>
          <w:tcPr>
            <w:tcW w:w="998" w:type="dxa"/>
            <w:shd w:val="clear" w:color="auto" w:fill="F7CAAC"/>
          </w:tcPr>
          <w:p w14:paraId="1027058C" w14:textId="77777777" w:rsidR="002E5507" w:rsidRDefault="002E5507" w:rsidP="002E5507">
            <w:pPr>
              <w:jc w:val="both"/>
              <w:rPr>
                <w:b/>
              </w:rPr>
            </w:pPr>
            <w:r>
              <w:rPr>
                <w:b/>
              </w:rPr>
              <w:t>rozsah</w:t>
            </w:r>
          </w:p>
        </w:tc>
        <w:tc>
          <w:tcPr>
            <w:tcW w:w="712" w:type="dxa"/>
          </w:tcPr>
          <w:p w14:paraId="440C74EC" w14:textId="77777777" w:rsidR="002E5507" w:rsidRDefault="002E5507" w:rsidP="002E5507">
            <w:pPr>
              <w:jc w:val="both"/>
            </w:pPr>
            <w:r>
              <w:t>20</w:t>
            </w:r>
          </w:p>
        </w:tc>
        <w:tc>
          <w:tcPr>
            <w:tcW w:w="712" w:type="dxa"/>
            <w:gridSpan w:val="2"/>
            <w:shd w:val="clear" w:color="auto" w:fill="F7CAAC"/>
          </w:tcPr>
          <w:p w14:paraId="2CEE49E4" w14:textId="77777777" w:rsidR="002E5507" w:rsidRDefault="002E5507" w:rsidP="002E5507">
            <w:pPr>
              <w:jc w:val="both"/>
              <w:rPr>
                <w:b/>
              </w:rPr>
            </w:pPr>
            <w:r>
              <w:rPr>
                <w:b/>
              </w:rPr>
              <w:t>do kdy</w:t>
            </w:r>
          </w:p>
        </w:tc>
        <w:tc>
          <w:tcPr>
            <w:tcW w:w="1393" w:type="dxa"/>
            <w:gridSpan w:val="2"/>
          </w:tcPr>
          <w:p w14:paraId="4C958698" w14:textId="77777777" w:rsidR="002E5507" w:rsidRDefault="002E5507" w:rsidP="002E5507">
            <w:pPr>
              <w:jc w:val="both"/>
            </w:pPr>
            <w:r>
              <w:t>08/2023</w:t>
            </w:r>
          </w:p>
        </w:tc>
      </w:tr>
      <w:tr w:rsidR="002E5507" w14:paraId="79BF4525" w14:textId="77777777" w:rsidTr="002E5507">
        <w:tc>
          <w:tcPr>
            <w:tcW w:w="6085" w:type="dxa"/>
            <w:gridSpan w:val="5"/>
            <w:shd w:val="clear" w:color="auto" w:fill="F7CAAC"/>
          </w:tcPr>
          <w:p w14:paraId="422EED9E"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1D5EABA1" w14:textId="77777777" w:rsidR="002E5507" w:rsidRDefault="002E5507" w:rsidP="002E5507">
            <w:pPr>
              <w:jc w:val="both"/>
              <w:rPr>
                <w:b/>
              </w:rPr>
            </w:pPr>
            <w:r>
              <w:rPr>
                <w:b/>
              </w:rPr>
              <w:t>typ prac. vztahu</w:t>
            </w:r>
          </w:p>
        </w:tc>
        <w:tc>
          <w:tcPr>
            <w:tcW w:w="2105" w:type="dxa"/>
            <w:gridSpan w:val="4"/>
            <w:shd w:val="clear" w:color="auto" w:fill="F7CAAC"/>
          </w:tcPr>
          <w:p w14:paraId="53EB022C" w14:textId="77777777" w:rsidR="002E5507" w:rsidRDefault="002E5507" w:rsidP="002E5507">
            <w:pPr>
              <w:jc w:val="both"/>
              <w:rPr>
                <w:b/>
              </w:rPr>
            </w:pPr>
            <w:r>
              <w:rPr>
                <w:b/>
              </w:rPr>
              <w:t>rozsah</w:t>
            </w:r>
          </w:p>
        </w:tc>
      </w:tr>
      <w:tr w:rsidR="002E5507" w14:paraId="5C4555D4" w14:textId="77777777" w:rsidTr="002E5507">
        <w:tc>
          <w:tcPr>
            <w:tcW w:w="6085" w:type="dxa"/>
            <w:gridSpan w:val="5"/>
          </w:tcPr>
          <w:p w14:paraId="39CCA39D" w14:textId="77777777" w:rsidR="002E5507" w:rsidRDefault="002E5507" w:rsidP="002E5507">
            <w:pPr>
              <w:jc w:val="both"/>
            </w:pPr>
            <w:r>
              <w:t>Masarykova univerzita, Ekonomicko-správní fakulta</w:t>
            </w:r>
          </w:p>
        </w:tc>
        <w:tc>
          <w:tcPr>
            <w:tcW w:w="1710" w:type="dxa"/>
            <w:gridSpan w:val="2"/>
          </w:tcPr>
          <w:p w14:paraId="7AAD8B95" w14:textId="77777777" w:rsidR="002E5507" w:rsidRDefault="002E5507" w:rsidP="002E5507">
            <w:pPr>
              <w:jc w:val="both"/>
            </w:pPr>
            <w:r>
              <w:t>pp</w:t>
            </w:r>
          </w:p>
        </w:tc>
        <w:tc>
          <w:tcPr>
            <w:tcW w:w="2105" w:type="dxa"/>
            <w:gridSpan w:val="4"/>
          </w:tcPr>
          <w:p w14:paraId="6ED0D341" w14:textId="77777777" w:rsidR="002E5507" w:rsidRDefault="002E5507" w:rsidP="002E5507">
            <w:pPr>
              <w:jc w:val="both"/>
            </w:pPr>
            <w:r>
              <w:t>40 h/t</w:t>
            </w:r>
          </w:p>
        </w:tc>
      </w:tr>
      <w:tr w:rsidR="002E5507" w14:paraId="50D58279" w14:textId="77777777" w:rsidTr="002E5507">
        <w:tc>
          <w:tcPr>
            <w:tcW w:w="6085" w:type="dxa"/>
            <w:gridSpan w:val="5"/>
          </w:tcPr>
          <w:p w14:paraId="6AFA9189" w14:textId="77777777" w:rsidR="002E5507" w:rsidRDefault="002E5507" w:rsidP="002E5507">
            <w:pPr>
              <w:jc w:val="both"/>
            </w:pPr>
          </w:p>
        </w:tc>
        <w:tc>
          <w:tcPr>
            <w:tcW w:w="1710" w:type="dxa"/>
            <w:gridSpan w:val="2"/>
          </w:tcPr>
          <w:p w14:paraId="29AE27B6" w14:textId="77777777" w:rsidR="002E5507" w:rsidRDefault="002E5507" w:rsidP="002E5507">
            <w:pPr>
              <w:jc w:val="both"/>
            </w:pPr>
          </w:p>
        </w:tc>
        <w:tc>
          <w:tcPr>
            <w:tcW w:w="2105" w:type="dxa"/>
            <w:gridSpan w:val="4"/>
          </w:tcPr>
          <w:p w14:paraId="19363D2C" w14:textId="77777777" w:rsidR="002E5507" w:rsidRDefault="002E5507" w:rsidP="002E5507">
            <w:pPr>
              <w:jc w:val="both"/>
            </w:pPr>
          </w:p>
        </w:tc>
      </w:tr>
      <w:tr w:rsidR="002E5507" w14:paraId="23E17514" w14:textId="77777777" w:rsidTr="002E5507">
        <w:tc>
          <w:tcPr>
            <w:tcW w:w="9900" w:type="dxa"/>
            <w:gridSpan w:val="11"/>
            <w:shd w:val="clear" w:color="auto" w:fill="F7CAAC"/>
          </w:tcPr>
          <w:p w14:paraId="29FB2C5B"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75664DC0" w14:textId="77777777" w:rsidTr="009663F4">
        <w:trPr>
          <w:trHeight w:val="409"/>
        </w:trPr>
        <w:tc>
          <w:tcPr>
            <w:tcW w:w="9900" w:type="dxa"/>
            <w:gridSpan w:val="11"/>
            <w:tcBorders>
              <w:top w:val="nil"/>
            </w:tcBorders>
          </w:tcPr>
          <w:p w14:paraId="1B5547D3" w14:textId="77777777" w:rsidR="002E5507" w:rsidRDefault="002E5507" w:rsidP="002E5507">
            <w:pPr>
              <w:jc w:val="both"/>
            </w:pPr>
            <w:r>
              <w:t>Management – přednášející (10 %)</w:t>
            </w:r>
          </w:p>
          <w:p w14:paraId="31B12F0A" w14:textId="77777777" w:rsidR="002E5507" w:rsidRDefault="002E5507" w:rsidP="002E5507">
            <w:pPr>
              <w:jc w:val="both"/>
            </w:pPr>
          </w:p>
        </w:tc>
      </w:tr>
      <w:tr w:rsidR="002E5507" w14:paraId="4FD675B5" w14:textId="77777777" w:rsidTr="002E5507">
        <w:tc>
          <w:tcPr>
            <w:tcW w:w="9900" w:type="dxa"/>
            <w:gridSpan w:val="11"/>
            <w:shd w:val="clear" w:color="auto" w:fill="F7CAAC"/>
          </w:tcPr>
          <w:p w14:paraId="70C1A4A6" w14:textId="77777777" w:rsidR="002E5507" w:rsidRDefault="002E5507" w:rsidP="002E5507">
            <w:pPr>
              <w:jc w:val="both"/>
            </w:pPr>
            <w:r>
              <w:rPr>
                <w:b/>
              </w:rPr>
              <w:t xml:space="preserve">Údaje o vzdělání na VŠ </w:t>
            </w:r>
          </w:p>
        </w:tc>
      </w:tr>
      <w:tr w:rsidR="002E5507" w14:paraId="32947F6D" w14:textId="77777777" w:rsidTr="002F5C54">
        <w:trPr>
          <w:trHeight w:val="593"/>
        </w:trPr>
        <w:tc>
          <w:tcPr>
            <w:tcW w:w="9900" w:type="dxa"/>
            <w:gridSpan w:val="11"/>
          </w:tcPr>
          <w:p w14:paraId="716E6EE7" w14:textId="1391F5EF" w:rsidR="002E5507" w:rsidRPr="0045726A" w:rsidRDefault="002E5507" w:rsidP="002E5507">
            <w:pPr>
              <w:jc w:val="both"/>
              <w:rPr>
                <w:bCs/>
              </w:rPr>
            </w:pPr>
            <w:r w:rsidRPr="0045726A">
              <w:rPr>
                <w:bCs/>
              </w:rPr>
              <w:t>1986 Vysoká škola ekonomická</w:t>
            </w:r>
            <w:r w:rsidR="002B775B">
              <w:rPr>
                <w:bCs/>
              </w:rPr>
              <w:t>,</w:t>
            </w:r>
            <w:r w:rsidRPr="0045726A">
              <w:rPr>
                <w:bCs/>
              </w:rPr>
              <w:t xml:space="preserve"> Bratislava, Obchodní </w:t>
            </w:r>
            <w:proofErr w:type="gramStart"/>
            <w:r w:rsidRPr="0045726A">
              <w:rPr>
                <w:bCs/>
              </w:rPr>
              <w:t>fakulta - obor</w:t>
            </w:r>
            <w:proofErr w:type="gramEnd"/>
            <w:r w:rsidRPr="0045726A">
              <w:rPr>
                <w:bCs/>
              </w:rPr>
              <w:t xml:space="preserve"> Ekonomika a riadenie vnútorného obchodu </w:t>
            </w:r>
            <w:r w:rsidR="002F5C54">
              <w:rPr>
                <w:bCs/>
              </w:rPr>
              <w:t>(Ing.)</w:t>
            </w:r>
          </w:p>
          <w:p w14:paraId="34A17F11" w14:textId="69D59D61" w:rsidR="002E5507" w:rsidRDefault="002E5507" w:rsidP="002E5507">
            <w:pPr>
              <w:jc w:val="both"/>
              <w:rPr>
                <w:b/>
              </w:rPr>
            </w:pPr>
            <w:r w:rsidRPr="0045726A">
              <w:rPr>
                <w:bCs/>
              </w:rPr>
              <w:t>2007 Masarykova univerzita, Ekonomicko-správní fakulta – obor Podniková ekonomika a management</w:t>
            </w:r>
            <w:r w:rsidRPr="002F5C54">
              <w:t xml:space="preserve"> </w:t>
            </w:r>
            <w:r w:rsidR="002F5C54" w:rsidRPr="002F5C54">
              <w:t>(Ph.D.)</w:t>
            </w:r>
          </w:p>
        </w:tc>
      </w:tr>
      <w:tr w:rsidR="002E5507" w14:paraId="60632302" w14:textId="77777777" w:rsidTr="002E5507">
        <w:tc>
          <w:tcPr>
            <w:tcW w:w="9900" w:type="dxa"/>
            <w:gridSpan w:val="11"/>
            <w:shd w:val="clear" w:color="auto" w:fill="F7CAAC"/>
          </w:tcPr>
          <w:p w14:paraId="05E940AF" w14:textId="77777777" w:rsidR="002E5507" w:rsidRDefault="002E5507" w:rsidP="002E5507">
            <w:pPr>
              <w:jc w:val="both"/>
              <w:rPr>
                <w:b/>
              </w:rPr>
            </w:pPr>
            <w:r>
              <w:rPr>
                <w:b/>
              </w:rPr>
              <w:t>Údaje o odborném působení od absolvování VŠ</w:t>
            </w:r>
          </w:p>
        </w:tc>
      </w:tr>
      <w:tr w:rsidR="002E5507" w:rsidRPr="0045726A" w14:paraId="68D379B5" w14:textId="77777777" w:rsidTr="002E5507">
        <w:trPr>
          <w:trHeight w:val="1090"/>
        </w:trPr>
        <w:tc>
          <w:tcPr>
            <w:tcW w:w="9900" w:type="dxa"/>
            <w:gridSpan w:val="11"/>
          </w:tcPr>
          <w:p w14:paraId="08A2373F" w14:textId="12BB8CC0" w:rsidR="002B775B" w:rsidRDefault="002B775B" w:rsidP="002F5C54"/>
          <w:tbl>
            <w:tblPr>
              <w:tblStyle w:val="Mkatabulky"/>
              <w:tblpPr w:leftFromText="141" w:rightFromText="141" w:vertAnchor="text" w:horzAnchor="margin" w:tblpY="-9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5"/>
              <w:gridCol w:w="8080"/>
            </w:tblGrid>
            <w:tr w:rsidR="002B775B" w14:paraId="30006F60" w14:textId="77777777" w:rsidTr="002B775B">
              <w:tc>
                <w:tcPr>
                  <w:tcW w:w="1375" w:type="dxa"/>
                </w:tcPr>
                <w:p w14:paraId="13C7C0B6" w14:textId="77777777" w:rsidR="002B775B" w:rsidRDefault="002B775B" w:rsidP="002B775B">
                  <w:proofErr w:type="gramStart"/>
                  <w:r w:rsidRPr="00E51E43">
                    <w:t>1987- 1990</w:t>
                  </w:r>
                  <w:proofErr w:type="gramEnd"/>
                </w:p>
              </w:tc>
              <w:tc>
                <w:tcPr>
                  <w:tcW w:w="8080" w:type="dxa"/>
                </w:tcPr>
                <w:p w14:paraId="29A4BD57" w14:textId="7A7B087E" w:rsidR="002B775B" w:rsidRDefault="002B775B" w:rsidP="002B775B">
                  <w:pPr>
                    <w:ind w:left="1096" w:hanging="1134"/>
                  </w:pPr>
                  <w:r w:rsidRPr="00E51E43">
                    <w:t>Výzkumný ústav cestovného ruchu a spoločného stravovania Bratislava</w:t>
                  </w:r>
                </w:p>
              </w:tc>
            </w:tr>
            <w:tr w:rsidR="002B775B" w14:paraId="4E357B27" w14:textId="77777777" w:rsidTr="002B775B">
              <w:tc>
                <w:tcPr>
                  <w:tcW w:w="1375" w:type="dxa"/>
                </w:tcPr>
                <w:p w14:paraId="1BBD7544" w14:textId="242D2210" w:rsidR="002B775B" w:rsidRDefault="002B775B" w:rsidP="002B775B">
                  <w:r w:rsidRPr="00E51E43">
                    <w:t>1991-1992</w:t>
                  </w:r>
                </w:p>
              </w:tc>
              <w:tc>
                <w:tcPr>
                  <w:tcW w:w="8080" w:type="dxa"/>
                </w:tcPr>
                <w:p w14:paraId="4E487ECE" w14:textId="6E258E8E" w:rsidR="002B775B" w:rsidRDefault="002B775B" w:rsidP="002B775B">
                  <w:r w:rsidRPr="00E51E43">
                    <w:t>Didaktický inštitút Bratislava</w:t>
                  </w:r>
                </w:p>
              </w:tc>
            </w:tr>
            <w:tr w:rsidR="002B775B" w14:paraId="11C4239A" w14:textId="77777777" w:rsidTr="002B775B">
              <w:tc>
                <w:tcPr>
                  <w:tcW w:w="1375" w:type="dxa"/>
                </w:tcPr>
                <w:p w14:paraId="74C26A98" w14:textId="4BC8ED3D" w:rsidR="002B775B" w:rsidRDefault="002B775B" w:rsidP="002B775B">
                  <w:r w:rsidRPr="00E51E43">
                    <w:t>1992-1993</w:t>
                  </w:r>
                </w:p>
              </w:tc>
              <w:tc>
                <w:tcPr>
                  <w:tcW w:w="8080" w:type="dxa"/>
                </w:tcPr>
                <w:p w14:paraId="61804AD8" w14:textId="5E95869D" w:rsidR="002B775B" w:rsidRDefault="002B775B" w:rsidP="002B775B">
                  <w:r w:rsidRPr="00E51E43">
                    <w:t>Ikea Bratislava</w:t>
                  </w:r>
                </w:p>
              </w:tc>
            </w:tr>
            <w:tr w:rsidR="002B775B" w14:paraId="5FA35049" w14:textId="77777777" w:rsidTr="002B775B">
              <w:tc>
                <w:tcPr>
                  <w:tcW w:w="1375" w:type="dxa"/>
                </w:tcPr>
                <w:p w14:paraId="2C968A56" w14:textId="36F920AD" w:rsidR="002B775B" w:rsidRDefault="002B775B" w:rsidP="002B775B">
                  <w:r w:rsidRPr="00E51E43">
                    <w:t>1993-1996</w:t>
                  </w:r>
                </w:p>
              </w:tc>
              <w:tc>
                <w:tcPr>
                  <w:tcW w:w="8080" w:type="dxa"/>
                </w:tcPr>
                <w:p w14:paraId="2645D258" w14:textId="024FF2A2" w:rsidR="002B775B" w:rsidRDefault="002B775B" w:rsidP="002B775B">
                  <w:r w:rsidRPr="00E51E43">
                    <w:t>Fakulta managementu a ekonomiky VUT Zlín (nyní Univerzita Tomáše Bati ve Zlíně)</w:t>
                  </w:r>
                </w:p>
              </w:tc>
            </w:tr>
            <w:tr w:rsidR="002B775B" w14:paraId="7A71DD1C" w14:textId="77777777" w:rsidTr="002B775B">
              <w:tc>
                <w:tcPr>
                  <w:tcW w:w="1375" w:type="dxa"/>
                </w:tcPr>
                <w:p w14:paraId="174BE3F4" w14:textId="4F87A56A" w:rsidR="002B775B" w:rsidRDefault="002B775B" w:rsidP="002B775B">
                  <w:r w:rsidRPr="00E51E43">
                    <w:t>1996</w:t>
                  </w:r>
                  <w:r>
                    <w:t xml:space="preserve"> - dosud</w:t>
                  </w:r>
                </w:p>
              </w:tc>
              <w:tc>
                <w:tcPr>
                  <w:tcW w:w="8080" w:type="dxa"/>
                </w:tcPr>
                <w:p w14:paraId="5574BC8A" w14:textId="1BFCEB7A" w:rsidR="002B775B" w:rsidRDefault="002B775B" w:rsidP="002B775B">
                  <w:r w:rsidRPr="00E51E43">
                    <w:t>Masarykova univerzita v Brně, Ekonomicko-správní fakulta, Katedra podnikového hospodářství (1996-1998 Katedra obchodu)</w:t>
                  </w:r>
                </w:p>
              </w:tc>
            </w:tr>
            <w:tr w:rsidR="002B775B" w14:paraId="1C9A2047" w14:textId="77777777" w:rsidTr="002B775B">
              <w:tc>
                <w:tcPr>
                  <w:tcW w:w="1375" w:type="dxa"/>
                </w:tcPr>
                <w:p w14:paraId="7D3C7959" w14:textId="07A2D59F" w:rsidR="002B775B" w:rsidRDefault="002B775B" w:rsidP="002B775B">
                  <w:proofErr w:type="gramStart"/>
                  <w:r w:rsidRPr="00E51E43">
                    <w:t>2009 – 2013</w:t>
                  </w:r>
                  <w:proofErr w:type="gramEnd"/>
                </w:p>
              </w:tc>
              <w:tc>
                <w:tcPr>
                  <w:tcW w:w="8080" w:type="dxa"/>
                </w:tcPr>
                <w:p w14:paraId="1408470B" w14:textId="0CE9E5B2" w:rsidR="002B775B" w:rsidRDefault="002B775B" w:rsidP="002B775B">
                  <w:r w:rsidRPr="00E51E43">
                    <w:t>Vysoká škola obchodní a hotelová, Brno</w:t>
                  </w:r>
                </w:p>
              </w:tc>
            </w:tr>
            <w:tr w:rsidR="002B775B" w14:paraId="54B7EE9C" w14:textId="77777777" w:rsidTr="002B775B">
              <w:tc>
                <w:tcPr>
                  <w:tcW w:w="1375" w:type="dxa"/>
                </w:tcPr>
                <w:p w14:paraId="5FD50EDF" w14:textId="4CA9512B" w:rsidR="002B775B" w:rsidRDefault="002B775B" w:rsidP="002B775B">
                  <w:proofErr w:type="gramStart"/>
                  <w:r w:rsidRPr="00E51E43">
                    <w:t>2014 - 2020</w:t>
                  </w:r>
                  <w:proofErr w:type="gramEnd"/>
                </w:p>
              </w:tc>
              <w:tc>
                <w:tcPr>
                  <w:tcW w:w="8080" w:type="dxa"/>
                </w:tcPr>
                <w:p w14:paraId="0BA85B01" w14:textId="169BAAE7" w:rsidR="002B775B" w:rsidRDefault="002B775B" w:rsidP="002B775B">
                  <w:r w:rsidRPr="00E51E43">
                    <w:t>Vysoká škola polytechnická Jihlava</w:t>
                  </w:r>
                </w:p>
              </w:tc>
            </w:tr>
            <w:tr w:rsidR="002B775B" w14:paraId="26D5DF6A" w14:textId="77777777" w:rsidTr="002B775B">
              <w:tc>
                <w:tcPr>
                  <w:tcW w:w="1375" w:type="dxa"/>
                </w:tcPr>
                <w:p w14:paraId="2F49A7D2" w14:textId="100C5550" w:rsidR="002B775B" w:rsidRDefault="002B775B" w:rsidP="002B775B">
                  <w:r>
                    <w:t>2020 - dosud</w:t>
                  </w:r>
                </w:p>
              </w:tc>
              <w:tc>
                <w:tcPr>
                  <w:tcW w:w="8080" w:type="dxa"/>
                </w:tcPr>
                <w:p w14:paraId="37B7F244" w14:textId="00BED541" w:rsidR="002B775B" w:rsidRDefault="002B775B" w:rsidP="002B775B">
                  <w:r w:rsidRPr="00E51E43">
                    <w:t>Univerzita Tomáše Bati ve Zlíně</w:t>
                  </w:r>
                  <w:r>
                    <w:t>, Fakulta managementu a ekonomiky, Ústav managementu a marketingu</w:t>
                  </w:r>
                </w:p>
              </w:tc>
            </w:tr>
          </w:tbl>
          <w:p w14:paraId="3654A890" w14:textId="3677BE86" w:rsidR="002E5507" w:rsidRPr="0045726A" w:rsidRDefault="002E5507" w:rsidP="002B775B">
            <w:pPr>
              <w:ind w:left="1096" w:hanging="1134"/>
              <w:rPr>
                <w:color w:val="3A3A3A"/>
              </w:rPr>
            </w:pPr>
          </w:p>
        </w:tc>
      </w:tr>
      <w:tr w:rsidR="002E5507" w14:paraId="2242323D" w14:textId="77777777" w:rsidTr="002E5507">
        <w:trPr>
          <w:trHeight w:val="250"/>
        </w:trPr>
        <w:tc>
          <w:tcPr>
            <w:tcW w:w="9900" w:type="dxa"/>
            <w:gridSpan w:val="11"/>
            <w:shd w:val="clear" w:color="auto" w:fill="F7CAAC"/>
          </w:tcPr>
          <w:p w14:paraId="13F111BD" w14:textId="77777777" w:rsidR="002E5507" w:rsidRDefault="002E5507" w:rsidP="002E5507">
            <w:pPr>
              <w:jc w:val="both"/>
            </w:pPr>
            <w:r>
              <w:rPr>
                <w:b/>
              </w:rPr>
              <w:t>Zkušenosti s vedením kvalifikačních a rigorózních prací</w:t>
            </w:r>
          </w:p>
        </w:tc>
      </w:tr>
      <w:tr w:rsidR="002E5507" w14:paraId="29490AD9" w14:textId="77777777" w:rsidTr="002B775B">
        <w:trPr>
          <w:trHeight w:val="753"/>
        </w:trPr>
        <w:tc>
          <w:tcPr>
            <w:tcW w:w="9900" w:type="dxa"/>
            <w:gridSpan w:val="11"/>
          </w:tcPr>
          <w:p w14:paraId="608E18F0" w14:textId="77777777" w:rsidR="002E5507" w:rsidRDefault="002E5507" w:rsidP="002E5507">
            <w:pPr>
              <w:jc w:val="both"/>
            </w:pPr>
            <w:r>
              <w:t>Počet vedených bakalářských prací - 90</w:t>
            </w:r>
          </w:p>
          <w:p w14:paraId="465F93AB" w14:textId="77777777" w:rsidR="002E5507" w:rsidRDefault="002E5507" w:rsidP="002E5507">
            <w:pPr>
              <w:jc w:val="both"/>
            </w:pPr>
            <w:r>
              <w:t>Počet vedených diplomových prací - 191</w:t>
            </w:r>
          </w:p>
          <w:p w14:paraId="5BB0D0D9" w14:textId="77777777" w:rsidR="002E5507" w:rsidRDefault="002E5507" w:rsidP="002E5507">
            <w:pPr>
              <w:jc w:val="both"/>
            </w:pPr>
            <w:r>
              <w:t>Počet vedených disertačních prací - 3</w:t>
            </w:r>
          </w:p>
        </w:tc>
      </w:tr>
      <w:tr w:rsidR="002E5507" w14:paraId="4E8AC8D2" w14:textId="77777777" w:rsidTr="002E5507">
        <w:trPr>
          <w:cantSplit/>
        </w:trPr>
        <w:tc>
          <w:tcPr>
            <w:tcW w:w="3361" w:type="dxa"/>
            <w:gridSpan w:val="2"/>
            <w:tcBorders>
              <w:top w:val="single" w:sz="12" w:space="0" w:color="auto"/>
            </w:tcBorders>
            <w:shd w:val="clear" w:color="auto" w:fill="F7CAAC"/>
          </w:tcPr>
          <w:p w14:paraId="7231DD87"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7E0C74CE"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3EEA1146"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4A58FCF" w14:textId="77777777" w:rsidR="002E5507" w:rsidRDefault="002E5507" w:rsidP="002E5507">
            <w:pPr>
              <w:jc w:val="both"/>
              <w:rPr>
                <w:b/>
              </w:rPr>
            </w:pPr>
            <w:r>
              <w:rPr>
                <w:b/>
              </w:rPr>
              <w:t>Ohlasy publikací</w:t>
            </w:r>
          </w:p>
        </w:tc>
      </w:tr>
      <w:tr w:rsidR="002E5507" w14:paraId="309C68B0" w14:textId="77777777" w:rsidTr="002E5507">
        <w:trPr>
          <w:cantSplit/>
        </w:trPr>
        <w:tc>
          <w:tcPr>
            <w:tcW w:w="3361" w:type="dxa"/>
            <w:gridSpan w:val="2"/>
          </w:tcPr>
          <w:p w14:paraId="3D470B36" w14:textId="77777777" w:rsidR="002E5507" w:rsidRDefault="002E5507" w:rsidP="002E5507">
            <w:pPr>
              <w:jc w:val="both"/>
            </w:pPr>
            <w:r>
              <w:t>Podniková ekonomika a management</w:t>
            </w:r>
          </w:p>
        </w:tc>
        <w:tc>
          <w:tcPr>
            <w:tcW w:w="2254" w:type="dxa"/>
            <w:gridSpan w:val="2"/>
          </w:tcPr>
          <w:p w14:paraId="6985F82C" w14:textId="77777777" w:rsidR="002E5507" w:rsidRDefault="002E5507" w:rsidP="002E5507">
            <w:pPr>
              <w:jc w:val="both"/>
            </w:pPr>
            <w:r>
              <w:t>2014</w:t>
            </w:r>
          </w:p>
        </w:tc>
        <w:tc>
          <w:tcPr>
            <w:tcW w:w="2257" w:type="dxa"/>
            <w:gridSpan w:val="4"/>
            <w:tcBorders>
              <w:right w:val="single" w:sz="12" w:space="0" w:color="auto"/>
            </w:tcBorders>
          </w:tcPr>
          <w:p w14:paraId="538E9CDB" w14:textId="77777777" w:rsidR="002E5507" w:rsidRDefault="002E5507" w:rsidP="002E5507">
            <w:pPr>
              <w:jc w:val="both"/>
            </w:pPr>
            <w:r>
              <w:t>Masarykova univerzita</w:t>
            </w:r>
          </w:p>
        </w:tc>
        <w:tc>
          <w:tcPr>
            <w:tcW w:w="635" w:type="dxa"/>
            <w:tcBorders>
              <w:left w:val="single" w:sz="12" w:space="0" w:color="auto"/>
            </w:tcBorders>
            <w:shd w:val="clear" w:color="auto" w:fill="F7CAAC"/>
          </w:tcPr>
          <w:p w14:paraId="2124547A" w14:textId="77777777" w:rsidR="002E5507" w:rsidRDefault="002E5507" w:rsidP="002E5507">
            <w:pPr>
              <w:jc w:val="both"/>
            </w:pPr>
            <w:r>
              <w:rPr>
                <w:b/>
              </w:rPr>
              <w:t>WOS</w:t>
            </w:r>
          </w:p>
        </w:tc>
        <w:tc>
          <w:tcPr>
            <w:tcW w:w="696" w:type="dxa"/>
            <w:shd w:val="clear" w:color="auto" w:fill="F7CAAC"/>
          </w:tcPr>
          <w:p w14:paraId="09C99AC6" w14:textId="77777777" w:rsidR="002E5507" w:rsidRDefault="002E5507" w:rsidP="002E5507">
            <w:pPr>
              <w:jc w:val="both"/>
              <w:rPr>
                <w:sz w:val="18"/>
              </w:rPr>
            </w:pPr>
            <w:r>
              <w:rPr>
                <w:b/>
                <w:sz w:val="18"/>
              </w:rPr>
              <w:t>Scopus</w:t>
            </w:r>
          </w:p>
        </w:tc>
        <w:tc>
          <w:tcPr>
            <w:tcW w:w="697" w:type="dxa"/>
            <w:shd w:val="clear" w:color="auto" w:fill="F7CAAC"/>
          </w:tcPr>
          <w:p w14:paraId="1643583A" w14:textId="77777777" w:rsidR="002E5507" w:rsidRDefault="002E5507" w:rsidP="002E5507">
            <w:pPr>
              <w:jc w:val="both"/>
            </w:pPr>
            <w:r>
              <w:rPr>
                <w:b/>
                <w:sz w:val="18"/>
              </w:rPr>
              <w:t>ostatní</w:t>
            </w:r>
          </w:p>
        </w:tc>
      </w:tr>
      <w:tr w:rsidR="002E5507" w14:paraId="0E503A3D" w14:textId="77777777" w:rsidTr="002E5507">
        <w:trPr>
          <w:cantSplit/>
          <w:trHeight w:val="70"/>
        </w:trPr>
        <w:tc>
          <w:tcPr>
            <w:tcW w:w="3361" w:type="dxa"/>
            <w:gridSpan w:val="2"/>
            <w:shd w:val="clear" w:color="auto" w:fill="F7CAAC"/>
          </w:tcPr>
          <w:p w14:paraId="7B68E394" w14:textId="77777777" w:rsidR="002E5507" w:rsidRDefault="002E5507" w:rsidP="002E5507">
            <w:pPr>
              <w:jc w:val="both"/>
            </w:pPr>
            <w:r>
              <w:rPr>
                <w:b/>
              </w:rPr>
              <w:t>Obor jmenovacího řízení</w:t>
            </w:r>
          </w:p>
        </w:tc>
        <w:tc>
          <w:tcPr>
            <w:tcW w:w="2254" w:type="dxa"/>
            <w:gridSpan w:val="2"/>
            <w:shd w:val="clear" w:color="auto" w:fill="F7CAAC"/>
          </w:tcPr>
          <w:p w14:paraId="01EF9516"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5F372B42"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62835AA5" w14:textId="77777777" w:rsidR="002E5507" w:rsidRDefault="002E5507" w:rsidP="002E5507">
            <w:pPr>
              <w:jc w:val="both"/>
              <w:rPr>
                <w:b/>
              </w:rPr>
            </w:pPr>
            <w:r>
              <w:rPr>
                <w:b/>
              </w:rPr>
              <w:t>28</w:t>
            </w:r>
          </w:p>
        </w:tc>
        <w:tc>
          <w:tcPr>
            <w:tcW w:w="696" w:type="dxa"/>
            <w:vMerge w:val="restart"/>
          </w:tcPr>
          <w:p w14:paraId="64394A59" w14:textId="77777777" w:rsidR="002E5507" w:rsidRDefault="002E5507" w:rsidP="002E5507">
            <w:pPr>
              <w:jc w:val="both"/>
              <w:rPr>
                <w:b/>
              </w:rPr>
            </w:pPr>
            <w:r>
              <w:rPr>
                <w:b/>
              </w:rPr>
              <w:t>29</w:t>
            </w:r>
          </w:p>
        </w:tc>
        <w:tc>
          <w:tcPr>
            <w:tcW w:w="697" w:type="dxa"/>
            <w:vMerge w:val="restart"/>
          </w:tcPr>
          <w:p w14:paraId="04E63371" w14:textId="77777777" w:rsidR="002E5507" w:rsidRDefault="002E5507" w:rsidP="002E5507">
            <w:pPr>
              <w:jc w:val="both"/>
              <w:rPr>
                <w:b/>
              </w:rPr>
            </w:pPr>
            <w:r>
              <w:rPr>
                <w:b/>
              </w:rPr>
              <w:t>528</w:t>
            </w:r>
          </w:p>
        </w:tc>
      </w:tr>
      <w:tr w:rsidR="002E5507" w14:paraId="0BCDF048" w14:textId="77777777" w:rsidTr="002E5507">
        <w:trPr>
          <w:trHeight w:val="205"/>
        </w:trPr>
        <w:tc>
          <w:tcPr>
            <w:tcW w:w="3361" w:type="dxa"/>
            <w:gridSpan w:val="2"/>
          </w:tcPr>
          <w:p w14:paraId="36D6F4E0" w14:textId="77777777" w:rsidR="002E5507" w:rsidRDefault="002E5507" w:rsidP="002E5507">
            <w:pPr>
              <w:jc w:val="both"/>
            </w:pPr>
          </w:p>
        </w:tc>
        <w:tc>
          <w:tcPr>
            <w:tcW w:w="2254" w:type="dxa"/>
            <w:gridSpan w:val="2"/>
          </w:tcPr>
          <w:p w14:paraId="6F7D107C" w14:textId="77777777" w:rsidR="002E5507" w:rsidRDefault="002E5507" w:rsidP="002E5507">
            <w:pPr>
              <w:jc w:val="both"/>
            </w:pPr>
          </w:p>
        </w:tc>
        <w:tc>
          <w:tcPr>
            <w:tcW w:w="2257" w:type="dxa"/>
            <w:gridSpan w:val="4"/>
            <w:tcBorders>
              <w:right w:val="single" w:sz="12" w:space="0" w:color="auto"/>
            </w:tcBorders>
          </w:tcPr>
          <w:p w14:paraId="2BEE6075" w14:textId="77777777" w:rsidR="002E5507" w:rsidRDefault="002E5507" w:rsidP="002E5507">
            <w:pPr>
              <w:jc w:val="both"/>
            </w:pPr>
          </w:p>
        </w:tc>
        <w:tc>
          <w:tcPr>
            <w:tcW w:w="635" w:type="dxa"/>
            <w:vMerge/>
            <w:tcBorders>
              <w:left w:val="single" w:sz="12" w:space="0" w:color="auto"/>
            </w:tcBorders>
            <w:vAlign w:val="center"/>
          </w:tcPr>
          <w:p w14:paraId="72F72245" w14:textId="77777777" w:rsidR="002E5507" w:rsidRDefault="002E5507" w:rsidP="002E5507">
            <w:pPr>
              <w:rPr>
                <w:b/>
              </w:rPr>
            </w:pPr>
          </w:p>
        </w:tc>
        <w:tc>
          <w:tcPr>
            <w:tcW w:w="696" w:type="dxa"/>
            <w:vMerge/>
            <w:vAlign w:val="center"/>
          </w:tcPr>
          <w:p w14:paraId="0DEAB2FF" w14:textId="77777777" w:rsidR="002E5507" w:rsidRDefault="002E5507" w:rsidP="002E5507">
            <w:pPr>
              <w:rPr>
                <w:b/>
              </w:rPr>
            </w:pPr>
          </w:p>
        </w:tc>
        <w:tc>
          <w:tcPr>
            <w:tcW w:w="697" w:type="dxa"/>
            <w:vMerge/>
            <w:vAlign w:val="center"/>
          </w:tcPr>
          <w:p w14:paraId="7FE192E9" w14:textId="77777777" w:rsidR="002E5507" w:rsidRDefault="002E5507" w:rsidP="002E5507">
            <w:pPr>
              <w:rPr>
                <w:b/>
              </w:rPr>
            </w:pPr>
          </w:p>
        </w:tc>
      </w:tr>
      <w:tr w:rsidR="002E5507" w14:paraId="4C7384AA" w14:textId="77777777" w:rsidTr="002E5507">
        <w:tc>
          <w:tcPr>
            <w:tcW w:w="9900" w:type="dxa"/>
            <w:gridSpan w:val="11"/>
            <w:shd w:val="clear" w:color="auto" w:fill="F7CAAC"/>
          </w:tcPr>
          <w:p w14:paraId="7687A28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946FC5" w14:paraId="409A47A2" w14:textId="77777777" w:rsidTr="002E5507">
        <w:trPr>
          <w:trHeight w:val="2347"/>
        </w:trPr>
        <w:tc>
          <w:tcPr>
            <w:tcW w:w="9900" w:type="dxa"/>
            <w:gridSpan w:val="11"/>
            <w:shd w:val="clear" w:color="auto" w:fill="auto"/>
          </w:tcPr>
          <w:p w14:paraId="06B54368" w14:textId="3529959B" w:rsidR="002E5507" w:rsidRPr="002B775B" w:rsidRDefault="002E5507" w:rsidP="002E5507">
            <w:pPr>
              <w:jc w:val="both"/>
              <w:rPr>
                <w:color w:val="0D0D0D" w:themeColor="text1" w:themeTint="F2"/>
                <w:shd w:val="clear" w:color="auto" w:fill="F9F9F9"/>
              </w:rPr>
            </w:pPr>
            <w:r w:rsidRPr="002B775B">
              <w:rPr>
                <w:bCs/>
                <w:color w:val="0D0D0D" w:themeColor="text1" w:themeTint="F2"/>
                <w:shd w:val="clear" w:color="auto" w:fill="F9F9F9"/>
              </w:rPr>
              <w:t>KLAPALOVÁ, A</w:t>
            </w:r>
            <w:r w:rsidRPr="002B775B">
              <w:rPr>
                <w:color w:val="0D0D0D" w:themeColor="text1" w:themeTint="F2"/>
                <w:shd w:val="clear" w:color="auto" w:fill="F9F9F9"/>
              </w:rPr>
              <w:t>., ŠKAPA, R. a kol. </w:t>
            </w:r>
            <w:r w:rsidRPr="002B775B">
              <w:rPr>
                <w:i/>
                <w:iCs/>
                <w:color w:val="0D0D0D" w:themeColor="text1" w:themeTint="F2"/>
                <w:shd w:val="clear" w:color="auto" w:fill="F9F9F9"/>
              </w:rPr>
              <w:t>D2.2-Circular business model development and implementation plan</w:t>
            </w:r>
            <w:r w:rsidRPr="002B775B">
              <w:rPr>
                <w:color w:val="0D0D0D" w:themeColor="text1" w:themeTint="F2"/>
                <w:shd w:val="clear" w:color="auto" w:fill="F9F9F9"/>
              </w:rPr>
              <w:t>. 1st ed. Brno: European Commission, 2020. 203 s.</w:t>
            </w:r>
            <w:r w:rsidR="002B775B">
              <w:rPr>
                <w:color w:val="0D0D0D" w:themeColor="text1" w:themeTint="F2"/>
                <w:shd w:val="clear" w:color="auto" w:fill="F9F9F9"/>
              </w:rPr>
              <w:t xml:space="preserve"> </w:t>
            </w:r>
            <w:hyperlink r:id="rId43" w:history="1">
              <w:r w:rsidR="00290603" w:rsidRPr="00125D99">
                <w:rPr>
                  <w:rStyle w:val="Hypertextovodkaz"/>
                  <w:shd w:val="clear" w:color="auto" w:fill="F9F9F9"/>
                </w:rPr>
                <w:t>https://is.muni.cz/publication/1795144</w:t>
              </w:r>
            </w:hyperlink>
            <w:r w:rsidR="00290603">
              <w:rPr>
                <w:color w:val="0D0D0D" w:themeColor="text1" w:themeTint="F2"/>
                <w:shd w:val="clear" w:color="auto" w:fill="F9F9F9"/>
              </w:rPr>
              <w:t xml:space="preserve"> (</w:t>
            </w:r>
            <w:proofErr w:type="gramStart"/>
            <w:r w:rsidR="00290603">
              <w:rPr>
                <w:color w:val="0D0D0D" w:themeColor="text1" w:themeTint="F2"/>
                <w:shd w:val="clear" w:color="auto" w:fill="F9F9F9"/>
              </w:rPr>
              <w:t>50%</w:t>
            </w:r>
            <w:proofErr w:type="gramEnd"/>
            <w:r w:rsidR="00290603">
              <w:rPr>
                <w:color w:val="0D0D0D" w:themeColor="text1" w:themeTint="F2"/>
                <w:shd w:val="clear" w:color="auto" w:fill="F9F9F9"/>
              </w:rPr>
              <w:t>)</w:t>
            </w:r>
          </w:p>
          <w:p w14:paraId="72E7917E" w14:textId="57C99870" w:rsidR="002E5507" w:rsidRDefault="002E5507" w:rsidP="002E5507">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Customer product returns – feedback and knowledge management. </w:t>
            </w:r>
            <w:r w:rsidRPr="002B775B">
              <w:rPr>
                <w:i/>
                <w:iCs/>
                <w:color w:val="0D0D0D" w:themeColor="text1" w:themeTint="F2"/>
              </w:rPr>
              <w:t>Measuring Business Excellence</w:t>
            </w:r>
            <w:r w:rsidRPr="002B775B">
              <w:rPr>
                <w:color w:val="0D0D0D" w:themeColor="text1" w:themeTint="F2"/>
              </w:rPr>
              <w:t xml:space="preserve">. 2019, </w:t>
            </w:r>
            <w:r w:rsidR="00DF40B3">
              <w:rPr>
                <w:color w:val="0D0D0D" w:themeColor="text1" w:themeTint="F2"/>
              </w:rPr>
              <w:t>Vol</w:t>
            </w:r>
            <w:r w:rsidRPr="002B775B">
              <w:rPr>
                <w:color w:val="0D0D0D" w:themeColor="text1" w:themeTint="F2"/>
              </w:rPr>
              <w:t xml:space="preserve">. 23, </w:t>
            </w:r>
            <w:r w:rsidR="00DF40B3">
              <w:rPr>
                <w:color w:val="0D0D0D" w:themeColor="text1" w:themeTint="F2"/>
              </w:rPr>
              <w:t>Issue</w:t>
            </w:r>
            <w:r w:rsidRPr="002B775B">
              <w:rPr>
                <w:color w:val="0D0D0D" w:themeColor="text1" w:themeTint="F2"/>
              </w:rPr>
              <w:t xml:space="preserve"> 2, </w:t>
            </w:r>
            <w:r w:rsidR="00DF40B3">
              <w:rPr>
                <w:color w:val="0D0D0D" w:themeColor="text1" w:themeTint="F2"/>
              </w:rPr>
              <w:t>pp</w:t>
            </w:r>
            <w:r w:rsidRPr="002B775B">
              <w:rPr>
                <w:color w:val="0D0D0D" w:themeColor="text1" w:themeTint="F2"/>
              </w:rPr>
              <w:t>. 149-164. ISSN 1368-3047. doi:10.1108/MBE-11-2018-0099.</w:t>
            </w:r>
          </w:p>
          <w:p w14:paraId="57B9F693" w14:textId="7FDAF367" w:rsidR="008A4C0B" w:rsidRPr="002B775B" w:rsidRDefault="008A4C0B" w:rsidP="002E5507">
            <w:pPr>
              <w:jc w:val="both"/>
              <w:rPr>
                <w:color w:val="0D0D0D" w:themeColor="text1" w:themeTint="F2"/>
                <w:shd w:val="clear" w:color="auto" w:fill="F9F9F9"/>
              </w:rPr>
            </w:pPr>
            <w:r w:rsidRPr="008A4C0B">
              <w:rPr>
                <w:color w:val="0D0D0D" w:themeColor="text1" w:themeTint="F2"/>
                <w:shd w:val="clear" w:color="auto" w:fill="F9F9F9"/>
              </w:rPr>
              <w:t xml:space="preserve">KLAPALOVÁ, A. How Knowledge Management is Approached in Circular Economy Academic Research? In </w:t>
            </w:r>
            <w:r w:rsidRPr="008A4C0B">
              <w:rPr>
                <w:i/>
                <w:color w:val="0D0D0D" w:themeColor="text1" w:themeTint="F2"/>
                <w:shd w:val="clear" w:color="auto" w:fill="F9F9F9"/>
              </w:rPr>
              <w:t>Proceedings from the 14th International Forum on Knowledge Assets Dynamics: Knowledge Ecosystems and Growth</w:t>
            </w:r>
            <w:r w:rsidRPr="008A4C0B">
              <w:rPr>
                <w:color w:val="0D0D0D" w:themeColor="text1" w:themeTint="F2"/>
                <w:shd w:val="clear" w:color="auto" w:fill="F9F9F9"/>
              </w:rPr>
              <w:t xml:space="preserve">. Matera, Italy: IKAM, University of Basilicata, 2019. </w:t>
            </w:r>
            <w:r w:rsidR="00DF40B3">
              <w:rPr>
                <w:color w:val="0D0D0D" w:themeColor="text1" w:themeTint="F2"/>
                <w:shd w:val="clear" w:color="auto" w:fill="F9F9F9"/>
              </w:rPr>
              <w:t>pp</w:t>
            </w:r>
            <w:r w:rsidRPr="008A4C0B">
              <w:rPr>
                <w:color w:val="0D0D0D" w:themeColor="text1" w:themeTint="F2"/>
                <w:shd w:val="clear" w:color="auto" w:fill="F9F9F9"/>
              </w:rPr>
              <w:t xml:space="preserve">. 653-663. ISBN 978-88-96687-12-3. </w:t>
            </w:r>
          </w:p>
          <w:p w14:paraId="38C58F20" w14:textId="0BEA76A8" w:rsidR="002E5507" w:rsidRPr="002B775B" w:rsidRDefault="002E5507" w:rsidP="002E5507">
            <w:pPr>
              <w:jc w:val="both"/>
              <w:rPr>
                <w:color w:val="0D0D0D" w:themeColor="text1" w:themeTint="F2"/>
                <w:shd w:val="clear" w:color="auto" w:fill="F9F9F9"/>
              </w:rPr>
            </w:pPr>
            <w:r w:rsidRPr="002B775B">
              <w:rPr>
                <w:color w:val="0D0D0D" w:themeColor="text1" w:themeTint="F2"/>
              </w:rPr>
              <w:t>KLAPALOVÁ, A., ŠKAPA, R. a kol.</w:t>
            </w:r>
            <w:r w:rsidRPr="002B775B">
              <w:rPr>
                <w:color w:val="0D0D0D" w:themeColor="text1" w:themeTint="F2"/>
                <w:shd w:val="clear" w:color="auto" w:fill="F9F9F9"/>
              </w:rPr>
              <w:t> </w:t>
            </w:r>
            <w:r w:rsidRPr="002B775B">
              <w:rPr>
                <w:i/>
                <w:iCs/>
                <w:color w:val="0D0D0D" w:themeColor="text1" w:themeTint="F2"/>
                <w:shd w:val="clear" w:color="auto" w:fill="F9F9F9"/>
              </w:rPr>
              <w:t>D 2.1 Demonstrator baseline and market characteristics report</w:t>
            </w:r>
            <w:r w:rsidRPr="002B775B">
              <w:rPr>
                <w:color w:val="0D0D0D" w:themeColor="text1" w:themeTint="F2"/>
                <w:shd w:val="clear" w:color="auto" w:fill="F9F9F9"/>
              </w:rPr>
              <w:t>. 1st ed. Brno: European Commission, 2019. 238 s.</w:t>
            </w:r>
            <w:r w:rsidR="002B775B">
              <w:rPr>
                <w:color w:val="0D0D0D" w:themeColor="text1" w:themeTint="F2"/>
                <w:shd w:val="clear" w:color="auto" w:fill="F9F9F9"/>
              </w:rPr>
              <w:t xml:space="preserve"> </w:t>
            </w:r>
            <w:hyperlink r:id="rId44" w:anchor=".YYkpXWDMKUm" w:history="1">
              <w:r w:rsidR="00290603" w:rsidRPr="00125D99">
                <w:rPr>
                  <w:rStyle w:val="Hypertextovodkaz"/>
                  <w:shd w:val="clear" w:color="auto" w:fill="F9F9F9"/>
                </w:rPr>
                <w:t>https://zenodo.org/record/3386436#.YYkpXWDMKUm</w:t>
              </w:r>
            </w:hyperlink>
            <w:r w:rsidR="00290603">
              <w:rPr>
                <w:color w:val="0D0D0D" w:themeColor="text1" w:themeTint="F2"/>
                <w:shd w:val="clear" w:color="auto" w:fill="F9F9F9"/>
              </w:rPr>
              <w:t xml:space="preserve"> (</w:t>
            </w:r>
            <w:proofErr w:type="gramStart"/>
            <w:r w:rsidR="00290603">
              <w:rPr>
                <w:color w:val="0D0D0D" w:themeColor="text1" w:themeTint="F2"/>
                <w:shd w:val="clear" w:color="auto" w:fill="F9F9F9"/>
              </w:rPr>
              <w:t>50%</w:t>
            </w:r>
            <w:proofErr w:type="gramEnd"/>
            <w:r w:rsidR="00290603">
              <w:rPr>
                <w:color w:val="0D0D0D" w:themeColor="text1" w:themeTint="F2"/>
                <w:shd w:val="clear" w:color="auto" w:fill="F9F9F9"/>
              </w:rPr>
              <w:t>)</w:t>
            </w:r>
          </w:p>
          <w:p w14:paraId="6392E069" w14:textId="0232E77E" w:rsidR="008A4C0B" w:rsidRDefault="002E5507" w:rsidP="002E5507">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Employee-driven innovation and reverse supply chain management. </w:t>
            </w:r>
            <w:r w:rsidRPr="002B775B">
              <w:rPr>
                <w:i/>
                <w:iCs/>
                <w:color w:val="0D0D0D" w:themeColor="text1" w:themeTint="F2"/>
              </w:rPr>
              <w:t>International Journal of Entrepreneurship and Innovation Management</w:t>
            </w:r>
            <w:r w:rsidRPr="002B775B">
              <w:rPr>
                <w:color w:val="0D0D0D" w:themeColor="text1" w:themeTint="F2"/>
              </w:rPr>
              <w:t xml:space="preserve">. 2018, </w:t>
            </w:r>
            <w:r w:rsidR="00DF40B3">
              <w:rPr>
                <w:color w:val="0D0D0D" w:themeColor="text1" w:themeTint="F2"/>
              </w:rPr>
              <w:t>Vol</w:t>
            </w:r>
            <w:r w:rsidRPr="002B775B">
              <w:rPr>
                <w:color w:val="0D0D0D" w:themeColor="text1" w:themeTint="F2"/>
              </w:rPr>
              <w:t xml:space="preserve">. 22, </w:t>
            </w:r>
            <w:r w:rsidR="0092759C">
              <w:rPr>
                <w:color w:val="0D0D0D" w:themeColor="text1" w:themeTint="F2"/>
              </w:rPr>
              <w:t xml:space="preserve">Issue </w:t>
            </w:r>
            <w:r w:rsidRPr="002B775B">
              <w:rPr>
                <w:color w:val="0D0D0D" w:themeColor="text1" w:themeTint="F2"/>
              </w:rPr>
              <w:t xml:space="preserve">4-5, </w:t>
            </w:r>
            <w:r w:rsidR="0092759C">
              <w:rPr>
                <w:color w:val="0D0D0D" w:themeColor="text1" w:themeTint="F2"/>
              </w:rPr>
              <w:t>pp</w:t>
            </w:r>
            <w:r w:rsidRPr="002B775B">
              <w:rPr>
                <w:color w:val="0D0D0D" w:themeColor="text1" w:themeTint="F2"/>
              </w:rPr>
              <w:t>. 489-510. ISSN </w:t>
            </w:r>
            <w:proofErr w:type="gramStart"/>
            <w:r w:rsidRPr="002B775B">
              <w:rPr>
                <w:color w:val="0D0D0D" w:themeColor="text1" w:themeTint="F2"/>
              </w:rPr>
              <w:t>1368-275X</w:t>
            </w:r>
            <w:proofErr w:type="gramEnd"/>
            <w:r w:rsidRPr="002B775B">
              <w:rPr>
                <w:color w:val="0D0D0D" w:themeColor="text1" w:themeTint="F2"/>
              </w:rPr>
              <w:t xml:space="preserve">. </w:t>
            </w:r>
          </w:p>
          <w:p w14:paraId="0E109E50" w14:textId="077C7753" w:rsidR="002E5507" w:rsidRDefault="002E5507" w:rsidP="002E5507">
            <w:pPr>
              <w:jc w:val="both"/>
              <w:rPr>
                <w:color w:val="0D0D0D" w:themeColor="text1" w:themeTint="F2"/>
              </w:rPr>
            </w:pPr>
            <w:r w:rsidRPr="002B775B">
              <w:rPr>
                <w:color w:val="0D0D0D" w:themeColor="text1" w:themeTint="F2"/>
              </w:rPr>
              <w:t>doi:10.1504/IJEIM.2018.10013642.</w:t>
            </w:r>
          </w:p>
          <w:p w14:paraId="4CFA54E3" w14:textId="77777777" w:rsidR="009663F4" w:rsidRDefault="009663F4" w:rsidP="002E5507">
            <w:pPr>
              <w:jc w:val="both"/>
              <w:rPr>
                <w:color w:val="0D0D0D" w:themeColor="text1" w:themeTint="F2"/>
              </w:rPr>
            </w:pPr>
          </w:p>
          <w:p w14:paraId="52F29DBD" w14:textId="0FBDEF6B" w:rsidR="002E5507" w:rsidRPr="009663F4" w:rsidRDefault="009663F4" w:rsidP="009663F4">
            <w:pPr>
              <w:jc w:val="both"/>
              <w:rPr>
                <w:color w:val="0D0D0D" w:themeColor="text1" w:themeTint="F2"/>
              </w:rPr>
            </w:pPr>
            <w:r>
              <w:rPr>
                <w:color w:val="0D0D0D" w:themeColor="text1" w:themeTint="F2"/>
              </w:rPr>
              <w:t>člen Editorial Advisory Board – Journal of Global Hospitality and Tourism</w:t>
            </w:r>
          </w:p>
        </w:tc>
      </w:tr>
      <w:tr w:rsidR="002E5507" w14:paraId="117827EB" w14:textId="77777777" w:rsidTr="002E5507">
        <w:trPr>
          <w:trHeight w:val="218"/>
        </w:trPr>
        <w:tc>
          <w:tcPr>
            <w:tcW w:w="9900" w:type="dxa"/>
            <w:gridSpan w:val="11"/>
            <w:shd w:val="clear" w:color="auto" w:fill="F7CAAC"/>
          </w:tcPr>
          <w:p w14:paraId="79BAE1DF" w14:textId="77777777" w:rsidR="002E5507" w:rsidRDefault="002E5507" w:rsidP="002E5507">
            <w:pPr>
              <w:rPr>
                <w:b/>
              </w:rPr>
            </w:pPr>
            <w:r>
              <w:rPr>
                <w:b/>
              </w:rPr>
              <w:t>Působení v zahraničí</w:t>
            </w:r>
          </w:p>
        </w:tc>
      </w:tr>
      <w:tr w:rsidR="002E5507" w:rsidRPr="0045726A" w14:paraId="15E1E7FC" w14:textId="77777777" w:rsidTr="002E5507">
        <w:trPr>
          <w:trHeight w:val="328"/>
        </w:trPr>
        <w:tc>
          <w:tcPr>
            <w:tcW w:w="9900" w:type="dxa"/>
            <w:gridSpan w:val="11"/>
            <w:shd w:val="clear" w:color="auto" w:fill="auto"/>
          </w:tcPr>
          <w:p w14:paraId="49A0183F" w14:textId="02A5E7F8" w:rsidR="002E5507" w:rsidRPr="009663F4" w:rsidRDefault="002E5507" w:rsidP="009663F4">
            <w:pPr>
              <w:shd w:val="clear" w:color="auto" w:fill="F9F9F9"/>
              <w:rPr>
                <w:szCs w:val="21"/>
              </w:rPr>
            </w:pPr>
            <w:r w:rsidRPr="009663F4">
              <w:rPr>
                <w:szCs w:val="21"/>
              </w:rPr>
              <w:t>1</w:t>
            </w:r>
            <w:r w:rsidR="008A4C0B" w:rsidRPr="009663F4">
              <w:rPr>
                <w:szCs w:val="21"/>
              </w:rPr>
              <w:t>0</w:t>
            </w:r>
            <w:r w:rsidRPr="009663F4">
              <w:rPr>
                <w:szCs w:val="21"/>
              </w:rPr>
              <w:t>/2017 - výukový pobyt na LAMK (Lahti University of Applied Science), Faculty of Business and Hospitality Management), Finsko</w:t>
            </w:r>
          </w:p>
          <w:p w14:paraId="1DCEF35E" w14:textId="77777777" w:rsidR="002E5507" w:rsidRPr="009663F4" w:rsidRDefault="002E5507" w:rsidP="009663F4">
            <w:pPr>
              <w:shd w:val="clear" w:color="auto" w:fill="F9F9F9"/>
              <w:rPr>
                <w:szCs w:val="21"/>
              </w:rPr>
            </w:pPr>
            <w:r w:rsidRPr="009663F4">
              <w:rPr>
                <w:szCs w:val="21"/>
              </w:rPr>
              <w:t>3/2017 - výukový pobyt na UC Leuven-Limburg, Belgie</w:t>
            </w:r>
          </w:p>
          <w:p w14:paraId="275B25C1" w14:textId="77777777" w:rsidR="002E5507" w:rsidRPr="009663F4" w:rsidRDefault="002E5507" w:rsidP="009663F4">
            <w:pPr>
              <w:shd w:val="clear" w:color="auto" w:fill="F9F9F9"/>
              <w:rPr>
                <w:szCs w:val="21"/>
              </w:rPr>
            </w:pPr>
            <w:r w:rsidRPr="009663F4">
              <w:rPr>
                <w:szCs w:val="21"/>
              </w:rPr>
              <w:lastRenderedPageBreak/>
              <w:t>8/2009 - studijní pobyt na Göteborgs universitet, Handelshögskolan, Företagsekonomiska institutionen</w:t>
            </w:r>
          </w:p>
          <w:p w14:paraId="6EC43753" w14:textId="77777777" w:rsidR="002E5507" w:rsidRPr="009663F4" w:rsidRDefault="002E5507" w:rsidP="009663F4">
            <w:pPr>
              <w:shd w:val="clear" w:color="auto" w:fill="F9F9F9"/>
              <w:rPr>
                <w:szCs w:val="21"/>
              </w:rPr>
            </w:pPr>
            <w:r w:rsidRPr="009663F4">
              <w:rPr>
                <w:szCs w:val="21"/>
              </w:rPr>
              <w:t>6/2007 - studijní pobyt na Institutu mezinárodního marketingu Vídeňské univerzity</w:t>
            </w:r>
          </w:p>
          <w:p w14:paraId="788B5FAA" w14:textId="77777777" w:rsidR="002E5507" w:rsidRPr="009663F4" w:rsidRDefault="002E5507" w:rsidP="009663F4">
            <w:pPr>
              <w:shd w:val="clear" w:color="auto" w:fill="F9F9F9"/>
              <w:rPr>
                <w:rFonts w:ascii="Open Sans" w:hAnsi="Open Sans" w:cs="Open Sans"/>
                <w:color w:val="3A3A3A"/>
                <w:szCs w:val="21"/>
              </w:rPr>
            </w:pPr>
            <w:r w:rsidRPr="009663F4">
              <w:rPr>
                <w:szCs w:val="21"/>
              </w:rPr>
              <w:t>8/2000 – studijní pobyt na Institutu ekonomické geografie Vídeňské univerzity</w:t>
            </w:r>
          </w:p>
        </w:tc>
      </w:tr>
      <w:tr w:rsidR="002E5507" w14:paraId="51537650" w14:textId="77777777" w:rsidTr="002F5C54">
        <w:trPr>
          <w:cantSplit/>
          <w:trHeight w:val="142"/>
        </w:trPr>
        <w:tc>
          <w:tcPr>
            <w:tcW w:w="2529" w:type="dxa"/>
            <w:shd w:val="clear" w:color="auto" w:fill="F7CAAC"/>
          </w:tcPr>
          <w:p w14:paraId="168D5F54" w14:textId="77777777" w:rsidR="002E5507" w:rsidRDefault="002E5507" w:rsidP="002E5507">
            <w:pPr>
              <w:jc w:val="both"/>
              <w:rPr>
                <w:b/>
              </w:rPr>
            </w:pPr>
            <w:r>
              <w:rPr>
                <w:b/>
              </w:rPr>
              <w:lastRenderedPageBreak/>
              <w:t xml:space="preserve">Podpis </w:t>
            </w:r>
          </w:p>
        </w:tc>
        <w:tc>
          <w:tcPr>
            <w:tcW w:w="4554" w:type="dxa"/>
            <w:gridSpan w:val="5"/>
          </w:tcPr>
          <w:p w14:paraId="488ED682" w14:textId="77777777" w:rsidR="002E5507" w:rsidRDefault="002E5507" w:rsidP="002E5507">
            <w:pPr>
              <w:jc w:val="both"/>
            </w:pPr>
          </w:p>
        </w:tc>
        <w:tc>
          <w:tcPr>
            <w:tcW w:w="789" w:type="dxa"/>
            <w:gridSpan w:val="2"/>
            <w:shd w:val="clear" w:color="auto" w:fill="F7CAAC"/>
          </w:tcPr>
          <w:p w14:paraId="2AC80D86" w14:textId="77777777" w:rsidR="002E5507" w:rsidRDefault="002E5507" w:rsidP="002E5507">
            <w:pPr>
              <w:jc w:val="both"/>
            </w:pPr>
            <w:r>
              <w:rPr>
                <w:b/>
              </w:rPr>
              <w:t>datum</w:t>
            </w:r>
          </w:p>
        </w:tc>
        <w:tc>
          <w:tcPr>
            <w:tcW w:w="2028" w:type="dxa"/>
            <w:gridSpan w:val="3"/>
          </w:tcPr>
          <w:p w14:paraId="57BB8E6B" w14:textId="2E424B84" w:rsidR="002E5507" w:rsidRDefault="002E5507" w:rsidP="002E5507">
            <w:pPr>
              <w:jc w:val="both"/>
            </w:pPr>
          </w:p>
        </w:tc>
      </w:tr>
    </w:tbl>
    <w:p w14:paraId="09EEB3EE" w14:textId="77777777" w:rsidR="002E5507" w:rsidRDefault="002E5507" w:rsidP="002E5507"/>
    <w:p w14:paraId="25797546" w14:textId="77777777" w:rsidR="002E5507" w:rsidRDefault="002E5507" w:rsidP="002E5507"/>
    <w:p w14:paraId="3F94C0AB" w14:textId="77777777" w:rsidR="002E5507" w:rsidRDefault="002E5507" w:rsidP="002E5507"/>
    <w:p w14:paraId="48B0297A" w14:textId="77777777" w:rsidR="002E5507" w:rsidRDefault="002E5507" w:rsidP="002E5507"/>
    <w:p w14:paraId="2934007E" w14:textId="77777777" w:rsidR="002E5507" w:rsidRDefault="002E5507" w:rsidP="002E5507"/>
    <w:p w14:paraId="4B03AD13" w14:textId="77777777" w:rsidR="002E5507" w:rsidRDefault="002E5507" w:rsidP="002E5507"/>
    <w:p w14:paraId="6713A0CB" w14:textId="77777777" w:rsidR="002E5507" w:rsidRDefault="002E5507" w:rsidP="002E5507"/>
    <w:p w14:paraId="770C855A" w14:textId="77777777" w:rsidR="002E5507" w:rsidRDefault="002E5507" w:rsidP="002E5507"/>
    <w:p w14:paraId="3664C655" w14:textId="77777777" w:rsidR="002E5507" w:rsidRDefault="002E5507" w:rsidP="002E5507"/>
    <w:p w14:paraId="53196F70" w14:textId="77777777" w:rsidR="002E5507" w:rsidRDefault="002E5507" w:rsidP="002E5507"/>
    <w:p w14:paraId="11D4FD3F" w14:textId="77777777" w:rsidR="002E5507" w:rsidRDefault="002E5507" w:rsidP="002E5507"/>
    <w:p w14:paraId="33042065" w14:textId="77777777" w:rsidR="002E5507" w:rsidRDefault="002E5507" w:rsidP="002E5507"/>
    <w:p w14:paraId="405B999C" w14:textId="77777777" w:rsidR="002E5507" w:rsidRDefault="002E5507" w:rsidP="002E5507"/>
    <w:p w14:paraId="1520C420" w14:textId="77777777" w:rsidR="002E5507" w:rsidRDefault="002E5507" w:rsidP="002E5507"/>
    <w:p w14:paraId="2510B9EC" w14:textId="77777777" w:rsidR="002E5507" w:rsidRDefault="002E5507" w:rsidP="002E5507"/>
    <w:p w14:paraId="0DB9525A" w14:textId="77777777" w:rsidR="002E5507" w:rsidRDefault="002E5507" w:rsidP="002E5507"/>
    <w:p w14:paraId="19990257" w14:textId="77777777" w:rsidR="002E5507" w:rsidRDefault="002E5507" w:rsidP="002E5507"/>
    <w:p w14:paraId="1DFB8D90" w14:textId="77777777" w:rsidR="002E5507" w:rsidRDefault="002E5507" w:rsidP="002E5507"/>
    <w:p w14:paraId="56728B80" w14:textId="77777777" w:rsidR="002E5507" w:rsidRDefault="002E5507" w:rsidP="002E5507"/>
    <w:p w14:paraId="035EA491" w14:textId="77777777" w:rsidR="002E5507" w:rsidRDefault="002E5507" w:rsidP="002E5507"/>
    <w:p w14:paraId="60DBF3D7" w14:textId="77777777" w:rsidR="002E5507" w:rsidRDefault="002E5507" w:rsidP="002E5507"/>
    <w:p w14:paraId="71265C8A" w14:textId="77777777" w:rsidR="002E5507" w:rsidRDefault="002E5507" w:rsidP="002E5507"/>
    <w:p w14:paraId="67B90760" w14:textId="77777777" w:rsidR="002E5507" w:rsidRDefault="002E5507" w:rsidP="002E5507"/>
    <w:p w14:paraId="405CE7C9" w14:textId="77777777" w:rsidR="002E5507" w:rsidRDefault="002E5507" w:rsidP="002E5507"/>
    <w:p w14:paraId="4734D1CD" w14:textId="77777777" w:rsidR="002E5507" w:rsidRDefault="002E5507" w:rsidP="002E5507"/>
    <w:p w14:paraId="50617FC3" w14:textId="77777777" w:rsidR="002E5507" w:rsidRDefault="002E5507" w:rsidP="002E5507"/>
    <w:p w14:paraId="476F30F5" w14:textId="77777777" w:rsidR="002E5507" w:rsidRDefault="002E5507" w:rsidP="002E5507"/>
    <w:p w14:paraId="0FB60E09" w14:textId="77777777" w:rsidR="002E5507" w:rsidRDefault="002E5507" w:rsidP="002E5507"/>
    <w:p w14:paraId="56451961" w14:textId="77777777" w:rsidR="002E5507" w:rsidRDefault="002E5507" w:rsidP="002E5507"/>
    <w:p w14:paraId="33EB7B3A" w14:textId="77777777" w:rsidR="002E5507" w:rsidRDefault="002E5507" w:rsidP="002E5507"/>
    <w:p w14:paraId="6BE32381" w14:textId="77777777" w:rsidR="002E5507" w:rsidRDefault="002E5507" w:rsidP="002E5507"/>
    <w:p w14:paraId="03D5F7FD" w14:textId="77777777" w:rsidR="002E5507" w:rsidRDefault="002E5507" w:rsidP="002E5507"/>
    <w:p w14:paraId="42975C95" w14:textId="77777777" w:rsidR="002E5507" w:rsidRDefault="002E5507" w:rsidP="002E5507"/>
    <w:p w14:paraId="43C79865" w14:textId="77777777" w:rsidR="002E5507" w:rsidRDefault="002E5507" w:rsidP="002E5507"/>
    <w:p w14:paraId="5B2E337B" w14:textId="77777777" w:rsidR="002E5507" w:rsidRDefault="002E5507" w:rsidP="002E5507"/>
    <w:p w14:paraId="1679D8E4" w14:textId="77777777" w:rsidR="002E5507" w:rsidRDefault="002E5507" w:rsidP="002E5507"/>
    <w:p w14:paraId="5B82692F" w14:textId="77777777" w:rsidR="002E5507" w:rsidRDefault="002E5507" w:rsidP="002E5507"/>
    <w:p w14:paraId="350A1F6B" w14:textId="77777777" w:rsidR="002E5507" w:rsidRDefault="002E5507" w:rsidP="002E5507"/>
    <w:p w14:paraId="60642290" w14:textId="77777777" w:rsidR="002E5507" w:rsidRDefault="002E5507" w:rsidP="002E5507"/>
    <w:p w14:paraId="7C8ECE38" w14:textId="77777777" w:rsidR="002E5507" w:rsidRDefault="002E5507" w:rsidP="002E5507"/>
    <w:p w14:paraId="0D8A275E" w14:textId="77777777" w:rsidR="002E5507" w:rsidRDefault="002E5507" w:rsidP="002E5507"/>
    <w:p w14:paraId="0814FFB8" w14:textId="77777777" w:rsidR="002E5507" w:rsidRDefault="002E5507" w:rsidP="002E5507"/>
    <w:p w14:paraId="28A2DCA9" w14:textId="77777777" w:rsidR="002E5507" w:rsidRDefault="002E5507" w:rsidP="002E5507"/>
    <w:p w14:paraId="0AF7F652" w14:textId="77777777" w:rsidR="002E5507" w:rsidRDefault="002E5507" w:rsidP="002E5507"/>
    <w:p w14:paraId="65B160BC" w14:textId="77777777" w:rsidR="002E5507" w:rsidRDefault="002E5507" w:rsidP="002E5507"/>
    <w:p w14:paraId="60D8E7EF" w14:textId="77777777" w:rsidR="002E5507" w:rsidRDefault="002E5507" w:rsidP="002E5507"/>
    <w:p w14:paraId="7C469B48" w14:textId="77777777" w:rsidR="002E5507" w:rsidRDefault="002E5507" w:rsidP="002E5507"/>
    <w:p w14:paraId="3BC002BB" w14:textId="77777777" w:rsidR="002E5507" w:rsidRDefault="002E5507" w:rsidP="002E5507"/>
    <w:p w14:paraId="50359739" w14:textId="77777777" w:rsidR="002E5507" w:rsidRDefault="002E5507" w:rsidP="002E5507"/>
    <w:p w14:paraId="32F75700" w14:textId="77777777" w:rsidR="002E5507" w:rsidRDefault="002E5507" w:rsidP="002E5507"/>
    <w:p w14:paraId="4DC124DB" w14:textId="77777777" w:rsidR="008A4C0B" w:rsidRDefault="008A4C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5D6B4592" w14:textId="77777777" w:rsidTr="002E5507">
        <w:tc>
          <w:tcPr>
            <w:tcW w:w="9859" w:type="dxa"/>
            <w:gridSpan w:val="11"/>
            <w:tcBorders>
              <w:bottom w:val="double" w:sz="4" w:space="0" w:color="auto"/>
            </w:tcBorders>
            <w:shd w:val="clear" w:color="auto" w:fill="BDD6EE"/>
          </w:tcPr>
          <w:p w14:paraId="55D1670D" w14:textId="31C0D53C" w:rsidR="002E5507" w:rsidRDefault="002E5507" w:rsidP="002E5507">
            <w:pPr>
              <w:jc w:val="both"/>
              <w:rPr>
                <w:b/>
                <w:sz w:val="28"/>
              </w:rPr>
            </w:pPr>
            <w:r>
              <w:rPr>
                <w:b/>
                <w:sz w:val="28"/>
              </w:rPr>
              <w:lastRenderedPageBreak/>
              <w:t>C-I – Personální zabezpečení</w:t>
            </w:r>
          </w:p>
        </w:tc>
      </w:tr>
      <w:tr w:rsidR="002E5507" w14:paraId="611C6754" w14:textId="77777777" w:rsidTr="002E5507">
        <w:tc>
          <w:tcPr>
            <w:tcW w:w="2518" w:type="dxa"/>
            <w:tcBorders>
              <w:top w:val="double" w:sz="4" w:space="0" w:color="auto"/>
            </w:tcBorders>
            <w:shd w:val="clear" w:color="auto" w:fill="F7CAAC"/>
          </w:tcPr>
          <w:p w14:paraId="7758E8CC" w14:textId="77777777" w:rsidR="002E5507" w:rsidRDefault="002E5507" w:rsidP="002E5507">
            <w:pPr>
              <w:jc w:val="both"/>
              <w:rPr>
                <w:b/>
              </w:rPr>
            </w:pPr>
            <w:r>
              <w:rPr>
                <w:b/>
              </w:rPr>
              <w:t>Vysoká škola</w:t>
            </w:r>
          </w:p>
        </w:tc>
        <w:tc>
          <w:tcPr>
            <w:tcW w:w="7341" w:type="dxa"/>
            <w:gridSpan w:val="10"/>
          </w:tcPr>
          <w:p w14:paraId="28E7D67E" w14:textId="77777777" w:rsidR="002E5507" w:rsidRDefault="002E5507" w:rsidP="002E5507">
            <w:pPr>
              <w:jc w:val="both"/>
            </w:pPr>
            <w:r>
              <w:t>Univerzita Tomáše Bati ve Zlíně</w:t>
            </w:r>
          </w:p>
        </w:tc>
      </w:tr>
      <w:tr w:rsidR="002E5507" w14:paraId="6E68D230" w14:textId="77777777" w:rsidTr="002E5507">
        <w:tc>
          <w:tcPr>
            <w:tcW w:w="2518" w:type="dxa"/>
            <w:shd w:val="clear" w:color="auto" w:fill="F7CAAC"/>
          </w:tcPr>
          <w:p w14:paraId="19B4ED44" w14:textId="77777777" w:rsidR="002E5507" w:rsidRDefault="002E5507" w:rsidP="002E5507">
            <w:pPr>
              <w:jc w:val="both"/>
              <w:rPr>
                <w:b/>
              </w:rPr>
            </w:pPr>
            <w:r>
              <w:rPr>
                <w:b/>
              </w:rPr>
              <w:t>Součást vysoké školy</w:t>
            </w:r>
          </w:p>
        </w:tc>
        <w:tc>
          <w:tcPr>
            <w:tcW w:w="7341" w:type="dxa"/>
            <w:gridSpan w:val="10"/>
          </w:tcPr>
          <w:p w14:paraId="4CFF04D2" w14:textId="77777777" w:rsidR="002E5507" w:rsidRDefault="002E5507" w:rsidP="002E5507">
            <w:pPr>
              <w:jc w:val="both"/>
            </w:pPr>
            <w:r>
              <w:t>Fakulta managementu a ekonomiky</w:t>
            </w:r>
          </w:p>
        </w:tc>
      </w:tr>
      <w:tr w:rsidR="002E5507" w14:paraId="453732C3" w14:textId="77777777" w:rsidTr="002E5507">
        <w:tc>
          <w:tcPr>
            <w:tcW w:w="2518" w:type="dxa"/>
            <w:shd w:val="clear" w:color="auto" w:fill="F7CAAC"/>
          </w:tcPr>
          <w:p w14:paraId="46547CD7" w14:textId="77777777" w:rsidR="002E5507" w:rsidRDefault="002E5507" w:rsidP="002E5507">
            <w:pPr>
              <w:jc w:val="both"/>
              <w:rPr>
                <w:b/>
              </w:rPr>
            </w:pPr>
            <w:r>
              <w:rPr>
                <w:b/>
              </w:rPr>
              <w:t>Název studijního programu</w:t>
            </w:r>
          </w:p>
        </w:tc>
        <w:tc>
          <w:tcPr>
            <w:tcW w:w="7341" w:type="dxa"/>
            <w:gridSpan w:val="10"/>
          </w:tcPr>
          <w:p w14:paraId="32461242" w14:textId="18102384" w:rsidR="002E5507" w:rsidRPr="00DD45A7" w:rsidRDefault="00DD45A7" w:rsidP="00DD45A7">
            <w:pPr>
              <w:rPr>
                <w:sz w:val="22"/>
                <w:szCs w:val="22"/>
              </w:rPr>
            </w:pPr>
            <w:r>
              <w:t>Tourism Economics and Hospitality Management</w:t>
            </w:r>
          </w:p>
        </w:tc>
      </w:tr>
      <w:tr w:rsidR="002E5507" w14:paraId="73157CC8" w14:textId="77777777" w:rsidTr="002E5507">
        <w:tc>
          <w:tcPr>
            <w:tcW w:w="2518" w:type="dxa"/>
            <w:shd w:val="clear" w:color="auto" w:fill="F7CAAC"/>
          </w:tcPr>
          <w:p w14:paraId="71A332EF" w14:textId="77777777" w:rsidR="002E5507" w:rsidRDefault="002E5507" w:rsidP="002E5507">
            <w:pPr>
              <w:jc w:val="both"/>
              <w:rPr>
                <w:b/>
              </w:rPr>
            </w:pPr>
            <w:r>
              <w:rPr>
                <w:b/>
              </w:rPr>
              <w:t>Jméno a příjmení</w:t>
            </w:r>
          </w:p>
        </w:tc>
        <w:tc>
          <w:tcPr>
            <w:tcW w:w="4536" w:type="dxa"/>
            <w:gridSpan w:val="5"/>
          </w:tcPr>
          <w:p w14:paraId="1CE601B3" w14:textId="77777777" w:rsidR="002E5507" w:rsidRPr="00023F11" w:rsidRDefault="002E5507" w:rsidP="002E5507">
            <w:pPr>
              <w:jc w:val="both"/>
            </w:pPr>
            <w:r>
              <w:t>Aleš KOCOUREK</w:t>
            </w:r>
          </w:p>
        </w:tc>
        <w:tc>
          <w:tcPr>
            <w:tcW w:w="709" w:type="dxa"/>
            <w:shd w:val="clear" w:color="auto" w:fill="F7CAAC"/>
          </w:tcPr>
          <w:p w14:paraId="3EDBE1B5" w14:textId="77777777" w:rsidR="002E5507" w:rsidRDefault="002E5507" w:rsidP="002E5507">
            <w:pPr>
              <w:jc w:val="both"/>
              <w:rPr>
                <w:b/>
              </w:rPr>
            </w:pPr>
            <w:r>
              <w:rPr>
                <w:b/>
              </w:rPr>
              <w:t>Tituly</w:t>
            </w:r>
          </w:p>
        </w:tc>
        <w:tc>
          <w:tcPr>
            <w:tcW w:w="2096" w:type="dxa"/>
            <w:gridSpan w:val="4"/>
          </w:tcPr>
          <w:p w14:paraId="146EA0A4" w14:textId="77777777" w:rsidR="002E5507" w:rsidRDefault="002E5507" w:rsidP="002E5507">
            <w:pPr>
              <w:jc w:val="both"/>
            </w:pPr>
            <w:r>
              <w:t>doc. Ing. Ph.D.</w:t>
            </w:r>
          </w:p>
        </w:tc>
      </w:tr>
      <w:tr w:rsidR="002E5507" w14:paraId="09DF5820" w14:textId="77777777" w:rsidTr="002E5507">
        <w:tc>
          <w:tcPr>
            <w:tcW w:w="2518" w:type="dxa"/>
            <w:shd w:val="clear" w:color="auto" w:fill="F7CAAC"/>
          </w:tcPr>
          <w:p w14:paraId="1A60F042" w14:textId="77777777" w:rsidR="002E5507" w:rsidRDefault="002E5507" w:rsidP="002E5507">
            <w:pPr>
              <w:jc w:val="both"/>
              <w:rPr>
                <w:b/>
              </w:rPr>
            </w:pPr>
            <w:r>
              <w:rPr>
                <w:b/>
              </w:rPr>
              <w:t>Rok narození</w:t>
            </w:r>
          </w:p>
        </w:tc>
        <w:tc>
          <w:tcPr>
            <w:tcW w:w="829" w:type="dxa"/>
          </w:tcPr>
          <w:p w14:paraId="13EDC129" w14:textId="77777777" w:rsidR="002E5507" w:rsidRDefault="002E5507" w:rsidP="002E5507">
            <w:pPr>
              <w:jc w:val="both"/>
            </w:pPr>
            <w:r>
              <w:t>1979</w:t>
            </w:r>
          </w:p>
        </w:tc>
        <w:tc>
          <w:tcPr>
            <w:tcW w:w="1721" w:type="dxa"/>
            <w:shd w:val="clear" w:color="auto" w:fill="F7CAAC"/>
          </w:tcPr>
          <w:p w14:paraId="231809AE" w14:textId="77777777" w:rsidR="002E5507" w:rsidRDefault="002E5507" w:rsidP="002E5507">
            <w:pPr>
              <w:jc w:val="both"/>
              <w:rPr>
                <w:b/>
              </w:rPr>
            </w:pPr>
            <w:r>
              <w:rPr>
                <w:b/>
              </w:rPr>
              <w:t>typ vztahu k VŠ</w:t>
            </w:r>
          </w:p>
        </w:tc>
        <w:tc>
          <w:tcPr>
            <w:tcW w:w="992" w:type="dxa"/>
            <w:gridSpan w:val="2"/>
          </w:tcPr>
          <w:p w14:paraId="6C380C22" w14:textId="77777777" w:rsidR="002E5507" w:rsidRPr="00336BC4" w:rsidRDefault="002E5507" w:rsidP="002E5507">
            <w:pPr>
              <w:jc w:val="both"/>
              <w:rPr>
                <w:i/>
              </w:rPr>
            </w:pPr>
          </w:p>
        </w:tc>
        <w:tc>
          <w:tcPr>
            <w:tcW w:w="994" w:type="dxa"/>
            <w:shd w:val="clear" w:color="auto" w:fill="F7CAAC"/>
          </w:tcPr>
          <w:p w14:paraId="3D366FD5" w14:textId="77777777" w:rsidR="002E5507" w:rsidRDefault="002E5507" w:rsidP="002E5507">
            <w:pPr>
              <w:jc w:val="both"/>
              <w:rPr>
                <w:b/>
              </w:rPr>
            </w:pPr>
            <w:r>
              <w:rPr>
                <w:b/>
              </w:rPr>
              <w:t>rozsah</w:t>
            </w:r>
          </w:p>
        </w:tc>
        <w:tc>
          <w:tcPr>
            <w:tcW w:w="709" w:type="dxa"/>
          </w:tcPr>
          <w:p w14:paraId="6C6D2567" w14:textId="77777777" w:rsidR="002E5507" w:rsidRDefault="002E5507" w:rsidP="002E5507">
            <w:pPr>
              <w:jc w:val="both"/>
            </w:pPr>
          </w:p>
        </w:tc>
        <w:tc>
          <w:tcPr>
            <w:tcW w:w="709" w:type="dxa"/>
            <w:gridSpan w:val="2"/>
            <w:shd w:val="clear" w:color="auto" w:fill="F7CAAC"/>
          </w:tcPr>
          <w:p w14:paraId="3240D741" w14:textId="77777777" w:rsidR="002E5507" w:rsidRDefault="002E5507" w:rsidP="002E5507">
            <w:pPr>
              <w:jc w:val="both"/>
              <w:rPr>
                <w:b/>
              </w:rPr>
            </w:pPr>
            <w:r>
              <w:rPr>
                <w:b/>
              </w:rPr>
              <w:t>do kdy</w:t>
            </w:r>
          </w:p>
        </w:tc>
        <w:tc>
          <w:tcPr>
            <w:tcW w:w="1387" w:type="dxa"/>
            <w:gridSpan w:val="2"/>
          </w:tcPr>
          <w:p w14:paraId="7C8EB5BF" w14:textId="77777777" w:rsidR="002E5507" w:rsidRDefault="002E5507" w:rsidP="002E5507">
            <w:pPr>
              <w:jc w:val="both"/>
            </w:pPr>
          </w:p>
        </w:tc>
      </w:tr>
      <w:tr w:rsidR="002E5507" w14:paraId="66CFDECA" w14:textId="77777777" w:rsidTr="002E5507">
        <w:tc>
          <w:tcPr>
            <w:tcW w:w="5068" w:type="dxa"/>
            <w:gridSpan w:val="3"/>
            <w:shd w:val="clear" w:color="auto" w:fill="F7CAAC"/>
          </w:tcPr>
          <w:p w14:paraId="5844814A" w14:textId="77777777" w:rsidR="002E5507" w:rsidRDefault="002E5507" w:rsidP="002E5507">
            <w:pPr>
              <w:jc w:val="both"/>
              <w:rPr>
                <w:b/>
              </w:rPr>
            </w:pPr>
            <w:r>
              <w:rPr>
                <w:b/>
              </w:rPr>
              <w:t>Typ vztahu na součásti VŠ, která uskutečňuje st. program</w:t>
            </w:r>
          </w:p>
        </w:tc>
        <w:tc>
          <w:tcPr>
            <w:tcW w:w="992" w:type="dxa"/>
            <w:gridSpan w:val="2"/>
          </w:tcPr>
          <w:p w14:paraId="5720E087" w14:textId="77777777" w:rsidR="002E5507" w:rsidRPr="00336BC4" w:rsidRDefault="002E5507" w:rsidP="002E5507">
            <w:pPr>
              <w:jc w:val="both"/>
              <w:rPr>
                <w:i/>
              </w:rPr>
            </w:pPr>
          </w:p>
        </w:tc>
        <w:tc>
          <w:tcPr>
            <w:tcW w:w="994" w:type="dxa"/>
            <w:shd w:val="clear" w:color="auto" w:fill="F7CAAC"/>
          </w:tcPr>
          <w:p w14:paraId="2352836C" w14:textId="77777777" w:rsidR="002E5507" w:rsidRDefault="002E5507" w:rsidP="002E5507">
            <w:pPr>
              <w:jc w:val="both"/>
              <w:rPr>
                <w:b/>
              </w:rPr>
            </w:pPr>
            <w:r>
              <w:rPr>
                <w:b/>
              </w:rPr>
              <w:t>rozsah</w:t>
            </w:r>
          </w:p>
        </w:tc>
        <w:tc>
          <w:tcPr>
            <w:tcW w:w="709" w:type="dxa"/>
          </w:tcPr>
          <w:p w14:paraId="2F887AAF" w14:textId="77777777" w:rsidR="002E5507" w:rsidRDefault="002E5507" w:rsidP="002E5507">
            <w:pPr>
              <w:jc w:val="both"/>
            </w:pPr>
          </w:p>
        </w:tc>
        <w:tc>
          <w:tcPr>
            <w:tcW w:w="709" w:type="dxa"/>
            <w:gridSpan w:val="2"/>
            <w:shd w:val="clear" w:color="auto" w:fill="F7CAAC"/>
          </w:tcPr>
          <w:p w14:paraId="21D76B1C" w14:textId="77777777" w:rsidR="002E5507" w:rsidRDefault="002E5507" w:rsidP="002E5507">
            <w:pPr>
              <w:jc w:val="both"/>
              <w:rPr>
                <w:b/>
              </w:rPr>
            </w:pPr>
            <w:r>
              <w:rPr>
                <w:b/>
              </w:rPr>
              <w:t>do kdy</w:t>
            </w:r>
          </w:p>
        </w:tc>
        <w:tc>
          <w:tcPr>
            <w:tcW w:w="1387" w:type="dxa"/>
            <w:gridSpan w:val="2"/>
          </w:tcPr>
          <w:p w14:paraId="6034DB59" w14:textId="77777777" w:rsidR="002E5507" w:rsidRDefault="002E5507" w:rsidP="002E5507">
            <w:pPr>
              <w:jc w:val="both"/>
            </w:pPr>
          </w:p>
        </w:tc>
      </w:tr>
      <w:tr w:rsidR="002E5507" w14:paraId="2E7D1B56" w14:textId="77777777" w:rsidTr="002E5507">
        <w:tc>
          <w:tcPr>
            <w:tcW w:w="6060" w:type="dxa"/>
            <w:gridSpan w:val="5"/>
            <w:shd w:val="clear" w:color="auto" w:fill="F7CAAC"/>
          </w:tcPr>
          <w:p w14:paraId="4FA2D614"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34FBB048" w14:textId="77777777" w:rsidR="002E5507" w:rsidRDefault="002E5507" w:rsidP="002E5507">
            <w:pPr>
              <w:jc w:val="both"/>
              <w:rPr>
                <w:b/>
              </w:rPr>
            </w:pPr>
            <w:r>
              <w:rPr>
                <w:b/>
              </w:rPr>
              <w:t>typ prac. vztahu</w:t>
            </w:r>
          </w:p>
        </w:tc>
        <w:tc>
          <w:tcPr>
            <w:tcW w:w="2096" w:type="dxa"/>
            <w:gridSpan w:val="4"/>
            <w:shd w:val="clear" w:color="auto" w:fill="F7CAAC"/>
          </w:tcPr>
          <w:p w14:paraId="36A68D07" w14:textId="77777777" w:rsidR="002E5507" w:rsidRDefault="002E5507" w:rsidP="002E5507">
            <w:pPr>
              <w:jc w:val="both"/>
              <w:rPr>
                <w:b/>
              </w:rPr>
            </w:pPr>
            <w:r>
              <w:rPr>
                <w:b/>
              </w:rPr>
              <w:t>Rozsah</w:t>
            </w:r>
          </w:p>
        </w:tc>
      </w:tr>
      <w:tr w:rsidR="002F5C54" w14:paraId="536DEDC7" w14:textId="77777777" w:rsidTr="002E5507">
        <w:tc>
          <w:tcPr>
            <w:tcW w:w="6060" w:type="dxa"/>
            <w:gridSpan w:val="5"/>
          </w:tcPr>
          <w:p w14:paraId="108E8B43" w14:textId="77777777" w:rsidR="002F5C54" w:rsidRDefault="002F5C54" w:rsidP="002F5C54">
            <w:pPr>
              <w:jc w:val="both"/>
            </w:pPr>
            <w:r>
              <w:t>Technická univerzita v Liberci</w:t>
            </w:r>
          </w:p>
        </w:tc>
        <w:tc>
          <w:tcPr>
            <w:tcW w:w="1703" w:type="dxa"/>
            <w:gridSpan w:val="2"/>
          </w:tcPr>
          <w:p w14:paraId="478134B9" w14:textId="63A3AA21" w:rsidR="002F5C54" w:rsidRPr="002F5C54" w:rsidRDefault="002F5C54" w:rsidP="002F5C54">
            <w:pPr>
              <w:jc w:val="both"/>
            </w:pPr>
            <w:r>
              <w:t>pp</w:t>
            </w:r>
          </w:p>
        </w:tc>
        <w:tc>
          <w:tcPr>
            <w:tcW w:w="2096" w:type="dxa"/>
            <w:gridSpan w:val="4"/>
          </w:tcPr>
          <w:p w14:paraId="42D07D91" w14:textId="7C20C02A" w:rsidR="002F5C54" w:rsidRDefault="002F5C54" w:rsidP="002F5C54">
            <w:pPr>
              <w:jc w:val="both"/>
            </w:pPr>
            <w:r>
              <w:t>40 h/t</w:t>
            </w:r>
          </w:p>
        </w:tc>
      </w:tr>
      <w:tr w:rsidR="002E5507" w14:paraId="4F143079" w14:textId="77777777" w:rsidTr="002E5507">
        <w:tc>
          <w:tcPr>
            <w:tcW w:w="9859" w:type="dxa"/>
            <w:gridSpan w:val="11"/>
            <w:shd w:val="clear" w:color="auto" w:fill="F7CAAC"/>
          </w:tcPr>
          <w:p w14:paraId="3B47DDC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60AFB7F9" w14:textId="77777777" w:rsidTr="002E5507">
        <w:trPr>
          <w:trHeight w:val="612"/>
        </w:trPr>
        <w:tc>
          <w:tcPr>
            <w:tcW w:w="9859" w:type="dxa"/>
            <w:gridSpan w:val="11"/>
            <w:tcBorders>
              <w:top w:val="nil"/>
            </w:tcBorders>
          </w:tcPr>
          <w:p w14:paraId="54948499" w14:textId="77777777" w:rsidR="002E5507" w:rsidRDefault="002E5507" w:rsidP="002E5507">
            <w:pPr>
              <w:jc w:val="both"/>
            </w:pPr>
            <w:r>
              <w:t>Člen Oborové rady</w:t>
            </w:r>
          </w:p>
        </w:tc>
      </w:tr>
      <w:tr w:rsidR="002E5507" w14:paraId="1E1A69B4" w14:textId="77777777" w:rsidTr="002E5507">
        <w:tc>
          <w:tcPr>
            <w:tcW w:w="9859" w:type="dxa"/>
            <w:gridSpan w:val="11"/>
            <w:shd w:val="clear" w:color="auto" w:fill="F7CAAC"/>
          </w:tcPr>
          <w:p w14:paraId="5031B5DB" w14:textId="77777777" w:rsidR="002E5507" w:rsidRDefault="002E5507" w:rsidP="002E5507">
            <w:pPr>
              <w:jc w:val="both"/>
            </w:pPr>
            <w:r>
              <w:rPr>
                <w:b/>
              </w:rPr>
              <w:t xml:space="preserve">Údaje o vzdělání na VŠ </w:t>
            </w:r>
          </w:p>
        </w:tc>
      </w:tr>
      <w:tr w:rsidR="002E5507" w:rsidRPr="00FF1D8F" w14:paraId="36A86E8F" w14:textId="77777777" w:rsidTr="002F5C54">
        <w:trPr>
          <w:trHeight w:val="595"/>
        </w:trPr>
        <w:tc>
          <w:tcPr>
            <w:tcW w:w="9859" w:type="dxa"/>
            <w:gridSpan w:val="11"/>
          </w:tcPr>
          <w:p w14:paraId="296757EC" w14:textId="0575F1B1" w:rsidR="002F5C54" w:rsidRDefault="002E5507" w:rsidP="002F5C54">
            <w:r>
              <w:t>2002</w:t>
            </w:r>
            <w:r>
              <w:tab/>
              <w:t>TUL, Ekonomická fakulta, obor: Podniková ekonomika</w:t>
            </w:r>
            <w:r w:rsidRPr="00FD1AD6">
              <w:t xml:space="preserve"> </w:t>
            </w:r>
            <w:r w:rsidR="002F5C54">
              <w:t>(Ing.)</w:t>
            </w:r>
          </w:p>
          <w:p w14:paraId="41005270" w14:textId="75E77ADA" w:rsidR="002E5507" w:rsidRDefault="002F5C54" w:rsidP="002E5507">
            <w:r>
              <w:t>2005</w:t>
            </w:r>
            <w:r>
              <w:tab/>
              <w:t>TUL, Ekonomická fakulta, obor: Organizace a řízení podniků (Ph.D.)</w:t>
            </w:r>
          </w:p>
          <w:p w14:paraId="3AB7C25E" w14:textId="151425F1" w:rsidR="002F5C54" w:rsidRPr="00FF1D8F" w:rsidRDefault="002F5C54" w:rsidP="002E5507"/>
        </w:tc>
      </w:tr>
      <w:tr w:rsidR="002E5507" w14:paraId="61D9C8D9" w14:textId="77777777" w:rsidTr="002E5507">
        <w:tc>
          <w:tcPr>
            <w:tcW w:w="9859" w:type="dxa"/>
            <w:gridSpan w:val="11"/>
            <w:shd w:val="clear" w:color="auto" w:fill="F7CAAC"/>
          </w:tcPr>
          <w:p w14:paraId="76A638B1" w14:textId="77777777" w:rsidR="002E5507" w:rsidRDefault="002E5507" w:rsidP="002E5507">
            <w:pPr>
              <w:jc w:val="both"/>
              <w:rPr>
                <w:b/>
              </w:rPr>
            </w:pPr>
            <w:r>
              <w:rPr>
                <w:b/>
              </w:rPr>
              <w:t>Údaje o odborném působení od absolvování VŠ</w:t>
            </w:r>
          </w:p>
        </w:tc>
      </w:tr>
      <w:tr w:rsidR="002E5507" w14:paraId="26A9082D" w14:textId="77777777" w:rsidTr="002E5507">
        <w:trPr>
          <w:trHeight w:val="1090"/>
        </w:trPr>
        <w:tc>
          <w:tcPr>
            <w:tcW w:w="9859" w:type="dxa"/>
            <w:gridSpan w:val="11"/>
          </w:tcPr>
          <w:p w14:paraId="3D995D74" w14:textId="77777777" w:rsidR="00201208" w:rsidRDefault="00201208" w:rsidP="00201208">
            <w:pPr>
              <w:rPr>
                <w:lang w:val="fr-FR"/>
              </w:rPr>
            </w:pPr>
            <w:r>
              <w:t>2006–2007</w:t>
            </w:r>
            <w:r>
              <w:tab/>
              <w:t>ZČU, Filozofická fakulta, katedra politologie – odborný asistent s vědeckou hodností</w:t>
            </w:r>
            <w:r w:rsidRPr="00A073DA">
              <w:rPr>
                <w:lang w:val="fr-FR"/>
              </w:rPr>
              <w:t xml:space="preserve"> </w:t>
            </w:r>
          </w:p>
          <w:p w14:paraId="3FA30EB8" w14:textId="77777777" w:rsidR="00201208" w:rsidRDefault="00201208" w:rsidP="00201208">
            <w:r>
              <w:t>2005–2021</w:t>
            </w:r>
            <w:r>
              <w:tab/>
              <w:t>TUL, Ekonomická fakulta, katedra ekonomie – odborný asistent s vědeckou hodností</w:t>
            </w:r>
          </w:p>
          <w:p w14:paraId="6D78920A" w14:textId="77777777" w:rsidR="00201208" w:rsidRDefault="00201208" w:rsidP="00201208">
            <w:r>
              <w:t>2006–dosud</w:t>
            </w:r>
            <w:r>
              <w:tab/>
              <w:t>TOPOS Šluknov, a. s. – člen představenstva</w:t>
            </w:r>
          </w:p>
          <w:p w14:paraId="45878ABC" w14:textId="77777777" w:rsidR="00201208" w:rsidRDefault="00201208" w:rsidP="00201208">
            <w:r>
              <w:t>2010–2016</w:t>
            </w:r>
            <w:r>
              <w:tab/>
              <w:t>MUP, katedra mezinárodních vztahů a evropských studií – odborný asistent s vědeckou hodností</w:t>
            </w:r>
          </w:p>
          <w:p w14:paraId="7BE226EF" w14:textId="77777777" w:rsidR="00201208" w:rsidRDefault="00201208" w:rsidP="00201208">
            <w:r>
              <w:t>2016–2017</w:t>
            </w:r>
            <w:r>
              <w:tab/>
              <w:t>TUL, Ekonomická fakulta – proděkan</w:t>
            </w:r>
          </w:p>
          <w:p w14:paraId="2DFC9A75" w14:textId="77777777" w:rsidR="00201208" w:rsidRDefault="00201208" w:rsidP="00201208">
            <w:r>
              <w:t>2018–2020</w:t>
            </w:r>
            <w:r>
              <w:tab/>
              <w:t>TUL, Ekonomická fakulta – prorektor</w:t>
            </w:r>
          </w:p>
          <w:p w14:paraId="4EBE4941" w14:textId="77777777" w:rsidR="00201208" w:rsidRDefault="00201208" w:rsidP="00201208">
            <w:r>
              <w:t>2020–dosud</w:t>
            </w:r>
            <w:r>
              <w:tab/>
              <w:t>TUL, Ekonomická fakulta – děkan</w:t>
            </w:r>
          </w:p>
          <w:p w14:paraId="6BB1FFA3" w14:textId="1FACEFCE" w:rsidR="002E5507" w:rsidRDefault="00201208" w:rsidP="002E5507">
            <w:r>
              <w:t xml:space="preserve">2021–dosud </w:t>
            </w:r>
            <w:r>
              <w:tab/>
              <w:t>TUL, Ekonomická fakulta, katedra ekonomie – docent</w:t>
            </w:r>
          </w:p>
        </w:tc>
      </w:tr>
      <w:tr w:rsidR="002E5507" w14:paraId="7647CFC8" w14:textId="77777777" w:rsidTr="002E5507">
        <w:trPr>
          <w:trHeight w:val="250"/>
        </w:trPr>
        <w:tc>
          <w:tcPr>
            <w:tcW w:w="9859" w:type="dxa"/>
            <w:gridSpan w:val="11"/>
            <w:shd w:val="clear" w:color="auto" w:fill="F7CAAC"/>
          </w:tcPr>
          <w:p w14:paraId="3DAB78D8" w14:textId="77777777" w:rsidR="002E5507" w:rsidRDefault="002E5507" w:rsidP="002E5507">
            <w:pPr>
              <w:jc w:val="both"/>
            </w:pPr>
            <w:r>
              <w:rPr>
                <w:b/>
              </w:rPr>
              <w:t>Zkušenosti s vedením kvalifikačních a rigorózních prací</w:t>
            </w:r>
          </w:p>
        </w:tc>
      </w:tr>
      <w:tr w:rsidR="002E5507" w14:paraId="6F05AE80" w14:textId="77777777" w:rsidTr="002E5507">
        <w:trPr>
          <w:trHeight w:val="458"/>
        </w:trPr>
        <w:tc>
          <w:tcPr>
            <w:tcW w:w="9859" w:type="dxa"/>
            <w:gridSpan w:val="11"/>
          </w:tcPr>
          <w:p w14:paraId="3BFB1947" w14:textId="77777777" w:rsidR="002E5507" w:rsidRDefault="002E5507" w:rsidP="002E5507">
            <w:pPr>
              <w:jc w:val="both"/>
            </w:pPr>
            <w:r>
              <w:t>Počet vedených bakalářských prací – 23</w:t>
            </w:r>
          </w:p>
          <w:p w14:paraId="2B0588BE" w14:textId="77777777" w:rsidR="002E5507" w:rsidRDefault="002E5507" w:rsidP="002E5507">
            <w:pPr>
              <w:jc w:val="both"/>
            </w:pPr>
            <w:r>
              <w:t>Počet vedených diplomových prací – 50</w:t>
            </w:r>
          </w:p>
          <w:p w14:paraId="0E5BB399" w14:textId="77777777" w:rsidR="002E5507" w:rsidRDefault="002E5507" w:rsidP="002E5507">
            <w:pPr>
              <w:jc w:val="both"/>
            </w:pPr>
            <w:r w:rsidRPr="00CA021A">
              <w:t xml:space="preserve">Nyní je školitelem Ph.D. programu </w:t>
            </w:r>
            <w:r>
              <w:t>Podniková ekonomika a management</w:t>
            </w:r>
            <w:r w:rsidRPr="00CA021A">
              <w:t xml:space="preserve"> </w:t>
            </w:r>
            <w:r>
              <w:t>–</w:t>
            </w:r>
            <w:r w:rsidRPr="00CA021A">
              <w:t xml:space="preserve"> </w:t>
            </w:r>
            <w:r>
              <w:t>2</w:t>
            </w:r>
            <w:r w:rsidRPr="00CA021A">
              <w:t xml:space="preserve"> student</w:t>
            </w:r>
            <w:r>
              <w:t>i</w:t>
            </w:r>
          </w:p>
        </w:tc>
      </w:tr>
      <w:tr w:rsidR="002E5507" w14:paraId="289008D9" w14:textId="77777777" w:rsidTr="002E5507">
        <w:trPr>
          <w:cantSplit/>
        </w:trPr>
        <w:tc>
          <w:tcPr>
            <w:tcW w:w="3347" w:type="dxa"/>
            <w:gridSpan w:val="2"/>
            <w:tcBorders>
              <w:top w:val="single" w:sz="12" w:space="0" w:color="auto"/>
            </w:tcBorders>
            <w:shd w:val="clear" w:color="auto" w:fill="F7CAAC"/>
          </w:tcPr>
          <w:p w14:paraId="48044E00"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6831263F"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0952D55"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5F8E5AE" w14:textId="77777777" w:rsidR="002E5507" w:rsidRDefault="002E5507" w:rsidP="002E5507">
            <w:pPr>
              <w:jc w:val="both"/>
              <w:rPr>
                <w:b/>
              </w:rPr>
            </w:pPr>
            <w:r>
              <w:rPr>
                <w:b/>
              </w:rPr>
              <w:t>Ohlasy publikací</w:t>
            </w:r>
          </w:p>
        </w:tc>
      </w:tr>
      <w:tr w:rsidR="002E5507" w14:paraId="48347E62" w14:textId="77777777" w:rsidTr="002E5507">
        <w:trPr>
          <w:cantSplit/>
        </w:trPr>
        <w:tc>
          <w:tcPr>
            <w:tcW w:w="3347" w:type="dxa"/>
            <w:gridSpan w:val="2"/>
          </w:tcPr>
          <w:p w14:paraId="38B02EFF" w14:textId="77777777" w:rsidR="002E5507" w:rsidRDefault="002E5507" w:rsidP="002E5507">
            <w:pPr>
              <w:jc w:val="both"/>
            </w:pPr>
            <w:r>
              <w:t>Mezinárodní ekonomické vztahy</w:t>
            </w:r>
          </w:p>
        </w:tc>
        <w:tc>
          <w:tcPr>
            <w:tcW w:w="2245" w:type="dxa"/>
            <w:gridSpan w:val="2"/>
          </w:tcPr>
          <w:p w14:paraId="5A07AF06" w14:textId="77777777" w:rsidR="002E5507" w:rsidRDefault="002E5507" w:rsidP="002E5507">
            <w:pPr>
              <w:jc w:val="both"/>
            </w:pPr>
            <w:r>
              <w:t>2021</w:t>
            </w:r>
          </w:p>
        </w:tc>
        <w:tc>
          <w:tcPr>
            <w:tcW w:w="2248" w:type="dxa"/>
            <w:gridSpan w:val="4"/>
            <w:tcBorders>
              <w:right w:val="single" w:sz="12" w:space="0" w:color="auto"/>
            </w:tcBorders>
          </w:tcPr>
          <w:p w14:paraId="73D25078" w14:textId="77777777" w:rsidR="002E5507" w:rsidRDefault="002E5507" w:rsidP="002E5507">
            <w:pPr>
              <w:jc w:val="both"/>
            </w:pPr>
            <w:r>
              <w:t>FVM VŠE</w:t>
            </w:r>
          </w:p>
        </w:tc>
        <w:tc>
          <w:tcPr>
            <w:tcW w:w="632" w:type="dxa"/>
            <w:tcBorders>
              <w:left w:val="single" w:sz="12" w:space="0" w:color="auto"/>
            </w:tcBorders>
            <w:shd w:val="clear" w:color="auto" w:fill="F7CAAC"/>
          </w:tcPr>
          <w:p w14:paraId="6665FCE2" w14:textId="77777777" w:rsidR="002E5507" w:rsidRDefault="002E5507" w:rsidP="002E5507">
            <w:pPr>
              <w:jc w:val="both"/>
            </w:pPr>
            <w:r>
              <w:rPr>
                <w:b/>
              </w:rPr>
              <w:t>WOS</w:t>
            </w:r>
          </w:p>
        </w:tc>
        <w:tc>
          <w:tcPr>
            <w:tcW w:w="693" w:type="dxa"/>
            <w:shd w:val="clear" w:color="auto" w:fill="F7CAAC"/>
          </w:tcPr>
          <w:p w14:paraId="71A35C84" w14:textId="77777777" w:rsidR="002E5507" w:rsidRDefault="002E5507" w:rsidP="002E5507">
            <w:pPr>
              <w:jc w:val="both"/>
              <w:rPr>
                <w:sz w:val="18"/>
              </w:rPr>
            </w:pPr>
            <w:r>
              <w:rPr>
                <w:b/>
                <w:sz w:val="18"/>
              </w:rPr>
              <w:t>Scopus</w:t>
            </w:r>
          </w:p>
        </w:tc>
        <w:tc>
          <w:tcPr>
            <w:tcW w:w="694" w:type="dxa"/>
            <w:shd w:val="clear" w:color="auto" w:fill="F7CAAC"/>
          </w:tcPr>
          <w:p w14:paraId="23211BCE" w14:textId="77777777" w:rsidR="002E5507" w:rsidRDefault="002E5507" w:rsidP="002E5507">
            <w:pPr>
              <w:jc w:val="both"/>
            </w:pPr>
            <w:r>
              <w:rPr>
                <w:b/>
                <w:sz w:val="18"/>
              </w:rPr>
              <w:t>ostatní</w:t>
            </w:r>
          </w:p>
        </w:tc>
      </w:tr>
      <w:tr w:rsidR="002E5507" w14:paraId="73EFE839" w14:textId="77777777" w:rsidTr="002E5507">
        <w:trPr>
          <w:cantSplit/>
          <w:trHeight w:val="70"/>
        </w:trPr>
        <w:tc>
          <w:tcPr>
            <w:tcW w:w="3347" w:type="dxa"/>
            <w:gridSpan w:val="2"/>
            <w:shd w:val="clear" w:color="auto" w:fill="F7CAAC"/>
          </w:tcPr>
          <w:p w14:paraId="20E1598F" w14:textId="77777777" w:rsidR="002E5507" w:rsidRDefault="002E5507" w:rsidP="002E5507">
            <w:pPr>
              <w:jc w:val="both"/>
            </w:pPr>
            <w:r>
              <w:rPr>
                <w:b/>
              </w:rPr>
              <w:t>Obor jmenovacího řízení</w:t>
            </w:r>
          </w:p>
        </w:tc>
        <w:tc>
          <w:tcPr>
            <w:tcW w:w="2245" w:type="dxa"/>
            <w:gridSpan w:val="2"/>
            <w:shd w:val="clear" w:color="auto" w:fill="F7CAAC"/>
          </w:tcPr>
          <w:p w14:paraId="00358245"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1FD330D7"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04055C30" w14:textId="77777777" w:rsidR="002E5507" w:rsidRDefault="002E5507" w:rsidP="002E5507">
            <w:pPr>
              <w:jc w:val="both"/>
              <w:rPr>
                <w:b/>
              </w:rPr>
            </w:pPr>
            <w:r>
              <w:rPr>
                <w:b/>
              </w:rPr>
              <w:t>57</w:t>
            </w:r>
          </w:p>
        </w:tc>
        <w:tc>
          <w:tcPr>
            <w:tcW w:w="693" w:type="dxa"/>
            <w:vMerge w:val="restart"/>
          </w:tcPr>
          <w:p w14:paraId="5CAE4227" w14:textId="77777777" w:rsidR="002E5507" w:rsidRDefault="002E5507" w:rsidP="002E5507">
            <w:pPr>
              <w:jc w:val="both"/>
              <w:rPr>
                <w:b/>
              </w:rPr>
            </w:pPr>
            <w:r>
              <w:rPr>
                <w:b/>
              </w:rPr>
              <w:t>17</w:t>
            </w:r>
          </w:p>
        </w:tc>
        <w:tc>
          <w:tcPr>
            <w:tcW w:w="694" w:type="dxa"/>
            <w:vMerge w:val="restart"/>
          </w:tcPr>
          <w:p w14:paraId="242CAC29" w14:textId="77777777" w:rsidR="002E5507" w:rsidRDefault="002E5507" w:rsidP="002E5507">
            <w:pPr>
              <w:jc w:val="both"/>
              <w:rPr>
                <w:b/>
              </w:rPr>
            </w:pPr>
            <w:r>
              <w:rPr>
                <w:b/>
              </w:rPr>
              <w:t>25</w:t>
            </w:r>
          </w:p>
          <w:p w14:paraId="60D55A23" w14:textId="77777777" w:rsidR="002E5507" w:rsidRDefault="002E5507" w:rsidP="002E5507">
            <w:pPr>
              <w:jc w:val="both"/>
              <w:rPr>
                <w:b/>
              </w:rPr>
            </w:pPr>
          </w:p>
        </w:tc>
      </w:tr>
      <w:tr w:rsidR="002E5507" w14:paraId="0E29A06B" w14:textId="77777777" w:rsidTr="002E5507">
        <w:trPr>
          <w:trHeight w:val="205"/>
        </w:trPr>
        <w:tc>
          <w:tcPr>
            <w:tcW w:w="3347" w:type="dxa"/>
            <w:gridSpan w:val="2"/>
          </w:tcPr>
          <w:p w14:paraId="55ACC80B" w14:textId="77777777" w:rsidR="002E5507" w:rsidRDefault="002E5507" w:rsidP="002E5507">
            <w:pPr>
              <w:jc w:val="both"/>
            </w:pPr>
          </w:p>
        </w:tc>
        <w:tc>
          <w:tcPr>
            <w:tcW w:w="2245" w:type="dxa"/>
            <w:gridSpan w:val="2"/>
          </w:tcPr>
          <w:p w14:paraId="60833938" w14:textId="77777777" w:rsidR="002E5507" w:rsidRDefault="002E5507" w:rsidP="002E5507">
            <w:pPr>
              <w:jc w:val="both"/>
            </w:pPr>
          </w:p>
        </w:tc>
        <w:tc>
          <w:tcPr>
            <w:tcW w:w="2248" w:type="dxa"/>
            <w:gridSpan w:val="4"/>
            <w:tcBorders>
              <w:right w:val="single" w:sz="12" w:space="0" w:color="auto"/>
            </w:tcBorders>
          </w:tcPr>
          <w:p w14:paraId="2536F06A" w14:textId="77777777" w:rsidR="002E5507" w:rsidRDefault="002E5507" w:rsidP="002E5507">
            <w:pPr>
              <w:jc w:val="both"/>
            </w:pPr>
          </w:p>
        </w:tc>
        <w:tc>
          <w:tcPr>
            <w:tcW w:w="632" w:type="dxa"/>
            <w:vMerge/>
            <w:tcBorders>
              <w:left w:val="single" w:sz="12" w:space="0" w:color="auto"/>
            </w:tcBorders>
            <w:vAlign w:val="center"/>
          </w:tcPr>
          <w:p w14:paraId="47B1C888" w14:textId="77777777" w:rsidR="002E5507" w:rsidRDefault="002E5507" w:rsidP="002E5507">
            <w:pPr>
              <w:rPr>
                <w:b/>
              </w:rPr>
            </w:pPr>
          </w:p>
        </w:tc>
        <w:tc>
          <w:tcPr>
            <w:tcW w:w="693" w:type="dxa"/>
            <w:vMerge/>
            <w:vAlign w:val="center"/>
          </w:tcPr>
          <w:p w14:paraId="0A66E1D3" w14:textId="77777777" w:rsidR="002E5507" w:rsidRDefault="002E5507" w:rsidP="002E5507">
            <w:pPr>
              <w:rPr>
                <w:b/>
              </w:rPr>
            </w:pPr>
          </w:p>
        </w:tc>
        <w:tc>
          <w:tcPr>
            <w:tcW w:w="694" w:type="dxa"/>
            <w:vMerge/>
            <w:vAlign w:val="center"/>
          </w:tcPr>
          <w:p w14:paraId="27F21C04" w14:textId="77777777" w:rsidR="002E5507" w:rsidRDefault="002E5507" w:rsidP="002E5507">
            <w:pPr>
              <w:rPr>
                <w:b/>
              </w:rPr>
            </w:pPr>
          </w:p>
        </w:tc>
      </w:tr>
      <w:tr w:rsidR="002E5507" w14:paraId="7532321E" w14:textId="77777777" w:rsidTr="002E5507">
        <w:tc>
          <w:tcPr>
            <w:tcW w:w="9859" w:type="dxa"/>
            <w:gridSpan w:val="11"/>
            <w:shd w:val="clear" w:color="auto" w:fill="F7CAAC"/>
          </w:tcPr>
          <w:p w14:paraId="6DFBEFF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7F7989" w14:paraId="07C3DB8A" w14:textId="77777777" w:rsidTr="002F5C54">
        <w:trPr>
          <w:trHeight w:val="1261"/>
        </w:trPr>
        <w:tc>
          <w:tcPr>
            <w:tcW w:w="9859" w:type="dxa"/>
            <w:gridSpan w:val="11"/>
          </w:tcPr>
          <w:p w14:paraId="69B32689" w14:textId="717E9A2E" w:rsidR="002E5507" w:rsidRPr="008A4C0B" w:rsidRDefault="002E5507" w:rsidP="008A4C0B">
            <w:pPr>
              <w:jc w:val="both"/>
              <w:rPr>
                <w:bCs/>
              </w:rPr>
            </w:pPr>
            <w:r w:rsidRPr="008A4C0B">
              <w:rPr>
                <w:bCs/>
              </w:rPr>
              <w:t>KOCOUREK, A., ŠIMANOVÁ</w:t>
            </w:r>
            <w:r w:rsidR="0092759C">
              <w:rPr>
                <w:bCs/>
              </w:rPr>
              <w:t>,</w:t>
            </w:r>
            <w:r w:rsidR="0092759C" w:rsidRPr="008A4C0B">
              <w:rPr>
                <w:bCs/>
              </w:rPr>
              <w:t xml:space="preserve"> J.</w:t>
            </w:r>
            <w:r w:rsidR="008A4C0B">
              <w:rPr>
                <w:bCs/>
              </w:rPr>
              <w:t>,</w:t>
            </w:r>
            <w:r w:rsidRPr="008A4C0B">
              <w:rPr>
                <w:bCs/>
              </w:rPr>
              <w:t xml:space="preserve"> ŠMÍDA,</w:t>
            </w:r>
            <w:r w:rsidR="008A4C0B">
              <w:rPr>
                <w:bCs/>
              </w:rPr>
              <w:t xml:space="preserve"> J.</w:t>
            </w:r>
            <w:r w:rsidRPr="008A4C0B">
              <w:rPr>
                <w:bCs/>
              </w:rPr>
              <w:t xml:space="preserve"> </w:t>
            </w:r>
            <w:r w:rsidRPr="008A4C0B">
              <w:rPr>
                <w:bCs/>
                <w:i/>
              </w:rPr>
              <w:t>Peněžní příjmy a životní náklady obyvatel: detailní pohled na území Česka</w:t>
            </w:r>
            <w:r w:rsidRPr="008A4C0B">
              <w:rPr>
                <w:bCs/>
              </w:rPr>
              <w:t xml:space="preserve">. Liberec: Technická univerzita v Liberci. </w:t>
            </w:r>
            <w:r w:rsidR="008A4C0B" w:rsidRPr="008A4C0B">
              <w:rPr>
                <w:bCs/>
              </w:rPr>
              <w:t>2021</w:t>
            </w:r>
            <w:r w:rsidR="008A4C0B">
              <w:rPr>
                <w:bCs/>
              </w:rPr>
              <w:t xml:space="preserve">. </w:t>
            </w:r>
            <w:r w:rsidRPr="008A4C0B">
              <w:rPr>
                <w:bCs/>
              </w:rPr>
              <w:t>ISBN 978-80-7494-577-9</w:t>
            </w:r>
            <w:r w:rsidR="008A4C0B">
              <w:rPr>
                <w:bCs/>
              </w:rPr>
              <w:t>.</w:t>
            </w:r>
            <w:r w:rsidR="00E820AE">
              <w:rPr>
                <w:bCs/>
              </w:rPr>
              <w:t xml:space="preserve"> (</w:t>
            </w:r>
            <w:proofErr w:type="gramStart"/>
            <w:r w:rsidR="00E820AE">
              <w:rPr>
                <w:bCs/>
              </w:rPr>
              <w:t>33%</w:t>
            </w:r>
            <w:proofErr w:type="gramEnd"/>
            <w:r w:rsidR="00E820AE">
              <w:rPr>
                <w:bCs/>
              </w:rPr>
              <w:t>)</w:t>
            </w:r>
          </w:p>
          <w:p w14:paraId="18DA4CE9" w14:textId="2430D0E7" w:rsidR="002E5507" w:rsidRPr="008A4C0B" w:rsidRDefault="002E5507" w:rsidP="008A4C0B">
            <w:pPr>
              <w:jc w:val="both"/>
              <w:rPr>
                <w:bCs/>
              </w:rPr>
            </w:pPr>
            <w:r w:rsidRPr="008A4C0B">
              <w:rPr>
                <w:bCs/>
              </w:rPr>
              <w:t xml:space="preserve">KOCOUREK, A. </w:t>
            </w:r>
            <w:r w:rsidRPr="008A4C0B">
              <w:rPr>
                <w:bCs/>
                <w:i/>
              </w:rPr>
              <w:t>Posouzení dopadů nové generace dohod Evropské unie o volném obchodu.</w:t>
            </w:r>
            <w:r w:rsidRPr="008A4C0B">
              <w:rPr>
                <w:bCs/>
              </w:rPr>
              <w:t xml:space="preserve"> Liberec: Technická univerzita v Liberci. </w:t>
            </w:r>
            <w:r w:rsidR="008A4C0B" w:rsidRPr="008A4C0B">
              <w:rPr>
                <w:bCs/>
              </w:rPr>
              <w:t xml:space="preserve">2019. </w:t>
            </w:r>
            <w:r w:rsidRPr="008A4C0B">
              <w:rPr>
                <w:bCs/>
              </w:rPr>
              <w:t xml:space="preserve">ISBN 978-80-7494-499-4. </w:t>
            </w:r>
          </w:p>
          <w:p w14:paraId="09C532C8" w14:textId="1A9FAE22" w:rsidR="002E5507" w:rsidRPr="008A4C0B" w:rsidRDefault="002E5507" w:rsidP="008A4C0B">
            <w:pPr>
              <w:jc w:val="both"/>
              <w:rPr>
                <w:bCs/>
              </w:rPr>
            </w:pPr>
            <w:r w:rsidRPr="008A4C0B">
              <w:rPr>
                <w:bCs/>
              </w:rPr>
              <w:t>KOCOUREK, A.</w:t>
            </w:r>
            <w:r w:rsidR="008A4C0B">
              <w:rPr>
                <w:bCs/>
              </w:rPr>
              <w:t xml:space="preserve">, </w:t>
            </w:r>
            <w:r w:rsidRPr="008A4C0B">
              <w:rPr>
                <w:bCs/>
              </w:rPr>
              <w:t>NEDOMLELOVÁ,</w:t>
            </w:r>
            <w:r w:rsidR="008A4C0B">
              <w:rPr>
                <w:bCs/>
              </w:rPr>
              <w:t xml:space="preserve"> I.</w:t>
            </w:r>
            <w:r w:rsidRPr="008A4C0B">
              <w:rPr>
                <w:bCs/>
              </w:rPr>
              <w:t xml:space="preserve"> Three Levels of Education and the Economic Growth. </w:t>
            </w:r>
            <w:r w:rsidRPr="008A4C0B">
              <w:rPr>
                <w:bCs/>
                <w:i/>
              </w:rPr>
              <w:t>Applied Economics</w:t>
            </w:r>
            <w:r w:rsidRPr="008A4C0B">
              <w:rPr>
                <w:bCs/>
              </w:rPr>
              <w:t xml:space="preserve">, </w:t>
            </w:r>
            <w:r w:rsidR="008A4C0B" w:rsidRPr="008A4C0B">
              <w:rPr>
                <w:bCs/>
              </w:rPr>
              <w:t xml:space="preserve">2018. </w:t>
            </w:r>
            <w:r w:rsidRPr="008A4C0B">
              <w:rPr>
                <w:bCs/>
              </w:rPr>
              <w:t>50(19)</w:t>
            </w:r>
            <w:r w:rsidR="0092759C">
              <w:rPr>
                <w:bCs/>
              </w:rPr>
              <w:t>, pp.</w:t>
            </w:r>
            <w:r w:rsidRPr="008A4C0B">
              <w:rPr>
                <w:bCs/>
              </w:rPr>
              <w:t xml:space="preserve"> 2103–2116. ISSN 0003-6846. (50 %) </w:t>
            </w:r>
          </w:p>
          <w:p w14:paraId="6D39D59B" w14:textId="03E9E0FD" w:rsidR="002E5507" w:rsidRPr="008A4C0B" w:rsidRDefault="002E5507" w:rsidP="008A4C0B">
            <w:pPr>
              <w:jc w:val="both"/>
              <w:rPr>
                <w:bCs/>
              </w:rPr>
            </w:pPr>
            <w:r w:rsidRPr="008A4C0B">
              <w:rPr>
                <w:bCs/>
              </w:rPr>
              <w:t>KOCOUREK, A.</w:t>
            </w:r>
            <w:r w:rsidR="008A4C0B">
              <w:rPr>
                <w:bCs/>
              </w:rPr>
              <w:t xml:space="preserve">, </w:t>
            </w:r>
            <w:r w:rsidRPr="008A4C0B">
              <w:rPr>
                <w:bCs/>
              </w:rPr>
              <w:t>ŠIMANOVÁ,</w:t>
            </w:r>
            <w:r w:rsidR="008A4C0B">
              <w:rPr>
                <w:bCs/>
              </w:rPr>
              <w:t xml:space="preserve"> J.</w:t>
            </w:r>
            <w:r w:rsidRPr="008A4C0B">
              <w:rPr>
                <w:bCs/>
              </w:rPr>
              <w:t xml:space="preserve"> </w:t>
            </w:r>
            <w:r w:rsidRPr="008A4C0B">
              <w:rPr>
                <w:bCs/>
                <w:i/>
              </w:rPr>
              <w:t>Comprehensive Economic and Trade Agreement between Canada and the European Union and Its Member States – Assessing Impacts on the Czech Economy.</w:t>
            </w:r>
            <w:r w:rsidRPr="008A4C0B">
              <w:rPr>
                <w:bCs/>
              </w:rPr>
              <w:t xml:space="preserve"> Liberec: Technical University of Liberec. </w:t>
            </w:r>
            <w:r w:rsidR="008A4C0B" w:rsidRPr="008A4C0B">
              <w:rPr>
                <w:bCs/>
              </w:rPr>
              <w:t xml:space="preserve">2017. </w:t>
            </w:r>
            <w:r w:rsidRPr="008A4C0B">
              <w:rPr>
                <w:bCs/>
              </w:rPr>
              <w:t xml:space="preserve">ISBN 978-80-7494-381-2. (50 %) </w:t>
            </w:r>
          </w:p>
          <w:p w14:paraId="268BA8B8" w14:textId="77777777" w:rsidR="002E5507" w:rsidRPr="00EA2A70" w:rsidRDefault="002E5507" w:rsidP="008A4C0B">
            <w:pPr>
              <w:keepNext/>
              <w:jc w:val="both"/>
              <w:rPr>
                <w:bCs/>
                <w:i/>
                <w:iCs/>
              </w:rPr>
            </w:pPr>
            <w:r w:rsidRPr="00EA2A70">
              <w:rPr>
                <w:bCs/>
                <w:i/>
                <w:iCs/>
              </w:rPr>
              <w:t>Projektová činnost</w:t>
            </w:r>
          </w:p>
          <w:p w14:paraId="56D454C3" w14:textId="77777777" w:rsidR="002E5507" w:rsidRDefault="002E5507" w:rsidP="00CE1995">
            <w:pPr>
              <w:numPr>
                <w:ilvl w:val="0"/>
                <w:numId w:val="36"/>
              </w:numPr>
              <w:ind w:left="246" w:hanging="246"/>
              <w:jc w:val="both"/>
            </w:pPr>
            <w:r>
              <w:t>Řešitel projektu: Smluvní výzkum pro Ministerstvo průmyslu a obchodu: Zpracování nezávislé analýzy dopadů dohody o hospodářském partnerství mezi EU a MerCoSur na ekonomiku ČR (09.2021–12.2021).</w:t>
            </w:r>
          </w:p>
          <w:p w14:paraId="2AC4A657" w14:textId="77777777" w:rsidR="002E5507" w:rsidRDefault="002E5507" w:rsidP="00CE1995">
            <w:pPr>
              <w:numPr>
                <w:ilvl w:val="0"/>
                <w:numId w:val="36"/>
              </w:numPr>
              <w:ind w:left="246" w:hanging="246"/>
              <w:jc w:val="both"/>
            </w:pPr>
            <w:r>
              <w:t>Řešitel projektu: TAČR TL1000303: Využití Big Data pro vyhodnocení socio-ekonomického pozice obyvatel v typech území definovaných Strategií regionálního rozvoje 2021+ (01.2019–06.2021).</w:t>
            </w:r>
          </w:p>
          <w:p w14:paraId="552E27DA" w14:textId="77777777" w:rsidR="002E5507" w:rsidRDefault="002E5507" w:rsidP="00CE1995">
            <w:pPr>
              <w:numPr>
                <w:ilvl w:val="0"/>
                <w:numId w:val="36"/>
              </w:numPr>
              <w:ind w:left="246" w:hanging="246"/>
              <w:jc w:val="both"/>
            </w:pPr>
            <w:r>
              <w:t>Řešitel projektu: Smluvní výzkum pro Ministerstvo průmyslu a obchodu: Zpracování nezávislé analýzy dopadů dohody o hospodářském partnerství mezi EU a Japonskem na ekonomiku ČR (09.2018–12.2018).</w:t>
            </w:r>
          </w:p>
          <w:p w14:paraId="66BBC4A3" w14:textId="77777777" w:rsidR="002E5507" w:rsidRDefault="002E5507" w:rsidP="00CE1995">
            <w:pPr>
              <w:numPr>
                <w:ilvl w:val="0"/>
                <w:numId w:val="36"/>
              </w:numPr>
              <w:ind w:left="246" w:hanging="246"/>
              <w:jc w:val="both"/>
            </w:pPr>
            <w:r>
              <w:t>Řešitel projektu: Smluvní výzkum pro Ministerstvo průmyslu a obchodu: Zpracování nezávislé analýzy dopadů dohod o volném obchodu uzavřených mezi EU a Vietnamem a mezi EU a Singapurem na ekonomiku České republiky (09.2017–12.2027).</w:t>
            </w:r>
          </w:p>
          <w:p w14:paraId="4C739760" w14:textId="77777777" w:rsidR="002E5507" w:rsidRDefault="002E5507" w:rsidP="00CE1995">
            <w:pPr>
              <w:numPr>
                <w:ilvl w:val="0"/>
                <w:numId w:val="36"/>
              </w:numPr>
              <w:ind w:left="246" w:hanging="246"/>
              <w:jc w:val="both"/>
            </w:pPr>
            <w:r>
              <w:lastRenderedPageBreak/>
              <w:t>Řešitel projektu: Smluvní výzkum pro Ministerstvo průmyslu a obchodu: Zpracování studie dopadů Komplexní hospodářské a obchodní dohody (CETA) uzavřené mezi Kanadou a EU na ekonomiku České republiky (09.2016–12.2026).</w:t>
            </w:r>
          </w:p>
          <w:p w14:paraId="098328E0" w14:textId="77777777" w:rsidR="002E5507" w:rsidRPr="007F7989" w:rsidRDefault="002E5507" w:rsidP="00CE1995">
            <w:pPr>
              <w:numPr>
                <w:ilvl w:val="0"/>
                <w:numId w:val="36"/>
              </w:numPr>
              <w:ind w:left="246" w:hanging="246"/>
              <w:jc w:val="both"/>
            </w:pPr>
            <w:r>
              <w:t>Spoluřešitel projektu: TAČR TD020047: Regionální cenový index jako indikátor reálných sociálních a ekonomických disparit (01.2014–12.2015).</w:t>
            </w:r>
          </w:p>
        </w:tc>
      </w:tr>
      <w:tr w:rsidR="002E5507" w14:paraId="035C689D" w14:textId="77777777" w:rsidTr="002E5507">
        <w:trPr>
          <w:trHeight w:val="218"/>
        </w:trPr>
        <w:tc>
          <w:tcPr>
            <w:tcW w:w="9859" w:type="dxa"/>
            <w:gridSpan w:val="11"/>
            <w:shd w:val="clear" w:color="auto" w:fill="F7CAAC"/>
          </w:tcPr>
          <w:p w14:paraId="7FC9FF84" w14:textId="77777777" w:rsidR="002E5507" w:rsidRDefault="002E5507" w:rsidP="002E5507">
            <w:pPr>
              <w:rPr>
                <w:b/>
              </w:rPr>
            </w:pPr>
            <w:r>
              <w:rPr>
                <w:b/>
              </w:rPr>
              <w:lastRenderedPageBreak/>
              <w:t>Působení v zahraničí</w:t>
            </w:r>
          </w:p>
        </w:tc>
      </w:tr>
      <w:tr w:rsidR="002E5507" w:rsidRPr="00B3781F" w14:paraId="67C224D7" w14:textId="77777777" w:rsidTr="002E5507">
        <w:trPr>
          <w:trHeight w:val="328"/>
        </w:trPr>
        <w:tc>
          <w:tcPr>
            <w:tcW w:w="9859" w:type="dxa"/>
            <w:gridSpan w:val="11"/>
          </w:tcPr>
          <w:p w14:paraId="0B25F3AE" w14:textId="77777777" w:rsidR="002E5507" w:rsidRPr="00A20B47" w:rsidRDefault="002E5507" w:rsidP="002E5507">
            <w:pPr>
              <w:rPr>
                <w:bCs/>
              </w:rPr>
            </w:pPr>
            <w:r w:rsidRPr="00A20B47">
              <w:rPr>
                <w:bCs/>
              </w:rPr>
              <w:t>2016 Ege Üniversitesi, Izmir, Turecko</w:t>
            </w:r>
            <w:r>
              <w:rPr>
                <w:bCs/>
              </w:rPr>
              <w:t xml:space="preserve"> (krátkodobá stáž Erasmus+)</w:t>
            </w:r>
          </w:p>
          <w:p w14:paraId="4A0206DE" w14:textId="77777777" w:rsidR="002E5507" w:rsidRPr="00A20B47" w:rsidRDefault="002E5507" w:rsidP="002E5507">
            <w:pPr>
              <w:rPr>
                <w:bCs/>
              </w:rPr>
            </w:pPr>
            <w:r w:rsidRPr="00A20B47">
              <w:rPr>
                <w:bCs/>
              </w:rPr>
              <w:t>2016 Instituto Politecnico de Lisboa, Lisabon, Portugalsko</w:t>
            </w:r>
            <w:r>
              <w:rPr>
                <w:bCs/>
              </w:rPr>
              <w:t xml:space="preserve"> (krátkodobá stáž Erasmus+)</w:t>
            </w:r>
          </w:p>
          <w:p w14:paraId="4ACE5661" w14:textId="77777777" w:rsidR="002E5507" w:rsidRPr="00A20B47" w:rsidRDefault="002E5507" w:rsidP="002E5507">
            <w:pPr>
              <w:rPr>
                <w:bCs/>
              </w:rPr>
            </w:pPr>
            <w:r w:rsidRPr="00A20B47">
              <w:rPr>
                <w:bCs/>
              </w:rPr>
              <w:t>2015 Alexander Technological Educational Institute of Thessaloniki, Soluň, Řecko</w:t>
            </w:r>
            <w:r>
              <w:rPr>
                <w:bCs/>
              </w:rPr>
              <w:t xml:space="preserve"> (krátkodobá stáž Erasmus+)</w:t>
            </w:r>
          </w:p>
          <w:p w14:paraId="68D49802" w14:textId="77777777" w:rsidR="002E5507" w:rsidRPr="00A20B47" w:rsidRDefault="002E5507" w:rsidP="002E5507">
            <w:pPr>
              <w:rPr>
                <w:bCs/>
              </w:rPr>
            </w:pPr>
            <w:r w:rsidRPr="00A20B47">
              <w:rPr>
                <w:bCs/>
              </w:rPr>
              <w:t>2009 University of St. Gallen, Švýcarsko</w:t>
            </w:r>
            <w:r>
              <w:rPr>
                <w:bCs/>
              </w:rPr>
              <w:t xml:space="preserve"> (studijní pobyt 09.2009–12.2009)</w:t>
            </w:r>
          </w:p>
          <w:p w14:paraId="3ED87D96" w14:textId="77777777" w:rsidR="002E5507" w:rsidRPr="00A20B47" w:rsidRDefault="002E5507" w:rsidP="002E5507">
            <w:pPr>
              <w:rPr>
                <w:bCs/>
              </w:rPr>
            </w:pPr>
            <w:r w:rsidRPr="00A20B47">
              <w:rPr>
                <w:bCs/>
              </w:rPr>
              <w:t>2008 Selçuk Üniversitesi, Konya, Turecko</w:t>
            </w:r>
            <w:r>
              <w:rPr>
                <w:bCs/>
              </w:rPr>
              <w:t xml:space="preserve"> (krátkodobá stáž Erasmus+)</w:t>
            </w:r>
          </w:p>
          <w:p w14:paraId="1256BCCF" w14:textId="77777777" w:rsidR="002E5507" w:rsidRPr="00A20B47" w:rsidRDefault="002E5507" w:rsidP="002E5507">
            <w:pPr>
              <w:rPr>
                <w:bCs/>
              </w:rPr>
            </w:pPr>
            <w:r w:rsidRPr="00A20B47">
              <w:rPr>
                <w:bCs/>
              </w:rPr>
              <w:t>2007 Universidade de Aveiro, Portugalsko</w:t>
            </w:r>
            <w:r>
              <w:rPr>
                <w:bCs/>
              </w:rPr>
              <w:t xml:space="preserve"> (krátkodobá stáž Erasmus+)</w:t>
            </w:r>
          </w:p>
          <w:p w14:paraId="24961875" w14:textId="77777777" w:rsidR="002E5507" w:rsidRPr="00A20B47" w:rsidRDefault="002E5507" w:rsidP="002E5507">
            <w:pPr>
              <w:rPr>
                <w:bCs/>
              </w:rPr>
            </w:pPr>
            <w:r w:rsidRPr="00A20B47">
              <w:rPr>
                <w:bCs/>
              </w:rPr>
              <w:t>2006 Çukurova Üniversitesi, Adana, Turecko</w:t>
            </w:r>
            <w:r>
              <w:rPr>
                <w:bCs/>
              </w:rPr>
              <w:t xml:space="preserve"> (krátkodobá stáž Erasmus+)</w:t>
            </w:r>
          </w:p>
          <w:p w14:paraId="2D351061" w14:textId="77777777" w:rsidR="002E5507" w:rsidRPr="00B3781F" w:rsidRDefault="002E5507" w:rsidP="002E5507">
            <w:r w:rsidRPr="00A20B47">
              <w:rPr>
                <w:bCs/>
              </w:rPr>
              <w:t>2004 University of Kuwait, Kuvajt</w:t>
            </w:r>
            <w:r>
              <w:rPr>
                <w:bCs/>
              </w:rPr>
              <w:t xml:space="preserve"> (studijní pobyt 08.2004–10.2004)</w:t>
            </w:r>
          </w:p>
        </w:tc>
      </w:tr>
      <w:tr w:rsidR="002E5507" w14:paraId="195A464D" w14:textId="77777777" w:rsidTr="002E5507">
        <w:trPr>
          <w:cantSplit/>
          <w:trHeight w:val="290"/>
        </w:trPr>
        <w:tc>
          <w:tcPr>
            <w:tcW w:w="2518" w:type="dxa"/>
            <w:shd w:val="clear" w:color="auto" w:fill="F7CAAC"/>
          </w:tcPr>
          <w:p w14:paraId="1E0C3083" w14:textId="77777777" w:rsidR="002E5507" w:rsidRDefault="002E5507" w:rsidP="002E5507">
            <w:pPr>
              <w:jc w:val="both"/>
              <w:rPr>
                <w:b/>
              </w:rPr>
            </w:pPr>
            <w:r>
              <w:rPr>
                <w:b/>
              </w:rPr>
              <w:t xml:space="preserve">Podpis </w:t>
            </w:r>
          </w:p>
        </w:tc>
        <w:tc>
          <w:tcPr>
            <w:tcW w:w="4536" w:type="dxa"/>
            <w:gridSpan w:val="5"/>
          </w:tcPr>
          <w:p w14:paraId="54ADD45A" w14:textId="77777777" w:rsidR="002E5507" w:rsidRDefault="002E5507" w:rsidP="002E5507">
            <w:pPr>
              <w:jc w:val="both"/>
            </w:pPr>
          </w:p>
        </w:tc>
        <w:tc>
          <w:tcPr>
            <w:tcW w:w="786" w:type="dxa"/>
            <w:gridSpan w:val="2"/>
            <w:shd w:val="clear" w:color="auto" w:fill="F7CAAC"/>
          </w:tcPr>
          <w:p w14:paraId="2BB85477" w14:textId="77777777" w:rsidR="002E5507" w:rsidRDefault="002E5507" w:rsidP="002E5507">
            <w:pPr>
              <w:jc w:val="both"/>
            </w:pPr>
            <w:r>
              <w:rPr>
                <w:b/>
              </w:rPr>
              <w:t>datum</w:t>
            </w:r>
          </w:p>
        </w:tc>
        <w:tc>
          <w:tcPr>
            <w:tcW w:w="2019" w:type="dxa"/>
            <w:gridSpan w:val="3"/>
          </w:tcPr>
          <w:p w14:paraId="598D35EA" w14:textId="68880752" w:rsidR="002E5507" w:rsidRDefault="002E5507" w:rsidP="002E5507">
            <w:pPr>
              <w:jc w:val="both"/>
            </w:pPr>
          </w:p>
        </w:tc>
      </w:tr>
    </w:tbl>
    <w:p w14:paraId="3747A7DA" w14:textId="77777777" w:rsidR="002E5507" w:rsidRDefault="002E5507" w:rsidP="002E5507"/>
    <w:p w14:paraId="52FF32A8" w14:textId="77777777" w:rsidR="002E5507" w:rsidRDefault="002E5507" w:rsidP="002E5507"/>
    <w:p w14:paraId="2347366B" w14:textId="77777777" w:rsidR="002E5507" w:rsidRDefault="002E5507" w:rsidP="002E5507"/>
    <w:p w14:paraId="7DFF631C" w14:textId="77777777" w:rsidR="002E5507" w:rsidRDefault="002E5507" w:rsidP="002E5507"/>
    <w:p w14:paraId="498A2ADF" w14:textId="77777777" w:rsidR="002E5507" w:rsidRDefault="002E5507" w:rsidP="002E5507"/>
    <w:p w14:paraId="549B9709" w14:textId="77777777" w:rsidR="002E5507" w:rsidRDefault="002E5507" w:rsidP="002E5507"/>
    <w:p w14:paraId="6FFE0EEE" w14:textId="77777777" w:rsidR="002E5507" w:rsidRDefault="002E5507" w:rsidP="002E5507"/>
    <w:p w14:paraId="008FB86D" w14:textId="77777777" w:rsidR="002E5507" w:rsidRDefault="002E5507" w:rsidP="002E5507"/>
    <w:p w14:paraId="24A2D9BB" w14:textId="77777777" w:rsidR="002E5507" w:rsidRDefault="002E5507" w:rsidP="002E5507"/>
    <w:p w14:paraId="1687B441" w14:textId="77777777" w:rsidR="002E5507" w:rsidRDefault="002E5507" w:rsidP="002E5507"/>
    <w:p w14:paraId="6F1ACE01" w14:textId="77777777" w:rsidR="002E5507" w:rsidRDefault="002E5507" w:rsidP="002E5507"/>
    <w:p w14:paraId="725E013F" w14:textId="77777777" w:rsidR="002E5507" w:rsidRDefault="002E5507" w:rsidP="002E5507"/>
    <w:p w14:paraId="1B62C04E" w14:textId="77777777" w:rsidR="002E5507" w:rsidRDefault="002E5507" w:rsidP="002E5507"/>
    <w:p w14:paraId="367831E6" w14:textId="77777777" w:rsidR="002E5507" w:rsidRDefault="002E5507" w:rsidP="002E5507"/>
    <w:p w14:paraId="3C1F1BEC" w14:textId="77777777" w:rsidR="002E5507" w:rsidRDefault="002E5507" w:rsidP="002E5507"/>
    <w:p w14:paraId="107EFEA2" w14:textId="77777777" w:rsidR="002E5507" w:rsidRDefault="002E5507" w:rsidP="002E5507"/>
    <w:p w14:paraId="72FB54C8" w14:textId="77777777" w:rsidR="002E5507" w:rsidRDefault="002E5507" w:rsidP="002E5507"/>
    <w:p w14:paraId="2EF064E2" w14:textId="77777777" w:rsidR="002E5507" w:rsidRDefault="002E5507" w:rsidP="002E5507"/>
    <w:p w14:paraId="575AFF0D" w14:textId="77777777" w:rsidR="002E5507" w:rsidRDefault="002E5507" w:rsidP="002E5507"/>
    <w:p w14:paraId="58F78477" w14:textId="77777777" w:rsidR="002E5507" w:rsidRDefault="002E5507" w:rsidP="002E5507"/>
    <w:p w14:paraId="2AA1B4E7" w14:textId="77777777" w:rsidR="002E5507" w:rsidRDefault="002E5507" w:rsidP="002E5507"/>
    <w:p w14:paraId="18A5DC6F" w14:textId="77777777" w:rsidR="002E5507" w:rsidRDefault="002E5507" w:rsidP="002E5507"/>
    <w:p w14:paraId="2E0651FC" w14:textId="77777777" w:rsidR="002E5507" w:rsidRDefault="002E5507" w:rsidP="002E5507"/>
    <w:p w14:paraId="43840B36" w14:textId="77777777" w:rsidR="002E5507" w:rsidRDefault="002E5507" w:rsidP="002E5507"/>
    <w:p w14:paraId="3BAEE837" w14:textId="77777777" w:rsidR="002E5507" w:rsidRDefault="002E5507" w:rsidP="002E5507"/>
    <w:p w14:paraId="400F5867" w14:textId="77777777" w:rsidR="002E5507" w:rsidRDefault="002E5507" w:rsidP="002E5507"/>
    <w:p w14:paraId="27BF39C4" w14:textId="77777777" w:rsidR="002E5507" w:rsidRDefault="002E5507" w:rsidP="002E5507"/>
    <w:p w14:paraId="6E17DF94" w14:textId="77777777" w:rsidR="002E5507" w:rsidRDefault="002E5507" w:rsidP="002E5507"/>
    <w:p w14:paraId="24E926A1" w14:textId="77777777" w:rsidR="002E5507" w:rsidRDefault="002E5507" w:rsidP="002E5507"/>
    <w:p w14:paraId="1F7BBDB1" w14:textId="77777777" w:rsidR="002E5507" w:rsidRDefault="002E5507" w:rsidP="002E5507"/>
    <w:p w14:paraId="6928E28D" w14:textId="77777777" w:rsidR="002E5507" w:rsidRDefault="002E5507" w:rsidP="002E5507"/>
    <w:p w14:paraId="60881E5A" w14:textId="77777777" w:rsidR="002E5507" w:rsidRDefault="002E5507" w:rsidP="002E5507"/>
    <w:p w14:paraId="61014872" w14:textId="458DC449" w:rsidR="002E5507" w:rsidRDefault="002E5507" w:rsidP="002E5507"/>
    <w:p w14:paraId="6AAFF9C9" w14:textId="7C0E88FB" w:rsidR="008A4C0B" w:rsidRDefault="008A4C0B" w:rsidP="002E5507"/>
    <w:p w14:paraId="54A9F3C7" w14:textId="77777777" w:rsidR="008A4C0B" w:rsidRDefault="008A4C0B" w:rsidP="002E5507"/>
    <w:p w14:paraId="094530E2" w14:textId="77777777" w:rsidR="002E5507" w:rsidRDefault="002E5507" w:rsidP="002E5507"/>
    <w:p w14:paraId="3E70FE0E" w14:textId="77777777" w:rsidR="002E5507" w:rsidRDefault="002E5507" w:rsidP="002E5507"/>
    <w:p w14:paraId="0FCF4285" w14:textId="77777777" w:rsidR="002E5507" w:rsidRDefault="002E5507" w:rsidP="002E5507"/>
    <w:p w14:paraId="1D379D38" w14:textId="77777777" w:rsidR="002E5507" w:rsidRDefault="002E5507" w:rsidP="002E5507"/>
    <w:p w14:paraId="799729F5" w14:textId="77777777" w:rsidR="002E5507" w:rsidRDefault="002E5507" w:rsidP="002E5507"/>
    <w:p w14:paraId="37319A2F" w14:textId="77777777" w:rsidR="002E5507" w:rsidRDefault="002E5507" w:rsidP="002E5507"/>
    <w:p w14:paraId="01A2BAC3" w14:textId="77777777" w:rsidR="002F5C54" w:rsidRDefault="002F5C5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3F392871" w14:textId="77777777" w:rsidTr="002E5507">
        <w:tc>
          <w:tcPr>
            <w:tcW w:w="9900" w:type="dxa"/>
            <w:gridSpan w:val="11"/>
            <w:tcBorders>
              <w:bottom w:val="double" w:sz="4" w:space="0" w:color="auto"/>
            </w:tcBorders>
            <w:shd w:val="clear" w:color="auto" w:fill="BDD6EE"/>
          </w:tcPr>
          <w:p w14:paraId="04F4D26C" w14:textId="081AA7C4" w:rsidR="002E5507" w:rsidRDefault="002E5507" w:rsidP="002E5507">
            <w:pPr>
              <w:jc w:val="both"/>
              <w:rPr>
                <w:b/>
                <w:sz w:val="28"/>
              </w:rPr>
            </w:pPr>
            <w:r>
              <w:rPr>
                <w:b/>
                <w:sz w:val="28"/>
              </w:rPr>
              <w:lastRenderedPageBreak/>
              <w:t>C-I – Personální zabezpečení</w:t>
            </w:r>
          </w:p>
        </w:tc>
      </w:tr>
      <w:tr w:rsidR="002E5507" w14:paraId="633D6F98" w14:textId="77777777" w:rsidTr="002E5507">
        <w:tc>
          <w:tcPr>
            <w:tcW w:w="2529" w:type="dxa"/>
            <w:tcBorders>
              <w:top w:val="double" w:sz="4" w:space="0" w:color="auto"/>
            </w:tcBorders>
            <w:shd w:val="clear" w:color="auto" w:fill="F7CAAC"/>
          </w:tcPr>
          <w:p w14:paraId="0ED13B2A" w14:textId="77777777" w:rsidR="002E5507" w:rsidRDefault="002E5507" w:rsidP="002E5507">
            <w:pPr>
              <w:jc w:val="both"/>
              <w:rPr>
                <w:b/>
              </w:rPr>
            </w:pPr>
            <w:r>
              <w:rPr>
                <w:b/>
              </w:rPr>
              <w:t>Vysoká škola</w:t>
            </w:r>
          </w:p>
        </w:tc>
        <w:tc>
          <w:tcPr>
            <w:tcW w:w="7371" w:type="dxa"/>
            <w:gridSpan w:val="10"/>
          </w:tcPr>
          <w:p w14:paraId="0BD77202" w14:textId="77777777" w:rsidR="002E5507" w:rsidRDefault="002E5507" w:rsidP="002E5507">
            <w:pPr>
              <w:jc w:val="both"/>
            </w:pPr>
            <w:r>
              <w:t>Univerzita Tomáše Bati ve Zlíně</w:t>
            </w:r>
          </w:p>
        </w:tc>
      </w:tr>
      <w:tr w:rsidR="002E5507" w14:paraId="27AB7D37" w14:textId="77777777" w:rsidTr="002E5507">
        <w:tc>
          <w:tcPr>
            <w:tcW w:w="2529" w:type="dxa"/>
            <w:shd w:val="clear" w:color="auto" w:fill="F7CAAC"/>
          </w:tcPr>
          <w:p w14:paraId="46EF1540" w14:textId="77777777" w:rsidR="002E5507" w:rsidRDefault="002E5507" w:rsidP="002E5507">
            <w:pPr>
              <w:jc w:val="both"/>
              <w:rPr>
                <w:b/>
              </w:rPr>
            </w:pPr>
            <w:r>
              <w:rPr>
                <w:b/>
              </w:rPr>
              <w:t>Součást vysoké školy</w:t>
            </w:r>
          </w:p>
        </w:tc>
        <w:tc>
          <w:tcPr>
            <w:tcW w:w="7371" w:type="dxa"/>
            <w:gridSpan w:val="10"/>
          </w:tcPr>
          <w:p w14:paraId="5D0F1BD4" w14:textId="77777777" w:rsidR="002E5507" w:rsidRDefault="002E5507" w:rsidP="002E5507">
            <w:pPr>
              <w:jc w:val="both"/>
            </w:pPr>
            <w:r>
              <w:t>Fakulta managementu a ekonomiky</w:t>
            </w:r>
          </w:p>
        </w:tc>
      </w:tr>
      <w:tr w:rsidR="002E5507" w14:paraId="7DF6B297" w14:textId="77777777" w:rsidTr="002E5507">
        <w:tc>
          <w:tcPr>
            <w:tcW w:w="2529" w:type="dxa"/>
            <w:shd w:val="clear" w:color="auto" w:fill="F7CAAC"/>
          </w:tcPr>
          <w:p w14:paraId="78EF81B7" w14:textId="77777777" w:rsidR="002E5507" w:rsidRDefault="002E5507" w:rsidP="002E5507">
            <w:pPr>
              <w:jc w:val="both"/>
              <w:rPr>
                <w:b/>
              </w:rPr>
            </w:pPr>
            <w:r>
              <w:rPr>
                <w:b/>
              </w:rPr>
              <w:t>Název studijního programu</w:t>
            </w:r>
          </w:p>
        </w:tc>
        <w:tc>
          <w:tcPr>
            <w:tcW w:w="7371" w:type="dxa"/>
            <w:gridSpan w:val="10"/>
          </w:tcPr>
          <w:p w14:paraId="17504869" w14:textId="058678D9" w:rsidR="002E5507" w:rsidRPr="0075277E" w:rsidRDefault="0075277E" w:rsidP="0075277E">
            <w:pPr>
              <w:rPr>
                <w:sz w:val="22"/>
                <w:szCs w:val="22"/>
              </w:rPr>
            </w:pPr>
            <w:r>
              <w:t>Tourism Economics and Hospitality Management</w:t>
            </w:r>
          </w:p>
        </w:tc>
      </w:tr>
      <w:tr w:rsidR="002E5507" w14:paraId="43BE37D2" w14:textId="77777777" w:rsidTr="002E5507">
        <w:tc>
          <w:tcPr>
            <w:tcW w:w="2529" w:type="dxa"/>
            <w:shd w:val="clear" w:color="auto" w:fill="F7CAAC"/>
          </w:tcPr>
          <w:p w14:paraId="7C2E51DF" w14:textId="77777777" w:rsidR="002E5507" w:rsidRDefault="002E5507" w:rsidP="002E5507">
            <w:pPr>
              <w:jc w:val="both"/>
              <w:rPr>
                <w:b/>
              </w:rPr>
            </w:pPr>
            <w:r>
              <w:rPr>
                <w:b/>
              </w:rPr>
              <w:t>Jméno a příjmení</w:t>
            </w:r>
          </w:p>
        </w:tc>
        <w:tc>
          <w:tcPr>
            <w:tcW w:w="4554" w:type="dxa"/>
            <w:gridSpan w:val="5"/>
          </w:tcPr>
          <w:p w14:paraId="1807E481" w14:textId="77777777" w:rsidR="002E5507" w:rsidRPr="00406342" w:rsidRDefault="002E5507" w:rsidP="002E5507">
            <w:pPr>
              <w:jc w:val="both"/>
              <w:rPr>
                <w:bCs/>
              </w:rPr>
            </w:pPr>
            <w:r w:rsidRPr="00406342">
              <w:rPr>
                <w:bCs/>
              </w:rPr>
              <w:t>Vanda MARÁKOVÁ</w:t>
            </w:r>
          </w:p>
        </w:tc>
        <w:tc>
          <w:tcPr>
            <w:tcW w:w="712" w:type="dxa"/>
            <w:shd w:val="clear" w:color="auto" w:fill="F7CAAC"/>
          </w:tcPr>
          <w:p w14:paraId="01D5F286" w14:textId="77777777" w:rsidR="002E5507" w:rsidRDefault="002E5507" w:rsidP="002E5507">
            <w:pPr>
              <w:jc w:val="both"/>
              <w:rPr>
                <w:b/>
              </w:rPr>
            </w:pPr>
            <w:r>
              <w:rPr>
                <w:b/>
              </w:rPr>
              <w:t>Tituly</w:t>
            </w:r>
          </w:p>
        </w:tc>
        <w:tc>
          <w:tcPr>
            <w:tcW w:w="2105" w:type="dxa"/>
            <w:gridSpan w:val="4"/>
          </w:tcPr>
          <w:p w14:paraId="07C5A100" w14:textId="77777777" w:rsidR="002E5507" w:rsidRDefault="002E5507" w:rsidP="002E5507">
            <w:pPr>
              <w:jc w:val="both"/>
            </w:pPr>
            <w:r>
              <w:t>prof. Ing. PhD.</w:t>
            </w:r>
          </w:p>
        </w:tc>
      </w:tr>
      <w:tr w:rsidR="002E5507" w14:paraId="22064DA9" w14:textId="77777777" w:rsidTr="002E5507">
        <w:tc>
          <w:tcPr>
            <w:tcW w:w="2529" w:type="dxa"/>
            <w:shd w:val="clear" w:color="auto" w:fill="F7CAAC"/>
          </w:tcPr>
          <w:p w14:paraId="7370544F" w14:textId="77777777" w:rsidR="002E5507" w:rsidRDefault="002E5507" w:rsidP="002E5507">
            <w:pPr>
              <w:jc w:val="both"/>
              <w:rPr>
                <w:b/>
              </w:rPr>
            </w:pPr>
            <w:r>
              <w:rPr>
                <w:b/>
              </w:rPr>
              <w:t>Rok narození</w:t>
            </w:r>
          </w:p>
        </w:tc>
        <w:tc>
          <w:tcPr>
            <w:tcW w:w="832" w:type="dxa"/>
          </w:tcPr>
          <w:p w14:paraId="375F543C" w14:textId="77777777" w:rsidR="002E5507" w:rsidRDefault="002E5507" w:rsidP="002E5507">
            <w:pPr>
              <w:jc w:val="both"/>
            </w:pPr>
            <w:r>
              <w:t>1976</w:t>
            </w:r>
          </w:p>
        </w:tc>
        <w:tc>
          <w:tcPr>
            <w:tcW w:w="1728" w:type="dxa"/>
            <w:shd w:val="clear" w:color="auto" w:fill="F7CAAC"/>
          </w:tcPr>
          <w:p w14:paraId="5F2F4D40" w14:textId="77777777" w:rsidR="002E5507" w:rsidRDefault="002E5507" w:rsidP="002E5507">
            <w:pPr>
              <w:jc w:val="both"/>
              <w:rPr>
                <w:b/>
              </w:rPr>
            </w:pPr>
            <w:r>
              <w:rPr>
                <w:b/>
              </w:rPr>
              <w:t>typ vztahu k VŠ</w:t>
            </w:r>
          </w:p>
        </w:tc>
        <w:tc>
          <w:tcPr>
            <w:tcW w:w="996" w:type="dxa"/>
            <w:gridSpan w:val="2"/>
          </w:tcPr>
          <w:p w14:paraId="34B366B8" w14:textId="7A6C3B48" w:rsidR="002E5507" w:rsidRDefault="00C04FE8" w:rsidP="002E5507">
            <w:pPr>
              <w:jc w:val="both"/>
            </w:pPr>
            <w:r>
              <w:t>DPP, před. pp</w:t>
            </w:r>
          </w:p>
        </w:tc>
        <w:tc>
          <w:tcPr>
            <w:tcW w:w="998" w:type="dxa"/>
            <w:shd w:val="clear" w:color="auto" w:fill="F7CAAC"/>
          </w:tcPr>
          <w:p w14:paraId="61786BD8" w14:textId="77777777" w:rsidR="002E5507" w:rsidRDefault="002E5507" w:rsidP="002E5507">
            <w:pPr>
              <w:jc w:val="both"/>
              <w:rPr>
                <w:b/>
              </w:rPr>
            </w:pPr>
            <w:r>
              <w:rPr>
                <w:b/>
              </w:rPr>
              <w:t>rozsah</w:t>
            </w:r>
          </w:p>
        </w:tc>
        <w:tc>
          <w:tcPr>
            <w:tcW w:w="712" w:type="dxa"/>
          </w:tcPr>
          <w:p w14:paraId="63CE36DA" w14:textId="72394CF2" w:rsidR="002E5507" w:rsidRDefault="00C04FE8" w:rsidP="002E5507">
            <w:pPr>
              <w:jc w:val="both"/>
            </w:pPr>
            <w:r>
              <w:t>10</w:t>
            </w:r>
          </w:p>
        </w:tc>
        <w:tc>
          <w:tcPr>
            <w:tcW w:w="712" w:type="dxa"/>
            <w:gridSpan w:val="2"/>
            <w:shd w:val="clear" w:color="auto" w:fill="F7CAAC"/>
          </w:tcPr>
          <w:p w14:paraId="791B2CEC" w14:textId="77777777" w:rsidR="002E5507" w:rsidRDefault="002E5507" w:rsidP="002E5507">
            <w:pPr>
              <w:jc w:val="both"/>
              <w:rPr>
                <w:b/>
              </w:rPr>
            </w:pPr>
            <w:r>
              <w:rPr>
                <w:b/>
              </w:rPr>
              <w:t>do kdy</w:t>
            </w:r>
          </w:p>
        </w:tc>
        <w:tc>
          <w:tcPr>
            <w:tcW w:w="1393" w:type="dxa"/>
            <w:gridSpan w:val="2"/>
          </w:tcPr>
          <w:p w14:paraId="547D41BD" w14:textId="77777777" w:rsidR="00C04FE8" w:rsidRDefault="00C04FE8" w:rsidP="00C04FE8">
            <w:r>
              <w:t>platnost</w:t>
            </w:r>
          </w:p>
          <w:p w14:paraId="229750DF" w14:textId="644FD915" w:rsidR="002E5507" w:rsidRDefault="00C04FE8" w:rsidP="00C04FE8">
            <w:pPr>
              <w:jc w:val="both"/>
            </w:pPr>
            <w:r>
              <w:t>akreditace</w:t>
            </w:r>
          </w:p>
        </w:tc>
      </w:tr>
      <w:tr w:rsidR="002E5507" w14:paraId="49C95069" w14:textId="77777777" w:rsidTr="002E5507">
        <w:tc>
          <w:tcPr>
            <w:tcW w:w="5089" w:type="dxa"/>
            <w:gridSpan w:val="3"/>
            <w:shd w:val="clear" w:color="auto" w:fill="F7CAAC"/>
          </w:tcPr>
          <w:p w14:paraId="66DE0D48" w14:textId="77777777" w:rsidR="002E5507" w:rsidRDefault="002E5507" w:rsidP="002E5507">
            <w:pPr>
              <w:jc w:val="both"/>
              <w:rPr>
                <w:b/>
              </w:rPr>
            </w:pPr>
            <w:r>
              <w:rPr>
                <w:b/>
              </w:rPr>
              <w:t>Typ vztahu na součásti VŠ, která uskutečňuje st. program</w:t>
            </w:r>
          </w:p>
        </w:tc>
        <w:tc>
          <w:tcPr>
            <w:tcW w:w="996" w:type="dxa"/>
            <w:gridSpan w:val="2"/>
          </w:tcPr>
          <w:p w14:paraId="6FB06888" w14:textId="252B2402" w:rsidR="002E5507" w:rsidRDefault="00C04FE8" w:rsidP="002E5507">
            <w:pPr>
              <w:jc w:val="both"/>
            </w:pPr>
            <w:r>
              <w:t>DPP, před. pp</w:t>
            </w:r>
          </w:p>
        </w:tc>
        <w:tc>
          <w:tcPr>
            <w:tcW w:w="998" w:type="dxa"/>
            <w:shd w:val="clear" w:color="auto" w:fill="F7CAAC"/>
          </w:tcPr>
          <w:p w14:paraId="5DA72064" w14:textId="77777777" w:rsidR="002E5507" w:rsidRDefault="002E5507" w:rsidP="002E5507">
            <w:pPr>
              <w:jc w:val="both"/>
              <w:rPr>
                <w:b/>
              </w:rPr>
            </w:pPr>
            <w:r>
              <w:rPr>
                <w:b/>
              </w:rPr>
              <w:t>rozsah</w:t>
            </w:r>
          </w:p>
        </w:tc>
        <w:tc>
          <w:tcPr>
            <w:tcW w:w="712" w:type="dxa"/>
          </w:tcPr>
          <w:p w14:paraId="6F928740" w14:textId="7BB1D605" w:rsidR="002E5507" w:rsidRDefault="00C04FE8" w:rsidP="002E5507">
            <w:pPr>
              <w:jc w:val="both"/>
            </w:pPr>
            <w:r>
              <w:t>10</w:t>
            </w:r>
          </w:p>
        </w:tc>
        <w:tc>
          <w:tcPr>
            <w:tcW w:w="712" w:type="dxa"/>
            <w:gridSpan w:val="2"/>
            <w:shd w:val="clear" w:color="auto" w:fill="F7CAAC"/>
          </w:tcPr>
          <w:p w14:paraId="635B83CE" w14:textId="77777777" w:rsidR="002E5507" w:rsidRDefault="002E5507" w:rsidP="002E5507">
            <w:pPr>
              <w:jc w:val="both"/>
              <w:rPr>
                <w:b/>
              </w:rPr>
            </w:pPr>
            <w:r>
              <w:rPr>
                <w:b/>
              </w:rPr>
              <w:t>do kdy</w:t>
            </w:r>
          </w:p>
        </w:tc>
        <w:tc>
          <w:tcPr>
            <w:tcW w:w="1393" w:type="dxa"/>
            <w:gridSpan w:val="2"/>
          </w:tcPr>
          <w:p w14:paraId="6647EA45" w14:textId="77777777" w:rsidR="00C04FE8" w:rsidRDefault="00C04FE8" w:rsidP="00C04FE8">
            <w:r>
              <w:t>platnost</w:t>
            </w:r>
          </w:p>
          <w:p w14:paraId="48DC62DB" w14:textId="6FF34BA1" w:rsidR="002E5507" w:rsidRDefault="00C04FE8" w:rsidP="00C04FE8">
            <w:pPr>
              <w:jc w:val="both"/>
            </w:pPr>
            <w:r>
              <w:t>akreditace</w:t>
            </w:r>
          </w:p>
        </w:tc>
      </w:tr>
      <w:tr w:rsidR="002E5507" w14:paraId="16ADAC4B" w14:textId="77777777" w:rsidTr="002E5507">
        <w:tc>
          <w:tcPr>
            <w:tcW w:w="6085" w:type="dxa"/>
            <w:gridSpan w:val="5"/>
            <w:shd w:val="clear" w:color="auto" w:fill="F7CAAC"/>
          </w:tcPr>
          <w:p w14:paraId="4B1EB8B7"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74A125E2" w14:textId="77777777" w:rsidR="002E5507" w:rsidRDefault="002E5507" w:rsidP="002E5507">
            <w:pPr>
              <w:jc w:val="both"/>
              <w:rPr>
                <w:b/>
              </w:rPr>
            </w:pPr>
            <w:r>
              <w:rPr>
                <w:b/>
              </w:rPr>
              <w:t>typ prac. vztahu</w:t>
            </w:r>
          </w:p>
        </w:tc>
        <w:tc>
          <w:tcPr>
            <w:tcW w:w="2105" w:type="dxa"/>
            <w:gridSpan w:val="4"/>
            <w:shd w:val="clear" w:color="auto" w:fill="F7CAAC"/>
          </w:tcPr>
          <w:p w14:paraId="65375466" w14:textId="77777777" w:rsidR="002E5507" w:rsidRDefault="002E5507" w:rsidP="002E5507">
            <w:pPr>
              <w:jc w:val="both"/>
              <w:rPr>
                <w:b/>
              </w:rPr>
            </w:pPr>
            <w:r>
              <w:rPr>
                <w:b/>
              </w:rPr>
              <w:t>rozsah</w:t>
            </w:r>
          </w:p>
        </w:tc>
      </w:tr>
      <w:tr w:rsidR="002F5C54" w14:paraId="269C4539" w14:textId="77777777" w:rsidTr="002E5507">
        <w:tc>
          <w:tcPr>
            <w:tcW w:w="6085" w:type="dxa"/>
            <w:gridSpan w:val="5"/>
          </w:tcPr>
          <w:p w14:paraId="1FB7678E" w14:textId="77777777" w:rsidR="002F5C54" w:rsidRDefault="002F5C54" w:rsidP="002F5C54">
            <w:pPr>
              <w:jc w:val="both"/>
            </w:pPr>
            <w:r w:rsidRPr="00FD5D29">
              <w:t>Univerzita Mateja Bela v Banskej Bystrici, SR</w:t>
            </w:r>
          </w:p>
        </w:tc>
        <w:tc>
          <w:tcPr>
            <w:tcW w:w="1710" w:type="dxa"/>
            <w:gridSpan w:val="2"/>
          </w:tcPr>
          <w:p w14:paraId="5A0C6FCD" w14:textId="068AB388" w:rsidR="002F5C54" w:rsidRDefault="002F5C54" w:rsidP="002F5C54">
            <w:pPr>
              <w:jc w:val="both"/>
            </w:pPr>
            <w:r>
              <w:t>pp</w:t>
            </w:r>
          </w:p>
        </w:tc>
        <w:tc>
          <w:tcPr>
            <w:tcW w:w="2105" w:type="dxa"/>
            <w:gridSpan w:val="4"/>
          </w:tcPr>
          <w:p w14:paraId="2A29F4AC" w14:textId="739D7144" w:rsidR="002F5C54" w:rsidRDefault="002F5C54" w:rsidP="002F5C54">
            <w:pPr>
              <w:jc w:val="both"/>
            </w:pPr>
            <w:r>
              <w:t>40 h/t</w:t>
            </w:r>
          </w:p>
        </w:tc>
      </w:tr>
      <w:tr w:rsidR="002E5507" w14:paraId="50B12634" w14:textId="77777777" w:rsidTr="002E5507">
        <w:tc>
          <w:tcPr>
            <w:tcW w:w="9900" w:type="dxa"/>
            <w:gridSpan w:val="11"/>
            <w:shd w:val="clear" w:color="auto" w:fill="F7CAAC"/>
          </w:tcPr>
          <w:p w14:paraId="46694CB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281B8EE9" w14:textId="77777777" w:rsidTr="00C04FE8">
        <w:trPr>
          <w:trHeight w:val="470"/>
        </w:trPr>
        <w:tc>
          <w:tcPr>
            <w:tcW w:w="9900" w:type="dxa"/>
            <w:gridSpan w:val="11"/>
            <w:tcBorders>
              <w:top w:val="nil"/>
            </w:tcBorders>
          </w:tcPr>
          <w:p w14:paraId="3713804B" w14:textId="77777777" w:rsidR="002E5507" w:rsidRDefault="002E5507" w:rsidP="002E5507">
            <w:pPr>
              <w:jc w:val="both"/>
            </w:pPr>
            <w:r>
              <w:t>Tourism Economics – garant, přednášející (100 %)</w:t>
            </w:r>
          </w:p>
          <w:p w14:paraId="022D8A34" w14:textId="77777777" w:rsidR="002E5507" w:rsidRDefault="002E5507" w:rsidP="002E5507">
            <w:pPr>
              <w:jc w:val="both"/>
            </w:pPr>
            <w:r>
              <w:t>Člen Oborové rady, školitelka</w:t>
            </w:r>
          </w:p>
        </w:tc>
      </w:tr>
      <w:tr w:rsidR="002E5507" w14:paraId="56F69328" w14:textId="77777777" w:rsidTr="002E5507">
        <w:tc>
          <w:tcPr>
            <w:tcW w:w="9900" w:type="dxa"/>
            <w:gridSpan w:val="11"/>
            <w:shd w:val="clear" w:color="auto" w:fill="F7CAAC"/>
          </w:tcPr>
          <w:p w14:paraId="444645F5" w14:textId="77777777" w:rsidR="002E5507" w:rsidRDefault="002E5507" w:rsidP="002E5507">
            <w:pPr>
              <w:jc w:val="both"/>
            </w:pPr>
            <w:r>
              <w:rPr>
                <w:b/>
              </w:rPr>
              <w:t xml:space="preserve">Údaje o vzdělání na VŠ </w:t>
            </w:r>
          </w:p>
        </w:tc>
      </w:tr>
      <w:tr w:rsidR="002E5507" w14:paraId="06BD3812" w14:textId="77777777" w:rsidTr="002E5507">
        <w:trPr>
          <w:trHeight w:val="1055"/>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1"/>
              <w:gridCol w:w="8930"/>
            </w:tblGrid>
            <w:tr w:rsidR="008A4C0B" w14:paraId="2D653FA1" w14:textId="77777777" w:rsidTr="002F5C54">
              <w:tc>
                <w:tcPr>
                  <w:tcW w:w="671" w:type="dxa"/>
                </w:tcPr>
                <w:p w14:paraId="33ABFD87" w14:textId="136A11C9" w:rsidR="008A4C0B" w:rsidRDefault="008A4C0B" w:rsidP="002F5C54">
                  <w:pPr>
                    <w:jc w:val="both"/>
                    <w:rPr>
                      <w:bCs/>
                    </w:rPr>
                  </w:pPr>
                  <w:r>
                    <w:rPr>
                      <w:bCs/>
                    </w:rPr>
                    <w:t>1</w:t>
                  </w:r>
                  <w:r w:rsidRPr="00FD5D29">
                    <w:rPr>
                      <w:bCs/>
                    </w:rPr>
                    <w:t>998</w:t>
                  </w:r>
                </w:p>
              </w:tc>
              <w:tc>
                <w:tcPr>
                  <w:tcW w:w="8930" w:type="dxa"/>
                </w:tcPr>
                <w:p w14:paraId="6829F9E9" w14:textId="0BE48288" w:rsidR="008A4C0B" w:rsidRDefault="008A4C0B" w:rsidP="002F5C54">
                  <w:pPr>
                    <w:ind w:left="-105"/>
                    <w:jc w:val="both"/>
                    <w:rPr>
                      <w:bCs/>
                    </w:rPr>
                  </w:pPr>
                  <w:r w:rsidRPr="00FD5D29">
                    <w:rPr>
                      <w:bCs/>
                    </w:rPr>
                    <w:t>Univerzita Mateja Bela v Banskej Bystrici, Ekonomická fakulta, odbor: Cestovný ruch</w:t>
                  </w:r>
                  <w:r>
                    <w:rPr>
                      <w:bCs/>
                    </w:rPr>
                    <w:t xml:space="preserve"> (Bc.)</w:t>
                  </w:r>
                </w:p>
              </w:tc>
            </w:tr>
            <w:tr w:rsidR="008A4C0B" w14:paraId="0DB5EBA7" w14:textId="77777777" w:rsidTr="002F5C54">
              <w:tc>
                <w:tcPr>
                  <w:tcW w:w="671" w:type="dxa"/>
                </w:tcPr>
                <w:p w14:paraId="2046D11E" w14:textId="183B615E" w:rsidR="008A4C0B" w:rsidRDefault="008A4C0B" w:rsidP="002F5C54">
                  <w:pPr>
                    <w:jc w:val="both"/>
                    <w:rPr>
                      <w:bCs/>
                    </w:rPr>
                  </w:pPr>
                  <w:r w:rsidRPr="00FD5D29">
                    <w:rPr>
                      <w:bCs/>
                    </w:rPr>
                    <w:t>2000</w:t>
                  </w:r>
                </w:p>
              </w:tc>
              <w:tc>
                <w:tcPr>
                  <w:tcW w:w="8930" w:type="dxa"/>
                </w:tcPr>
                <w:p w14:paraId="57D12644" w14:textId="1F004553" w:rsidR="008A4C0B" w:rsidRDefault="008A4C0B" w:rsidP="002F5C54">
                  <w:pPr>
                    <w:ind w:left="-105"/>
                    <w:jc w:val="both"/>
                    <w:rPr>
                      <w:bCs/>
                    </w:rPr>
                  </w:pPr>
                  <w:r w:rsidRPr="00FD5D29">
                    <w:rPr>
                      <w:bCs/>
                    </w:rPr>
                    <w:t xml:space="preserve">Univerzita Mateja Bela v Banskej Bystrici, Ekonomická fakulta, odbor: </w:t>
                  </w:r>
                  <w:r w:rsidRPr="00FD5D29">
                    <w:rPr>
                      <w:color w:val="000000"/>
                    </w:rPr>
                    <w:t>Ekonomika a manažment hotelierstva</w:t>
                  </w:r>
                  <w:r>
                    <w:rPr>
                      <w:color w:val="000000"/>
                    </w:rPr>
                    <w:t xml:space="preserve"> </w:t>
                  </w:r>
                  <w:r w:rsidRPr="00FD5D29">
                    <w:rPr>
                      <w:color w:val="000000"/>
                    </w:rPr>
                    <w:t xml:space="preserve">a pohostinstva (medzinárodne akreditované štúdium </w:t>
                  </w:r>
                  <w:proofErr w:type="gramStart"/>
                  <w:r w:rsidRPr="00FD5D29">
                    <w:rPr>
                      <w:color w:val="000000"/>
                    </w:rPr>
                    <w:t>EFAH)/</w:t>
                  </w:r>
                  <w:proofErr w:type="gramEnd"/>
                  <w:r w:rsidRPr="00FD5D29">
                    <w:rPr>
                      <w:color w:val="000000"/>
                    </w:rPr>
                    <w:t>Hotel and Hospitality Management and Economics</w:t>
                  </w:r>
                  <w:r>
                    <w:rPr>
                      <w:color w:val="000000"/>
                    </w:rPr>
                    <w:t xml:space="preserve"> (Ing.)</w:t>
                  </w:r>
                </w:p>
              </w:tc>
            </w:tr>
            <w:tr w:rsidR="008A4C0B" w14:paraId="737BF205" w14:textId="77777777" w:rsidTr="002F5C54">
              <w:tc>
                <w:tcPr>
                  <w:tcW w:w="671" w:type="dxa"/>
                </w:tcPr>
                <w:p w14:paraId="171E1D31" w14:textId="02FFB02A" w:rsidR="008A4C0B" w:rsidRDefault="008A4C0B" w:rsidP="002F5C54">
                  <w:pPr>
                    <w:jc w:val="both"/>
                    <w:rPr>
                      <w:bCs/>
                    </w:rPr>
                  </w:pPr>
                  <w:r w:rsidRPr="00FD5D29">
                    <w:rPr>
                      <w:color w:val="000000"/>
                    </w:rPr>
                    <w:t>2003</w:t>
                  </w:r>
                </w:p>
              </w:tc>
              <w:tc>
                <w:tcPr>
                  <w:tcW w:w="8930" w:type="dxa"/>
                </w:tcPr>
                <w:p w14:paraId="7952AB20" w14:textId="0C23C06B" w:rsidR="008A4C0B" w:rsidRDefault="008A4C0B" w:rsidP="002F5C54">
                  <w:pPr>
                    <w:ind w:left="-105"/>
                    <w:jc w:val="both"/>
                    <w:rPr>
                      <w:bCs/>
                    </w:rPr>
                  </w:pPr>
                  <w:r w:rsidRPr="00FD5D29">
                    <w:rPr>
                      <w:color w:val="000000"/>
                    </w:rPr>
                    <w:t>Univerzita Mateja Bela v Banskej Bystrica, Ekonomická fakulta, odbor: 62-03-9 odvetvové a prierezové</w:t>
                  </w:r>
                  <w:r>
                    <w:rPr>
                      <w:color w:val="000000"/>
                    </w:rPr>
                    <w:t xml:space="preserve"> (PhD.)</w:t>
                  </w:r>
                </w:p>
              </w:tc>
            </w:tr>
          </w:tbl>
          <w:p w14:paraId="690F304F" w14:textId="77777777" w:rsidR="002E5507" w:rsidRDefault="002E5507" w:rsidP="008A4C0B">
            <w:pPr>
              <w:jc w:val="both"/>
              <w:rPr>
                <w:b/>
              </w:rPr>
            </w:pPr>
          </w:p>
        </w:tc>
      </w:tr>
      <w:tr w:rsidR="002E5507" w14:paraId="7CACDCE4" w14:textId="77777777" w:rsidTr="002E5507">
        <w:tc>
          <w:tcPr>
            <w:tcW w:w="9900" w:type="dxa"/>
            <w:gridSpan w:val="11"/>
            <w:shd w:val="clear" w:color="auto" w:fill="F7CAAC"/>
          </w:tcPr>
          <w:p w14:paraId="241CB733" w14:textId="77777777" w:rsidR="002E5507" w:rsidRDefault="002E5507" w:rsidP="002E5507">
            <w:pPr>
              <w:jc w:val="both"/>
              <w:rPr>
                <w:b/>
              </w:rPr>
            </w:pPr>
            <w:r>
              <w:rPr>
                <w:b/>
              </w:rPr>
              <w:t>Údaje o odborném působení od absolvování VŠ</w:t>
            </w:r>
          </w:p>
        </w:tc>
      </w:tr>
      <w:tr w:rsidR="002E5507" w14:paraId="270F4625" w14:textId="77777777" w:rsidTr="002E5507">
        <w:trPr>
          <w:trHeight w:val="1090"/>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8"/>
              <w:gridCol w:w="8505"/>
            </w:tblGrid>
            <w:tr w:rsidR="00EE61EB" w14:paraId="4F6728AA" w14:textId="216E1D4A" w:rsidTr="002F5C54">
              <w:tc>
                <w:tcPr>
                  <w:tcW w:w="1238" w:type="dxa"/>
                </w:tcPr>
                <w:p w14:paraId="23FAFE98" w14:textId="492A99E3" w:rsidR="00EE61EB" w:rsidRDefault="00EE61EB" w:rsidP="008A4C0B">
                  <w:pPr>
                    <w:jc w:val="both"/>
                  </w:pPr>
                  <w:r w:rsidRPr="00FD5D29">
                    <w:rPr>
                      <w:noProof/>
                      <w:shd w:val="clear" w:color="auto" w:fill="FFFFFF"/>
                      <w:lang w:val="cs"/>
                    </w:rPr>
                    <w:t>1997</w:t>
                  </w:r>
                </w:p>
              </w:tc>
              <w:tc>
                <w:tcPr>
                  <w:tcW w:w="8505" w:type="dxa"/>
                </w:tcPr>
                <w:p w14:paraId="6F05DFCA" w14:textId="3AF6BBA3" w:rsidR="00EE61EB" w:rsidRDefault="00EE61EB" w:rsidP="002F5C54">
                  <w:pPr>
                    <w:ind w:hanging="108"/>
                    <w:jc w:val="both"/>
                  </w:pPr>
                  <w:r w:rsidRPr="00FD5D29">
                    <w:rPr>
                      <w:noProof/>
                      <w:shd w:val="clear" w:color="auto" w:fill="FFFFFF"/>
                      <w:lang w:val="cs"/>
                    </w:rPr>
                    <w:t>Grand Hotel Praha, Tatranská Lomnica</w:t>
                  </w:r>
                  <w:r>
                    <w:rPr>
                      <w:noProof/>
                      <w:shd w:val="clear" w:color="auto" w:fill="FFFFFF"/>
                      <w:lang w:val="cs"/>
                    </w:rPr>
                    <w:t xml:space="preserve">, </w:t>
                  </w:r>
                  <w:r w:rsidRPr="00FD5D29">
                    <w:rPr>
                      <w:noProof/>
                      <w:shd w:val="clear" w:color="auto" w:fill="FFFFFF"/>
                      <w:lang w:val="cs"/>
                    </w:rPr>
                    <w:t>trojmesačná stáž</w:t>
                  </w:r>
                </w:p>
              </w:tc>
            </w:tr>
            <w:tr w:rsidR="00EE61EB" w14:paraId="60D1CA0A" w14:textId="060B2012" w:rsidTr="002F5C54">
              <w:tc>
                <w:tcPr>
                  <w:tcW w:w="1238" w:type="dxa"/>
                </w:tcPr>
                <w:p w14:paraId="438FEB55" w14:textId="0E1D6910" w:rsidR="00EE61EB" w:rsidRDefault="00EE61EB" w:rsidP="008A4C0B">
                  <w:pPr>
                    <w:jc w:val="both"/>
                  </w:pPr>
                  <w:r w:rsidRPr="00FD5D29">
                    <w:rPr>
                      <w:noProof/>
                      <w:shd w:val="clear" w:color="auto" w:fill="FFFFFF"/>
                      <w:lang w:val="cs"/>
                    </w:rPr>
                    <w:t>1997</w:t>
                  </w:r>
                </w:p>
              </w:tc>
              <w:tc>
                <w:tcPr>
                  <w:tcW w:w="8505" w:type="dxa"/>
                </w:tcPr>
                <w:p w14:paraId="0343F319" w14:textId="1A35CDC6" w:rsidR="00EE61EB" w:rsidRDefault="00EE61EB" w:rsidP="002F5C54">
                  <w:pPr>
                    <w:ind w:hanging="108"/>
                    <w:jc w:val="both"/>
                  </w:pPr>
                  <w:r w:rsidRPr="00FD5D29">
                    <w:rPr>
                      <w:noProof/>
                      <w:shd w:val="clear" w:color="auto" w:fill="FFFFFF"/>
                      <w:lang w:val="cs"/>
                    </w:rPr>
                    <w:t>Swallow Royal Hotel, Bristol, U.K</w:t>
                  </w:r>
                  <w:r>
                    <w:rPr>
                      <w:noProof/>
                      <w:shd w:val="clear" w:color="auto" w:fill="FFFFFF"/>
                      <w:lang w:val="cs"/>
                    </w:rPr>
                    <w:t>.,</w:t>
                  </w:r>
                  <w:r w:rsidRPr="00FD5D29">
                    <w:rPr>
                      <w:noProof/>
                      <w:shd w:val="clear" w:color="auto" w:fill="FFFFFF"/>
                      <w:lang w:val="cs"/>
                    </w:rPr>
                    <w:t xml:space="preserve"> polročná rotačná stáž</w:t>
                  </w:r>
                </w:p>
              </w:tc>
            </w:tr>
            <w:tr w:rsidR="00EE61EB" w14:paraId="1121F84D" w14:textId="4901CD5D" w:rsidTr="002F5C54">
              <w:tc>
                <w:tcPr>
                  <w:tcW w:w="1238" w:type="dxa"/>
                </w:tcPr>
                <w:p w14:paraId="6B40D82B" w14:textId="01E9C071" w:rsidR="00EE61EB" w:rsidRDefault="00EE61EB" w:rsidP="008A4C0B">
                  <w:pPr>
                    <w:jc w:val="both"/>
                  </w:pPr>
                  <w:r w:rsidRPr="00FD5D29">
                    <w:rPr>
                      <w:noProof/>
                      <w:shd w:val="clear" w:color="auto" w:fill="FFFFFF"/>
                      <w:lang w:val="pl-PL"/>
                    </w:rPr>
                    <w:t>1998</w:t>
                  </w:r>
                </w:p>
              </w:tc>
              <w:tc>
                <w:tcPr>
                  <w:tcW w:w="8505" w:type="dxa"/>
                </w:tcPr>
                <w:p w14:paraId="31B1E81A" w14:textId="4243C24D" w:rsidR="00EE61EB" w:rsidRDefault="00EE61EB" w:rsidP="002F5C54">
                  <w:pPr>
                    <w:ind w:hanging="108"/>
                    <w:jc w:val="both"/>
                  </w:pPr>
                  <w:r w:rsidRPr="00FD5D29">
                    <w:rPr>
                      <w:noProof/>
                      <w:shd w:val="clear" w:color="auto" w:fill="FFFFFF"/>
                      <w:lang w:val="pl-PL"/>
                    </w:rPr>
                    <w:t>Tour operator Matana, Praha</w:t>
                  </w:r>
                  <w:r>
                    <w:rPr>
                      <w:noProof/>
                      <w:shd w:val="clear" w:color="auto" w:fill="FFFFFF"/>
                      <w:lang w:val="pl-PL"/>
                    </w:rPr>
                    <w:t>, příprava zájezdů</w:t>
                  </w:r>
                </w:p>
              </w:tc>
            </w:tr>
            <w:tr w:rsidR="00EE61EB" w14:paraId="29BD40E6" w14:textId="5629E6BC" w:rsidTr="002F5C54">
              <w:tc>
                <w:tcPr>
                  <w:tcW w:w="1238" w:type="dxa"/>
                </w:tcPr>
                <w:p w14:paraId="51D5E9A9" w14:textId="29D73D22" w:rsidR="00EE61EB" w:rsidRDefault="00EE61EB" w:rsidP="008A4C0B">
                  <w:pPr>
                    <w:jc w:val="both"/>
                  </w:pPr>
                  <w:r w:rsidRPr="00FD5D29">
                    <w:rPr>
                      <w:noProof/>
                      <w:shd w:val="clear" w:color="auto" w:fill="FFFFFF"/>
                      <w:lang w:val="en-GB"/>
                    </w:rPr>
                    <w:t>1999</w:t>
                  </w:r>
                </w:p>
              </w:tc>
              <w:tc>
                <w:tcPr>
                  <w:tcW w:w="8505" w:type="dxa"/>
                </w:tcPr>
                <w:p w14:paraId="1671E079" w14:textId="7944B4F9" w:rsidR="00EE61EB" w:rsidRDefault="00EE61EB" w:rsidP="002F5C54">
                  <w:pPr>
                    <w:ind w:hanging="108"/>
                    <w:jc w:val="both"/>
                  </w:pPr>
                  <w:r w:rsidRPr="00FD5D29">
                    <w:rPr>
                      <w:noProof/>
                      <w:shd w:val="clear" w:color="auto" w:fill="FFFFFF"/>
                      <w:lang w:val="en-GB"/>
                    </w:rPr>
                    <w:t>Cestovní kancelář Martin Tour, Praha</w:t>
                  </w:r>
                  <w:r>
                    <w:rPr>
                      <w:noProof/>
                      <w:shd w:val="clear" w:color="auto" w:fill="FFFFFF"/>
                      <w:lang w:val="en-GB"/>
                    </w:rPr>
                    <w:t>, prodej zájezdů</w:t>
                  </w:r>
                </w:p>
              </w:tc>
            </w:tr>
            <w:tr w:rsidR="00EE61EB" w14:paraId="34D44B6C" w14:textId="6084FD26" w:rsidTr="002F5C54">
              <w:tc>
                <w:tcPr>
                  <w:tcW w:w="1238" w:type="dxa"/>
                </w:tcPr>
                <w:p w14:paraId="28259FF3" w14:textId="741B6549" w:rsidR="00EE61EB" w:rsidRDefault="00EE61EB" w:rsidP="008A4C0B">
                  <w:pPr>
                    <w:jc w:val="both"/>
                  </w:pPr>
                  <w:r w:rsidRPr="00FD5D29">
                    <w:rPr>
                      <w:noProof/>
                      <w:shd w:val="clear" w:color="auto" w:fill="FFFFFF"/>
                      <w:lang w:val="cs"/>
                    </w:rPr>
                    <w:t xml:space="preserve">1999-2004    </w:t>
                  </w:r>
                </w:p>
              </w:tc>
              <w:tc>
                <w:tcPr>
                  <w:tcW w:w="8505" w:type="dxa"/>
                </w:tcPr>
                <w:p w14:paraId="4675EB65" w14:textId="2A0B7897" w:rsidR="00EE61EB" w:rsidRDefault="00EE61EB" w:rsidP="002F5C54">
                  <w:pPr>
                    <w:ind w:hanging="108"/>
                    <w:jc w:val="both"/>
                  </w:pPr>
                  <w:r w:rsidRPr="00FD5D29">
                    <w:rPr>
                      <w:noProof/>
                      <w:shd w:val="clear" w:color="auto" w:fill="FFFFFF"/>
                      <w:lang w:val="cs"/>
                    </w:rPr>
                    <w:t>VOKA Banska Bystrica (Vidiecka organizácia pre komunitné ativity)</w:t>
                  </w:r>
                  <w:r>
                    <w:rPr>
                      <w:noProof/>
                      <w:shd w:val="clear" w:color="auto" w:fill="FFFFFF"/>
                      <w:lang w:val="cs"/>
                    </w:rPr>
                    <w:t>, implementácia projektov</w:t>
                  </w:r>
                </w:p>
              </w:tc>
            </w:tr>
            <w:tr w:rsidR="00EE61EB" w14:paraId="400A1E50" w14:textId="73945781" w:rsidTr="002F5C54">
              <w:tc>
                <w:tcPr>
                  <w:tcW w:w="1238" w:type="dxa"/>
                </w:tcPr>
                <w:p w14:paraId="7328F0BB" w14:textId="601A5085" w:rsidR="00EE61EB" w:rsidRDefault="00EE61EB" w:rsidP="008A4C0B">
                  <w:pPr>
                    <w:jc w:val="both"/>
                  </w:pPr>
                  <w:r w:rsidRPr="00FD5D29">
                    <w:rPr>
                      <w:lang w:val="cs"/>
                    </w:rPr>
                    <w:t>2004</w:t>
                  </w:r>
                </w:p>
              </w:tc>
              <w:tc>
                <w:tcPr>
                  <w:tcW w:w="8505" w:type="dxa"/>
                </w:tcPr>
                <w:p w14:paraId="04A81A6B" w14:textId="7D902CB8" w:rsidR="00EE61EB" w:rsidRDefault="00EE61EB" w:rsidP="002F5C54">
                  <w:pPr>
                    <w:ind w:hanging="108"/>
                    <w:jc w:val="both"/>
                  </w:pPr>
                  <w:r w:rsidRPr="00FD5D29">
                    <w:rPr>
                      <w:lang w:val="cs"/>
                    </w:rPr>
                    <w:t>Ministerstvo hospodárstva SR</w:t>
                  </w:r>
                  <w:r>
                    <w:rPr>
                      <w:lang w:val="cs"/>
                    </w:rPr>
                    <w:t>, hodnotitel projektu</w:t>
                  </w:r>
                  <w:r w:rsidRPr="00FD5D29">
                    <w:rPr>
                      <w:lang w:val="cs"/>
                    </w:rPr>
                    <w:t xml:space="preserve">       </w:t>
                  </w:r>
                </w:p>
              </w:tc>
            </w:tr>
            <w:tr w:rsidR="00EE61EB" w14:paraId="1A94B346" w14:textId="71421C8A" w:rsidTr="002F5C54">
              <w:tc>
                <w:tcPr>
                  <w:tcW w:w="1238" w:type="dxa"/>
                </w:tcPr>
                <w:p w14:paraId="37072577" w14:textId="351448F3" w:rsidR="00EE61EB" w:rsidRDefault="00EE61EB" w:rsidP="008A4C0B">
                  <w:pPr>
                    <w:jc w:val="both"/>
                  </w:pPr>
                  <w:r w:rsidRPr="00FD5D29">
                    <w:rPr>
                      <w:lang w:val="cs"/>
                    </w:rPr>
                    <w:t>2005</w:t>
                  </w:r>
                </w:p>
              </w:tc>
              <w:tc>
                <w:tcPr>
                  <w:tcW w:w="8505" w:type="dxa"/>
                </w:tcPr>
                <w:p w14:paraId="283529E3" w14:textId="6698A633" w:rsidR="00EE61EB" w:rsidRDefault="00EE61EB" w:rsidP="002F5C54">
                  <w:pPr>
                    <w:ind w:hanging="108"/>
                    <w:jc w:val="both"/>
                  </w:pPr>
                  <w:r w:rsidRPr="00FD5D29">
                    <w:rPr>
                      <w:lang w:val="cs"/>
                    </w:rPr>
                    <w:t>Ministerstvo výstavby a regionálneho rozvoja SR</w:t>
                  </w:r>
                  <w:r>
                    <w:rPr>
                      <w:lang w:val="cs"/>
                    </w:rPr>
                    <w:t>, hodnotitel projektu</w:t>
                  </w:r>
                  <w:r w:rsidRPr="00FD5D29">
                    <w:rPr>
                      <w:lang w:val="cs"/>
                    </w:rPr>
                    <w:t xml:space="preserve">   </w:t>
                  </w:r>
                </w:p>
              </w:tc>
            </w:tr>
            <w:tr w:rsidR="00EE61EB" w14:paraId="1B14BF7A" w14:textId="24E7E851" w:rsidTr="002F5C54">
              <w:tc>
                <w:tcPr>
                  <w:tcW w:w="1238" w:type="dxa"/>
                </w:tcPr>
                <w:p w14:paraId="5F3F670E" w14:textId="5F1E80D9" w:rsidR="00EE61EB" w:rsidRDefault="00EE61EB" w:rsidP="008A4C0B">
                  <w:pPr>
                    <w:jc w:val="both"/>
                  </w:pPr>
                  <w:r w:rsidRPr="00FD5D29">
                    <w:rPr>
                      <w:lang w:val="cs"/>
                    </w:rPr>
                    <w:t>2011</w:t>
                  </w:r>
                </w:p>
              </w:tc>
              <w:tc>
                <w:tcPr>
                  <w:tcW w:w="8505" w:type="dxa"/>
                </w:tcPr>
                <w:p w14:paraId="1E61700F" w14:textId="680DC30D" w:rsidR="00EE61EB" w:rsidRDefault="00EE61EB" w:rsidP="002F5C54">
                  <w:pPr>
                    <w:ind w:hanging="108"/>
                    <w:jc w:val="both"/>
                  </w:pPr>
                  <w:r w:rsidRPr="00FD5D29">
                    <w:rPr>
                      <w:lang w:val="cs"/>
                    </w:rPr>
                    <w:t>Faculty of Management and Social Communication Jagiellonian University in Krakow</w:t>
                  </w:r>
                  <w:r>
                    <w:rPr>
                      <w:lang w:val="cs"/>
                    </w:rPr>
                    <w:t>, visiting professor</w:t>
                  </w:r>
                </w:p>
              </w:tc>
            </w:tr>
            <w:tr w:rsidR="00EE61EB" w14:paraId="4AC7EF7C" w14:textId="13A133CB" w:rsidTr="002F5C54">
              <w:tc>
                <w:tcPr>
                  <w:tcW w:w="1238" w:type="dxa"/>
                </w:tcPr>
                <w:p w14:paraId="06025E80" w14:textId="48DBB846" w:rsidR="00EE61EB" w:rsidRDefault="00EE61EB" w:rsidP="008A4C0B">
                  <w:pPr>
                    <w:jc w:val="both"/>
                  </w:pPr>
                  <w:r w:rsidRPr="00FD5D29">
                    <w:t xml:space="preserve">2010-2019     </w:t>
                  </w:r>
                </w:p>
              </w:tc>
              <w:tc>
                <w:tcPr>
                  <w:tcW w:w="8505" w:type="dxa"/>
                </w:tcPr>
                <w:p w14:paraId="23F00A4D" w14:textId="33710AD1" w:rsidR="00EE61EB" w:rsidRDefault="00EE61EB" w:rsidP="002F5C54">
                  <w:pPr>
                    <w:ind w:hanging="108"/>
                    <w:jc w:val="both"/>
                  </w:pPr>
                  <w:r w:rsidRPr="00FD5D29">
                    <w:t>Ekonomická fakulta, UMB v Banskej Bystrici</w:t>
                  </w:r>
                  <w:r>
                    <w:t>, docent</w:t>
                  </w:r>
                </w:p>
              </w:tc>
            </w:tr>
            <w:tr w:rsidR="00EE61EB" w14:paraId="443A7C50" w14:textId="3BA51A41" w:rsidTr="002F5C54">
              <w:tc>
                <w:tcPr>
                  <w:tcW w:w="1238" w:type="dxa"/>
                </w:tcPr>
                <w:p w14:paraId="733B34C5" w14:textId="21FAB7C4" w:rsidR="00EE61EB" w:rsidRDefault="00EE61EB" w:rsidP="008A4C0B">
                  <w:pPr>
                    <w:jc w:val="both"/>
                  </w:pPr>
                  <w:r w:rsidRPr="00FD5D29">
                    <w:t xml:space="preserve">2011-2019     </w:t>
                  </w:r>
                </w:p>
              </w:tc>
              <w:tc>
                <w:tcPr>
                  <w:tcW w:w="8505" w:type="dxa"/>
                </w:tcPr>
                <w:p w14:paraId="416469C5" w14:textId="0531979E" w:rsidR="00EE61EB" w:rsidRDefault="00EE61EB" w:rsidP="002F5C54">
                  <w:pPr>
                    <w:ind w:hanging="108"/>
                    <w:jc w:val="both"/>
                  </w:pPr>
                  <w:r w:rsidRPr="00FD5D29">
                    <w:t>Ekonomická fakulta, UMB v Banskej Bystrici</w:t>
                  </w:r>
                  <w:r>
                    <w:t>, proděkanka pro mezinárodní vztahy</w:t>
                  </w:r>
                </w:p>
              </w:tc>
            </w:tr>
            <w:tr w:rsidR="00EE61EB" w14:paraId="00493BBD" w14:textId="63F61F16" w:rsidTr="002F5C54">
              <w:tc>
                <w:tcPr>
                  <w:tcW w:w="1238" w:type="dxa"/>
                </w:tcPr>
                <w:p w14:paraId="12BFE96C" w14:textId="51F52D31" w:rsidR="00EE61EB" w:rsidRDefault="00EE61EB" w:rsidP="008A4C0B">
                  <w:pPr>
                    <w:jc w:val="both"/>
                  </w:pPr>
                  <w:r w:rsidRPr="00FD5D29">
                    <w:rPr>
                      <w:noProof/>
                      <w:lang w:val="en-GB"/>
                    </w:rPr>
                    <w:t>2019–dosud</w:t>
                  </w:r>
                </w:p>
              </w:tc>
              <w:tc>
                <w:tcPr>
                  <w:tcW w:w="8505" w:type="dxa"/>
                </w:tcPr>
                <w:p w14:paraId="676A9E56" w14:textId="66041F0C" w:rsidR="00EE61EB" w:rsidRDefault="00EE61EB" w:rsidP="002F5C54">
                  <w:pPr>
                    <w:ind w:hanging="108"/>
                    <w:jc w:val="both"/>
                  </w:pPr>
                  <w:r w:rsidRPr="00FD5D29">
                    <w:rPr>
                      <w:noProof/>
                      <w:lang w:val="en-GB"/>
                    </w:rPr>
                    <w:t>Slovak office of standards, metrology and testing, Bratislava</w:t>
                  </w:r>
                  <w:r>
                    <w:rPr>
                      <w:noProof/>
                      <w:lang w:val="en-GB"/>
                    </w:rPr>
                    <w:t>, členka technickej komisie služby</w:t>
                  </w:r>
                  <w:r w:rsidRPr="00FD5D29">
                    <w:rPr>
                      <w:noProof/>
                      <w:lang w:val="en-GB"/>
                    </w:rPr>
                    <w:t xml:space="preserve">  </w:t>
                  </w:r>
                </w:p>
              </w:tc>
            </w:tr>
            <w:tr w:rsidR="00EE61EB" w14:paraId="1E657417" w14:textId="08EC1555" w:rsidTr="002F5C54">
              <w:tc>
                <w:tcPr>
                  <w:tcW w:w="1238" w:type="dxa"/>
                </w:tcPr>
                <w:p w14:paraId="148563C1" w14:textId="5FB9C467" w:rsidR="00EE61EB" w:rsidRDefault="00EE61EB" w:rsidP="008A4C0B">
                  <w:pPr>
                    <w:jc w:val="both"/>
                  </w:pPr>
                  <w:proofErr w:type="gramStart"/>
                  <w:r w:rsidRPr="00FD5D29">
                    <w:t>2019-dosud</w:t>
                  </w:r>
                  <w:proofErr w:type="gramEnd"/>
                  <w:r w:rsidRPr="00FD5D29">
                    <w:t xml:space="preserve">    </w:t>
                  </w:r>
                </w:p>
              </w:tc>
              <w:tc>
                <w:tcPr>
                  <w:tcW w:w="8505" w:type="dxa"/>
                </w:tcPr>
                <w:p w14:paraId="5C50AF64" w14:textId="0A0EFAA2" w:rsidR="00EE61EB" w:rsidRDefault="00EE61EB" w:rsidP="002F5C54">
                  <w:pPr>
                    <w:ind w:hanging="108"/>
                    <w:jc w:val="both"/>
                  </w:pPr>
                  <w:r w:rsidRPr="00FD5D29">
                    <w:t>Ekonomická fakulta, UMB v Banskej Bystrici</w:t>
                  </w:r>
                  <w:r>
                    <w:t>, profesor, vedoucí katedry</w:t>
                  </w:r>
                </w:p>
              </w:tc>
            </w:tr>
          </w:tbl>
          <w:p w14:paraId="6245B3CA" w14:textId="4A15A48F" w:rsidR="002E5507" w:rsidRDefault="002E5507" w:rsidP="002E5507">
            <w:pPr>
              <w:jc w:val="both"/>
            </w:pPr>
          </w:p>
        </w:tc>
      </w:tr>
      <w:tr w:rsidR="002E5507" w14:paraId="52A4DA0D" w14:textId="77777777" w:rsidTr="002E5507">
        <w:trPr>
          <w:trHeight w:val="250"/>
        </w:trPr>
        <w:tc>
          <w:tcPr>
            <w:tcW w:w="9900" w:type="dxa"/>
            <w:gridSpan w:val="11"/>
            <w:shd w:val="clear" w:color="auto" w:fill="F7CAAC"/>
          </w:tcPr>
          <w:p w14:paraId="1002B34A" w14:textId="77777777" w:rsidR="002E5507" w:rsidRDefault="002E5507" w:rsidP="002E5507">
            <w:pPr>
              <w:jc w:val="both"/>
            </w:pPr>
            <w:r>
              <w:rPr>
                <w:b/>
              </w:rPr>
              <w:t>Zkušenosti s vedením kvalifikačních a rigorózních prací</w:t>
            </w:r>
          </w:p>
        </w:tc>
      </w:tr>
      <w:tr w:rsidR="002E5507" w14:paraId="608FA852" w14:textId="77777777" w:rsidTr="002F5C54">
        <w:trPr>
          <w:trHeight w:val="953"/>
        </w:trPr>
        <w:tc>
          <w:tcPr>
            <w:tcW w:w="9900" w:type="dxa"/>
            <w:gridSpan w:val="11"/>
          </w:tcPr>
          <w:p w14:paraId="194DF918" w14:textId="77777777" w:rsidR="002E5507" w:rsidRDefault="002E5507" w:rsidP="002E5507">
            <w:pPr>
              <w:jc w:val="both"/>
            </w:pPr>
            <w:r>
              <w:t>Počet vedených bakalářských prací - 20</w:t>
            </w:r>
          </w:p>
          <w:p w14:paraId="5F59D56C" w14:textId="77777777" w:rsidR="002E5507" w:rsidRDefault="002E5507" w:rsidP="002E5507">
            <w:pPr>
              <w:jc w:val="both"/>
            </w:pPr>
            <w:r>
              <w:t>Počet vedených diplomových prací- 95</w:t>
            </w:r>
          </w:p>
          <w:p w14:paraId="145D89EC" w14:textId="77777777" w:rsidR="002E5507" w:rsidRDefault="002E5507" w:rsidP="002E5507">
            <w:pPr>
              <w:jc w:val="both"/>
            </w:pPr>
            <w:r>
              <w:t>Počet vedených doktorských prací - 9</w:t>
            </w:r>
          </w:p>
          <w:p w14:paraId="6380D59C" w14:textId="77777777" w:rsidR="002E5507" w:rsidRDefault="002E5507" w:rsidP="002E5507">
            <w:pPr>
              <w:jc w:val="both"/>
            </w:pPr>
            <w:r>
              <w:t>Nyní je školitelem Ph.D. programu Cestovní ruch - 3 studentů</w:t>
            </w:r>
          </w:p>
        </w:tc>
      </w:tr>
      <w:tr w:rsidR="002E5507" w14:paraId="0E4E4AA9" w14:textId="77777777" w:rsidTr="002E5507">
        <w:trPr>
          <w:cantSplit/>
        </w:trPr>
        <w:tc>
          <w:tcPr>
            <w:tcW w:w="3361" w:type="dxa"/>
            <w:gridSpan w:val="2"/>
            <w:tcBorders>
              <w:top w:val="single" w:sz="12" w:space="0" w:color="auto"/>
            </w:tcBorders>
            <w:shd w:val="clear" w:color="auto" w:fill="F7CAAC"/>
          </w:tcPr>
          <w:p w14:paraId="02394C27"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6B2B1908"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F6C2FD5"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473ECC0" w14:textId="77777777" w:rsidR="002E5507" w:rsidRDefault="002E5507" w:rsidP="002E5507">
            <w:pPr>
              <w:jc w:val="both"/>
              <w:rPr>
                <w:b/>
              </w:rPr>
            </w:pPr>
            <w:r>
              <w:rPr>
                <w:b/>
              </w:rPr>
              <w:t>Ohlasy publikací</w:t>
            </w:r>
          </w:p>
        </w:tc>
      </w:tr>
      <w:tr w:rsidR="002E5507" w14:paraId="4E784C52" w14:textId="77777777" w:rsidTr="002E5507">
        <w:trPr>
          <w:cantSplit/>
        </w:trPr>
        <w:tc>
          <w:tcPr>
            <w:tcW w:w="3361" w:type="dxa"/>
            <w:gridSpan w:val="2"/>
          </w:tcPr>
          <w:p w14:paraId="6C92DEC1" w14:textId="77777777" w:rsidR="002E5507" w:rsidRDefault="002E5507" w:rsidP="002E5507">
            <w:pPr>
              <w:jc w:val="both"/>
            </w:pPr>
            <w:r>
              <w:t>8.1.1. cestovný ruch</w:t>
            </w:r>
          </w:p>
        </w:tc>
        <w:tc>
          <w:tcPr>
            <w:tcW w:w="2254" w:type="dxa"/>
            <w:gridSpan w:val="2"/>
          </w:tcPr>
          <w:p w14:paraId="59787624" w14:textId="77777777" w:rsidR="002E5507" w:rsidRDefault="002E5507" w:rsidP="002E5507">
            <w:pPr>
              <w:jc w:val="both"/>
            </w:pPr>
            <w:r>
              <w:t>2010</w:t>
            </w:r>
          </w:p>
        </w:tc>
        <w:tc>
          <w:tcPr>
            <w:tcW w:w="2257" w:type="dxa"/>
            <w:gridSpan w:val="4"/>
            <w:tcBorders>
              <w:right w:val="single" w:sz="12" w:space="0" w:color="auto"/>
            </w:tcBorders>
          </w:tcPr>
          <w:p w14:paraId="7D592FCC" w14:textId="77777777" w:rsidR="002E5507" w:rsidRDefault="002E5507" w:rsidP="002E5507">
            <w:pPr>
              <w:jc w:val="both"/>
            </w:pPr>
            <w:r>
              <w:t>EF, UMB v B. Bystrici</w:t>
            </w:r>
          </w:p>
        </w:tc>
        <w:tc>
          <w:tcPr>
            <w:tcW w:w="635" w:type="dxa"/>
            <w:tcBorders>
              <w:left w:val="single" w:sz="12" w:space="0" w:color="auto"/>
            </w:tcBorders>
            <w:shd w:val="clear" w:color="auto" w:fill="F7CAAC"/>
          </w:tcPr>
          <w:p w14:paraId="618B9473" w14:textId="77777777" w:rsidR="002E5507" w:rsidRDefault="002E5507" w:rsidP="002E5507">
            <w:pPr>
              <w:jc w:val="both"/>
            </w:pPr>
            <w:r>
              <w:rPr>
                <w:b/>
              </w:rPr>
              <w:t>WOS</w:t>
            </w:r>
          </w:p>
        </w:tc>
        <w:tc>
          <w:tcPr>
            <w:tcW w:w="696" w:type="dxa"/>
            <w:shd w:val="clear" w:color="auto" w:fill="F7CAAC"/>
          </w:tcPr>
          <w:p w14:paraId="42CAFCFC" w14:textId="77777777" w:rsidR="002E5507" w:rsidRDefault="002E5507" w:rsidP="002E5507">
            <w:pPr>
              <w:jc w:val="both"/>
              <w:rPr>
                <w:sz w:val="18"/>
              </w:rPr>
            </w:pPr>
            <w:r>
              <w:rPr>
                <w:b/>
                <w:sz w:val="18"/>
              </w:rPr>
              <w:t>Scopus</w:t>
            </w:r>
          </w:p>
        </w:tc>
        <w:tc>
          <w:tcPr>
            <w:tcW w:w="697" w:type="dxa"/>
            <w:shd w:val="clear" w:color="auto" w:fill="F7CAAC"/>
          </w:tcPr>
          <w:p w14:paraId="00581708" w14:textId="77777777" w:rsidR="002E5507" w:rsidRDefault="002E5507" w:rsidP="002E5507">
            <w:pPr>
              <w:jc w:val="both"/>
            </w:pPr>
            <w:r>
              <w:rPr>
                <w:b/>
                <w:sz w:val="18"/>
              </w:rPr>
              <w:t>ostatní</w:t>
            </w:r>
          </w:p>
        </w:tc>
      </w:tr>
      <w:tr w:rsidR="002E5507" w14:paraId="6B3E6C9F" w14:textId="77777777" w:rsidTr="002E5507">
        <w:trPr>
          <w:cantSplit/>
          <w:trHeight w:val="70"/>
        </w:trPr>
        <w:tc>
          <w:tcPr>
            <w:tcW w:w="3361" w:type="dxa"/>
            <w:gridSpan w:val="2"/>
            <w:shd w:val="clear" w:color="auto" w:fill="F7CAAC"/>
          </w:tcPr>
          <w:p w14:paraId="7814CB64" w14:textId="77777777" w:rsidR="002E5507" w:rsidRDefault="002E5507" w:rsidP="002E5507">
            <w:pPr>
              <w:jc w:val="both"/>
            </w:pPr>
            <w:r>
              <w:rPr>
                <w:b/>
              </w:rPr>
              <w:t>Obor jmenovacího řízení</w:t>
            </w:r>
          </w:p>
        </w:tc>
        <w:tc>
          <w:tcPr>
            <w:tcW w:w="2254" w:type="dxa"/>
            <w:gridSpan w:val="2"/>
            <w:shd w:val="clear" w:color="auto" w:fill="F7CAAC"/>
          </w:tcPr>
          <w:p w14:paraId="50CBAF3E"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310EB75D"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1C9D3C76" w14:textId="77777777" w:rsidR="002E5507" w:rsidRDefault="002E5507" w:rsidP="002E5507">
            <w:pPr>
              <w:jc w:val="both"/>
              <w:rPr>
                <w:b/>
              </w:rPr>
            </w:pPr>
            <w:r>
              <w:rPr>
                <w:b/>
              </w:rPr>
              <w:t>90</w:t>
            </w:r>
          </w:p>
        </w:tc>
        <w:tc>
          <w:tcPr>
            <w:tcW w:w="696" w:type="dxa"/>
            <w:vMerge w:val="restart"/>
          </w:tcPr>
          <w:p w14:paraId="57252DE4" w14:textId="77777777" w:rsidR="002E5507" w:rsidRDefault="002E5507" w:rsidP="002E5507">
            <w:pPr>
              <w:jc w:val="both"/>
              <w:rPr>
                <w:b/>
              </w:rPr>
            </w:pPr>
            <w:r>
              <w:rPr>
                <w:b/>
              </w:rPr>
              <w:t>90</w:t>
            </w:r>
          </w:p>
        </w:tc>
        <w:tc>
          <w:tcPr>
            <w:tcW w:w="697" w:type="dxa"/>
            <w:vMerge w:val="restart"/>
          </w:tcPr>
          <w:p w14:paraId="485E786B" w14:textId="77777777" w:rsidR="002E5507" w:rsidRDefault="002E5507" w:rsidP="002E5507">
            <w:pPr>
              <w:jc w:val="both"/>
              <w:rPr>
                <w:b/>
              </w:rPr>
            </w:pPr>
            <w:r>
              <w:rPr>
                <w:b/>
              </w:rPr>
              <w:t>170</w:t>
            </w:r>
          </w:p>
        </w:tc>
      </w:tr>
      <w:tr w:rsidR="002E5507" w14:paraId="4E7E5A7F" w14:textId="77777777" w:rsidTr="002E5507">
        <w:trPr>
          <w:trHeight w:val="205"/>
        </w:trPr>
        <w:tc>
          <w:tcPr>
            <w:tcW w:w="3361" w:type="dxa"/>
            <w:gridSpan w:val="2"/>
          </w:tcPr>
          <w:p w14:paraId="54DA021A" w14:textId="77777777" w:rsidR="002E5507" w:rsidRDefault="002E5507" w:rsidP="002E5507">
            <w:pPr>
              <w:jc w:val="both"/>
            </w:pPr>
            <w:r>
              <w:t>Cestovný ruch</w:t>
            </w:r>
          </w:p>
        </w:tc>
        <w:tc>
          <w:tcPr>
            <w:tcW w:w="2254" w:type="dxa"/>
            <w:gridSpan w:val="2"/>
          </w:tcPr>
          <w:p w14:paraId="4A8F807A" w14:textId="77777777" w:rsidR="002E5507" w:rsidRDefault="002E5507" w:rsidP="002E5507">
            <w:pPr>
              <w:jc w:val="both"/>
            </w:pPr>
            <w:r>
              <w:t>2019</w:t>
            </w:r>
          </w:p>
        </w:tc>
        <w:tc>
          <w:tcPr>
            <w:tcW w:w="2257" w:type="dxa"/>
            <w:gridSpan w:val="4"/>
            <w:tcBorders>
              <w:right w:val="single" w:sz="12" w:space="0" w:color="auto"/>
            </w:tcBorders>
          </w:tcPr>
          <w:p w14:paraId="7E40AAC6" w14:textId="77777777" w:rsidR="002E5507" w:rsidRDefault="002E5507" w:rsidP="002E5507">
            <w:pPr>
              <w:jc w:val="both"/>
            </w:pPr>
            <w:r>
              <w:t>EF, UMB v B. Bystrici</w:t>
            </w:r>
          </w:p>
        </w:tc>
        <w:tc>
          <w:tcPr>
            <w:tcW w:w="635" w:type="dxa"/>
            <w:vMerge/>
            <w:tcBorders>
              <w:left w:val="single" w:sz="12" w:space="0" w:color="auto"/>
            </w:tcBorders>
            <w:vAlign w:val="center"/>
          </w:tcPr>
          <w:p w14:paraId="11E461B2" w14:textId="77777777" w:rsidR="002E5507" w:rsidRDefault="002E5507" w:rsidP="002E5507">
            <w:pPr>
              <w:rPr>
                <w:b/>
              </w:rPr>
            </w:pPr>
          </w:p>
        </w:tc>
        <w:tc>
          <w:tcPr>
            <w:tcW w:w="696" w:type="dxa"/>
            <w:vMerge/>
            <w:vAlign w:val="center"/>
          </w:tcPr>
          <w:p w14:paraId="0184B592" w14:textId="77777777" w:rsidR="002E5507" w:rsidRDefault="002E5507" w:rsidP="002E5507">
            <w:pPr>
              <w:rPr>
                <w:b/>
              </w:rPr>
            </w:pPr>
          </w:p>
        </w:tc>
        <w:tc>
          <w:tcPr>
            <w:tcW w:w="697" w:type="dxa"/>
            <w:vMerge/>
            <w:vAlign w:val="center"/>
          </w:tcPr>
          <w:p w14:paraId="5B365597" w14:textId="77777777" w:rsidR="002E5507" w:rsidRDefault="002E5507" w:rsidP="002E5507">
            <w:pPr>
              <w:rPr>
                <w:b/>
              </w:rPr>
            </w:pPr>
          </w:p>
        </w:tc>
      </w:tr>
      <w:tr w:rsidR="002E5507" w14:paraId="41DC2398" w14:textId="77777777" w:rsidTr="002E5507">
        <w:tc>
          <w:tcPr>
            <w:tcW w:w="9900" w:type="dxa"/>
            <w:gridSpan w:val="11"/>
            <w:shd w:val="clear" w:color="auto" w:fill="F7CAAC"/>
          </w:tcPr>
          <w:p w14:paraId="60629ADE"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14:paraId="2872779B" w14:textId="77777777" w:rsidTr="00FF027F">
        <w:trPr>
          <w:trHeight w:val="1120"/>
        </w:trPr>
        <w:tc>
          <w:tcPr>
            <w:tcW w:w="9900" w:type="dxa"/>
            <w:gridSpan w:val="11"/>
          </w:tcPr>
          <w:p w14:paraId="37BD3CCE" w14:textId="77777777" w:rsidR="00D522F6" w:rsidRPr="00016493" w:rsidRDefault="00D522F6" w:rsidP="00D522F6">
            <w:pPr>
              <w:jc w:val="both"/>
              <w:rPr>
                <w:color w:val="000000" w:themeColor="text1"/>
              </w:rPr>
            </w:pPr>
            <w:bookmarkStart w:id="286" w:name="_Hlk88549724"/>
            <w:r w:rsidRPr="00016493">
              <w:rPr>
                <w:bCs/>
                <w:color w:val="000000" w:themeColor="text1"/>
              </w:rPr>
              <w:t>MARÁKOVÁ, V.</w:t>
            </w:r>
            <w:r w:rsidRPr="00016493">
              <w:rPr>
                <w:color w:val="000000" w:themeColor="text1"/>
              </w:rPr>
              <w:t xml:space="preserve"> Competitiveness of Slovakia as a destination in the international tourism market. In </w:t>
            </w:r>
            <w:r w:rsidRPr="00016493">
              <w:rPr>
                <w:i/>
                <w:color w:val="000000" w:themeColor="text1"/>
              </w:rPr>
              <w:t>Competitiveness and Economic Development in Europe</w:t>
            </w:r>
            <w:r w:rsidRPr="00016493">
              <w:rPr>
                <w:color w:val="000000" w:themeColor="text1"/>
              </w:rPr>
              <w:t xml:space="preserve">: </w:t>
            </w:r>
            <w:r w:rsidRPr="00016493">
              <w:rPr>
                <w:i/>
                <w:color w:val="000000" w:themeColor="text1"/>
              </w:rPr>
              <w:t>Prospect and Challenges</w:t>
            </w:r>
            <w:r w:rsidRPr="00016493">
              <w:rPr>
                <w:color w:val="000000" w:themeColor="text1"/>
              </w:rPr>
              <w:t xml:space="preserve">. Abingdon: Routledge. 2021, pp. 247-257.ISBN 978-0-367-55830-7. </w:t>
            </w:r>
          </w:p>
          <w:p w14:paraId="71D2789C" w14:textId="77777777" w:rsidR="00D522F6" w:rsidRPr="00016493" w:rsidRDefault="00D522F6" w:rsidP="00D522F6">
            <w:pPr>
              <w:jc w:val="both"/>
              <w:rPr>
                <w:color w:val="000000" w:themeColor="text1"/>
              </w:rPr>
            </w:pPr>
            <w:r w:rsidRPr="00016493">
              <w:rPr>
                <w:bCs/>
                <w:color w:val="000000" w:themeColor="text1"/>
              </w:rPr>
              <w:t>MARÁKOVÁ, V.,</w:t>
            </w:r>
            <w:r w:rsidRPr="00016493">
              <w:rPr>
                <w:color w:val="000000" w:themeColor="text1"/>
              </w:rPr>
              <w:t xml:space="preserve"> WOLAK-TUZIMEK, A., TUČKOVÁ, Z. Corporate social responsibility as a source of competitive advantage in large enterprises. In </w:t>
            </w:r>
            <w:r w:rsidRPr="00016493">
              <w:rPr>
                <w:i/>
                <w:color w:val="000000" w:themeColor="text1"/>
              </w:rPr>
              <w:t>Journal of Competitiveness</w:t>
            </w:r>
            <w:r w:rsidRPr="00016493">
              <w:rPr>
                <w:color w:val="000000" w:themeColor="text1"/>
              </w:rPr>
              <w:t xml:space="preserve">, 2021. Vol. 13, Issue 1, pp. 113-128. ISSN </w:t>
            </w:r>
            <w:proofErr w:type="gramStart"/>
            <w:r w:rsidRPr="00016493">
              <w:rPr>
                <w:color w:val="000000" w:themeColor="text1"/>
              </w:rPr>
              <w:t>1804-171X</w:t>
            </w:r>
            <w:proofErr w:type="gramEnd"/>
            <w:r w:rsidRPr="00016493">
              <w:rPr>
                <w:color w:val="000000" w:themeColor="text1"/>
              </w:rPr>
              <w:t xml:space="preserve">. </w:t>
            </w:r>
            <w:r w:rsidRPr="00016493">
              <w:rPr>
                <w:bCs/>
              </w:rPr>
              <w:t>(90%)</w:t>
            </w:r>
          </w:p>
          <w:p w14:paraId="3269E758" w14:textId="77777777" w:rsidR="00D522F6" w:rsidRPr="00016493" w:rsidRDefault="00D522F6" w:rsidP="00D522F6">
            <w:pPr>
              <w:jc w:val="both"/>
            </w:pPr>
            <w:r w:rsidRPr="00016493">
              <w:t xml:space="preserve">GANCARCZYK, J. </w:t>
            </w:r>
            <w:r w:rsidRPr="00016493">
              <w:rPr>
                <w:bCs/>
              </w:rPr>
              <w:t>MARÁKOVÁ, V.,</w:t>
            </w:r>
            <w:r w:rsidRPr="00016493">
              <w:t xml:space="preserve"> WSZENDYBYL SKULSKA, E. City smart specializations in tourism: the cases of Kraków, Poland and Košice, Slovakia. In </w:t>
            </w:r>
            <w:r w:rsidRPr="00016493">
              <w:rPr>
                <w:i/>
                <w:iCs/>
              </w:rPr>
              <w:t>Partnerships for Regional Innovation and Development: Implementing Smart Specialization in Europe</w:t>
            </w:r>
            <w:r w:rsidRPr="00016493">
              <w:t>. - 1. vyd. - New York: Routledge, 2021, pp. 163-190. ISBN 978-0-367-35264-6.</w:t>
            </w:r>
            <w:r w:rsidRPr="00016493">
              <w:rPr>
                <w:bCs/>
              </w:rPr>
              <w:t xml:space="preserve"> (</w:t>
            </w:r>
            <w:proofErr w:type="gramStart"/>
            <w:r w:rsidRPr="00016493">
              <w:rPr>
                <w:bCs/>
              </w:rPr>
              <w:t>50%</w:t>
            </w:r>
            <w:proofErr w:type="gramEnd"/>
            <w:r w:rsidRPr="00016493">
              <w:rPr>
                <w:bCs/>
              </w:rPr>
              <w:t>)</w:t>
            </w:r>
          </w:p>
          <w:p w14:paraId="23DCD963" w14:textId="77777777" w:rsidR="00D522F6" w:rsidRPr="00016493" w:rsidRDefault="00D522F6" w:rsidP="00D522F6">
            <w:pPr>
              <w:rPr>
                <w:color w:val="000000" w:themeColor="text1"/>
              </w:rPr>
            </w:pPr>
            <w:r w:rsidRPr="00016493">
              <w:rPr>
                <w:color w:val="000000" w:themeColor="text1"/>
              </w:rPr>
              <w:t xml:space="preserve">GAJDOŠÍK, T., </w:t>
            </w:r>
            <w:r w:rsidRPr="00016493">
              <w:rPr>
                <w:bCs/>
                <w:color w:val="000000" w:themeColor="text1"/>
              </w:rPr>
              <w:t>MARÁKOVÁ, V.,</w:t>
            </w:r>
            <w:r w:rsidRPr="00016493">
              <w:rPr>
                <w:color w:val="000000" w:themeColor="text1"/>
              </w:rPr>
              <w:t xml:space="preserve"> KUČEROVÁ, J. 2021. From mass tourists to smart tourists: a perspective article. In </w:t>
            </w:r>
            <w:r w:rsidRPr="00016493">
              <w:rPr>
                <w:i/>
                <w:color w:val="000000" w:themeColor="text1"/>
              </w:rPr>
              <w:t>Tourism Review</w:t>
            </w:r>
            <w:r w:rsidRPr="00016493">
              <w:rPr>
                <w:color w:val="000000" w:themeColor="text1"/>
              </w:rPr>
              <w:t xml:space="preserve">, 2021. Vol. 76, Issue 1, pp. 47-50. ISSN 1660-5373. </w:t>
            </w:r>
            <w:r w:rsidRPr="00016493">
              <w:rPr>
                <w:bCs/>
              </w:rPr>
              <w:t>(</w:t>
            </w:r>
            <w:proofErr w:type="gramStart"/>
            <w:r w:rsidRPr="00016493">
              <w:rPr>
                <w:bCs/>
              </w:rPr>
              <w:t>33%</w:t>
            </w:r>
            <w:proofErr w:type="gramEnd"/>
            <w:r w:rsidRPr="00016493">
              <w:rPr>
                <w:bCs/>
              </w:rPr>
              <w:t>)</w:t>
            </w:r>
          </w:p>
          <w:p w14:paraId="6A8C6A34" w14:textId="77777777" w:rsidR="00D522F6" w:rsidRPr="00016493" w:rsidRDefault="00D522F6" w:rsidP="00D522F6">
            <w:pPr>
              <w:jc w:val="both"/>
              <w:rPr>
                <w:color w:val="000000" w:themeColor="text1"/>
              </w:rPr>
            </w:pPr>
            <w:r w:rsidRPr="00016493">
              <w:rPr>
                <w:bCs/>
                <w:color w:val="000000" w:themeColor="text1"/>
              </w:rPr>
              <w:t>MARÁKOVÁ, V.,</w:t>
            </w:r>
            <w:r w:rsidRPr="00016493">
              <w:rPr>
                <w:color w:val="000000" w:themeColor="text1"/>
              </w:rPr>
              <w:t xml:space="preserve"> LAMENT, M, WOLAK-TUZIMEK, A. Forms of Stakeholders Communication by Socially Responsible Enterprises in Slovakia and Poland. In </w:t>
            </w:r>
            <w:r w:rsidRPr="00016493">
              <w:rPr>
                <w:i/>
                <w:color w:val="000000" w:themeColor="text1"/>
              </w:rPr>
              <w:t>Corporate Social Responsibility in the Manufacturing and Services Sectors</w:t>
            </w:r>
            <w:r w:rsidRPr="00016493">
              <w:rPr>
                <w:color w:val="000000" w:themeColor="text1"/>
              </w:rPr>
              <w:t xml:space="preserve">. 1. vyd. Heidelberg: Springer Heidelberg, 2019. pp. 235-253. ISBN 978-3-642-33851-9. ISSN 2193-4614. DOI: 10.1007/978-3-642-33851-9_ </w:t>
            </w:r>
            <w:r w:rsidRPr="00016493">
              <w:rPr>
                <w:bCs/>
              </w:rPr>
              <w:t>(</w:t>
            </w:r>
            <w:proofErr w:type="gramStart"/>
            <w:r w:rsidRPr="00016493">
              <w:rPr>
                <w:bCs/>
              </w:rPr>
              <w:t>90%</w:t>
            </w:r>
            <w:proofErr w:type="gramEnd"/>
            <w:r w:rsidRPr="00016493">
              <w:rPr>
                <w:bCs/>
              </w:rPr>
              <w:t>)</w:t>
            </w:r>
          </w:p>
          <w:bookmarkEnd w:id="286"/>
          <w:p w14:paraId="5CE2A7EE" w14:textId="77777777" w:rsidR="002E5507" w:rsidRPr="00FF027F" w:rsidRDefault="002E5507" w:rsidP="00FF027F">
            <w:pPr>
              <w:jc w:val="both"/>
              <w:rPr>
                <w:bCs/>
                <w:i/>
                <w:iCs/>
              </w:rPr>
            </w:pPr>
            <w:r w:rsidRPr="00FF027F">
              <w:rPr>
                <w:bCs/>
                <w:i/>
                <w:iCs/>
              </w:rPr>
              <w:lastRenderedPageBreak/>
              <w:t>Projektová činnost:</w:t>
            </w:r>
          </w:p>
          <w:p w14:paraId="7E514DF1" w14:textId="77777777" w:rsidR="002E5507" w:rsidRPr="00FF027F" w:rsidRDefault="002E5507" w:rsidP="00FF027F">
            <w:pPr>
              <w:pStyle w:val="xmsonormal"/>
              <w:jc w:val="both"/>
              <w:rPr>
                <w:rFonts w:ascii="Times New Roman" w:hAnsi="Times New Roman"/>
                <w:i/>
                <w:sz w:val="20"/>
                <w:szCs w:val="20"/>
                <w:shd w:val="clear" w:color="auto" w:fill="FFFFFF"/>
              </w:rPr>
            </w:pPr>
            <w:r w:rsidRPr="00FF027F">
              <w:rPr>
                <w:rFonts w:ascii="Times New Roman" w:hAnsi="Times New Roman"/>
                <w:i/>
                <w:sz w:val="20"/>
                <w:szCs w:val="20"/>
                <w:shd w:val="clear" w:color="auto" w:fill="FFFFFF"/>
              </w:rPr>
              <w:t>Ministerstvo školstva, vedy a športu SR, projekty podporené Vedeckou grantovou agentúrou:</w:t>
            </w:r>
          </w:p>
          <w:p w14:paraId="102819C1" w14:textId="77777777" w:rsidR="002E5507" w:rsidRPr="00FF027F" w:rsidRDefault="002E5507" w:rsidP="00CE1995">
            <w:pPr>
              <w:pStyle w:val="xmsonormal"/>
              <w:numPr>
                <w:ilvl w:val="0"/>
                <w:numId w:val="41"/>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rPr>
              <w:t>2020-2022: VEGA 1/0237/20 Tourism 4.0: Smart and sustainable tourism development in competitive environment. Zástupca zodpovedného riešiteľa</w:t>
            </w:r>
          </w:p>
          <w:p w14:paraId="6D70B6AF" w14:textId="77777777" w:rsidR="002E5507" w:rsidRPr="00FF027F" w:rsidRDefault="002E5507" w:rsidP="00CE1995">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2017 – 2019: VEGA 1/0809/17 Reengineering of destination management organisations and its governance in accordance with sustainable development principles</w:t>
            </w:r>
          </w:p>
          <w:p w14:paraId="181D52E9" w14:textId="77777777" w:rsidR="002E5507" w:rsidRPr="00FF027F" w:rsidRDefault="002E5507" w:rsidP="00CE1995">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2013 – 2015: VEGA 1/0810/.13 Preconditions of application of corporate social responsibility principles. Hlavní řešitel projektu.</w:t>
            </w:r>
          </w:p>
          <w:p w14:paraId="38026786" w14:textId="4B24AE16" w:rsidR="002E5507" w:rsidRPr="00FF027F" w:rsidRDefault="002E5507" w:rsidP="00FF027F">
            <w:pPr>
              <w:pStyle w:val="xmsonormal"/>
              <w:jc w:val="both"/>
              <w:rPr>
                <w:rFonts w:ascii="Times New Roman" w:hAnsi="Times New Roman"/>
                <w:i/>
                <w:sz w:val="20"/>
                <w:szCs w:val="20"/>
                <w:shd w:val="clear" w:color="auto" w:fill="FFFFFF"/>
                <w:lang w:val="en-GB"/>
              </w:rPr>
            </w:pPr>
            <w:r w:rsidRPr="00FF027F">
              <w:rPr>
                <w:rFonts w:ascii="Times New Roman" w:hAnsi="Times New Roman"/>
                <w:i/>
                <w:sz w:val="20"/>
                <w:szCs w:val="20"/>
                <w:shd w:val="clear" w:color="auto" w:fill="FFFFFF"/>
                <w:lang w:val="en-GB"/>
              </w:rPr>
              <w:t>E</w:t>
            </w:r>
            <w:r w:rsidR="00154874">
              <w:rPr>
                <w:rFonts w:ascii="Times New Roman" w:hAnsi="Times New Roman"/>
                <w:i/>
                <w:sz w:val="20"/>
                <w:szCs w:val="20"/>
                <w:shd w:val="clear" w:color="auto" w:fill="FFFFFF"/>
                <w:lang w:val="en-GB"/>
              </w:rPr>
              <w:t>U</w:t>
            </w:r>
            <w:r w:rsidRPr="00FF027F">
              <w:rPr>
                <w:rFonts w:ascii="Times New Roman" w:hAnsi="Times New Roman"/>
                <w:i/>
                <w:sz w:val="20"/>
                <w:szCs w:val="20"/>
                <w:shd w:val="clear" w:color="auto" w:fill="FFFFFF"/>
                <w:lang w:val="en-GB"/>
              </w:rPr>
              <w:t xml:space="preserve"> projekty: </w:t>
            </w:r>
          </w:p>
          <w:p w14:paraId="4F4A3FF8" w14:textId="77777777" w:rsidR="002E5507" w:rsidRPr="00FF027F" w:rsidRDefault="002E5507" w:rsidP="00CE1995">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FF027F">
              <w:rPr>
                <w:rFonts w:ascii="Times New Roman" w:hAnsi="Times New Roman"/>
                <w:sz w:val="20"/>
                <w:szCs w:val="20"/>
              </w:rPr>
              <w:t xml:space="preserve">2021 European Social Fund: Starting and running a business in selected European Union countries. Project co-ordinator Radom University of Technology (Poland). </w:t>
            </w:r>
            <w:r w:rsidRPr="00FF027F">
              <w:rPr>
                <w:rFonts w:ascii="Times New Roman" w:hAnsi="Times New Roman"/>
                <w:sz w:val="20"/>
                <w:szCs w:val="20"/>
                <w:shd w:val="clear" w:color="auto" w:fill="FFFFFF"/>
                <w:lang w:val="en-GB"/>
              </w:rPr>
              <w:t>Hlavní řešitel projektu.</w:t>
            </w:r>
          </w:p>
          <w:p w14:paraId="6E84E116" w14:textId="77777777" w:rsidR="002E5507" w:rsidRPr="00FF027F" w:rsidRDefault="002E5507" w:rsidP="00CE1995">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2019-2020: European Social Fund: Pathways of Co-operation-support for entities implementing international co-operation. Project co-ordinator Radom University of Technology (Poland). Hlavní řešitel projektu.</w:t>
            </w:r>
          </w:p>
          <w:p w14:paraId="4C7D4924" w14:textId="77777777" w:rsidR="00FF027F" w:rsidRPr="00FF027F" w:rsidRDefault="002E5507" w:rsidP="00CE1995">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FF027F">
              <w:rPr>
                <w:sz w:val="20"/>
                <w:szCs w:val="20"/>
                <w:shd w:val="clear" w:color="auto" w:fill="FFFFFF"/>
                <w:lang w:val="en-GB"/>
              </w:rPr>
              <w:t xml:space="preserve">2021-2023: KA 2 Erasmus +: </w:t>
            </w:r>
            <w:r w:rsidRPr="00FF027F">
              <w:rPr>
                <w:color w:val="222222"/>
                <w:sz w:val="20"/>
                <w:szCs w:val="20"/>
              </w:rPr>
              <w:t>SMART Tourism Skills Initiative. UMB partner projektu.</w:t>
            </w:r>
            <w:r w:rsidRPr="00FF027F">
              <w:rPr>
                <w:sz w:val="20"/>
                <w:szCs w:val="20"/>
                <w:shd w:val="clear" w:color="auto" w:fill="FFFFFF"/>
                <w:lang w:val="pl-PL"/>
              </w:rPr>
              <w:t xml:space="preserve"> Hlavní řešitel partnera projektu.</w:t>
            </w:r>
          </w:p>
          <w:p w14:paraId="18890E0F" w14:textId="504E86DC" w:rsidR="002E5507" w:rsidRPr="00FF027F" w:rsidRDefault="002E5507" w:rsidP="00CE1995">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FF027F">
              <w:rPr>
                <w:sz w:val="20"/>
                <w:szCs w:val="20"/>
                <w:shd w:val="clear" w:color="auto" w:fill="FFFFFF"/>
                <w:lang w:val="en-GB"/>
              </w:rPr>
              <w:t>2015 – 2018: KA2 Erasmus</w:t>
            </w:r>
            <w:proofErr w:type="gramStart"/>
            <w:r w:rsidRPr="00FF027F">
              <w:rPr>
                <w:sz w:val="20"/>
                <w:szCs w:val="20"/>
                <w:shd w:val="clear" w:color="auto" w:fill="FFFFFF"/>
                <w:lang w:val="en-US"/>
              </w:rPr>
              <w:t>+</w:t>
            </w:r>
            <w:r w:rsidRPr="00FF027F">
              <w:rPr>
                <w:sz w:val="20"/>
                <w:szCs w:val="20"/>
                <w:shd w:val="clear" w:color="auto" w:fill="FFFFFF"/>
              </w:rPr>
              <w:t>:The</w:t>
            </w:r>
            <w:proofErr w:type="gramEnd"/>
            <w:r w:rsidRPr="00FF027F">
              <w:rPr>
                <w:sz w:val="20"/>
                <w:szCs w:val="20"/>
                <w:shd w:val="clear" w:color="auto" w:fill="FFFFFF"/>
              </w:rPr>
              <w:t xml:space="preserve"> Acceleration Method of Development of Transversal Competences in the Students Practical Training Process. Co-ordinator Poznan University of Technology (Poland), best practice project recognized by coordinator</w:t>
            </w:r>
            <w:r w:rsidRPr="00FF027F">
              <w:rPr>
                <w:sz w:val="20"/>
                <w:szCs w:val="20"/>
                <w:shd w:val="clear" w:color="auto" w:fill="FFFFFF"/>
                <w:lang w:val="en-US"/>
              </w:rPr>
              <w:t xml:space="preserve"> </w:t>
            </w:r>
            <w:r w:rsidRPr="00FF027F">
              <w:rPr>
                <w:sz w:val="20"/>
                <w:szCs w:val="20"/>
                <w:shd w:val="clear" w:color="auto" w:fill="FFFFFF"/>
              </w:rPr>
              <w:t>National Agency</w:t>
            </w:r>
          </w:p>
          <w:p w14:paraId="5CED0687" w14:textId="77777777"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 xml:space="preserve">2012-2013 Regional entrepreneurship animator. Project co-ordinator Opolske Centrum Demokracji Lokalnej v Opole (Poland). </w:t>
            </w:r>
            <w:r w:rsidRPr="00FF027F">
              <w:rPr>
                <w:rFonts w:ascii="Times New Roman" w:hAnsi="Times New Roman"/>
                <w:sz w:val="20"/>
                <w:szCs w:val="20"/>
                <w:shd w:val="clear" w:color="auto" w:fill="FFFFFF"/>
                <w:lang w:val="pl-PL"/>
              </w:rPr>
              <w:t>Hlavní řešitel projektu.</w:t>
            </w:r>
            <w:r w:rsidRPr="00FF027F">
              <w:rPr>
                <w:rFonts w:ascii="Times New Roman" w:hAnsi="Times New Roman"/>
                <w:sz w:val="20"/>
                <w:szCs w:val="20"/>
                <w:shd w:val="clear" w:color="auto" w:fill="FFFFFF"/>
              </w:rPr>
              <w:t xml:space="preserve"> </w:t>
            </w:r>
          </w:p>
          <w:p w14:paraId="0C2041E9" w14:textId="617B165C"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2007-2009: LLP Leonardo da Vinci: Transition of Mentoring Supports Lifelong Learning in Rural Areas.</w:t>
            </w:r>
          </w:p>
          <w:p w14:paraId="4C8D4B74" w14:textId="77777777"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2005 Culture 2000. Smart History. Member of international consortium of experts in Parco Nazionale Cinque Terre (Italy).</w:t>
            </w:r>
          </w:p>
          <w:p w14:paraId="639489BD" w14:textId="77777777" w:rsidR="002E5507" w:rsidRPr="00FF027F" w:rsidRDefault="002E5507" w:rsidP="00CE1995">
            <w:pPr>
              <w:pStyle w:val="xmsonormal"/>
              <w:numPr>
                <w:ilvl w:val="0"/>
                <w:numId w:val="42"/>
              </w:numPr>
              <w:ind w:left="244" w:hanging="244"/>
              <w:jc w:val="both"/>
              <w:rPr>
                <w:rFonts w:ascii="Times New Roman" w:hAnsi="Times New Roman"/>
                <w:sz w:val="20"/>
                <w:szCs w:val="20"/>
                <w:shd w:val="clear" w:color="auto" w:fill="FFFFFF"/>
              </w:rPr>
            </w:pPr>
            <w:r w:rsidRPr="00FF027F">
              <w:rPr>
                <w:rFonts w:ascii="Times New Roman" w:hAnsi="Times New Roman"/>
                <w:sz w:val="20"/>
                <w:szCs w:val="20"/>
                <w:shd w:val="clear" w:color="auto" w:fill="FFFFFF"/>
              </w:rPr>
              <w:t xml:space="preserve">2003 LLP Leonardo da Vinci: Strategic Training and Retention and Recruitment for Employees and Managers in the Hospitality Sector. </w:t>
            </w:r>
          </w:p>
          <w:p w14:paraId="54750761" w14:textId="77777777" w:rsidR="002E5507" w:rsidRPr="00FF027F" w:rsidRDefault="002E5507" w:rsidP="00FF027F">
            <w:pPr>
              <w:pStyle w:val="xmsonormal"/>
              <w:shd w:val="clear" w:color="auto" w:fill="FFFFFF"/>
              <w:jc w:val="both"/>
              <w:rPr>
                <w:rFonts w:ascii="Times New Roman" w:hAnsi="Times New Roman"/>
                <w:i/>
                <w:sz w:val="20"/>
                <w:szCs w:val="20"/>
                <w:shd w:val="clear" w:color="auto" w:fill="FFFFFF"/>
                <w:lang w:val="en-GB"/>
              </w:rPr>
            </w:pPr>
            <w:r w:rsidRPr="00FF027F">
              <w:rPr>
                <w:rFonts w:ascii="Times New Roman" w:hAnsi="Times New Roman"/>
                <w:i/>
                <w:sz w:val="20"/>
                <w:szCs w:val="20"/>
                <w:shd w:val="clear" w:color="auto" w:fill="FFFFFF"/>
                <w:lang w:val="en-GB"/>
              </w:rPr>
              <w:t xml:space="preserve">Horizont 2020: </w:t>
            </w:r>
          </w:p>
          <w:p w14:paraId="28A8E769" w14:textId="77777777" w:rsidR="002E5507" w:rsidRPr="00FF027F" w:rsidRDefault="002E5507" w:rsidP="00CE1995">
            <w:pPr>
              <w:pStyle w:val="xmsonormal"/>
              <w:numPr>
                <w:ilvl w:val="0"/>
                <w:numId w:val="43"/>
              </w:numPr>
              <w:shd w:val="clear" w:color="auto" w:fill="FFFFFF"/>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2015-16: COSME 2014:3.6, COSM-GA, 66243 Silver Via Alpina-development and promotion of sustainable tourism products consisting in hiking packages on the long haul Via Alpina Yellow Trail tailored on 55</w:t>
            </w:r>
            <w:r w:rsidRPr="00FF027F">
              <w:rPr>
                <w:rFonts w:ascii="Times New Roman" w:hAnsi="Times New Roman"/>
                <w:sz w:val="20"/>
                <w:szCs w:val="20"/>
                <w:shd w:val="clear" w:color="auto" w:fill="FFFFFF"/>
                <w:lang w:val="en-US"/>
              </w:rPr>
              <w:t xml:space="preserve">+ needs in terms of travel, comfort, safety, security and life style. EC Research Executive Agency. Project co-ordinator EURAC Bolzano (Italy). </w:t>
            </w:r>
          </w:p>
          <w:p w14:paraId="72C27272" w14:textId="77777777" w:rsidR="002E5507" w:rsidRPr="00FF027F" w:rsidRDefault="002E5507" w:rsidP="00CE1995">
            <w:pPr>
              <w:pStyle w:val="xmsonormal"/>
              <w:numPr>
                <w:ilvl w:val="0"/>
                <w:numId w:val="43"/>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International Visegrad Fund: </w:t>
            </w:r>
          </w:p>
          <w:p w14:paraId="28AD6E4F" w14:textId="77777777" w:rsidR="002E5507" w:rsidRPr="00FF027F" w:rsidRDefault="002E5507" w:rsidP="00CE1995">
            <w:pPr>
              <w:pStyle w:val="xmsonormal"/>
              <w:numPr>
                <w:ilvl w:val="0"/>
                <w:numId w:val="43"/>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2018 V4 Tech-universitites Meet-ups for Innovation in Mobility. (ID 21810321). Project co-ordinator Impact Foundation, Warsaw (Poland). Hlavní řešitel projektu.</w:t>
            </w:r>
          </w:p>
          <w:p w14:paraId="206D9FF2" w14:textId="77777777" w:rsidR="002E5507" w:rsidRPr="00FF027F" w:rsidRDefault="002E5507" w:rsidP="00CE1995">
            <w:pPr>
              <w:pStyle w:val="xmsonormal"/>
              <w:numPr>
                <w:ilvl w:val="0"/>
                <w:numId w:val="43"/>
              </w:numPr>
              <w:shd w:val="clear" w:color="auto" w:fill="FFFFFF"/>
              <w:ind w:left="246" w:hanging="246"/>
              <w:jc w:val="both"/>
              <w:rPr>
                <w:rFonts w:ascii="Times New Roman" w:hAnsi="Times New Roman"/>
                <w:i/>
                <w:sz w:val="20"/>
                <w:szCs w:val="20"/>
                <w:shd w:val="clear" w:color="auto" w:fill="FFFFFF"/>
                <w:lang w:val="en-GB"/>
              </w:rPr>
            </w:pPr>
            <w:r w:rsidRPr="00FF027F">
              <w:rPr>
                <w:rFonts w:ascii="Times New Roman" w:hAnsi="Times New Roman"/>
                <w:sz w:val="20"/>
                <w:szCs w:val="20"/>
                <w:shd w:val="clear" w:color="auto" w:fill="FFFFFF"/>
                <w:lang w:val="en-GB"/>
              </w:rPr>
              <w:t xml:space="preserve">2013-2014 The meaning of tourism and tourism services in the Vysegrad four countries (Slovakia, </w:t>
            </w:r>
            <w:proofErr w:type="gramStart"/>
            <w:r w:rsidRPr="00FF027F">
              <w:rPr>
                <w:rFonts w:ascii="Times New Roman" w:hAnsi="Times New Roman"/>
                <w:sz w:val="20"/>
                <w:szCs w:val="20"/>
                <w:shd w:val="clear" w:color="auto" w:fill="FFFFFF"/>
                <w:lang w:val="en-GB"/>
              </w:rPr>
              <w:t>Czech republic</w:t>
            </w:r>
            <w:proofErr w:type="gramEnd"/>
            <w:r w:rsidRPr="00FF027F">
              <w:rPr>
                <w:rFonts w:ascii="Times New Roman" w:hAnsi="Times New Roman"/>
                <w:sz w:val="20"/>
                <w:szCs w:val="20"/>
                <w:shd w:val="clear" w:color="auto" w:fill="FFFFFF"/>
                <w:lang w:val="en-GB"/>
              </w:rPr>
              <w:t xml:space="preserve">, Hungary, Poland).  </w:t>
            </w:r>
            <w:r w:rsidRPr="00FF027F">
              <w:rPr>
                <w:rFonts w:ascii="Times New Roman" w:hAnsi="Times New Roman"/>
                <w:sz w:val="20"/>
                <w:szCs w:val="20"/>
                <w:shd w:val="clear" w:color="auto" w:fill="FFFFFF"/>
                <w:lang w:val="pl-PL"/>
              </w:rPr>
              <w:t>Hlavní řešitel projektu</w:t>
            </w:r>
            <w:r w:rsidRPr="00FF027F">
              <w:rPr>
                <w:rFonts w:ascii="Times New Roman" w:hAnsi="Times New Roman"/>
                <w:i/>
                <w:sz w:val="20"/>
                <w:szCs w:val="20"/>
                <w:shd w:val="clear" w:color="auto" w:fill="FFFFFF"/>
                <w:lang w:val="pl-PL"/>
              </w:rPr>
              <w:t>.</w:t>
            </w:r>
          </w:p>
          <w:p w14:paraId="289DD930" w14:textId="77777777" w:rsidR="002E5507" w:rsidRPr="00FF027F" w:rsidRDefault="002E5507" w:rsidP="00FF027F">
            <w:pPr>
              <w:pStyle w:val="xmsonormal"/>
              <w:jc w:val="both"/>
              <w:rPr>
                <w:rFonts w:ascii="Times New Roman" w:hAnsi="Times New Roman"/>
                <w:i/>
                <w:sz w:val="20"/>
                <w:szCs w:val="20"/>
                <w:shd w:val="clear" w:color="auto" w:fill="FFFFFF"/>
                <w:lang w:val="en-GB"/>
              </w:rPr>
            </w:pPr>
            <w:r w:rsidRPr="00FF027F">
              <w:rPr>
                <w:rFonts w:ascii="Times New Roman" w:hAnsi="Times New Roman"/>
                <w:i/>
                <w:sz w:val="20"/>
                <w:szCs w:val="20"/>
                <w:shd w:val="clear" w:color="auto" w:fill="FFFFFF"/>
                <w:lang w:val="en-GB"/>
              </w:rPr>
              <w:t xml:space="preserve">Aplikačné projekty pro prax: </w:t>
            </w:r>
          </w:p>
          <w:p w14:paraId="4AA1CAD9" w14:textId="77777777" w:rsidR="002E5507" w:rsidRPr="00FF027F" w:rsidRDefault="002E5507" w:rsidP="00CE1995">
            <w:pPr>
              <w:pStyle w:val="xmsonormal"/>
              <w:numPr>
                <w:ilvl w:val="0"/>
                <w:numId w:val="44"/>
              </w:numPr>
              <w:ind w:left="246" w:hanging="246"/>
              <w:jc w:val="both"/>
              <w:rPr>
                <w:rFonts w:ascii="Times New Roman" w:hAnsi="Times New Roman"/>
                <w:sz w:val="20"/>
                <w:szCs w:val="20"/>
              </w:rPr>
            </w:pPr>
            <w:r w:rsidRPr="00FF027F">
              <w:rPr>
                <w:rFonts w:ascii="Times New Roman" w:hAnsi="Times New Roman"/>
                <w:sz w:val="20"/>
                <w:szCs w:val="20"/>
              </w:rPr>
              <w:t>2020-21 Data analysis of tourism market within the Tourism development strategy in the Horna Nitra Region for the period 2021-2025.</w:t>
            </w:r>
          </w:p>
          <w:p w14:paraId="3BEFBA74" w14:textId="77777777"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2019-2020 Strategy of Ecotourism Development for Košice Tourism Region. Partial outcome of the project EcoVeloTour within the Interreg Danube Transnational Programme. </w:t>
            </w:r>
            <w:r w:rsidRPr="00FF027F">
              <w:rPr>
                <w:rFonts w:ascii="Times New Roman" w:hAnsi="Times New Roman"/>
                <w:sz w:val="20"/>
                <w:szCs w:val="20"/>
                <w:shd w:val="clear" w:color="auto" w:fill="FFFFFF"/>
                <w:lang w:val="pl-PL"/>
              </w:rPr>
              <w:t>Hlavní řešitel projektu.</w:t>
            </w:r>
          </w:p>
          <w:p w14:paraId="76D0C2E3" w14:textId="77777777"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rPr>
              <w:t>2019-2020 Tourism Management for the cross-border region Bytča-Karolinka. Head of the Research Team.</w:t>
            </w:r>
          </w:p>
          <w:p w14:paraId="41D17AFF" w14:textId="77777777"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2014-1015 EPFRV 2007-2013 Innovative entrepreneurship in tourism in rural areas. Hlavní řešitel projektu.</w:t>
            </w:r>
          </w:p>
          <w:p w14:paraId="26113F3C" w14:textId="77777777" w:rsidR="00FF027F"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2012-2013 Strategy of Tourism Development in Zvolenska Kotlina. Blok Grant for partnership support Program of Swiss-Slovak Cooperation. </w:t>
            </w:r>
          </w:p>
          <w:p w14:paraId="74C40267" w14:textId="77777777" w:rsidR="00FF027F"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 xml:space="preserve">2010. Joint Marketing plan of Slovak and Aggtelek Karst. Cross-border co-operation programme Hungary-Slovak republic. </w:t>
            </w:r>
            <w:r w:rsidRPr="00FF027F">
              <w:rPr>
                <w:rFonts w:ascii="Times New Roman" w:hAnsi="Times New Roman"/>
                <w:sz w:val="20"/>
                <w:szCs w:val="20"/>
                <w:shd w:val="clear" w:color="auto" w:fill="FFFFFF"/>
                <w:lang w:val="pl-PL"/>
              </w:rPr>
              <w:t>Hlavní řešitel projektu.</w:t>
            </w:r>
          </w:p>
          <w:p w14:paraId="1B02ECB5" w14:textId="340667AC" w:rsidR="002E5507" w:rsidRPr="00FF027F" w:rsidRDefault="002E5507" w:rsidP="00CE1995">
            <w:pPr>
              <w:pStyle w:val="xmsonormal"/>
              <w:numPr>
                <w:ilvl w:val="0"/>
                <w:numId w:val="44"/>
              </w:numPr>
              <w:ind w:left="246" w:hanging="246"/>
              <w:jc w:val="both"/>
              <w:rPr>
                <w:rFonts w:ascii="Times New Roman" w:hAnsi="Times New Roman"/>
                <w:sz w:val="20"/>
                <w:szCs w:val="20"/>
                <w:shd w:val="clear" w:color="auto" w:fill="FFFFFF"/>
                <w:lang w:val="en-GB"/>
              </w:rPr>
            </w:pPr>
            <w:r w:rsidRPr="00FF027F">
              <w:rPr>
                <w:rFonts w:ascii="Times New Roman" w:hAnsi="Times New Roman"/>
                <w:sz w:val="20"/>
                <w:szCs w:val="20"/>
                <w:shd w:val="clear" w:color="auto" w:fill="FFFFFF"/>
                <w:lang w:val="en-GB"/>
              </w:rPr>
              <w:t>2010-2013Diversification activities in rural environment with accent on tourism development. Hlavní řešitel projektu.</w:t>
            </w:r>
          </w:p>
          <w:p w14:paraId="53275EF3" w14:textId="5937577C" w:rsidR="002E5507" w:rsidRDefault="002E5507" w:rsidP="002E5507">
            <w:pPr>
              <w:jc w:val="both"/>
              <w:rPr>
                <w:b/>
              </w:rPr>
            </w:pPr>
            <w:r w:rsidRPr="00FF027F">
              <w:rPr>
                <w:shd w:val="clear" w:color="auto" w:fill="FFFFFF"/>
                <w:lang w:val="en-GB"/>
              </w:rPr>
              <w:t xml:space="preserve">Spolu </w:t>
            </w:r>
            <w:r w:rsidRPr="00FF027F">
              <w:rPr>
                <w:lang w:val="en-GB"/>
              </w:rPr>
              <w:t>38 řešených projektu (14 mezinárodních grantových schém, 10 domácich grantových schém, 14 aplikačných projektov pro prax)</w:t>
            </w:r>
          </w:p>
        </w:tc>
      </w:tr>
      <w:tr w:rsidR="002E5507" w14:paraId="5BE678BF" w14:textId="77777777" w:rsidTr="002E5507">
        <w:trPr>
          <w:trHeight w:val="218"/>
        </w:trPr>
        <w:tc>
          <w:tcPr>
            <w:tcW w:w="9900" w:type="dxa"/>
            <w:gridSpan w:val="11"/>
            <w:shd w:val="clear" w:color="auto" w:fill="F7CAAC"/>
          </w:tcPr>
          <w:p w14:paraId="4A633B4B" w14:textId="77777777" w:rsidR="002E5507" w:rsidRDefault="002E5507" w:rsidP="002E5507">
            <w:pPr>
              <w:rPr>
                <w:b/>
              </w:rPr>
            </w:pPr>
            <w:r>
              <w:rPr>
                <w:b/>
              </w:rPr>
              <w:lastRenderedPageBreak/>
              <w:t>Působení v zahraničí</w:t>
            </w:r>
          </w:p>
        </w:tc>
      </w:tr>
      <w:tr w:rsidR="002E5507" w14:paraId="21A975E0" w14:textId="77777777" w:rsidTr="002E5507">
        <w:trPr>
          <w:trHeight w:val="328"/>
        </w:trPr>
        <w:tc>
          <w:tcPr>
            <w:tcW w:w="9900" w:type="dxa"/>
            <w:gridSpan w:val="11"/>
          </w:tcPr>
          <w:p w14:paraId="33B322AF" w14:textId="1CBC9B51" w:rsidR="002E5507" w:rsidRPr="00FF027F" w:rsidRDefault="002E5507" w:rsidP="002E5507">
            <w:pPr>
              <w:pStyle w:val="xmsonormal"/>
              <w:jc w:val="both"/>
              <w:rPr>
                <w:rFonts w:ascii="Times New Roman" w:hAnsi="Times New Roman"/>
                <w:noProof/>
                <w:sz w:val="20"/>
                <w:szCs w:val="20"/>
                <w:shd w:val="clear" w:color="auto" w:fill="FFFFFF"/>
              </w:rPr>
            </w:pPr>
            <w:r w:rsidRPr="00FF027F">
              <w:rPr>
                <w:rFonts w:ascii="Times New Roman" w:hAnsi="Times New Roman"/>
                <w:noProof/>
                <w:sz w:val="20"/>
                <w:szCs w:val="20"/>
                <w:shd w:val="clear" w:color="auto" w:fill="FFFFFF"/>
              </w:rPr>
              <w:t>2021 - dosud  členstvo v mezinárodní organizáci vedeckých expertov v cestovnom ruchu A.I.E.S.T. St. Gallen, Switzerland</w:t>
            </w:r>
          </w:p>
          <w:p w14:paraId="7A46719B" w14:textId="77777777" w:rsidR="002E5507" w:rsidRPr="00FF027F" w:rsidRDefault="002E5507" w:rsidP="002E5507">
            <w:pPr>
              <w:pStyle w:val="xmsonormal"/>
              <w:jc w:val="both"/>
              <w:rPr>
                <w:rFonts w:ascii="Times New Roman" w:hAnsi="Times New Roman"/>
                <w:noProof/>
                <w:sz w:val="20"/>
                <w:szCs w:val="20"/>
                <w:shd w:val="clear" w:color="auto" w:fill="FFFFFF"/>
                <w:lang w:val="en-GB"/>
              </w:rPr>
            </w:pPr>
            <w:r w:rsidRPr="00FF027F">
              <w:rPr>
                <w:rFonts w:ascii="Times New Roman" w:hAnsi="Times New Roman"/>
                <w:noProof/>
                <w:sz w:val="20"/>
                <w:szCs w:val="20"/>
                <w:lang w:val="en-GB"/>
              </w:rPr>
              <w:t>2019 – dosud  Inštitucionálny zástupce v   IREST TRIANGLE knowledge alliance</w:t>
            </w:r>
          </w:p>
          <w:p w14:paraId="7B8145EF" w14:textId="77777777" w:rsidR="002E5507" w:rsidRPr="00FF027F" w:rsidRDefault="002E5507" w:rsidP="002E5507">
            <w:pPr>
              <w:jc w:val="both"/>
              <w:rPr>
                <w:color w:val="000000"/>
              </w:rPr>
            </w:pPr>
            <w:r w:rsidRPr="00FF027F">
              <w:rPr>
                <w:color w:val="000000"/>
              </w:rPr>
              <w:t>Ningo University, Ningbo, Zhejiang Province, Čína, 9/2019, 6/2021 (on-line) (pozvané přednášky)</w:t>
            </w:r>
          </w:p>
          <w:p w14:paraId="2964E121" w14:textId="0A9F442D" w:rsidR="002E5507" w:rsidRPr="00FF027F" w:rsidRDefault="002E5507" w:rsidP="002E5507">
            <w:pPr>
              <w:jc w:val="both"/>
              <w:rPr>
                <w:color w:val="000000"/>
              </w:rPr>
            </w:pPr>
            <w:r w:rsidRPr="00FF027F">
              <w:rPr>
                <w:color w:val="000000"/>
              </w:rPr>
              <w:t>Zhejiang Yuexiu University of Foreign Languages, Shaoxing, Čína, 10/2018 (</w:t>
            </w:r>
            <w:r w:rsidRPr="00FF027F">
              <w:rPr>
                <w:color w:val="000000"/>
                <w:lang w:val="cs"/>
              </w:rPr>
              <w:t>výměnný pobyt na základě dvoustranné smluvní spolupráce)</w:t>
            </w:r>
          </w:p>
          <w:p w14:paraId="1E1D79D8" w14:textId="77777777" w:rsidR="002E5507" w:rsidRPr="00FF027F" w:rsidRDefault="002E5507" w:rsidP="002E5507">
            <w:pPr>
              <w:jc w:val="both"/>
              <w:rPr>
                <w:color w:val="000000"/>
              </w:rPr>
            </w:pPr>
            <w:r w:rsidRPr="00FF027F">
              <w:rPr>
                <w:color w:val="000000"/>
              </w:rPr>
              <w:t xml:space="preserve">Belarussian State University-BSU, Minsk, Bielorusko 2/2018 </w:t>
            </w:r>
            <w:r w:rsidRPr="00FF027F">
              <w:rPr>
                <w:color w:val="000000"/>
                <w:lang w:val="cs"/>
              </w:rPr>
              <w:t>(výměnný pobyt na základě dvoustranné smluvní spolupráce)</w:t>
            </w:r>
          </w:p>
          <w:p w14:paraId="6BD8188D" w14:textId="77777777" w:rsidR="002E5507" w:rsidRPr="00FF027F" w:rsidRDefault="002E5507" w:rsidP="002E5507">
            <w:pPr>
              <w:jc w:val="both"/>
              <w:rPr>
                <w:color w:val="000000"/>
              </w:rPr>
            </w:pPr>
            <w:r w:rsidRPr="00FF027F">
              <w:rPr>
                <w:color w:val="000000"/>
              </w:rPr>
              <w:t>University of Cordoba, Kordoba, Španělsko 11/2017 (pozvaná přednáška na konferenci)</w:t>
            </w:r>
          </w:p>
          <w:p w14:paraId="5C32C531" w14:textId="77777777" w:rsidR="002E5507" w:rsidRPr="00FF027F" w:rsidRDefault="002E5507" w:rsidP="002E5507">
            <w:pPr>
              <w:jc w:val="both"/>
              <w:rPr>
                <w:color w:val="000000"/>
              </w:rPr>
            </w:pPr>
            <w:r w:rsidRPr="00FF027F">
              <w:rPr>
                <w:color w:val="000000"/>
              </w:rPr>
              <w:t>Centria University of Applied Sciences, Ylivieska, Fínsko 11/2017 (pozvaná přednáška, Erasmus+ KA 2)</w:t>
            </w:r>
          </w:p>
          <w:p w14:paraId="4F58EDD9" w14:textId="2FCF5947" w:rsidR="002E5507" w:rsidRPr="002F5C54" w:rsidRDefault="002E5507" w:rsidP="002F5C54">
            <w:pPr>
              <w:pStyle w:val="xmsonormal"/>
              <w:jc w:val="both"/>
              <w:rPr>
                <w:rFonts w:ascii="Times New Roman" w:hAnsi="Times New Roman"/>
                <w:noProof/>
                <w:sz w:val="20"/>
                <w:szCs w:val="20"/>
                <w:shd w:val="clear" w:color="auto" w:fill="FFFFFF"/>
              </w:rPr>
            </w:pPr>
            <w:r w:rsidRPr="00FF027F">
              <w:rPr>
                <w:rFonts w:ascii="Times New Roman" w:hAnsi="Times New Roman"/>
                <w:color w:val="000000"/>
                <w:sz w:val="20"/>
                <w:szCs w:val="20"/>
              </w:rPr>
              <w:t>University of Ballearic Islands, Mallorca, Španělsko 9/2016, 9/2017 (staff mobility training Erasmus + KA1)</w:t>
            </w:r>
          </w:p>
        </w:tc>
      </w:tr>
      <w:tr w:rsidR="002E5507" w14:paraId="22BA3361" w14:textId="77777777" w:rsidTr="002F5C54">
        <w:trPr>
          <w:cantSplit/>
          <w:trHeight w:val="217"/>
        </w:trPr>
        <w:tc>
          <w:tcPr>
            <w:tcW w:w="2529" w:type="dxa"/>
            <w:shd w:val="clear" w:color="auto" w:fill="F7CAAC"/>
          </w:tcPr>
          <w:p w14:paraId="7D1BD642" w14:textId="77777777" w:rsidR="002E5507" w:rsidRDefault="002E5507" w:rsidP="002E5507">
            <w:pPr>
              <w:jc w:val="both"/>
              <w:rPr>
                <w:b/>
              </w:rPr>
            </w:pPr>
            <w:r>
              <w:rPr>
                <w:b/>
              </w:rPr>
              <w:t xml:space="preserve">Podpis </w:t>
            </w:r>
          </w:p>
        </w:tc>
        <w:tc>
          <w:tcPr>
            <w:tcW w:w="4554" w:type="dxa"/>
            <w:gridSpan w:val="5"/>
          </w:tcPr>
          <w:p w14:paraId="2FF7918C" w14:textId="77777777" w:rsidR="002E5507" w:rsidRDefault="002E5507" w:rsidP="002E5507">
            <w:pPr>
              <w:jc w:val="both"/>
            </w:pPr>
          </w:p>
        </w:tc>
        <w:tc>
          <w:tcPr>
            <w:tcW w:w="789" w:type="dxa"/>
            <w:gridSpan w:val="2"/>
            <w:shd w:val="clear" w:color="auto" w:fill="F7CAAC"/>
          </w:tcPr>
          <w:p w14:paraId="47976D2B" w14:textId="77777777" w:rsidR="002E5507" w:rsidRDefault="002E5507" w:rsidP="002E5507">
            <w:pPr>
              <w:jc w:val="both"/>
            </w:pPr>
            <w:r>
              <w:rPr>
                <w:b/>
              </w:rPr>
              <w:t>datum</w:t>
            </w:r>
          </w:p>
        </w:tc>
        <w:tc>
          <w:tcPr>
            <w:tcW w:w="2028" w:type="dxa"/>
            <w:gridSpan w:val="3"/>
          </w:tcPr>
          <w:p w14:paraId="1743E523" w14:textId="340AE769" w:rsidR="002E5507" w:rsidRDefault="002E5507" w:rsidP="002E5507">
            <w:pPr>
              <w:jc w:val="both"/>
            </w:pPr>
          </w:p>
        </w:tc>
      </w:tr>
    </w:tbl>
    <w:p w14:paraId="7D3CF612" w14:textId="3AFBC1A4" w:rsidR="00FF027F" w:rsidRDefault="00FF027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4C6A3964" w14:textId="77777777" w:rsidTr="002E5507">
        <w:tc>
          <w:tcPr>
            <w:tcW w:w="9900" w:type="dxa"/>
            <w:gridSpan w:val="11"/>
            <w:tcBorders>
              <w:bottom w:val="double" w:sz="4" w:space="0" w:color="auto"/>
            </w:tcBorders>
            <w:shd w:val="clear" w:color="auto" w:fill="BDD6EE"/>
          </w:tcPr>
          <w:p w14:paraId="16FB9405" w14:textId="1B072C58" w:rsidR="002E5507" w:rsidRDefault="002E5507" w:rsidP="002E5507">
            <w:pPr>
              <w:jc w:val="both"/>
              <w:rPr>
                <w:b/>
                <w:sz w:val="28"/>
              </w:rPr>
            </w:pPr>
            <w:r>
              <w:rPr>
                <w:b/>
                <w:sz w:val="28"/>
              </w:rPr>
              <w:lastRenderedPageBreak/>
              <w:t>C-I – Personální zabezpečení</w:t>
            </w:r>
          </w:p>
        </w:tc>
      </w:tr>
      <w:tr w:rsidR="002E5507" w14:paraId="429CADBE" w14:textId="77777777" w:rsidTr="002E5507">
        <w:tc>
          <w:tcPr>
            <w:tcW w:w="2529" w:type="dxa"/>
            <w:tcBorders>
              <w:top w:val="double" w:sz="4" w:space="0" w:color="auto"/>
            </w:tcBorders>
            <w:shd w:val="clear" w:color="auto" w:fill="F7CAAC"/>
          </w:tcPr>
          <w:p w14:paraId="2228864D" w14:textId="77777777" w:rsidR="002E5507" w:rsidRDefault="002E5507" w:rsidP="002E5507">
            <w:pPr>
              <w:jc w:val="both"/>
              <w:rPr>
                <w:b/>
              </w:rPr>
            </w:pPr>
            <w:r>
              <w:rPr>
                <w:b/>
              </w:rPr>
              <w:t>Vysoká škola</w:t>
            </w:r>
          </w:p>
        </w:tc>
        <w:tc>
          <w:tcPr>
            <w:tcW w:w="7371" w:type="dxa"/>
            <w:gridSpan w:val="10"/>
          </w:tcPr>
          <w:p w14:paraId="07B4EAB4" w14:textId="77777777" w:rsidR="002E5507" w:rsidRDefault="002E5507" w:rsidP="002E5507">
            <w:pPr>
              <w:jc w:val="both"/>
            </w:pPr>
            <w:r>
              <w:t>Univerzita Tomáše Bati ve Zlíně</w:t>
            </w:r>
          </w:p>
        </w:tc>
      </w:tr>
      <w:tr w:rsidR="002E5507" w14:paraId="635B62E5" w14:textId="77777777" w:rsidTr="002E5507">
        <w:tc>
          <w:tcPr>
            <w:tcW w:w="2529" w:type="dxa"/>
            <w:shd w:val="clear" w:color="auto" w:fill="F7CAAC"/>
          </w:tcPr>
          <w:p w14:paraId="0FC22E43" w14:textId="77777777" w:rsidR="002E5507" w:rsidRDefault="002E5507" w:rsidP="002E5507">
            <w:pPr>
              <w:jc w:val="both"/>
              <w:rPr>
                <w:b/>
              </w:rPr>
            </w:pPr>
            <w:r>
              <w:rPr>
                <w:b/>
              </w:rPr>
              <w:t>Součást vysoké školy</w:t>
            </w:r>
          </w:p>
        </w:tc>
        <w:tc>
          <w:tcPr>
            <w:tcW w:w="7371" w:type="dxa"/>
            <w:gridSpan w:val="10"/>
          </w:tcPr>
          <w:p w14:paraId="27758AD2" w14:textId="77777777" w:rsidR="002E5507" w:rsidRDefault="002E5507" w:rsidP="002E5507">
            <w:pPr>
              <w:jc w:val="both"/>
            </w:pPr>
            <w:r>
              <w:t>Fakulta managementu a ekonomiky</w:t>
            </w:r>
          </w:p>
        </w:tc>
      </w:tr>
      <w:tr w:rsidR="002E5507" w14:paraId="0653399D" w14:textId="77777777" w:rsidTr="002E5507">
        <w:tc>
          <w:tcPr>
            <w:tcW w:w="2529" w:type="dxa"/>
            <w:shd w:val="clear" w:color="auto" w:fill="F7CAAC"/>
          </w:tcPr>
          <w:p w14:paraId="43EDC568" w14:textId="77777777" w:rsidR="002E5507" w:rsidRDefault="002E5507" w:rsidP="002E5507">
            <w:pPr>
              <w:jc w:val="both"/>
              <w:rPr>
                <w:b/>
              </w:rPr>
            </w:pPr>
            <w:r>
              <w:rPr>
                <w:b/>
              </w:rPr>
              <w:t>Název studijního programu</w:t>
            </w:r>
          </w:p>
        </w:tc>
        <w:tc>
          <w:tcPr>
            <w:tcW w:w="7371" w:type="dxa"/>
            <w:gridSpan w:val="10"/>
          </w:tcPr>
          <w:p w14:paraId="13BAF4EF" w14:textId="6A40C2BD" w:rsidR="002E5507" w:rsidRPr="0075277E" w:rsidRDefault="0075277E" w:rsidP="0075277E">
            <w:pPr>
              <w:rPr>
                <w:sz w:val="22"/>
                <w:szCs w:val="22"/>
              </w:rPr>
            </w:pPr>
            <w:r>
              <w:t>Tourism Economics and Hospitality Management</w:t>
            </w:r>
          </w:p>
        </w:tc>
      </w:tr>
      <w:tr w:rsidR="002E5507" w14:paraId="0F8D2FAE" w14:textId="77777777" w:rsidTr="002E5507">
        <w:tc>
          <w:tcPr>
            <w:tcW w:w="2529" w:type="dxa"/>
            <w:shd w:val="clear" w:color="auto" w:fill="F7CAAC"/>
          </w:tcPr>
          <w:p w14:paraId="41D5E5C5" w14:textId="77777777" w:rsidR="002E5507" w:rsidRDefault="002E5507" w:rsidP="002E5507">
            <w:pPr>
              <w:jc w:val="both"/>
              <w:rPr>
                <w:b/>
              </w:rPr>
            </w:pPr>
            <w:r>
              <w:rPr>
                <w:b/>
              </w:rPr>
              <w:t>Jméno a příjmení</w:t>
            </w:r>
          </w:p>
        </w:tc>
        <w:tc>
          <w:tcPr>
            <w:tcW w:w="4554" w:type="dxa"/>
            <w:gridSpan w:val="5"/>
          </w:tcPr>
          <w:p w14:paraId="45DC9713" w14:textId="77777777" w:rsidR="002E5507" w:rsidRDefault="002E5507" w:rsidP="002E5507">
            <w:pPr>
              <w:jc w:val="both"/>
            </w:pPr>
            <w:r>
              <w:t>Katarína NEMČOKOVÁ</w:t>
            </w:r>
          </w:p>
        </w:tc>
        <w:tc>
          <w:tcPr>
            <w:tcW w:w="712" w:type="dxa"/>
            <w:shd w:val="clear" w:color="auto" w:fill="F7CAAC"/>
          </w:tcPr>
          <w:p w14:paraId="3A9C8BF2" w14:textId="77777777" w:rsidR="002E5507" w:rsidRDefault="002E5507" w:rsidP="002E5507">
            <w:pPr>
              <w:jc w:val="both"/>
              <w:rPr>
                <w:b/>
              </w:rPr>
            </w:pPr>
            <w:r>
              <w:rPr>
                <w:b/>
              </w:rPr>
              <w:t>Tituly</w:t>
            </w:r>
          </w:p>
        </w:tc>
        <w:tc>
          <w:tcPr>
            <w:tcW w:w="2105" w:type="dxa"/>
            <w:gridSpan w:val="4"/>
          </w:tcPr>
          <w:p w14:paraId="22B186CD" w14:textId="77777777" w:rsidR="002E5507" w:rsidRDefault="002E5507" w:rsidP="002E5507">
            <w:pPr>
              <w:jc w:val="both"/>
            </w:pPr>
            <w:r>
              <w:t>PhDr., Ph.D.</w:t>
            </w:r>
          </w:p>
        </w:tc>
      </w:tr>
      <w:tr w:rsidR="002E5507" w14:paraId="5B1AEA32" w14:textId="77777777" w:rsidTr="002E5507">
        <w:tc>
          <w:tcPr>
            <w:tcW w:w="2529" w:type="dxa"/>
            <w:shd w:val="clear" w:color="auto" w:fill="F7CAAC"/>
          </w:tcPr>
          <w:p w14:paraId="366AEB72" w14:textId="77777777" w:rsidR="002E5507" w:rsidRDefault="002E5507" w:rsidP="002E5507">
            <w:pPr>
              <w:jc w:val="both"/>
              <w:rPr>
                <w:b/>
              </w:rPr>
            </w:pPr>
            <w:r>
              <w:rPr>
                <w:b/>
              </w:rPr>
              <w:t>Rok narození</w:t>
            </w:r>
          </w:p>
        </w:tc>
        <w:tc>
          <w:tcPr>
            <w:tcW w:w="832" w:type="dxa"/>
          </w:tcPr>
          <w:p w14:paraId="3ED747F6" w14:textId="77777777" w:rsidR="002E5507" w:rsidRDefault="002E5507" w:rsidP="002E5507">
            <w:pPr>
              <w:jc w:val="both"/>
            </w:pPr>
            <w:r>
              <w:t>1976</w:t>
            </w:r>
          </w:p>
        </w:tc>
        <w:tc>
          <w:tcPr>
            <w:tcW w:w="1728" w:type="dxa"/>
            <w:shd w:val="clear" w:color="auto" w:fill="F7CAAC"/>
          </w:tcPr>
          <w:p w14:paraId="63F07026" w14:textId="77777777" w:rsidR="002E5507" w:rsidRDefault="002E5507" w:rsidP="002E5507">
            <w:pPr>
              <w:jc w:val="both"/>
              <w:rPr>
                <w:b/>
              </w:rPr>
            </w:pPr>
            <w:r>
              <w:rPr>
                <w:b/>
              </w:rPr>
              <w:t>typ vztahu k VŠ</w:t>
            </w:r>
          </w:p>
        </w:tc>
        <w:tc>
          <w:tcPr>
            <w:tcW w:w="996" w:type="dxa"/>
            <w:gridSpan w:val="2"/>
          </w:tcPr>
          <w:p w14:paraId="1A0B3C19" w14:textId="77777777" w:rsidR="002E5507" w:rsidRDefault="002E5507" w:rsidP="002E5507">
            <w:pPr>
              <w:jc w:val="both"/>
            </w:pPr>
            <w:r>
              <w:t>pp</w:t>
            </w:r>
          </w:p>
        </w:tc>
        <w:tc>
          <w:tcPr>
            <w:tcW w:w="998" w:type="dxa"/>
            <w:shd w:val="clear" w:color="auto" w:fill="F7CAAC"/>
          </w:tcPr>
          <w:p w14:paraId="3C0D39D6" w14:textId="77777777" w:rsidR="002E5507" w:rsidRDefault="002E5507" w:rsidP="002E5507">
            <w:pPr>
              <w:jc w:val="both"/>
              <w:rPr>
                <w:b/>
              </w:rPr>
            </w:pPr>
            <w:r>
              <w:rPr>
                <w:b/>
              </w:rPr>
              <w:t>rozsah</w:t>
            </w:r>
          </w:p>
        </w:tc>
        <w:tc>
          <w:tcPr>
            <w:tcW w:w="712" w:type="dxa"/>
          </w:tcPr>
          <w:p w14:paraId="6270ADC4" w14:textId="77777777" w:rsidR="002E5507" w:rsidRDefault="002E5507" w:rsidP="002E5507">
            <w:pPr>
              <w:jc w:val="both"/>
            </w:pPr>
            <w:r>
              <w:t>40</w:t>
            </w:r>
          </w:p>
        </w:tc>
        <w:tc>
          <w:tcPr>
            <w:tcW w:w="712" w:type="dxa"/>
            <w:gridSpan w:val="2"/>
            <w:shd w:val="clear" w:color="auto" w:fill="F7CAAC"/>
          </w:tcPr>
          <w:p w14:paraId="17C72F0B" w14:textId="77777777" w:rsidR="002E5507" w:rsidRDefault="002E5507" w:rsidP="002E5507">
            <w:pPr>
              <w:jc w:val="both"/>
              <w:rPr>
                <w:b/>
              </w:rPr>
            </w:pPr>
            <w:r>
              <w:rPr>
                <w:b/>
              </w:rPr>
              <w:t>do kdy</w:t>
            </w:r>
          </w:p>
        </w:tc>
        <w:tc>
          <w:tcPr>
            <w:tcW w:w="1393" w:type="dxa"/>
            <w:gridSpan w:val="2"/>
          </w:tcPr>
          <w:p w14:paraId="4F646F9E" w14:textId="77777777" w:rsidR="002E5507" w:rsidRDefault="002E5507" w:rsidP="002E5507">
            <w:pPr>
              <w:jc w:val="both"/>
            </w:pPr>
            <w:r>
              <w:t>N</w:t>
            </w:r>
          </w:p>
        </w:tc>
      </w:tr>
      <w:tr w:rsidR="002E5507" w14:paraId="7754184E" w14:textId="77777777" w:rsidTr="002E5507">
        <w:tc>
          <w:tcPr>
            <w:tcW w:w="5089" w:type="dxa"/>
            <w:gridSpan w:val="3"/>
            <w:shd w:val="clear" w:color="auto" w:fill="F7CAAC"/>
          </w:tcPr>
          <w:p w14:paraId="32976C49" w14:textId="77777777" w:rsidR="002E5507" w:rsidRDefault="002E5507" w:rsidP="002E5507">
            <w:pPr>
              <w:jc w:val="both"/>
              <w:rPr>
                <w:b/>
              </w:rPr>
            </w:pPr>
            <w:r>
              <w:rPr>
                <w:b/>
              </w:rPr>
              <w:t>Typ vztahu na součásti VŠ, která uskutečňuje st. program</w:t>
            </w:r>
          </w:p>
        </w:tc>
        <w:tc>
          <w:tcPr>
            <w:tcW w:w="996" w:type="dxa"/>
            <w:gridSpan w:val="2"/>
          </w:tcPr>
          <w:p w14:paraId="76220A7A" w14:textId="77777777" w:rsidR="002E5507" w:rsidRDefault="002E5507" w:rsidP="002E5507">
            <w:pPr>
              <w:jc w:val="both"/>
            </w:pPr>
          </w:p>
        </w:tc>
        <w:tc>
          <w:tcPr>
            <w:tcW w:w="998" w:type="dxa"/>
            <w:shd w:val="clear" w:color="auto" w:fill="F7CAAC"/>
          </w:tcPr>
          <w:p w14:paraId="12F8E1FC" w14:textId="77777777" w:rsidR="002E5507" w:rsidRDefault="002E5507" w:rsidP="002E5507">
            <w:pPr>
              <w:jc w:val="both"/>
              <w:rPr>
                <w:b/>
              </w:rPr>
            </w:pPr>
            <w:r>
              <w:rPr>
                <w:b/>
              </w:rPr>
              <w:t>rozsah</w:t>
            </w:r>
          </w:p>
        </w:tc>
        <w:tc>
          <w:tcPr>
            <w:tcW w:w="712" w:type="dxa"/>
          </w:tcPr>
          <w:p w14:paraId="7102372B" w14:textId="77777777" w:rsidR="002E5507" w:rsidRDefault="002E5507" w:rsidP="002E5507">
            <w:pPr>
              <w:jc w:val="both"/>
            </w:pPr>
          </w:p>
        </w:tc>
        <w:tc>
          <w:tcPr>
            <w:tcW w:w="712" w:type="dxa"/>
            <w:gridSpan w:val="2"/>
            <w:shd w:val="clear" w:color="auto" w:fill="F7CAAC"/>
          </w:tcPr>
          <w:p w14:paraId="7D0B566B" w14:textId="77777777" w:rsidR="002E5507" w:rsidRDefault="002E5507" w:rsidP="002E5507">
            <w:pPr>
              <w:jc w:val="both"/>
              <w:rPr>
                <w:b/>
              </w:rPr>
            </w:pPr>
            <w:r>
              <w:rPr>
                <w:b/>
              </w:rPr>
              <w:t>do kdy</w:t>
            </w:r>
          </w:p>
        </w:tc>
        <w:tc>
          <w:tcPr>
            <w:tcW w:w="1393" w:type="dxa"/>
            <w:gridSpan w:val="2"/>
          </w:tcPr>
          <w:p w14:paraId="36FF32FE" w14:textId="77777777" w:rsidR="002E5507" w:rsidRDefault="002E5507" w:rsidP="002E5507">
            <w:pPr>
              <w:jc w:val="both"/>
            </w:pPr>
          </w:p>
        </w:tc>
      </w:tr>
      <w:tr w:rsidR="002E5507" w14:paraId="79EF35B0" w14:textId="77777777" w:rsidTr="002E5507">
        <w:tc>
          <w:tcPr>
            <w:tcW w:w="6085" w:type="dxa"/>
            <w:gridSpan w:val="5"/>
            <w:shd w:val="clear" w:color="auto" w:fill="F7CAAC"/>
          </w:tcPr>
          <w:p w14:paraId="703566F6"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4BBBEAAC" w14:textId="77777777" w:rsidR="002E5507" w:rsidRDefault="002E5507" w:rsidP="002E5507">
            <w:pPr>
              <w:jc w:val="both"/>
              <w:rPr>
                <w:b/>
              </w:rPr>
            </w:pPr>
            <w:r>
              <w:rPr>
                <w:b/>
              </w:rPr>
              <w:t>typ prac. vztahu</w:t>
            </w:r>
          </w:p>
        </w:tc>
        <w:tc>
          <w:tcPr>
            <w:tcW w:w="2105" w:type="dxa"/>
            <w:gridSpan w:val="4"/>
            <w:shd w:val="clear" w:color="auto" w:fill="F7CAAC"/>
          </w:tcPr>
          <w:p w14:paraId="03269357" w14:textId="77777777" w:rsidR="002E5507" w:rsidRDefault="002E5507" w:rsidP="002E5507">
            <w:pPr>
              <w:jc w:val="both"/>
              <w:rPr>
                <w:b/>
              </w:rPr>
            </w:pPr>
            <w:r>
              <w:rPr>
                <w:b/>
              </w:rPr>
              <w:t>rozsah</w:t>
            </w:r>
          </w:p>
        </w:tc>
      </w:tr>
      <w:tr w:rsidR="002E5507" w14:paraId="3D4BE6FE" w14:textId="77777777" w:rsidTr="002E5507">
        <w:tc>
          <w:tcPr>
            <w:tcW w:w="6085" w:type="dxa"/>
            <w:gridSpan w:val="5"/>
          </w:tcPr>
          <w:p w14:paraId="68EB8CE9" w14:textId="77777777" w:rsidR="002E5507" w:rsidRDefault="002E5507" w:rsidP="002E5507">
            <w:pPr>
              <w:jc w:val="both"/>
            </w:pPr>
          </w:p>
        </w:tc>
        <w:tc>
          <w:tcPr>
            <w:tcW w:w="1710" w:type="dxa"/>
            <w:gridSpan w:val="2"/>
          </w:tcPr>
          <w:p w14:paraId="2F89ADAC" w14:textId="77777777" w:rsidR="002E5507" w:rsidRDefault="002E5507" w:rsidP="002E5507">
            <w:pPr>
              <w:jc w:val="both"/>
            </w:pPr>
          </w:p>
        </w:tc>
        <w:tc>
          <w:tcPr>
            <w:tcW w:w="2105" w:type="dxa"/>
            <w:gridSpan w:val="4"/>
          </w:tcPr>
          <w:p w14:paraId="4FD86FF5" w14:textId="77777777" w:rsidR="002E5507" w:rsidRDefault="002E5507" w:rsidP="002E5507">
            <w:pPr>
              <w:jc w:val="both"/>
            </w:pPr>
          </w:p>
        </w:tc>
      </w:tr>
      <w:tr w:rsidR="002E5507" w14:paraId="4B5648E0" w14:textId="77777777" w:rsidTr="002E5507">
        <w:tc>
          <w:tcPr>
            <w:tcW w:w="9900" w:type="dxa"/>
            <w:gridSpan w:val="11"/>
            <w:shd w:val="clear" w:color="auto" w:fill="F7CAAC"/>
          </w:tcPr>
          <w:p w14:paraId="23E961B6"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6D877E0B" w14:textId="77777777" w:rsidTr="002E5507">
        <w:trPr>
          <w:trHeight w:val="423"/>
        </w:trPr>
        <w:tc>
          <w:tcPr>
            <w:tcW w:w="9900" w:type="dxa"/>
            <w:gridSpan w:val="11"/>
            <w:tcBorders>
              <w:top w:val="nil"/>
            </w:tcBorders>
          </w:tcPr>
          <w:p w14:paraId="48369756" w14:textId="77777777" w:rsidR="002E5507" w:rsidRDefault="002E5507" w:rsidP="002E5507">
            <w:pPr>
              <w:jc w:val="both"/>
            </w:pPr>
            <w:r>
              <w:t>Professional communication in English (English 2 – Academic Reading) - vedení seminářů (</w:t>
            </w:r>
            <w:proofErr w:type="gramStart"/>
            <w:r>
              <w:t>100%</w:t>
            </w:r>
            <w:proofErr w:type="gramEnd"/>
            <w:r>
              <w:t>)</w:t>
            </w:r>
          </w:p>
          <w:p w14:paraId="71588F89" w14:textId="77777777" w:rsidR="002E5507" w:rsidRDefault="002E5507" w:rsidP="002E5507">
            <w:pPr>
              <w:jc w:val="both"/>
            </w:pPr>
          </w:p>
        </w:tc>
      </w:tr>
      <w:tr w:rsidR="002E5507" w14:paraId="210BE4F9" w14:textId="77777777" w:rsidTr="002E5507">
        <w:tc>
          <w:tcPr>
            <w:tcW w:w="9900" w:type="dxa"/>
            <w:gridSpan w:val="11"/>
            <w:shd w:val="clear" w:color="auto" w:fill="F7CAAC"/>
          </w:tcPr>
          <w:p w14:paraId="01FB4ED5" w14:textId="77777777" w:rsidR="002E5507" w:rsidRDefault="002E5507" w:rsidP="002E5507">
            <w:pPr>
              <w:jc w:val="both"/>
            </w:pPr>
            <w:r>
              <w:rPr>
                <w:b/>
              </w:rPr>
              <w:t xml:space="preserve">Údaje o vzdělání na VŠ </w:t>
            </w:r>
          </w:p>
        </w:tc>
      </w:tr>
      <w:tr w:rsidR="002E5507" w14:paraId="3CB9F4B3" w14:textId="77777777" w:rsidTr="002E5507">
        <w:trPr>
          <w:trHeight w:val="859"/>
        </w:trPr>
        <w:tc>
          <w:tcPr>
            <w:tcW w:w="9900" w:type="dxa"/>
            <w:gridSpan w:val="11"/>
          </w:tcPr>
          <w:p w14:paraId="605BE2A6" w14:textId="77777777" w:rsidR="002E5507" w:rsidRPr="00E174A9" w:rsidRDefault="002E5507" w:rsidP="002E5507">
            <w:pPr>
              <w:jc w:val="both"/>
              <w:rPr>
                <w:bCs/>
              </w:rPr>
            </w:pPr>
            <w:r w:rsidRPr="00E174A9">
              <w:rPr>
                <w:bCs/>
              </w:rPr>
              <w:t>1994-1998 Fakulta prírodných a humanitných vied, Univerzita Mateja Bela, učitelstvo anglický jazyk a literatúra (Mgr.)</w:t>
            </w:r>
          </w:p>
          <w:p w14:paraId="4012E201" w14:textId="77777777" w:rsidR="002E5507" w:rsidRPr="00E174A9" w:rsidRDefault="002E5507" w:rsidP="002E5507">
            <w:pPr>
              <w:jc w:val="both"/>
              <w:rPr>
                <w:bCs/>
              </w:rPr>
            </w:pPr>
            <w:r w:rsidRPr="00E174A9">
              <w:rPr>
                <w:bCs/>
              </w:rPr>
              <w:t>2002-2004 Filologická fakulta, Univerzita Mateja Bela, rigorózní pokračování studia v oboru preklad a tlmočenie (PhDr.)</w:t>
            </w:r>
          </w:p>
          <w:p w14:paraId="2F752930" w14:textId="77777777" w:rsidR="002E5507" w:rsidRDefault="002E5507" w:rsidP="002E5507">
            <w:pPr>
              <w:jc w:val="both"/>
              <w:rPr>
                <w:b/>
              </w:rPr>
            </w:pPr>
            <w:r w:rsidRPr="00E174A9">
              <w:rPr>
                <w:bCs/>
              </w:rPr>
              <w:t>2006-2012</w:t>
            </w:r>
            <w:r>
              <w:rPr>
                <w:bCs/>
              </w:rPr>
              <w:t xml:space="preserve"> </w:t>
            </w:r>
            <w:r w:rsidRPr="00E174A9">
              <w:rPr>
                <w:bCs/>
              </w:rPr>
              <w:t>Filozofická fakulta</w:t>
            </w:r>
            <w:r>
              <w:rPr>
                <w:bCs/>
              </w:rPr>
              <w:t xml:space="preserve">, </w:t>
            </w:r>
            <w:r w:rsidRPr="00E174A9">
              <w:rPr>
                <w:bCs/>
              </w:rPr>
              <w:t xml:space="preserve">Masarykova univerzita, </w:t>
            </w:r>
            <w:r>
              <w:rPr>
                <w:bCs/>
              </w:rPr>
              <w:t>studijní obor a</w:t>
            </w:r>
            <w:r w:rsidRPr="00E174A9">
              <w:rPr>
                <w:bCs/>
              </w:rPr>
              <w:t>nglická lingvistika</w:t>
            </w:r>
            <w:r>
              <w:rPr>
                <w:bCs/>
              </w:rPr>
              <w:t xml:space="preserve"> (Ph.D.)</w:t>
            </w:r>
          </w:p>
        </w:tc>
      </w:tr>
      <w:tr w:rsidR="002E5507" w14:paraId="5C6A072B" w14:textId="77777777" w:rsidTr="002E5507">
        <w:tc>
          <w:tcPr>
            <w:tcW w:w="9900" w:type="dxa"/>
            <w:gridSpan w:val="11"/>
            <w:shd w:val="clear" w:color="auto" w:fill="F7CAAC"/>
          </w:tcPr>
          <w:p w14:paraId="44ED3DD6" w14:textId="77777777" w:rsidR="002E5507" w:rsidRDefault="002E5507" w:rsidP="002E5507">
            <w:pPr>
              <w:jc w:val="both"/>
              <w:rPr>
                <w:b/>
              </w:rPr>
            </w:pPr>
            <w:r>
              <w:rPr>
                <w:b/>
              </w:rPr>
              <w:t>Údaje o odborném působení od absolvování VŠ</w:t>
            </w:r>
          </w:p>
        </w:tc>
      </w:tr>
      <w:tr w:rsidR="002E5507" w14:paraId="73E0784A" w14:textId="77777777" w:rsidTr="002E5507">
        <w:trPr>
          <w:trHeight w:val="747"/>
        </w:trPr>
        <w:tc>
          <w:tcPr>
            <w:tcW w:w="9900" w:type="dxa"/>
            <w:gridSpan w:val="11"/>
          </w:tcPr>
          <w:p w14:paraId="6AA1E0F3" w14:textId="77777777" w:rsidR="002E5507" w:rsidRDefault="002E5507" w:rsidP="002E5507">
            <w:pPr>
              <w:jc w:val="both"/>
            </w:pPr>
            <w:r>
              <w:t xml:space="preserve">2007- dosud: </w:t>
            </w:r>
            <w:r w:rsidRPr="00E174A9">
              <w:t>Univerzita Tomáše Bati ve Zlíně, Fakulta humanitních studií, Ústav moderních jazyků a literatur, odborná asistentka</w:t>
            </w:r>
          </w:p>
          <w:p w14:paraId="28C6F638" w14:textId="261EEBD5" w:rsidR="002E5507" w:rsidRDefault="002E5507" w:rsidP="00591E00">
            <w:pPr>
              <w:jc w:val="both"/>
            </w:pPr>
            <w:r>
              <w:t xml:space="preserve">1998-2007: </w:t>
            </w:r>
            <w:r w:rsidRPr="003706AC">
              <w:t>Univerzita Mateja Bela, Filologická fakulta, asistentka a odborná asistentka</w:t>
            </w:r>
          </w:p>
        </w:tc>
      </w:tr>
      <w:tr w:rsidR="002E5507" w14:paraId="40CEBF39" w14:textId="77777777" w:rsidTr="002E5507">
        <w:trPr>
          <w:trHeight w:val="250"/>
        </w:trPr>
        <w:tc>
          <w:tcPr>
            <w:tcW w:w="9900" w:type="dxa"/>
            <w:gridSpan w:val="11"/>
            <w:shd w:val="clear" w:color="auto" w:fill="F7CAAC"/>
          </w:tcPr>
          <w:p w14:paraId="0573A6B2" w14:textId="77777777" w:rsidR="002E5507" w:rsidRDefault="002E5507" w:rsidP="002E5507">
            <w:pPr>
              <w:jc w:val="both"/>
            </w:pPr>
            <w:r>
              <w:rPr>
                <w:b/>
              </w:rPr>
              <w:t>Zkušenosti s vedením kvalifikačních a rigorózních prací</w:t>
            </w:r>
          </w:p>
        </w:tc>
      </w:tr>
      <w:tr w:rsidR="002E5507" w14:paraId="4EE0C638" w14:textId="77777777" w:rsidTr="002E5507">
        <w:trPr>
          <w:trHeight w:val="1105"/>
        </w:trPr>
        <w:tc>
          <w:tcPr>
            <w:tcW w:w="9900" w:type="dxa"/>
            <w:gridSpan w:val="11"/>
          </w:tcPr>
          <w:p w14:paraId="568ACF43" w14:textId="77777777" w:rsidR="002E5507" w:rsidRDefault="002E5507" w:rsidP="002E5507">
            <w:pPr>
              <w:jc w:val="both"/>
            </w:pPr>
            <w:r>
              <w:t xml:space="preserve">Počet vedených bakalářských prací – 82 </w:t>
            </w:r>
          </w:p>
          <w:p w14:paraId="263E2A36" w14:textId="77777777" w:rsidR="002E5507" w:rsidRDefault="002E5507" w:rsidP="002E5507">
            <w:pPr>
              <w:jc w:val="both"/>
            </w:pPr>
            <w:r>
              <w:t>Počet vedených diplomových prací – cca 50</w:t>
            </w:r>
          </w:p>
          <w:p w14:paraId="39E63089" w14:textId="77777777" w:rsidR="002E5507" w:rsidRDefault="002E5507" w:rsidP="002E5507">
            <w:pPr>
              <w:jc w:val="both"/>
            </w:pPr>
            <w:r w:rsidRPr="003706AC">
              <w:t>Témata obhájených prací, např:</w:t>
            </w:r>
            <w:r>
              <w:t xml:space="preserve"> </w:t>
            </w:r>
            <w:r w:rsidRPr="002A4FF6">
              <w:rPr>
                <w:lang w:val="en-US"/>
              </w:rPr>
              <w:t xml:space="preserve">Czechisms in Academia-related Texts: A Translation Analysis, Moravian Karst's Official Webpage: An English Translation, A Discourse Analysis of E-shop Perfume Descriptions, Tourist guide language in translation, Professional vs Computer-aided Translation: A Comparison, Education in Singapore: The Legacy of the British Ten Years' Programme, </w:t>
            </w:r>
            <w:r w:rsidRPr="002A4FF6">
              <w:rPr>
                <w:lang w:val="en-US"/>
              </w:rPr>
              <w:tab/>
              <w:t xml:space="preserve">Headhunting Advertising: Twenty years in the Czech Republic, </w:t>
            </w:r>
            <w:r w:rsidRPr="00D25392">
              <w:t>Franšízová smlouva: Překlad a analýza.</w:t>
            </w:r>
          </w:p>
        </w:tc>
      </w:tr>
      <w:tr w:rsidR="002E5507" w14:paraId="14BCD8A7" w14:textId="77777777" w:rsidTr="002E5507">
        <w:trPr>
          <w:cantSplit/>
        </w:trPr>
        <w:tc>
          <w:tcPr>
            <w:tcW w:w="3361" w:type="dxa"/>
            <w:gridSpan w:val="2"/>
            <w:tcBorders>
              <w:top w:val="single" w:sz="12" w:space="0" w:color="auto"/>
            </w:tcBorders>
            <w:shd w:val="clear" w:color="auto" w:fill="F7CAAC"/>
          </w:tcPr>
          <w:p w14:paraId="20213301"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34AE6CFA"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29794D4"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C3552F9" w14:textId="77777777" w:rsidR="002E5507" w:rsidRDefault="002E5507" w:rsidP="002E5507">
            <w:pPr>
              <w:jc w:val="both"/>
              <w:rPr>
                <w:b/>
              </w:rPr>
            </w:pPr>
            <w:r>
              <w:rPr>
                <w:b/>
              </w:rPr>
              <w:t>Ohlasy publikací</w:t>
            </w:r>
          </w:p>
        </w:tc>
      </w:tr>
      <w:tr w:rsidR="002E5507" w14:paraId="0087BB39" w14:textId="77777777" w:rsidTr="002E5507">
        <w:trPr>
          <w:cantSplit/>
        </w:trPr>
        <w:tc>
          <w:tcPr>
            <w:tcW w:w="3361" w:type="dxa"/>
            <w:gridSpan w:val="2"/>
          </w:tcPr>
          <w:p w14:paraId="2BD02901" w14:textId="77777777" w:rsidR="002E5507" w:rsidRDefault="002E5507" w:rsidP="002E5507">
            <w:pPr>
              <w:jc w:val="both"/>
            </w:pPr>
          </w:p>
        </w:tc>
        <w:tc>
          <w:tcPr>
            <w:tcW w:w="2254" w:type="dxa"/>
            <w:gridSpan w:val="2"/>
          </w:tcPr>
          <w:p w14:paraId="6BC1D6E3" w14:textId="77777777" w:rsidR="002E5507" w:rsidRDefault="002E5507" w:rsidP="002E5507">
            <w:pPr>
              <w:jc w:val="both"/>
            </w:pPr>
          </w:p>
        </w:tc>
        <w:tc>
          <w:tcPr>
            <w:tcW w:w="2257" w:type="dxa"/>
            <w:gridSpan w:val="4"/>
            <w:tcBorders>
              <w:right w:val="single" w:sz="12" w:space="0" w:color="auto"/>
            </w:tcBorders>
          </w:tcPr>
          <w:p w14:paraId="065DC644" w14:textId="77777777" w:rsidR="002E5507" w:rsidRDefault="002E5507" w:rsidP="002E5507">
            <w:pPr>
              <w:jc w:val="both"/>
            </w:pPr>
          </w:p>
        </w:tc>
        <w:tc>
          <w:tcPr>
            <w:tcW w:w="635" w:type="dxa"/>
            <w:tcBorders>
              <w:left w:val="single" w:sz="12" w:space="0" w:color="auto"/>
            </w:tcBorders>
            <w:shd w:val="clear" w:color="auto" w:fill="F7CAAC"/>
          </w:tcPr>
          <w:p w14:paraId="568BE5A9" w14:textId="77777777" w:rsidR="002E5507" w:rsidRDefault="002E5507" w:rsidP="002E5507">
            <w:pPr>
              <w:jc w:val="both"/>
            </w:pPr>
            <w:r>
              <w:rPr>
                <w:b/>
              </w:rPr>
              <w:t>WOS</w:t>
            </w:r>
          </w:p>
        </w:tc>
        <w:tc>
          <w:tcPr>
            <w:tcW w:w="696" w:type="dxa"/>
            <w:shd w:val="clear" w:color="auto" w:fill="F7CAAC"/>
          </w:tcPr>
          <w:p w14:paraId="4FF65EC2" w14:textId="77777777" w:rsidR="002E5507" w:rsidRDefault="002E5507" w:rsidP="002E5507">
            <w:pPr>
              <w:jc w:val="both"/>
              <w:rPr>
                <w:sz w:val="18"/>
              </w:rPr>
            </w:pPr>
            <w:r>
              <w:rPr>
                <w:b/>
                <w:sz w:val="18"/>
              </w:rPr>
              <w:t>Scopus</w:t>
            </w:r>
          </w:p>
        </w:tc>
        <w:tc>
          <w:tcPr>
            <w:tcW w:w="697" w:type="dxa"/>
            <w:shd w:val="clear" w:color="auto" w:fill="F7CAAC"/>
          </w:tcPr>
          <w:p w14:paraId="399E1490" w14:textId="77777777" w:rsidR="002E5507" w:rsidRDefault="002E5507" w:rsidP="002E5507">
            <w:pPr>
              <w:jc w:val="both"/>
            </w:pPr>
            <w:r>
              <w:rPr>
                <w:b/>
                <w:sz w:val="18"/>
              </w:rPr>
              <w:t>ostatní</w:t>
            </w:r>
          </w:p>
        </w:tc>
      </w:tr>
      <w:tr w:rsidR="002E5507" w:rsidRPr="00D25392" w14:paraId="0EB61E21" w14:textId="77777777" w:rsidTr="002E5507">
        <w:trPr>
          <w:cantSplit/>
          <w:trHeight w:val="70"/>
        </w:trPr>
        <w:tc>
          <w:tcPr>
            <w:tcW w:w="3361" w:type="dxa"/>
            <w:gridSpan w:val="2"/>
            <w:shd w:val="clear" w:color="auto" w:fill="F7CAAC"/>
          </w:tcPr>
          <w:p w14:paraId="72262430" w14:textId="77777777" w:rsidR="002E5507" w:rsidRDefault="002E5507" w:rsidP="002E5507">
            <w:pPr>
              <w:jc w:val="both"/>
            </w:pPr>
            <w:r>
              <w:rPr>
                <w:b/>
              </w:rPr>
              <w:t>Obor jmenovacího řízení</w:t>
            </w:r>
          </w:p>
        </w:tc>
        <w:tc>
          <w:tcPr>
            <w:tcW w:w="2254" w:type="dxa"/>
            <w:gridSpan w:val="2"/>
            <w:shd w:val="clear" w:color="auto" w:fill="F7CAAC"/>
          </w:tcPr>
          <w:p w14:paraId="3C474544"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15392270"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4BEAE945" w14:textId="77777777" w:rsidR="002E5507" w:rsidRPr="00D25392" w:rsidRDefault="002E5507" w:rsidP="002E5507">
            <w:pPr>
              <w:jc w:val="both"/>
              <w:rPr>
                <w:bCs/>
              </w:rPr>
            </w:pPr>
            <w:r w:rsidRPr="00D25392">
              <w:rPr>
                <w:bCs/>
              </w:rPr>
              <w:t>5</w:t>
            </w:r>
          </w:p>
        </w:tc>
        <w:tc>
          <w:tcPr>
            <w:tcW w:w="696" w:type="dxa"/>
            <w:vMerge w:val="restart"/>
          </w:tcPr>
          <w:p w14:paraId="0E03D9F4" w14:textId="77777777" w:rsidR="002E5507" w:rsidRPr="00D25392" w:rsidRDefault="002E5507" w:rsidP="002E5507">
            <w:pPr>
              <w:jc w:val="both"/>
              <w:rPr>
                <w:bCs/>
              </w:rPr>
            </w:pPr>
            <w:r w:rsidRPr="00D25392">
              <w:rPr>
                <w:bCs/>
              </w:rPr>
              <w:t>3</w:t>
            </w:r>
          </w:p>
        </w:tc>
        <w:tc>
          <w:tcPr>
            <w:tcW w:w="697" w:type="dxa"/>
            <w:vMerge w:val="restart"/>
          </w:tcPr>
          <w:p w14:paraId="44CD2FF8" w14:textId="77777777" w:rsidR="002E5507" w:rsidRPr="00D25392" w:rsidRDefault="002E5507" w:rsidP="002E5507">
            <w:pPr>
              <w:jc w:val="both"/>
              <w:rPr>
                <w:bCs/>
              </w:rPr>
            </w:pPr>
            <w:r w:rsidRPr="00D25392">
              <w:rPr>
                <w:bCs/>
              </w:rPr>
              <w:t>24</w:t>
            </w:r>
          </w:p>
        </w:tc>
      </w:tr>
      <w:tr w:rsidR="002E5507" w14:paraId="2E41D034" w14:textId="77777777" w:rsidTr="002E5507">
        <w:trPr>
          <w:trHeight w:val="205"/>
        </w:trPr>
        <w:tc>
          <w:tcPr>
            <w:tcW w:w="3361" w:type="dxa"/>
            <w:gridSpan w:val="2"/>
          </w:tcPr>
          <w:p w14:paraId="7BAE9414" w14:textId="77777777" w:rsidR="002E5507" w:rsidRDefault="002E5507" w:rsidP="002E5507">
            <w:pPr>
              <w:jc w:val="both"/>
            </w:pPr>
          </w:p>
        </w:tc>
        <w:tc>
          <w:tcPr>
            <w:tcW w:w="2254" w:type="dxa"/>
            <w:gridSpan w:val="2"/>
          </w:tcPr>
          <w:p w14:paraId="7373B707" w14:textId="77777777" w:rsidR="002E5507" w:rsidRDefault="002E5507" w:rsidP="002E5507">
            <w:pPr>
              <w:jc w:val="both"/>
            </w:pPr>
          </w:p>
        </w:tc>
        <w:tc>
          <w:tcPr>
            <w:tcW w:w="2257" w:type="dxa"/>
            <w:gridSpan w:val="4"/>
            <w:tcBorders>
              <w:right w:val="single" w:sz="12" w:space="0" w:color="auto"/>
            </w:tcBorders>
          </w:tcPr>
          <w:p w14:paraId="394179CF" w14:textId="77777777" w:rsidR="002E5507" w:rsidRDefault="002E5507" w:rsidP="002E5507">
            <w:pPr>
              <w:jc w:val="both"/>
            </w:pPr>
          </w:p>
        </w:tc>
        <w:tc>
          <w:tcPr>
            <w:tcW w:w="635" w:type="dxa"/>
            <w:vMerge/>
            <w:tcBorders>
              <w:left w:val="single" w:sz="12" w:space="0" w:color="auto"/>
            </w:tcBorders>
            <w:vAlign w:val="center"/>
          </w:tcPr>
          <w:p w14:paraId="1FEAD431" w14:textId="77777777" w:rsidR="002E5507" w:rsidRDefault="002E5507" w:rsidP="002E5507">
            <w:pPr>
              <w:rPr>
                <w:b/>
              </w:rPr>
            </w:pPr>
          </w:p>
        </w:tc>
        <w:tc>
          <w:tcPr>
            <w:tcW w:w="696" w:type="dxa"/>
            <w:vMerge/>
            <w:vAlign w:val="center"/>
          </w:tcPr>
          <w:p w14:paraId="0EDB150D" w14:textId="77777777" w:rsidR="002E5507" w:rsidRDefault="002E5507" w:rsidP="002E5507">
            <w:pPr>
              <w:rPr>
                <w:b/>
              </w:rPr>
            </w:pPr>
          </w:p>
        </w:tc>
        <w:tc>
          <w:tcPr>
            <w:tcW w:w="697" w:type="dxa"/>
            <w:vMerge/>
            <w:vAlign w:val="center"/>
          </w:tcPr>
          <w:p w14:paraId="05C33E83" w14:textId="77777777" w:rsidR="002E5507" w:rsidRDefault="002E5507" w:rsidP="002E5507">
            <w:pPr>
              <w:rPr>
                <w:b/>
              </w:rPr>
            </w:pPr>
          </w:p>
        </w:tc>
      </w:tr>
      <w:tr w:rsidR="002E5507" w14:paraId="17122014" w14:textId="77777777" w:rsidTr="002E5507">
        <w:tc>
          <w:tcPr>
            <w:tcW w:w="9900" w:type="dxa"/>
            <w:gridSpan w:val="11"/>
            <w:shd w:val="clear" w:color="auto" w:fill="F7CAAC"/>
          </w:tcPr>
          <w:p w14:paraId="2DDD1F9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0C00CC" w14:paraId="359072F4" w14:textId="77777777" w:rsidTr="002E5507">
        <w:trPr>
          <w:trHeight w:val="1871"/>
        </w:trPr>
        <w:tc>
          <w:tcPr>
            <w:tcW w:w="9900" w:type="dxa"/>
            <w:gridSpan w:val="11"/>
          </w:tcPr>
          <w:p w14:paraId="354DB1F0" w14:textId="77777777" w:rsidR="00A34630" w:rsidRPr="00016493" w:rsidRDefault="00A34630" w:rsidP="00A34630">
            <w:pPr>
              <w:jc w:val="both"/>
              <w:rPr>
                <w:bCs/>
                <w:lang w:val="en-US"/>
              </w:rPr>
            </w:pPr>
            <w:bookmarkStart w:id="287" w:name="_Hlk88549746"/>
            <w:r w:rsidRPr="00FF027F">
              <w:t>NEMCOKOVA, K.,</w:t>
            </w:r>
            <w:r w:rsidRPr="00FF027F">
              <w:rPr>
                <w:bCs/>
              </w:rPr>
              <w:t xml:space="preserve"> KRALOVA, Z., HOLIKOVA, A., SAMPEY, D.P. </w:t>
            </w:r>
            <w:r w:rsidRPr="00FF027F">
              <w:rPr>
                <w:bCs/>
                <w:lang w:val="en-US"/>
              </w:rPr>
              <w:t xml:space="preserve">Gender identities in e-shop perfume descriptions. </w:t>
            </w:r>
            <w:r w:rsidRPr="00FF027F">
              <w:rPr>
                <w:bCs/>
                <w:i/>
                <w:iCs/>
                <w:lang w:val="en-US"/>
              </w:rPr>
              <w:t>Topics in Linguistics</w:t>
            </w:r>
            <w:r w:rsidRPr="00FF027F">
              <w:rPr>
                <w:bCs/>
                <w:lang w:val="en-US"/>
              </w:rPr>
              <w:t xml:space="preserve"> 22/1</w:t>
            </w:r>
            <w:r>
              <w:rPr>
                <w:bCs/>
                <w:lang w:val="en-US"/>
              </w:rPr>
              <w:t xml:space="preserve">, </w:t>
            </w:r>
            <w:r w:rsidRPr="00FF027F">
              <w:rPr>
                <w:bCs/>
              </w:rPr>
              <w:t>2021.</w:t>
            </w:r>
            <w:r w:rsidRPr="00FF027F">
              <w:rPr>
                <w:bCs/>
                <w:lang w:val="en-US"/>
              </w:rPr>
              <w:t xml:space="preserve"> </w:t>
            </w:r>
            <w:hyperlink r:id="rId45" w:history="1">
              <w:r w:rsidRPr="0039116F">
                <w:rPr>
                  <w:rStyle w:val="Hypertextovodkaz"/>
                  <w:bCs/>
                  <w:lang w:val="en-US"/>
                </w:rPr>
                <w:t>https://doi.org/10.2478/topling-2021-0005</w:t>
              </w:r>
            </w:hyperlink>
            <w:r w:rsidRPr="00FF027F">
              <w:rPr>
                <w:bCs/>
                <w:lang w:val="en-US"/>
              </w:rPr>
              <w:t>.</w:t>
            </w:r>
            <w:r>
              <w:rPr>
                <w:bCs/>
                <w:lang w:val="en-US"/>
              </w:rPr>
              <w:t xml:space="preserve"> </w:t>
            </w:r>
            <w:r w:rsidRPr="00016493">
              <w:rPr>
                <w:bCs/>
              </w:rPr>
              <w:t>(</w:t>
            </w:r>
            <w:proofErr w:type="gramStart"/>
            <w:r w:rsidRPr="00016493">
              <w:rPr>
                <w:bCs/>
              </w:rPr>
              <w:t>40%</w:t>
            </w:r>
            <w:proofErr w:type="gramEnd"/>
            <w:r w:rsidRPr="00016493">
              <w:rPr>
                <w:bCs/>
              </w:rPr>
              <w:t>)</w:t>
            </w:r>
          </w:p>
          <w:p w14:paraId="00B02260" w14:textId="77777777" w:rsidR="00A34630" w:rsidRPr="00FF027F" w:rsidRDefault="00A34630" w:rsidP="00A34630">
            <w:pPr>
              <w:jc w:val="both"/>
              <w:rPr>
                <w:bCs/>
                <w:lang w:val="en-US"/>
              </w:rPr>
            </w:pPr>
            <w:r w:rsidRPr="00016493">
              <w:rPr>
                <w:bCs/>
              </w:rPr>
              <w:t xml:space="preserve">KRALOVA, Z., </w:t>
            </w:r>
            <w:r w:rsidRPr="00016493">
              <w:t>NEMCOKOVA, K.,</w:t>
            </w:r>
            <w:r w:rsidRPr="00016493">
              <w:rPr>
                <w:bCs/>
              </w:rPr>
              <w:t xml:space="preserve"> DATKO, J. </w:t>
            </w:r>
            <w:r w:rsidRPr="00016493">
              <w:rPr>
                <w:bCs/>
                <w:i/>
                <w:iCs/>
                <w:lang w:val="en-US"/>
              </w:rPr>
              <w:t>Foreign Language Pronunciation: From Theory to Practice</w:t>
            </w:r>
            <w:r w:rsidRPr="00016493">
              <w:rPr>
                <w:bCs/>
                <w:lang w:val="en-US"/>
              </w:rPr>
              <w:t xml:space="preserve">. Cambridge Scholars Publishing. </w:t>
            </w:r>
            <w:r w:rsidRPr="00016493">
              <w:rPr>
                <w:bCs/>
              </w:rPr>
              <w:t>2021. ISBN 978-1-5275-7371-0. (</w:t>
            </w:r>
            <w:proofErr w:type="gramStart"/>
            <w:r w:rsidRPr="00016493">
              <w:rPr>
                <w:bCs/>
              </w:rPr>
              <w:t>27%</w:t>
            </w:r>
            <w:proofErr w:type="gramEnd"/>
            <w:r w:rsidRPr="00016493">
              <w:rPr>
                <w:bCs/>
              </w:rPr>
              <w:t>)</w:t>
            </w:r>
          </w:p>
          <w:p w14:paraId="00237CB8" w14:textId="77777777" w:rsidR="00A34630" w:rsidRPr="00FF027F" w:rsidRDefault="00A34630" w:rsidP="00A34630">
            <w:pPr>
              <w:jc w:val="both"/>
              <w:rPr>
                <w:bCs/>
                <w:lang w:val="en-US"/>
              </w:rPr>
            </w:pPr>
            <w:r w:rsidRPr="00FF027F">
              <w:rPr>
                <w:bCs/>
              </w:rPr>
              <w:t xml:space="preserve">KRALOVA, Z., </w:t>
            </w:r>
            <w:r w:rsidRPr="00FF027F">
              <w:t>NEMCOKOVA</w:t>
            </w:r>
            <w:r w:rsidRPr="00FF027F">
              <w:rPr>
                <w:bCs/>
              </w:rPr>
              <w:t xml:space="preserve">, K., BIROVA, J. </w:t>
            </w:r>
            <w:r w:rsidRPr="00FF027F">
              <w:rPr>
                <w:bCs/>
                <w:lang w:val="en-US"/>
              </w:rPr>
              <w:t xml:space="preserve">Contrastive vs non-contrastive meta-phonetic input in teaching foreign language pronunciation. </w:t>
            </w:r>
            <w:r w:rsidRPr="00FF027F">
              <w:rPr>
                <w:bCs/>
                <w:i/>
                <w:iCs/>
                <w:lang w:val="en-US"/>
              </w:rPr>
              <w:t xml:space="preserve">Lidil </w:t>
            </w:r>
            <w:r w:rsidRPr="00FF027F">
              <w:rPr>
                <w:bCs/>
                <w:lang w:val="en-US"/>
              </w:rPr>
              <w:t xml:space="preserve">61, </w:t>
            </w:r>
            <w:r w:rsidRPr="00FF027F">
              <w:rPr>
                <w:bCs/>
              </w:rPr>
              <w:t xml:space="preserve">2020. </w:t>
            </w:r>
            <w:hyperlink r:id="rId46" w:history="1">
              <w:r w:rsidRPr="0039116F">
                <w:rPr>
                  <w:rStyle w:val="Hypertextovodkaz"/>
                  <w:bCs/>
                  <w:lang w:val="en-US"/>
                </w:rPr>
                <w:t>https://doi.org/10.4000/lidil.7377</w:t>
              </w:r>
            </w:hyperlink>
            <w:r w:rsidRPr="00FF027F">
              <w:rPr>
                <w:bCs/>
                <w:lang w:val="en-US"/>
              </w:rPr>
              <w:t>.</w:t>
            </w:r>
            <w:r>
              <w:rPr>
                <w:bCs/>
                <w:lang w:val="en-US"/>
              </w:rPr>
              <w:t xml:space="preserve"> (45%)</w:t>
            </w:r>
          </w:p>
          <w:bookmarkEnd w:id="287"/>
          <w:p w14:paraId="57536682" w14:textId="2FA0CE44" w:rsidR="002E5507" w:rsidRPr="000C00CC" w:rsidRDefault="002E5507" w:rsidP="002E5507">
            <w:pPr>
              <w:jc w:val="both"/>
              <w:rPr>
                <w:bCs/>
              </w:rPr>
            </w:pPr>
          </w:p>
        </w:tc>
      </w:tr>
      <w:tr w:rsidR="002E5507" w14:paraId="0E54930C" w14:textId="77777777" w:rsidTr="002E5507">
        <w:trPr>
          <w:trHeight w:val="218"/>
        </w:trPr>
        <w:tc>
          <w:tcPr>
            <w:tcW w:w="9900" w:type="dxa"/>
            <w:gridSpan w:val="11"/>
            <w:shd w:val="clear" w:color="auto" w:fill="F7CAAC"/>
          </w:tcPr>
          <w:p w14:paraId="0196B96F" w14:textId="77777777" w:rsidR="002E5507" w:rsidRDefault="002E5507" w:rsidP="002E5507">
            <w:pPr>
              <w:rPr>
                <w:b/>
              </w:rPr>
            </w:pPr>
            <w:r>
              <w:rPr>
                <w:b/>
              </w:rPr>
              <w:t>Působení v zahraničí</w:t>
            </w:r>
          </w:p>
        </w:tc>
      </w:tr>
      <w:tr w:rsidR="002E5507" w14:paraId="0D2B4AFF" w14:textId="77777777" w:rsidTr="002E5507">
        <w:trPr>
          <w:trHeight w:val="328"/>
        </w:trPr>
        <w:tc>
          <w:tcPr>
            <w:tcW w:w="9900" w:type="dxa"/>
            <w:gridSpan w:val="11"/>
          </w:tcPr>
          <w:p w14:paraId="5D99DDEB" w14:textId="21361363" w:rsidR="002E5507" w:rsidRDefault="002E5507" w:rsidP="002E5507">
            <w:pPr>
              <w:rPr>
                <w:bCs/>
              </w:rPr>
            </w:pPr>
            <w:r>
              <w:rPr>
                <w:bCs/>
              </w:rPr>
              <w:t>2021 University of Crete, pedagogická stáž</w:t>
            </w:r>
          </w:p>
          <w:p w14:paraId="72E36C4D" w14:textId="3292826D" w:rsidR="002E5507" w:rsidRPr="00B20B14" w:rsidRDefault="002E5507" w:rsidP="002E5507">
            <w:pPr>
              <w:rPr>
                <w:bCs/>
              </w:rPr>
            </w:pPr>
            <w:r w:rsidRPr="00B20B14">
              <w:rPr>
                <w:bCs/>
              </w:rPr>
              <w:t>2017 Pedagogická univerzita v Tarazu, Kazachstán, zvaná přednáška</w:t>
            </w:r>
          </w:p>
          <w:p w14:paraId="19BECC19" w14:textId="39A251AF" w:rsidR="002E5507" w:rsidRPr="00B20B14" w:rsidRDefault="002E5507" w:rsidP="002E5507">
            <w:pPr>
              <w:rPr>
                <w:bCs/>
              </w:rPr>
            </w:pPr>
            <w:r w:rsidRPr="00B20B14">
              <w:rPr>
                <w:bCs/>
              </w:rPr>
              <w:t>2013 Klaipeda University, Litva, přednášející v rámc</w:t>
            </w:r>
            <w:r>
              <w:rPr>
                <w:bCs/>
              </w:rPr>
              <w:t>i</w:t>
            </w:r>
            <w:r w:rsidRPr="00B20B14">
              <w:rPr>
                <w:bCs/>
              </w:rPr>
              <w:t xml:space="preserve"> programu Erasmus</w:t>
            </w:r>
          </w:p>
          <w:p w14:paraId="47A893F4" w14:textId="2324885C" w:rsidR="002E5507" w:rsidRPr="00B20B14" w:rsidRDefault="002E5507" w:rsidP="002E5507">
            <w:pPr>
              <w:rPr>
                <w:bCs/>
              </w:rPr>
            </w:pPr>
            <w:r w:rsidRPr="00B20B14">
              <w:rPr>
                <w:bCs/>
              </w:rPr>
              <w:t>2011 University of Liege, Belgie, přednášející v rámc</w:t>
            </w:r>
            <w:r>
              <w:rPr>
                <w:bCs/>
              </w:rPr>
              <w:t>i</w:t>
            </w:r>
            <w:r w:rsidRPr="00B20B14">
              <w:rPr>
                <w:bCs/>
              </w:rPr>
              <w:t xml:space="preserve"> programu Erasmus</w:t>
            </w:r>
          </w:p>
          <w:p w14:paraId="2940CC50" w14:textId="4B8FE679" w:rsidR="002E5507" w:rsidRPr="00B20B14" w:rsidRDefault="002E5507" w:rsidP="002E5507">
            <w:pPr>
              <w:rPr>
                <w:bCs/>
              </w:rPr>
            </w:pPr>
            <w:r w:rsidRPr="00B20B14">
              <w:rPr>
                <w:bCs/>
              </w:rPr>
              <w:t>2005 University of Pittsburgh, USA, stipendium Ruth Crawford Mitchellové, výzkumný pobyt</w:t>
            </w:r>
          </w:p>
          <w:p w14:paraId="35EAD648" w14:textId="6A897A82" w:rsidR="002E5507" w:rsidRDefault="002E5507" w:rsidP="002E5507">
            <w:pPr>
              <w:rPr>
                <w:b/>
              </w:rPr>
            </w:pPr>
            <w:r w:rsidRPr="00B20B14">
              <w:rPr>
                <w:bCs/>
              </w:rPr>
              <w:t>1996 Brighton University, Velká Británie, studijní pobyt v rámci programu Tempus/PHARE</w:t>
            </w:r>
          </w:p>
        </w:tc>
      </w:tr>
      <w:tr w:rsidR="002E5507" w14:paraId="722CB5CC" w14:textId="77777777" w:rsidTr="00FF027F">
        <w:trPr>
          <w:cantSplit/>
          <w:trHeight w:val="274"/>
        </w:trPr>
        <w:tc>
          <w:tcPr>
            <w:tcW w:w="2529" w:type="dxa"/>
            <w:shd w:val="clear" w:color="auto" w:fill="F7CAAC"/>
          </w:tcPr>
          <w:p w14:paraId="50E8CD03" w14:textId="77777777" w:rsidR="002E5507" w:rsidRDefault="002E5507" w:rsidP="002E5507">
            <w:pPr>
              <w:jc w:val="both"/>
              <w:rPr>
                <w:b/>
              </w:rPr>
            </w:pPr>
            <w:r>
              <w:rPr>
                <w:b/>
              </w:rPr>
              <w:t xml:space="preserve">Podpis </w:t>
            </w:r>
          </w:p>
        </w:tc>
        <w:tc>
          <w:tcPr>
            <w:tcW w:w="4554" w:type="dxa"/>
            <w:gridSpan w:val="5"/>
          </w:tcPr>
          <w:p w14:paraId="0E0DC4A9" w14:textId="77777777" w:rsidR="002E5507" w:rsidRDefault="002E5507" w:rsidP="002E5507">
            <w:pPr>
              <w:jc w:val="both"/>
            </w:pPr>
          </w:p>
        </w:tc>
        <w:tc>
          <w:tcPr>
            <w:tcW w:w="789" w:type="dxa"/>
            <w:gridSpan w:val="2"/>
            <w:shd w:val="clear" w:color="auto" w:fill="F7CAAC"/>
          </w:tcPr>
          <w:p w14:paraId="413E2F55" w14:textId="77777777" w:rsidR="002E5507" w:rsidRDefault="002E5507" w:rsidP="002E5507">
            <w:pPr>
              <w:jc w:val="both"/>
            </w:pPr>
            <w:r>
              <w:rPr>
                <w:b/>
              </w:rPr>
              <w:t>datum</w:t>
            </w:r>
          </w:p>
        </w:tc>
        <w:tc>
          <w:tcPr>
            <w:tcW w:w="2028" w:type="dxa"/>
            <w:gridSpan w:val="3"/>
          </w:tcPr>
          <w:p w14:paraId="09AAA29A" w14:textId="77777777" w:rsidR="002E5507" w:rsidRDefault="002E5507" w:rsidP="002E5507">
            <w:pPr>
              <w:jc w:val="both"/>
            </w:pPr>
          </w:p>
        </w:tc>
      </w:tr>
    </w:tbl>
    <w:p w14:paraId="38475ABB" w14:textId="77777777" w:rsidR="002E5507" w:rsidRDefault="002E5507" w:rsidP="002E5507"/>
    <w:p w14:paraId="24708915" w14:textId="77777777" w:rsidR="002E5507" w:rsidRDefault="002E5507" w:rsidP="002E5507"/>
    <w:p w14:paraId="0C47B99B" w14:textId="77777777" w:rsidR="002E5507" w:rsidRDefault="002E5507" w:rsidP="002E5507"/>
    <w:p w14:paraId="36A83405" w14:textId="77777777" w:rsidR="002E5507" w:rsidRDefault="002E5507" w:rsidP="002E5507"/>
    <w:p w14:paraId="6DE06CF2" w14:textId="77777777" w:rsidR="002E5507" w:rsidRDefault="002E5507" w:rsidP="002E5507"/>
    <w:p w14:paraId="30B0AB54" w14:textId="77777777" w:rsidR="00591E00" w:rsidRDefault="00591E00">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238"/>
        <w:gridCol w:w="1280"/>
        <w:gridCol w:w="9"/>
        <w:gridCol w:w="623"/>
        <w:gridCol w:w="197"/>
        <w:gridCol w:w="1531"/>
        <w:gridCol w:w="189"/>
        <w:gridCol w:w="337"/>
        <w:gridCol w:w="187"/>
        <w:gridCol w:w="283"/>
        <w:gridCol w:w="185"/>
        <w:gridCol w:w="813"/>
        <w:gridCol w:w="181"/>
        <w:gridCol w:w="531"/>
        <w:gridCol w:w="77"/>
        <w:gridCol w:w="101"/>
        <w:gridCol w:w="77"/>
        <w:gridCol w:w="457"/>
        <w:gridCol w:w="176"/>
        <w:gridCol w:w="520"/>
        <w:gridCol w:w="173"/>
        <w:gridCol w:w="513"/>
        <w:gridCol w:w="181"/>
      </w:tblGrid>
      <w:tr w:rsidR="002E5507" w:rsidRPr="00D27CDE" w14:paraId="50DE003D" w14:textId="77777777" w:rsidTr="00065945">
        <w:trPr>
          <w:gridAfter w:val="1"/>
          <w:wAfter w:w="181" w:type="dxa"/>
        </w:trPr>
        <w:tc>
          <w:tcPr>
            <w:tcW w:w="9712" w:type="dxa"/>
            <w:gridSpan w:val="23"/>
            <w:tcBorders>
              <w:bottom w:val="double" w:sz="4" w:space="0" w:color="auto"/>
            </w:tcBorders>
            <w:shd w:val="clear" w:color="auto" w:fill="BDD6EE"/>
          </w:tcPr>
          <w:p w14:paraId="55C0648B" w14:textId="0B49FE62" w:rsidR="002E5507" w:rsidRPr="00D27CDE" w:rsidRDefault="002E5507" w:rsidP="002E5507">
            <w:pPr>
              <w:jc w:val="both"/>
              <w:rPr>
                <w:b/>
                <w:sz w:val="28"/>
              </w:rPr>
            </w:pPr>
            <w:r w:rsidRPr="00D27CDE">
              <w:rPr>
                <w:b/>
                <w:sz w:val="28"/>
              </w:rPr>
              <w:lastRenderedPageBreak/>
              <w:t>C-I – Personální zabezpečení</w:t>
            </w:r>
          </w:p>
        </w:tc>
      </w:tr>
      <w:tr w:rsidR="002E5507" w:rsidRPr="00D27CDE" w14:paraId="74DFB1AD" w14:textId="77777777" w:rsidTr="00065945">
        <w:trPr>
          <w:gridAfter w:val="1"/>
          <w:wAfter w:w="181" w:type="dxa"/>
        </w:trPr>
        <w:tc>
          <w:tcPr>
            <w:tcW w:w="2561" w:type="dxa"/>
            <w:gridSpan w:val="4"/>
            <w:tcBorders>
              <w:top w:val="double" w:sz="4" w:space="0" w:color="auto"/>
            </w:tcBorders>
            <w:shd w:val="clear" w:color="auto" w:fill="F7CAAC"/>
          </w:tcPr>
          <w:p w14:paraId="6FBBF288" w14:textId="77777777" w:rsidR="002E5507" w:rsidRPr="00D27CDE" w:rsidRDefault="002E5507" w:rsidP="002E5507">
            <w:pPr>
              <w:jc w:val="both"/>
              <w:rPr>
                <w:b/>
              </w:rPr>
            </w:pPr>
            <w:r w:rsidRPr="00D27CDE">
              <w:rPr>
                <w:b/>
              </w:rPr>
              <w:t>Vysoká škola</w:t>
            </w:r>
          </w:p>
        </w:tc>
        <w:tc>
          <w:tcPr>
            <w:tcW w:w="7151" w:type="dxa"/>
            <w:gridSpan w:val="19"/>
          </w:tcPr>
          <w:p w14:paraId="18544B76" w14:textId="77777777" w:rsidR="002E5507" w:rsidRPr="00D27CDE" w:rsidRDefault="002E5507" w:rsidP="002E5507">
            <w:pPr>
              <w:jc w:val="both"/>
            </w:pPr>
            <w:r w:rsidRPr="00D27CDE">
              <w:t>Univerzita Tomáše Bati ve Zlíně</w:t>
            </w:r>
          </w:p>
        </w:tc>
      </w:tr>
      <w:tr w:rsidR="002E5507" w:rsidRPr="00D27CDE" w14:paraId="3F1C6E86" w14:textId="77777777" w:rsidTr="00065945">
        <w:trPr>
          <w:gridAfter w:val="1"/>
          <w:wAfter w:w="181" w:type="dxa"/>
        </w:trPr>
        <w:tc>
          <w:tcPr>
            <w:tcW w:w="2561" w:type="dxa"/>
            <w:gridSpan w:val="4"/>
            <w:shd w:val="clear" w:color="auto" w:fill="F7CAAC"/>
          </w:tcPr>
          <w:p w14:paraId="44B02273" w14:textId="77777777" w:rsidR="002E5507" w:rsidRPr="00D27CDE" w:rsidRDefault="002E5507" w:rsidP="002E5507">
            <w:pPr>
              <w:jc w:val="both"/>
              <w:rPr>
                <w:b/>
              </w:rPr>
            </w:pPr>
            <w:r w:rsidRPr="00D27CDE">
              <w:rPr>
                <w:b/>
              </w:rPr>
              <w:t>Součást vysoké školy</w:t>
            </w:r>
          </w:p>
        </w:tc>
        <w:tc>
          <w:tcPr>
            <w:tcW w:w="7151" w:type="dxa"/>
            <w:gridSpan w:val="19"/>
          </w:tcPr>
          <w:p w14:paraId="34265F22" w14:textId="77777777" w:rsidR="002E5507" w:rsidRPr="00D27CDE" w:rsidRDefault="002E5507" w:rsidP="002E5507">
            <w:pPr>
              <w:jc w:val="both"/>
            </w:pPr>
            <w:r w:rsidRPr="00D27CDE">
              <w:t>Fakulta managementu a ekonomiky</w:t>
            </w:r>
          </w:p>
        </w:tc>
      </w:tr>
      <w:tr w:rsidR="002E5507" w:rsidRPr="00D27CDE" w14:paraId="0B24EB84" w14:textId="77777777" w:rsidTr="00065945">
        <w:trPr>
          <w:gridAfter w:val="1"/>
          <w:wAfter w:w="181" w:type="dxa"/>
        </w:trPr>
        <w:tc>
          <w:tcPr>
            <w:tcW w:w="2561" w:type="dxa"/>
            <w:gridSpan w:val="4"/>
            <w:shd w:val="clear" w:color="auto" w:fill="F7CAAC"/>
          </w:tcPr>
          <w:p w14:paraId="40C8D5FC" w14:textId="77777777" w:rsidR="002E5507" w:rsidRPr="00D27CDE" w:rsidRDefault="002E5507" w:rsidP="002E5507">
            <w:pPr>
              <w:jc w:val="both"/>
              <w:rPr>
                <w:b/>
              </w:rPr>
            </w:pPr>
            <w:r w:rsidRPr="00D27CDE">
              <w:rPr>
                <w:b/>
              </w:rPr>
              <w:t>Název studijního programu</w:t>
            </w:r>
          </w:p>
        </w:tc>
        <w:tc>
          <w:tcPr>
            <w:tcW w:w="7151" w:type="dxa"/>
            <w:gridSpan w:val="19"/>
          </w:tcPr>
          <w:p w14:paraId="73C5ED13" w14:textId="75871B7C" w:rsidR="002E5507" w:rsidRPr="0075277E" w:rsidRDefault="0075277E" w:rsidP="0075277E">
            <w:pPr>
              <w:rPr>
                <w:sz w:val="22"/>
                <w:szCs w:val="22"/>
              </w:rPr>
            </w:pPr>
            <w:r>
              <w:t>Tourism Economics and Hospitality Management</w:t>
            </w:r>
          </w:p>
        </w:tc>
      </w:tr>
      <w:tr w:rsidR="002E5507" w:rsidRPr="00D27CDE" w14:paraId="5D2FC39A" w14:textId="77777777" w:rsidTr="00065945">
        <w:trPr>
          <w:gridAfter w:val="1"/>
          <w:wAfter w:w="181" w:type="dxa"/>
        </w:trPr>
        <w:tc>
          <w:tcPr>
            <w:tcW w:w="2561" w:type="dxa"/>
            <w:gridSpan w:val="4"/>
            <w:shd w:val="clear" w:color="auto" w:fill="F7CAAC"/>
          </w:tcPr>
          <w:p w14:paraId="226BD2F0" w14:textId="77777777" w:rsidR="002E5507" w:rsidRPr="00D27CDE" w:rsidRDefault="002E5507" w:rsidP="002E5507">
            <w:pPr>
              <w:jc w:val="both"/>
              <w:rPr>
                <w:b/>
              </w:rPr>
            </w:pPr>
            <w:r w:rsidRPr="00D27CDE">
              <w:rPr>
                <w:b/>
              </w:rPr>
              <w:t>Jméno a příjmení</w:t>
            </w:r>
          </w:p>
        </w:tc>
        <w:tc>
          <w:tcPr>
            <w:tcW w:w="4345" w:type="dxa"/>
            <w:gridSpan w:val="9"/>
          </w:tcPr>
          <w:p w14:paraId="1D880C91" w14:textId="77777777" w:rsidR="002E5507" w:rsidRPr="00D27CDE" w:rsidRDefault="002E5507" w:rsidP="002E5507">
            <w:pPr>
              <w:jc w:val="both"/>
            </w:pPr>
            <w:r w:rsidRPr="00D27CDE">
              <w:t>Petr NOVÁK</w:t>
            </w:r>
          </w:p>
        </w:tc>
        <w:tc>
          <w:tcPr>
            <w:tcW w:w="712" w:type="dxa"/>
            <w:gridSpan w:val="2"/>
            <w:shd w:val="clear" w:color="auto" w:fill="F7CAAC"/>
          </w:tcPr>
          <w:p w14:paraId="0756E62E" w14:textId="77777777" w:rsidR="002E5507" w:rsidRPr="00D27CDE" w:rsidRDefault="002E5507" w:rsidP="002E5507">
            <w:pPr>
              <w:jc w:val="both"/>
              <w:rPr>
                <w:b/>
              </w:rPr>
            </w:pPr>
            <w:r w:rsidRPr="00D27CDE">
              <w:rPr>
                <w:b/>
              </w:rPr>
              <w:t>Tituly</w:t>
            </w:r>
          </w:p>
        </w:tc>
        <w:tc>
          <w:tcPr>
            <w:tcW w:w="2094" w:type="dxa"/>
            <w:gridSpan w:val="8"/>
          </w:tcPr>
          <w:p w14:paraId="2BC91B79" w14:textId="77777777" w:rsidR="002E5507" w:rsidRPr="00D27CDE" w:rsidRDefault="002E5507" w:rsidP="002E5507">
            <w:pPr>
              <w:jc w:val="both"/>
            </w:pPr>
            <w:r w:rsidRPr="00D27CDE">
              <w:t>doc. Ing., Ph.D.</w:t>
            </w:r>
          </w:p>
        </w:tc>
      </w:tr>
      <w:tr w:rsidR="002E5507" w:rsidRPr="00D27CDE" w14:paraId="5ED5A403" w14:textId="77777777" w:rsidTr="00065945">
        <w:trPr>
          <w:gridAfter w:val="1"/>
          <w:wAfter w:w="181" w:type="dxa"/>
        </w:trPr>
        <w:tc>
          <w:tcPr>
            <w:tcW w:w="2561" w:type="dxa"/>
            <w:gridSpan w:val="4"/>
            <w:shd w:val="clear" w:color="auto" w:fill="F7CAAC"/>
          </w:tcPr>
          <w:p w14:paraId="0C6FD233" w14:textId="77777777" w:rsidR="002E5507" w:rsidRPr="00D27CDE" w:rsidRDefault="002E5507" w:rsidP="002E5507">
            <w:pPr>
              <w:jc w:val="both"/>
              <w:rPr>
                <w:b/>
              </w:rPr>
            </w:pPr>
            <w:r w:rsidRPr="00D27CDE">
              <w:rPr>
                <w:b/>
              </w:rPr>
              <w:t>Rok narození</w:t>
            </w:r>
          </w:p>
        </w:tc>
        <w:tc>
          <w:tcPr>
            <w:tcW w:w="623" w:type="dxa"/>
          </w:tcPr>
          <w:p w14:paraId="38DFAD8B" w14:textId="77777777" w:rsidR="002E5507" w:rsidRPr="00D27CDE" w:rsidRDefault="002E5507" w:rsidP="002E5507">
            <w:pPr>
              <w:jc w:val="center"/>
            </w:pPr>
            <w:r w:rsidRPr="00D27CDE">
              <w:t>1979</w:t>
            </w:r>
          </w:p>
        </w:tc>
        <w:tc>
          <w:tcPr>
            <w:tcW w:w="1728" w:type="dxa"/>
            <w:gridSpan w:val="2"/>
            <w:shd w:val="clear" w:color="auto" w:fill="F7CAAC"/>
          </w:tcPr>
          <w:p w14:paraId="78117E1E" w14:textId="77777777" w:rsidR="002E5507" w:rsidRPr="00D27CDE" w:rsidRDefault="002E5507" w:rsidP="002E5507">
            <w:pPr>
              <w:jc w:val="both"/>
              <w:rPr>
                <w:b/>
              </w:rPr>
            </w:pPr>
            <w:r w:rsidRPr="00D27CDE">
              <w:rPr>
                <w:b/>
              </w:rPr>
              <w:t>typ vztahu k VŠ</w:t>
            </w:r>
          </w:p>
        </w:tc>
        <w:tc>
          <w:tcPr>
            <w:tcW w:w="996" w:type="dxa"/>
            <w:gridSpan w:val="4"/>
          </w:tcPr>
          <w:p w14:paraId="52202FD2" w14:textId="77777777" w:rsidR="002E5507" w:rsidRPr="00D27CDE" w:rsidRDefault="002E5507" w:rsidP="002E5507">
            <w:r w:rsidRPr="00D27CDE">
              <w:t>pp</w:t>
            </w:r>
          </w:p>
        </w:tc>
        <w:tc>
          <w:tcPr>
            <w:tcW w:w="998" w:type="dxa"/>
            <w:gridSpan w:val="2"/>
            <w:shd w:val="clear" w:color="auto" w:fill="F7CAAC"/>
          </w:tcPr>
          <w:p w14:paraId="37D76CEC" w14:textId="77777777" w:rsidR="002E5507" w:rsidRPr="00D27CDE" w:rsidRDefault="002E5507" w:rsidP="002E5507">
            <w:pPr>
              <w:rPr>
                <w:b/>
              </w:rPr>
            </w:pPr>
            <w:r w:rsidRPr="00D27CDE">
              <w:rPr>
                <w:b/>
              </w:rPr>
              <w:t>rozsah</w:t>
            </w:r>
          </w:p>
        </w:tc>
        <w:tc>
          <w:tcPr>
            <w:tcW w:w="712" w:type="dxa"/>
            <w:gridSpan w:val="2"/>
          </w:tcPr>
          <w:p w14:paraId="5E7A6735" w14:textId="77777777" w:rsidR="002E5507" w:rsidRPr="00D27CDE" w:rsidRDefault="002E5507" w:rsidP="002E5507">
            <w:r w:rsidRPr="00D27CDE">
              <w:t>40</w:t>
            </w:r>
          </w:p>
        </w:tc>
        <w:tc>
          <w:tcPr>
            <w:tcW w:w="712" w:type="dxa"/>
            <w:gridSpan w:val="4"/>
            <w:shd w:val="clear" w:color="auto" w:fill="F7CAAC"/>
          </w:tcPr>
          <w:p w14:paraId="18D6556A" w14:textId="77777777" w:rsidR="002E5507" w:rsidRPr="002336DA" w:rsidRDefault="002E5507" w:rsidP="002E5507">
            <w:pPr>
              <w:rPr>
                <w:b/>
                <w:sz w:val="18"/>
              </w:rPr>
            </w:pPr>
            <w:r w:rsidRPr="002336DA">
              <w:rPr>
                <w:b/>
                <w:sz w:val="18"/>
              </w:rPr>
              <w:t>do kdy</w:t>
            </w:r>
          </w:p>
        </w:tc>
        <w:tc>
          <w:tcPr>
            <w:tcW w:w="1382" w:type="dxa"/>
            <w:gridSpan w:val="4"/>
          </w:tcPr>
          <w:p w14:paraId="71979254" w14:textId="77777777" w:rsidR="002E5507" w:rsidRPr="00D27CDE" w:rsidRDefault="002E5507" w:rsidP="002E5507">
            <w:r w:rsidRPr="00D27CDE">
              <w:t>N</w:t>
            </w:r>
          </w:p>
        </w:tc>
      </w:tr>
      <w:tr w:rsidR="002E5507" w:rsidRPr="00D27CDE" w14:paraId="4721ED8C" w14:textId="77777777" w:rsidTr="00065945">
        <w:trPr>
          <w:gridAfter w:val="1"/>
          <w:wAfter w:w="181" w:type="dxa"/>
        </w:trPr>
        <w:tc>
          <w:tcPr>
            <w:tcW w:w="4912" w:type="dxa"/>
            <w:gridSpan w:val="7"/>
            <w:shd w:val="clear" w:color="auto" w:fill="F7CAAC"/>
          </w:tcPr>
          <w:p w14:paraId="4501FEE6" w14:textId="77777777" w:rsidR="002E5507" w:rsidRPr="00D27CDE" w:rsidRDefault="002E5507" w:rsidP="002E5507">
            <w:pPr>
              <w:jc w:val="both"/>
              <w:rPr>
                <w:b/>
              </w:rPr>
            </w:pPr>
            <w:r w:rsidRPr="00D27CDE">
              <w:rPr>
                <w:b/>
              </w:rPr>
              <w:t>Typ vztahu na součásti VŠ, která uskutečňuje st. program</w:t>
            </w:r>
          </w:p>
        </w:tc>
        <w:tc>
          <w:tcPr>
            <w:tcW w:w="996" w:type="dxa"/>
            <w:gridSpan w:val="4"/>
          </w:tcPr>
          <w:p w14:paraId="789CA866" w14:textId="77777777" w:rsidR="002E5507" w:rsidRPr="00D27CDE" w:rsidRDefault="002E5507" w:rsidP="002E5507">
            <w:r w:rsidRPr="00D27CDE">
              <w:t>pp</w:t>
            </w:r>
          </w:p>
        </w:tc>
        <w:tc>
          <w:tcPr>
            <w:tcW w:w="998" w:type="dxa"/>
            <w:gridSpan w:val="2"/>
            <w:shd w:val="clear" w:color="auto" w:fill="F7CAAC"/>
          </w:tcPr>
          <w:p w14:paraId="2CF55202" w14:textId="77777777" w:rsidR="002E5507" w:rsidRPr="00D27CDE" w:rsidRDefault="002E5507" w:rsidP="002E5507">
            <w:pPr>
              <w:rPr>
                <w:b/>
              </w:rPr>
            </w:pPr>
            <w:r w:rsidRPr="00D27CDE">
              <w:rPr>
                <w:b/>
              </w:rPr>
              <w:t>rozsah</w:t>
            </w:r>
          </w:p>
        </w:tc>
        <w:tc>
          <w:tcPr>
            <w:tcW w:w="712" w:type="dxa"/>
            <w:gridSpan w:val="2"/>
          </w:tcPr>
          <w:p w14:paraId="5A57E16E" w14:textId="77777777" w:rsidR="002E5507" w:rsidRPr="00D27CDE" w:rsidRDefault="002E5507" w:rsidP="002E5507">
            <w:r w:rsidRPr="00D27CDE">
              <w:t>40</w:t>
            </w:r>
          </w:p>
        </w:tc>
        <w:tc>
          <w:tcPr>
            <w:tcW w:w="712" w:type="dxa"/>
            <w:gridSpan w:val="4"/>
            <w:shd w:val="clear" w:color="auto" w:fill="F7CAAC"/>
          </w:tcPr>
          <w:p w14:paraId="78701678" w14:textId="77777777" w:rsidR="002E5507" w:rsidRPr="002336DA" w:rsidRDefault="002E5507" w:rsidP="002E5507">
            <w:pPr>
              <w:rPr>
                <w:b/>
                <w:sz w:val="18"/>
              </w:rPr>
            </w:pPr>
            <w:r w:rsidRPr="002336DA">
              <w:rPr>
                <w:b/>
                <w:sz w:val="18"/>
              </w:rPr>
              <w:t>do kdy</w:t>
            </w:r>
          </w:p>
        </w:tc>
        <w:tc>
          <w:tcPr>
            <w:tcW w:w="1382" w:type="dxa"/>
            <w:gridSpan w:val="4"/>
          </w:tcPr>
          <w:p w14:paraId="7F1AEDCE" w14:textId="77777777" w:rsidR="002E5507" w:rsidRPr="00D27CDE" w:rsidRDefault="002E5507" w:rsidP="002E5507">
            <w:r w:rsidRPr="00D27CDE">
              <w:t>N</w:t>
            </w:r>
          </w:p>
        </w:tc>
      </w:tr>
      <w:tr w:rsidR="002E5507" w:rsidRPr="00D27CDE" w14:paraId="37781D26" w14:textId="77777777" w:rsidTr="00065945">
        <w:trPr>
          <w:gridAfter w:val="1"/>
          <w:wAfter w:w="181" w:type="dxa"/>
        </w:trPr>
        <w:tc>
          <w:tcPr>
            <w:tcW w:w="5908" w:type="dxa"/>
            <w:gridSpan w:val="11"/>
            <w:shd w:val="clear" w:color="auto" w:fill="F7CAAC"/>
          </w:tcPr>
          <w:p w14:paraId="7BA2FB7B" w14:textId="77777777" w:rsidR="002E5507" w:rsidRPr="00D27CDE" w:rsidRDefault="002E5507" w:rsidP="002E5507">
            <w:pPr>
              <w:jc w:val="both"/>
            </w:pPr>
            <w:r w:rsidRPr="00D27CDE">
              <w:rPr>
                <w:b/>
              </w:rPr>
              <w:t>Další současná působení jako akademický pracovník na jiných VŠ</w:t>
            </w:r>
          </w:p>
        </w:tc>
        <w:tc>
          <w:tcPr>
            <w:tcW w:w="1710" w:type="dxa"/>
            <w:gridSpan w:val="4"/>
            <w:shd w:val="clear" w:color="auto" w:fill="F7CAAC"/>
          </w:tcPr>
          <w:p w14:paraId="3696A5E7" w14:textId="77777777" w:rsidR="002E5507" w:rsidRPr="00D27CDE" w:rsidRDefault="002E5507" w:rsidP="002E5507">
            <w:pPr>
              <w:jc w:val="both"/>
              <w:rPr>
                <w:b/>
              </w:rPr>
            </w:pPr>
            <w:r w:rsidRPr="00D27CDE">
              <w:rPr>
                <w:b/>
              </w:rPr>
              <w:t>typ prac. vztahu</w:t>
            </w:r>
          </w:p>
        </w:tc>
        <w:tc>
          <w:tcPr>
            <w:tcW w:w="2094" w:type="dxa"/>
            <w:gridSpan w:val="8"/>
            <w:shd w:val="clear" w:color="auto" w:fill="F7CAAC"/>
          </w:tcPr>
          <w:p w14:paraId="4C677173" w14:textId="77777777" w:rsidR="002E5507" w:rsidRPr="00D27CDE" w:rsidRDefault="002E5507" w:rsidP="002E5507">
            <w:pPr>
              <w:jc w:val="both"/>
              <w:rPr>
                <w:b/>
              </w:rPr>
            </w:pPr>
            <w:r w:rsidRPr="00D27CDE">
              <w:rPr>
                <w:b/>
              </w:rPr>
              <w:t>rozsah</w:t>
            </w:r>
          </w:p>
        </w:tc>
      </w:tr>
      <w:tr w:rsidR="002E5507" w:rsidRPr="00D27CDE" w14:paraId="4E38B9C1" w14:textId="77777777" w:rsidTr="00065945">
        <w:trPr>
          <w:gridAfter w:val="1"/>
          <w:wAfter w:w="181" w:type="dxa"/>
        </w:trPr>
        <w:tc>
          <w:tcPr>
            <w:tcW w:w="5908" w:type="dxa"/>
            <w:gridSpan w:val="11"/>
          </w:tcPr>
          <w:p w14:paraId="16030284" w14:textId="77777777" w:rsidR="002E5507" w:rsidRPr="00D27CDE" w:rsidRDefault="002E5507" w:rsidP="002E5507">
            <w:pPr>
              <w:jc w:val="both"/>
            </w:pPr>
            <w:r w:rsidRPr="00D27CDE">
              <w:t>Moravská vysoká škola Olomouc</w:t>
            </w:r>
          </w:p>
        </w:tc>
        <w:tc>
          <w:tcPr>
            <w:tcW w:w="1710" w:type="dxa"/>
            <w:gridSpan w:val="4"/>
          </w:tcPr>
          <w:p w14:paraId="0C842EEA" w14:textId="77777777" w:rsidR="002E5507" w:rsidRPr="00D27CDE" w:rsidRDefault="002E5507" w:rsidP="002E5507">
            <w:r w:rsidRPr="00D27CDE">
              <w:t>PP</w:t>
            </w:r>
          </w:p>
        </w:tc>
        <w:tc>
          <w:tcPr>
            <w:tcW w:w="2094" w:type="dxa"/>
            <w:gridSpan w:val="8"/>
          </w:tcPr>
          <w:p w14:paraId="460879E2" w14:textId="77777777" w:rsidR="002E5507" w:rsidRPr="00D27CDE" w:rsidRDefault="002E5507" w:rsidP="002E5507">
            <w:pPr>
              <w:jc w:val="both"/>
            </w:pPr>
            <w:r>
              <w:t>20</w:t>
            </w:r>
            <w:r w:rsidRPr="00D27CDE">
              <w:t xml:space="preserve"> h/t</w:t>
            </w:r>
          </w:p>
        </w:tc>
      </w:tr>
      <w:tr w:rsidR="002E5507" w:rsidRPr="00D27CDE" w14:paraId="7DD9FE65" w14:textId="77777777" w:rsidTr="00065945">
        <w:trPr>
          <w:gridAfter w:val="1"/>
          <w:wAfter w:w="181" w:type="dxa"/>
        </w:trPr>
        <w:tc>
          <w:tcPr>
            <w:tcW w:w="9712" w:type="dxa"/>
            <w:gridSpan w:val="23"/>
            <w:shd w:val="clear" w:color="auto" w:fill="F7CAAC"/>
          </w:tcPr>
          <w:p w14:paraId="713AF51B" w14:textId="77777777" w:rsidR="002E5507" w:rsidRPr="00D27CDE" w:rsidRDefault="002E5507" w:rsidP="002E5507">
            <w:pPr>
              <w:jc w:val="both"/>
            </w:pPr>
            <w:r w:rsidRPr="00D27CDE">
              <w:rPr>
                <w:b/>
              </w:rPr>
              <w:t>Předměty příslušného studijního programu a způsob zapojení do jejich výuky, příp. další zapojení do uskutečňování studijního programu</w:t>
            </w:r>
          </w:p>
        </w:tc>
      </w:tr>
      <w:tr w:rsidR="002E5507" w:rsidRPr="00D27CDE" w14:paraId="663E529F" w14:textId="77777777" w:rsidTr="00065945">
        <w:trPr>
          <w:gridAfter w:val="1"/>
          <w:wAfter w:w="181" w:type="dxa"/>
          <w:trHeight w:val="200"/>
        </w:trPr>
        <w:tc>
          <w:tcPr>
            <w:tcW w:w="9712" w:type="dxa"/>
            <w:gridSpan w:val="23"/>
            <w:tcBorders>
              <w:top w:val="nil"/>
              <w:bottom w:val="single" w:sz="4" w:space="0" w:color="auto"/>
            </w:tcBorders>
            <w:shd w:val="clear" w:color="auto" w:fill="auto"/>
          </w:tcPr>
          <w:p w14:paraId="2F0176FB" w14:textId="77777777" w:rsidR="002E5507" w:rsidRPr="00D27CDE" w:rsidRDefault="002E5507" w:rsidP="002E5507">
            <w:pPr>
              <w:jc w:val="both"/>
            </w:pPr>
            <w:r>
              <w:t>Člen Oborové rady, školitel</w:t>
            </w:r>
          </w:p>
        </w:tc>
      </w:tr>
      <w:tr w:rsidR="002E5507" w:rsidRPr="00D27CDE" w14:paraId="66378015" w14:textId="77777777" w:rsidTr="00065945">
        <w:trPr>
          <w:gridAfter w:val="1"/>
          <w:wAfter w:w="181" w:type="dxa"/>
        </w:trPr>
        <w:tc>
          <w:tcPr>
            <w:tcW w:w="9712" w:type="dxa"/>
            <w:gridSpan w:val="23"/>
            <w:tcBorders>
              <w:bottom w:val="single" w:sz="4" w:space="0" w:color="auto"/>
            </w:tcBorders>
            <w:shd w:val="clear" w:color="auto" w:fill="F7CAAC"/>
          </w:tcPr>
          <w:p w14:paraId="7FF49CFD" w14:textId="77777777" w:rsidR="002E5507" w:rsidRPr="00D27CDE" w:rsidRDefault="002E5507" w:rsidP="002E5507">
            <w:pPr>
              <w:jc w:val="both"/>
            </w:pPr>
            <w:r w:rsidRPr="00D27CDE">
              <w:rPr>
                <w:b/>
              </w:rPr>
              <w:t xml:space="preserve">Údaje o vzdělání na VŠ </w:t>
            </w:r>
          </w:p>
        </w:tc>
      </w:tr>
      <w:tr w:rsidR="002E5507" w:rsidRPr="00D27CDE" w14:paraId="7D132071" w14:textId="77777777" w:rsidTr="00065945">
        <w:tblPrEx>
          <w:tblLook w:val="0000" w:firstRow="0" w:lastRow="0" w:firstColumn="0" w:lastColumn="0" w:noHBand="0" w:noVBand="0"/>
        </w:tblPrEx>
        <w:trPr>
          <w:gridAfter w:val="1"/>
          <w:wAfter w:w="181" w:type="dxa"/>
          <w:trHeight w:val="285"/>
        </w:trPr>
        <w:tc>
          <w:tcPr>
            <w:tcW w:w="1272" w:type="dxa"/>
            <w:gridSpan w:val="2"/>
            <w:tcBorders>
              <w:top w:val="single" w:sz="4" w:space="0" w:color="auto"/>
              <w:left w:val="single" w:sz="4" w:space="0" w:color="auto"/>
              <w:bottom w:val="nil"/>
              <w:right w:val="nil"/>
            </w:tcBorders>
            <w:shd w:val="clear" w:color="auto" w:fill="auto"/>
          </w:tcPr>
          <w:p w14:paraId="7A398E4D" w14:textId="77777777" w:rsidR="002E5507" w:rsidRPr="00D27CDE" w:rsidRDefault="002E5507" w:rsidP="002E5507">
            <w:pPr>
              <w:jc w:val="both"/>
              <w:rPr>
                <w:iCs/>
              </w:rPr>
            </w:pPr>
            <w:proofErr w:type="gramStart"/>
            <w:r w:rsidRPr="00D27CDE">
              <w:rPr>
                <w:iCs/>
              </w:rPr>
              <w:t>2003 – 2009</w:t>
            </w:r>
            <w:proofErr w:type="gramEnd"/>
          </w:p>
        </w:tc>
        <w:tc>
          <w:tcPr>
            <w:tcW w:w="8440" w:type="dxa"/>
            <w:gridSpan w:val="21"/>
            <w:tcBorders>
              <w:top w:val="single" w:sz="4" w:space="0" w:color="auto"/>
              <w:left w:val="nil"/>
              <w:bottom w:val="nil"/>
              <w:right w:val="single" w:sz="4" w:space="0" w:color="auto"/>
            </w:tcBorders>
            <w:shd w:val="clear" w:color="auto" w:fill="auto"/>
          </w:tcPr>
          <w:p w14:paraId="0D1516AA" w14:textId="77777777" w:rsidR="002E5507" w:rsidRPr="00FF027F" w:rsidRDefault="002E5507" w:rsidP="002E5507">
            <w:pPr>
              <w:tabs>
                <w:tab w:val="left" w:pos="2018"/>
              </w:tabs>
              <w:jc w:val="both"/>
              <w:rPr>
                <w:iCs/>
              </w:rPr>
            </w:pPr>
            <w:r w:rsidRPr="00FF027F">
              <w:rPr>
                <w:iCs/>
              </w:rPr>
              <w:t>Univerzita Tomáš Bati ve Zlíně, obor Management a ekonomika (Ph.D.)</w:t>
            </w:r>
          </w:p>
        </w:tc>
      </w:tr>
      <w:tr w:rsidR="002E5507" w:rsidRPr="00D27CDE" w14:paraId="58E09650" w14:textId="77777777" w:rsidTr="00065945">
        <w:tblPrEx>
          <w:tblLook w:val="0000" w:firstRow="0" w:lastRow="0" w:firstColumn="0" w:lastColumn="0" w:noHBand="0" w:noVBand="0"/>
        </w:tblPrEx>
        <w:trPr>
          <w:gridAfter w:val="1"/>
          <w:wAfter w:w="181" w:type="dxa"/>
          <w:trHeight w:val="254"/>
        </w:trPr>
        <w:tc>
          <w:tcPr>
            <w:tcW w:w="1272" w:type="dxa"/>
            <w:gridSpan w:val="2"/>
            <w:tcBorders>
              <w:top w:val="nil"/>
              <w:left w:val="single" w:sz="4" w:space="0" w:color="auto"/>
              <w:bottom w:val="single" w:sz="4" w:space="0" w:color="auto"/>
              <w:right w:val="nil"/>
            </w:tcBorders>
            <w:shd w:val="clear" w:color="auto" w:fill="auto"/>
          </w:tcPr>
          <w:p w14:paraId="61D08117" w14:textId="77777777" w:rsidR="002E5507" w:rsidRPr="00D27CDE" w:rsidRDefault="002E5507" w:rsidP="002E5507">
            <w:pPr>
              <w:jc w:val="both"/>
              <w:rPr>
                <w:iCs/>
              </w:rPr>
            </w:pPr>
            <w:proofErr w:type="gramStart"/>
            <w:r w:rsidRPr="00D27CDE">
              <w:rPr>
                <w:iCs/>
              </w:rPr>
              <w:t>1998 – 2003</w:t>
            </w:r>
            <w:proofErr w:type="gramEnd"/>
          </w:p>
        </w:tc>
        <w:tc>
          <w:tcPr>
            <w:tcW w:w="8440" w:type="dxa"/>
            <w:gridSpan w:val="21"/>
            <w:tcBorders>
              <w:top w:val="nil"/>
              <w:left w:val="nil"/>
              <w:bottom w:val="single" w:sz="4" w:space="0" w:color="auto"/>
              <w:right w:val="single" w:sz="4" w:space="0" w:color="auto"/>
            </w:tcBorders>
            <w:shd w:val="clear" w:color="auto" w:fill="auto"/>
          </w:tcPr>
          <w:p w14:paraId="16F53AE1" w14:textId="77777777" w:rsidR="002E5507" w:rsidRPr="00FF027F" w:rsidRDefault="002E5507" w:rsidP="002E5507">
            <w:pPr>
              <w:tabs>
                <w:tab w:val="left" w:pos="1658"/>
              </w:tabs>
              <w:jc w:val="both"/>
              <w:rPr>
                <w:iCs/>
              </w:rPr>
            </w:pPr>
            <w:r w:rsidRPr="00FF027F">
              <w:rPr>
                <w:iCs/>
              </w:rPr>
              <w:t>Univerzita Tomáš Bati ve Zlíně, obor Management a ekonomika (Bc, Ing.)</w:t>
            </w:r>
          </w:p>
        </w:tc>
      </w:tr>
      <w:tr w:rsidR="002E5507" w:rsidRPr="00D27CDE" w14:paraId="27B6096E" w14:textId="77777777" w:rsidTr="00065945">
        <w:trPr>
          <w:gridAfter w:val="1"/>
          <w:wAfter w:w="181" w:type="dxa"/>
        </w:trPr>
        <w:tc>
          <w:tcPr>
            <w:tcW w:w="9712" w:type="dxa"/>
            <w:gridSpan w:val="23"/>
            <w:tcBorders>
              <w:top w:val="single" w:sz="4" w:space="0" w:color="auto"/>
              <w:left w:val="single" w:sz="4" w:space="0" w:color="auto"/>
              <w:bottom w:val="single" w:sz="4" w:space="0" w:color="auto"/>
              <w:right w:val="single" w:sz="4" w:space="0" w:color="auto"/>
            </w:tcBorders>
            <w:shd w:val="clear" w:color="auto" w:fill="F7CAAC"/>
          </w:tcPr>
          <w:p w14:paraId="3AF36D54" w14:textId="77777777" w:rsidR="002E5507" w:rsidRPr="00D27CDE" w:rsidRDefault="002E5507" w:rsidP="002E5507">
            <w:pPr>
              <w:jc w:val="both"/>
              <w:rPr>
                <w:b/>
              </w:rPr>
            </w:pPr>
            <w:r w:rsidRPr="00D27CDE">
              <w:rPr>
                <w:b/>
              </w:rPr>
              <w:t>Údaje o odborném působení od absolvování VŠ</w:t>
            </w:r>
          </w:p>
        </w:tc>
      </w:tr>
      <w:tr w:rsidR="002E5507" w:rsidRPr="00D27CDE" w14:paraId="5157D294" w14:textId="77777777" w:rsidTr="00065945">
        <w:tblPrEx>
          <w:tblLook w:val="0000" w:firstRow="0" w:lastRow="0" w:firstColumn="0" w:lastColumn="0" w:noHBand="0" w:noVBand="0"/>
        </w:tblPrEx>
        <w:trPr>
          <w:gridAfter w:val="1"/>
          <w:wAfter w:w="181" w:type="dxa"/>
          <w:trHeight w:val="123"/>
        </w:trPr>
        <w:tc>
          <w:tcPr>
            <w:tcW w:w="1272" w:type="dxa"/>
            <w:gridSpan w:val="2"/>
            <w:tcBorders>
              <w:top w:val="single" w:sz="4" w:space="0" w:color="auto"/>
              <w:left w:val="single" w:sz="4" w:space="0" w:color="auto"/>
              <w:bottom w:val="nil"/>
              <w:right w:val="nil"/>
            </w:tcBorders>
          </w:tcPr>
          <w:p w14:paraId="0D94999B" w14:textId="77777777" w:rsidR="002E5507" w:rsidRPr="00D27CDE" w:rsidRDefault="002E5507" w:rsidP="002E5507">
            <w:pPr>
              <w:jc w:val="both"/>
              <w:rPr>
                <w:iCs/>
                <w:highlight w:val="yellow"/>
              </w:rPr>
            </w:pPr>
            <w:r w:rsidRPr="00D27CDE">
              <w:rPr>
                <w:iCs/>
              </w:rPr>
              <w:t>2006 - dosud</w:t>
            </w:r>
          </w:p>
        </w:tc>
        <w:tc>
          <w:tcPr>
            <w:tcW w:w="8440" w:type="dxa"/>
            <w:gridSpan w:val="21"/>
            <w:tcBorders>
              <w:top w:val="single" w:sz="4" w:space="0" w:color="auto"/>
              <w:left w:val="nil"/>
              <w:bottom w:val="nil"/>
              <w:right w:val="single" w:sz="4" w:space="0" w:color="auto"/>
            </w:tcBorders>
          </w:tcPr>
          <w:p w14:paraId="18D57E37" w14:textId="77777777" w:rsidR="002E5507" w:rsidRPr="00D27CDE" w:rsidRDefault="002E5507" w:rsidP="002E5507">
            <w:pPr>
              <w:jc w:val="both"/>
              <w:rPr>
                <w:highlight w:val="yellow"/>
              </w:rPr>
            </w:pPr>
            <w:r w:rsidRPr="00D27CDE">
              <w:t xml:space="preserve">Univerzita Tomáše Bati ve Zlíně, Fakulta managementu a ekonomiky, akademický pracovník, odborný asistent, </w:t>
            </w:r>
            <w:r>
              <w:t xml:space="preserve">docent (od 2019), </w:t>
            </w:r>
            <w:r w:rsidRPr="00D27CDE">
              <w:t>ředitel ústavu Podnikové ekonomiky (od 2016)</w:t>
            </w:r>
          </w:p>
        </w:tc>
      </w:tr>
      <w:tr w:rsidR="002E5507" w:rsidRPr="00D27CDE" w14:paraId="4F8FA249" w14:textId="77777777" w:rsidTr="00065945">
        <w:tblPrEx>
          <w:tblLook w:val="0000" w:firstRow="0" w:lastRow="0" w:firstColumn="0" w:lastColumn="0" w:noHBand="0" w:noVBand="0"/>
        </w:tblPrEx>
        <w:trPr>
          <w:gridAfter w:val="1"/>
          <w:wAfter w:w="181" w:type="dxa"/>
          <w:trHeight w:val="135"/>
        </w:trPr>
        <w:tc>
          <w:tcPr>
            <w:tcW w:w="1272" w:type="dxa"/>
            <w:gridSpan w:val="2"/>
            <w:tcBorders>
              <w:top w:val="nil"/>
              <w:left w:val="single" w:sz="4" w:space="0" w:color="auto"/>
              <w:bottom w:val="single" w:sz="4" w:space="0" w:color="auto"/>
              <w:right w:val="nil"/>
            </w:tcBorders>
          </w:tcPr>
          <w:p w14:paraId="3136665C" w14:textId="77777777" w:rsidR="002E5507" w:rsidRPr="00D27CDE" w:rsidRDefault="002E5507" w:rsidP="002E5507">
            <w:pPr>
              <w:jc w:val="both"/>
              <w:rPr>
                <w:iCs/>
              </w:rPr>
            </w:pPr>
            <w:r w:rsidRPr="00D27CDE">
              <w:rPr>
                <w:iCs/>
              </w:rPr>
              <w:t>2011 - dosud</w:t>
            </w:r>
          </w:p>
        </w:tc>
        <w:tc>
          <w:tcPr>
            <w:tcW w:w="8440" w:type="dxa"/>
            <w:gridSpan w:val="21"/>
            <w:tcBorders>
              <w:top w:val="nil"/>
              <w:left w:val="nil"/>
              <w:bottom w:val="single" w:sz="4" w:space="0" w:color="auto"/>
              <w:right w:val="single" w:sz="4" w:space="0" w:color="auto"/>
            </w:tcBorders>
          </w:tcPr>
          <w:p w14:paraId="0F01B529" w14:textId="77777777" w:rsidR="002E5507" w:rsidRPr="00D27CDE" w:rsidRDefault="002E5507" w:rsidP="002E5507">
            <w:pPr>
              <w:jc w:val="both"/>
            </w:pPr>
            <w:r w:rsidRPr="00D27CDE">
              <w:t>Moravská vysoká škola Olomouc, Ústav podnikové ekonomiky, akademický pracovník, odborný asistent</w:t>
            </w:r>
          </w:p>
        </w:tc>
      </w:tr>
      <w:tr w:rsidR="002E5507" w:rsidRPr="00D27CDE" w14:paraId="5D6B5473" w14:textId="77777777" w:rsidTr="00065945">
        <w:trPr>
          <w:gridAfter w:val="1"/>
          <w:wAfter w:w="181" w:type="dxa"/>
          <w:trHeight w:val="250"/>
        </w:trPr>
        <w:tc>
          <w:tcPr>
            <w:tcW w:w="9712" w:type="dxa"/>
            <w:gridSpan w:val="23"/>
            <w:tcBorders>
              <w:top w:val="single" w:sz="4" w:space="0" w:color="auto"/>
            </w:tcBorders>
            <w:shd w:val="clear" w:color="auto" w:fill="F7CAAC"/>
          </w:tcPr>
          <w:p w14:paraId="5451B3CB" w14:textId="77777777" w:rsidR="002E5507" w:rsidRPr="00D27CDE" w:rsidRDefault="002E5507" w:rsidP="002E5507">
            <w:pPr>
              <w:jc w:val="both"/>
            </w:pPr>
            <w:r w:rsidRPr="00D27CDE">
              <w:rPr>
                <w:b/>
              </w:rPr>
              <w:t>Zkušenosti s vedením kvalifikačních a rigorózních prací</w:t>
            </w:r>
          </w:p>
        </w:tc>
      </w:tr>
      <w:tr w:rsidR="002E5507" w:rsidRPr="00D27CDE" w14:paraId="7F09CFF7" w14:textId="77777777" w:rsidTr="00065945">
        <w:trPr>
          <w:gridAfter w:val="1"/>
          <w:wAfter w:w="181" w:type="dxa"/>
          <w:trHeight w:val="306"/>
        </w:trPr>
        <w:tc>
          <w:tcPr>
            <w:tcW w:w="9712" w:type="dxa"/>
            <w:gridSpan w:val="23"/>
          </w:tcPr>
          <w:p w14:paraId="7993BA95" w14:textId="77777777" w:rsidR="002E5507" w:rsidRPr="00D27CDE" w:rsidRDefault="002E5507" w:rsidP="002E5507">
            <w:pPr>
              <w:jc w:val="both"/>
            </w:pPr>
            <w:r w:rsidRPr="00D27CDE">
              <w:t>Počet vedených bakalářských prací – 5</w:t>
            </w:r>
            <w:r>
              <w:t>1</w:t>
            </w:r>
          </w:p>
          <w:p w14:paraId="3369DB2B" w14:textId="77777777" w:rsidR="002E5507" w:rsidRPr="00D27CDE" w:rsidRDefault="002E5507" w:rsidP="002E5507">
            <w:pPr>
              <w:jc w:val="both"/>
            </w:pPr>
            <w:r w:rsidRPr="00D27CDE">
              <w:t>Počet vedených diplomových prací – 9</w:t>
            </w:r>
            <w:r>
              <w:t>7</w:t>
            </w:r>
          </w:p>
        </w:tc>
      </w:tr>
      <w:tr w:rsidR="002E5507" w:rsidRPr="00D27CDE" w14:paraId="16C9E5C1" w14:textId="77777777" w:rsidTr="00065945">
        <w:trPr>
          <w:gridAfter w:val="1"/>
          <w:wAfter w:w="181" w:type="dxa"/>
          <w:cantSplit/>
        </w:trPr>
        <w:tc>
          <w:tcPr>
            <w:tcW w:w="3184" w:type="dxa"/>
            <w:gridSpan w:val="5"/>
            <w:tcBorders>
              <w:top w:val="single" w:sz="12" w:space="0" w:color="auto"/>
            </w:tcBorders>
            <w:shd w:val="clear" w:color="auto" w:fill="F7CAAC"/>
          </w:tcPr>
          <w:p w14:paraId="367C44A5" w14:textId="77777777" w:rsidR="002E5507" w:rsidRPr="00D27CDE" w:rsidRDefault="002E5507" w:rsidP="002E5507">
            <w:pPr>
              <w:jc w:val="both"/>
            </w:pPr>
            <w:r w:rsidRPr="00D27CDE">
              <w:rPr>
                <w:b/>
              </w:rPr>
              <w:t xml:space="preserve">Obor habilitačního řízení </w:t>
            </w:r>
          </w:p>
        </w:tc>
        <w:tc>
          <w:tcPr>
            <w:tcW w:w="2254" w:type="dxa"/>
            <w:gridSpan w:val="4"/>
            <w:tcBorders>
              <w:top w:val="single" w:sz="12" w:space="0" w:color="auto"/>
            </w:tcBorders>
            <w:shd w:val="clear" w:color="auto" w:fill="F7CAAC"/>
          </w:tcPr>
          <w:p w14:paraId="586248FA" w14:textId="77777777" w:rsidR="002E5507" w:rsidRPr="00D27CDE" w:rsidRDefault="002E5507" w:rsidP="002E5507">
            <w:pPr>
              <w:jc w:val="both"/>
            </w:pPr>
            <w:r w:rsidRPr="00D27CDE">
              <w:rPr>
                <w:b/>
              </w:rPr>
              <w:t>Rok udělení hodnosti</w:t>
            </w:r>
          </w:p>
        </w:tc>
        <w:tc>
          <w:tcPr>
            <w:tcW w:w="2257" w:type="dxa"/>
            <w:gridSpan w:val="7"/>
            <w:tcBorders>
              <w:top w:val="single" w:sz="12" w:space="0" w:color="auto"/>
              <w:right w:val="single" w:sz="12" w:space="0" w:color="auto"/>
            </w:tcBorders>
            <w:shd w:val="clear" w:color="auto" w:fill="F7CAAC"/>
          </w:tcPr>
          <w:p w14:paraId="4D969342" w14:textId="77777777" w:rsidR="002E5507" w:rsidRPr="00D27CDE" w:rsidRDefault="002E5507" w:rsidP="002E5507">
            <w:pPr>
              <w:jc w:val="both"/>
            </w:pPr>
            <w:r w:rsidRPr="00D27CDE">
              <w:rPr>
                <w:b/>
              </w:rPr>
              <w:t>Řízení konáno na VŠ</w:t>
            </w:r>
          </w:p>
        </w:tc>
        <w:tc>
          <w:tcPr>
            <w:tcW w:w="2017" w:type="dxa"/>
            <w:gridSpan w:val="7"/>
            <w:tcBorders>
              <w:top w:val="single" w:sz="12" w:space="0" w:color="auto"/>
              <w:left w:val="single" w:sz="12" w:space="0" w:color="auto"/>
            </w:tcBorders>
            <w:shd w:val="clear" w:color="auto" w:fill="F7CAAC"/>
          </w:tcPr>
          <w:p w14:paraId="249C2F28" w14:textId="77777777" w:rsidR="002E5507" w:rsidRPr="00D27CDE" w:rsidRDefault="002E5507" w:rsidP="002E5507">
            <w:pPr>
              <w:jc w:val="both"/>
              <w:rPr>
                <w:b/>
              </w:rPr>
            </w:pPr>
            <w:r w:rsidRPr="00D27CDE">
              <w:rPr>
                <w:b/>
              </w:rPr>
              <w:t>Ohlasy publikací</w:t>
            </w:r>
          </w:p>
        </w:tc>
      </w:tr>
      <w:tr w:rsidR="002E5507" w:rsidRPr="00D27CDE" w14:paraId="7457742A" w14:textId="77777777" w:rsidTr="00065945">
        <w:trPr>
          <w:gridAfter w:val="1"/>
          <w:wAfter w:w="181" w:type="dxa"/>
          <w:cantSplit/>
        </w:trPr>
        <w:tc>
          <w:tcPr>
            <w:tcW w:w="3184" w:type="dxa"/>
            <w:gridSpan w:val="5"/>
          </w:tcPr>
          <w:p w14:paraId="5A7FD6E2" w14:textId="77777777" w:rsidR="002E5507" w:rsidRPr="00D27CDE" w:rsidRDefault="002E5507" w:rsidP="002E5507">
            <w:pPr>
              <w:jc w:val="both"/>
            </w:pPr>
            <w:r w:rsidRPr="00D27CDE">
              <w:t>Management a ekonomika</w:t>
            </w:r>
          </w:p>
        </w:tc>
        <w:tc>
          <w:tcPr>
            <w:tcW w:w="2254" w:type="dxa"/>
            <w:gridSpan w:val="4"/>
          </w:tcPr>
          <w:p w14:paraId="756377A9" w14:textId="77777777" w:rsidR="002E5507" w:rsidRPr="00D27CDE" w:rsidRDefault="002E5507" w:rsidP="002E5507">
            <w:pPr>
              <w:jc w:val="both"/>
            </w:pPr>
            <w:r w:rsidRPr="00D27CDE">
              <w:t>2019</w:t>
            </w:r>
          </w:p>
        </w:tc>
        <w:tc>
          <w:tcPr>
            <w:tcW w:w="2257" w:type="dxa"/>
            <w:gridSpan w:val="7"/>
            <w:tcBorders>
              <w:right w:val="single" w:sz="12" w:space="0" w:color="auto"/>
            </w:tcBorders>
          </w:tcPr>
          <w:p w14:paraId="03F28D41" w14:textId="77777777" w:rsidR="002E5507" w:rsidRPr="00D27CDE" w:rsidRDefault="002E5507" w:rsidP="002E5507">
            <w:pPr>
              <w:jc w:val="both"/>
            </w:pPr>
            <w:r w:rsidRPr="00D27CDE">
              <w:t>UTB ve Zlíně</w:t>
            </w:r>
          </w:p>
        </w:tc>
        <w:tc>
          <w:tcPr>
            <w:tcW w:w="635" w:type="dxa"/>
            <w:gridSpan w:val="3"/>
            <w:tcBorders>
              <w:left w:val="single" w:sz="12" w:space="0" w:color="auto"/>
            </w:tcBorders>
            <w:shd w:val="clear" w:color="auto" w:fill="F7CAAC"/>
          </w:tcPr>
          <w:p w14:paraId="0B2197A9" w14:textId="77777777" w:rsidR="002E5507" w:rsidRPr="00D27CDE" w:rsidRDefault="002E5507" w:rsidP="002E5507">
            <w:pPr>
              <w:jc w:val="both"/>
            </w:pPr>
            <w:r w:rsidRPr="00D27CDE">
              <w:rPr>
                <w:b/>
              </w:rPr>
              <w:t>WOS</w:t>
            </w:r>
          </w:p>
        </w:tc>
        <w:tc>
          <w:tcPr>
            <w:tcW w:w="696" w:type="dxa"/>
            <w:gridSpan w:val="2"/>
            <w:shd w:val="clear" w:color="auto" w:fill="F7CAAC"/>
          </w:tcPr>
          <w:p w14:paraId="22C3E5D8" w14:textId="77777777" w:rsidR="002E5507" w:rsidRPr="00D27CDE" w:rsidRDefault="002E5507" w:rsidP="002E5507">
            <w:pPr>
              <w:jc w:val="both"/>
              <w:rPr>
                <w:sz w:val="18"/>
              </w:rPr>
            </w:pPr>
            <w:r w:rsidRPr="00D27CDE">
              <w:rPr>
                <w:b/>
                <w:sz w:val="18"/>
              </w:rPr>
              <w:t>Scopus</w:t>
            </w:r>
          </w:p>
        </w:tc>
        <w:tc>
          <w:tcPr>
            <w:tcW w:w="686" w:type="dxa"/>
            <w:gridSpan w:val="2"/>
            <w:shd w:val="clear" w:color="auto" w:fill="F7CAAC"/>
          </w:tcPr>
          <w:p w14:paraId="505552D4" w14:textId="77777777" w:rsidR="002E5507" w:rsidRPr="00D27CDE" w:rsidRDefault="002E5507" w:rsidP="002E5507">
            <w:pPr>
              <w:jc w:val="both"/>
            </w:pPr>
            <w:r w:rsidRPr="00D27CDE">
              <w:rPr>
                <w:b/>
                <w:sz w:val="18"/>
              </w:rPr>
              <w:t>ostatní</w:t>
            </w:r>
          </w:p>
        </w:tc>
      </w:tr>
      <w:tr w:rsidR="002E5507" w:rsidRPr="00D27CDE" w14:paraId="6D9C9EAA" w14:textId="77777777" w:rsidTr="00065945">
        <w:trPr>
          <w:gridAfter w:val="1"/>
          <w:wAfter w:w="181" w:type="dxa"/>
          <w:cantSplit/>
          <w:trHeight w:val="70"/>
        </w:trPr>
        <w:tc>
          <w:tcPr>
            <w:tcW w:w="3184" w:type="dxa"/>
            <w:gridSpan w:val="5"/>
            <w:shd w:val="clear" w:color="auto" w:fill="F7CAAC"/>
          </w:tcPr>
          <w:p w14:paraId="5A1077B3" w14:textId="77777777" w:rsidR="002E5507" w:rsidRPr="00D27CDE" w:rsidRDefault="002E5507" w:rsidP="002E5507">
            <w:pPr>
              <w:jc w:val="both"/>
            </w:pPr>
            <w:r w:rsidRPr="00D27CDE">
              <w:rPr>
                <w:b/>
              </w:rPr>
              <w:t>Obor jmenovacího řízení</w:t>
            </w:r>
          </w:p>
        </w:tc>
        <w:tc>
          <w:tcPr>
            <w:tcW w:w="2254" w:type="dxa"/>
            <w:gridSpan w:val="4"/>
            <w:shd w:val="clear" w:color="auto" w:fill="F7CAAC"/>
          </w:tcPr>
          <w:p w14:paraId="44CD0563" w14:textId="77777777" w:rsidR="002E5507" w:rsidRPr="00D27CDE" w:rsidRDefault="002E5507" w:rsidP="002E5507">
            <w:pPr>
              <w:jc w:val="both"/>
            </w:pPr>
            <w:r w:rsidRPr="00D27CDE">
              <w:rPr>
                <w:b/>
              </w:rPr>
              <w:t>Rok udělení hodnosti (Ph.D.)</w:t>
            </w:r>
          </w:p>
        </w:tc>
        <w:tc>
          <w:tcPr>
            <w:tcW w:w="2257" w:type="dxa"/>
            <w:gridSpan w:val="7"/>
            <w:tcBorders>
              <w:right w:val="single" w:sz="12" w:space="0" w:color="auto"/>
            </w:tcBorders>
            <w:shd w:val="clear" w:color="auto" w:fill="F7CAAC"/>
          </w:tcPr>
          <w:p w14:paraId="08548E5F" w14:textId="77777777" w:rsidR="002E5507" w:rsidRPr="00D27CDE" w:rsidRDefault="002E5507" w:rsidP="002E5507">
            <w:pPr>
              <w:jc w:val="both"/>
            </w:pPr>
            <w:r w:rsidRPr="00D27CDE">
              <w:rPr>
                <w:b/>
              </w:rPr>
              <w:t>Řízení konáno na VŠ</w:t>
            </w:r>
          </w:p>
        </w:tc>
        <w:tc>
          <w:tcPr>
            <w:tcW w:w="635" w:type="dxa"/>
            <w:gridSpan w:val="3"/>
            <w:vMerge w:val="restart"/>
            <w:tcBorders>
              <w:left w:val="single" w:sz="12" w:space="0" w:color="auto"/>
            </w:tcBorders>
          </w:tcPr>
          <w:p w14:paraId="2EE6791A" w14:textId="77777777" w:rsidR="002E5507" w:rsidRPr="00D27CDE" w:rsidRDefault="002E5507" w:rsidP="002E5507">
            <w:pPr>
              <w:jc w:val="center"/>
              <w:rPr>
                <w:b/>
              </w:rPr>
            </w:pPr>
            <w:r>
              <w:rPr>
                <w:b/>
              </w:rPr>
              <w:t>126</w:t>
            </w:r>
          </w:p>
        </w:tc>
        <w:tc>
          <w:tcPr>
            <w:tcW w:w="696" w:type="dxa"/>
            <w:gridSpan w:val="2"/>
            <w:vMerge w:val="restart"/>
          </w:tcPr>
          <w:p w14:paraId="5AC0A2D3" w14:textId="77777777" w:rsidR="002E5507" w:rsidRPr="00D27CDE" w:rsidRDefault="002E5507" w:rsidP="002E5507">
            <w:pPr>
              <w:rPr>
                <w:b/>
              </w:rPr>
            </w:pPr>
            <w:r>
              <w:rPr>
                <w:b/>
              </w:rPr>
              <w:t>134</w:t>
            </w:r>
          </w:p>
        </w:tc>
        <w:tc>
          <w:tcPr>
            <w:tcW w:w="686" w:type="dxa"/>
            <w:gridSpan w:val="2"/>
            <w:vMerge w:val="restart"/>
          </w:tcPr>
          <w:p w14:paraId="2B336453" w14:textId="77777777" w:rsidR="002E5507" w:rsidRPr="00D27CDE" w:rsidRDefault="002E5507" w:rsidP="002E5507">
            <w:pPr>
              <w:jc w:val="center"/>
            </w:pPr>
            <w:r w:rsidRPr="00D27CDE">
              <w:t>0</w:t>
            </w:r>
          </w:p>
        </w:tc>
      </w:tr>
      <w:tr w:rsidR="002E5507" w:rsidRPr="00D27CDE" w14:paraId="457DDC75" w14:textId="77777777" w:rsidTr="00065945">
        <w:trPr>
          <w:gridAfter w:val="1"/>
          <w:wAfter w:w="181" w:type="dxa"/>
          <w:trHeight w:val="205"/>
        </w:trPr>
        <w:tc>
          <w:tcPr>
            <w:tcW w:w="3184" w:type="dxa"/>
            <w:gridSpan w:val="5"/>
          </w:tcPr>
          <w:p w14:paraId="2C7FC9C8" w14:textId="77777777" w:rsidR="002E5507" w:rsidRPr="00D27CDE" w:rsidRDefault="002E5507" w:rsidP="002E5507">
            <w:pPr>
              <w:jc w:val="center"/>
            </w:pPr>
          </w:p>
        </w:tc>
        <w:tc>
          <w:tcPr>
            <w:tcW w:w="2254" w:type="dxa"/>
            <w:gridSpan w:val="4"/>
          </w:tcPr>
          <w:p w14:paraId="3D6CD865" w14:textId="77777777" w:rsidR="002E5507" w:rsidRPr="00D27CDE" w:rsidRDefault="002E5507" w:rsidP="002E5507">
            <w:pPr>
              <w:jc w:val="center"/>
            </w:pPr>
          </w:p>
        </w:tc>
        <w:tc>
          <w:tcPr>
            <w:tcW w:w="2257" w:type="dxa"/>
            <w:gridSpan w:val="7"/>
            <w:tcBorders>
              <w:right w:val="single" w:sz="12" w:space="0" w:color="auto"/>
            </w:tcBorders>
          </w:tcPr>
          <w:p w14:paraId="13B67342" w14:textId="77777777" w:rsidR="002E5507" w:rsidRPr="00D27CDE" w:rsidRDefault="002E5507" w:rsidP="002E5507">
            <w:pPr>
              <w:jc w:val="center"/>
            </w:pPr>
          </w:p>
        </w:tc>
        <w:tc>
          <w:tcPr>
            <w:tcW w:w="635" w:type="dxa"/>
            <w:gridSpan w:val="3"/>
            <w:vMerge/>
            <w:tcBorders>
              <w:left w:val="single" w:sz="12" w:space="0" w:color="auto"/>
            </w:tcBorders>
            <w:vAlign w:val="center"/>
          </w:tcPr>
          <w:p w14:paraId="59707947" w14:textId="77777777" w:rsidR="002E5507" w:rsidRPr="00D27CDE" w:rsidRDefault="002E5507" w:rsidP="002E5507">
            <w:pPr>
              <w:rPr>
                <w:b/>
              </w:rPr>
            </w:pPr>
          </w:p>
        </w:tc>
        <w:tc>
          <w:tcPr>
            <w:tcW w:w="696" w:type="dxa"/>
            <w:gridSpan w:val="2"/>
            <w:vMerge/>
            <w:vAlign w:val="center"/>
          </w:tcPr>
          <w:p w14:paraId="4AE96B83" w14:textId="77777777" w:rsidR="002E5507" w:rsidRPr="00D27CDE" w:rsidRDefault="002E5507" w:rsidP="002E5507">
            <w:pPr>
              <w:rPr>
                <w:b/>
              </w:rPr>
            </w:pPr>
          </w:p>
        </w:tc>
        <w:tc>
          <w:tcPr>
            <w:tcW w:w="686" w:type="dxa"/>
            <w:gridSpan w:val="2"/>
            <w:vMerge/>
            <w:vAlign w:val="center"/>
          </w:tcPr>
          <w:p w14:paraId="77CE6ECE" w14:textId="77777777" w:rsidR="002E5507" w:rsidRPr="00D27CDE" w:rsidRDefault="002E5507" w:rsidP="002E5507">
            <w:pPr>
              <w:rPr>
                <w:b/>
              </w:rPr>
            </w:pPr>
          </w:p>
        </w:tc>
      </w:tr>
      <w:tr w:rsidR="002E5507" w:rsidRPr="00D27CDE" w14:paraId="159FE6A5" w14:textId="77777777" w:rsidTr="00065945">
        <w:trPr>
          <w:gridAfter w:val="1"/>
          <w:wAfter w:w="181" w:type="dxa"/>
        </w:trPr>
        <w:tc>
          <w:tcPr>
            <w:tcW w:w="9712" w:type="dxa"/>
            <w:gridSpan w:val="23"/>
            <w:shd w:val="clear" w:color="auto" w:fill="F7CAAC"/>
          </w:tcPr>
          <w:p w14:paraId="087F45A8" w14:textId="77777777" w:rsidR="002E5507" w:rsidRPr="00D27CDE" w:rsidRDefault="002E5507" w:rsidP="002E5507">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92759C" w:rsidRPr="004C24B9" w14:paraId="43F2CDC3" w14:textId="77777777" w:rsidTr="00065945">
        <w:trPr>
          <w:gridAfter w:val="1"/>
          <w:wAfter w:w="181" w:type="dxa"/>
          <w:trHeight w:val="567"/>
        </w:trPr>
        <w:tc>
          <w:tcPr>
            <w:tcW w:w="9712" w:type="dxa"/>
            <w:gridSpan w:val="23"/>
          </w:tcPr>
          <w:p w14:paraId="23D38E72" w14:textId="77777777" w:rsidR="0092759C" w:rsidRPr="00AF42D6" w:rsidRDefault="0092759C" w:rsidP="0092759C">
            <w:pPr>
              <w:shd w:val="clear" w:color="auto" w:fill="FFFFFF"/>
              <w:jc w:val="both"/>
            </w:pPr>
            <w:r w:rsidRPr="00FF027F">
              <w:t xml:space="preserve">OWUSU, Y. A. Y., KWARTENG, M.A., NOVÁK, P. </w:t>
            </w:r>
            <w:hyperlink r:id="rId47" w:tooltip="Show document details" w:history="1">
              <w:r w:rsidRPr="00065945">
                <w:t>Value Creation Through Social Media Marketing: A Threat to Sustainability Performance?</w:t>
              </w:r>
            </w:hyperlink>
            <w:r w:rsidRPr="00FF027F">
              <w:t xml:space="preserve"> </w:t>
            </w:r>
            <w:r>
              <w:t xml:space="preserve">In. </w:t>
            </w:r>
            <w:hyperlink r:id="rId48" w:tooltip="Show document details" w:history="1">
              <w:r w:rsidRPr="00065945">
                <w:rPr>
                  <w:i/>
                </w:rPr>
                <w:t>IFIP Advances in Information and Communication Technology</w:t>
              </w:r>
            </w:hyperlink>
            <w:r w:rsidRPr="00065945">
              <w:rPr>
                <w:i/>
              </w:rPr>
              <w:t>.</w:t>
            </w:r>
            <w:r w:rsidRPr="00FF027F">
              <w:t> </w:t>
            </w:r>
            <w:r w:rsidRPr="00065945">
              <w:t xml:space="preserve">Tiruchirappalli: Springer Science and Business Media Deutschland GmbH, 2020, </w:t>
            </w:r>
            <w:r>
              <w:t>pp</w:t>
            </w:r>
            <w:r w:rsidRPr="00065945">
              <w:t xml:space="preserve">. 475-486. ISSN 1868-4238. Dostupné z: </w:t>
            </w:r>
            <w:hyperlink r:id="rId49" w:history="1">
              <w:r w:rsidRPr="00355A3E">
                <w:rPr>
                  <w:rStyle w:val="Hypertextovodkaz"/>
                </w:rPr>
                <w:t>https://link.springer.com/chapter/10.1007/978-3-030-64861-9_42</w:t>
              </w:r>
            </w:hyperlink>
            <w:r w:rsidRPr="00AF42D6">
              <w:rPr>
                <w:rStyle w:val="Hypertextovodkaz"/>
              </w:rPr>
              <w:t xml:space="preserve"> (</w:t>
            </w:r>
            <w:proofErr w:type="gramStart"/>
            <w:r w:rsidRPr="00AF42D6">
              <w:rPr>
                <w:rStyle w:val="Hypertextovodkaz"/>
              </w:rPr>
              <w:t>20%</w:t>
            </w:r>
            <w:proofErr w:type="gramEnd"/>
            <w:r w:rsidRPr="00AF42D6">
              <w:rPr>
                <w:rStyle w:val="Hypertextovodkaz"/>
              </w:rPr>
              <w:t>)</w:t>
            </w:r>
          </w:p>
          <w:p w14:paraId="060C694F" w14:textId="77777777" w:rsidR="0092759C" w:rsidRDefault="0092759C" w:rsidP="0092759C">
            <w:pPr>
              <w:shd w:val="clear" w:color="auto" w:fill="FFFFFF"/>
              <w:jc w:val="both"/>
            </w:pPr>
            <w:r w:rsidRPr="00FF027F">
              <w:t xml:space="preserve">ODEI, M.A., NOVÁK, P. </w:t>
            </w:r>
            <w:hyperlink r:id="rId50" w:tooltip="Show document details" w:history="1">
              <w:r w:rsidRPr="00AF42D6">
                <w:t>Appraisal of the factors contributing to European small and medium enterprises innovation performance</w:t>
              </w:r>
            </w:hyperlink>
            <w:r w:rsidRPr="00AF42D6">
              <w:t>.</w:t>
            </w:r>
            <w:r w:rsidRPr="00FF027F">
              <w:t xml:space="preserve"> </w:t>
            </w:r>
            <w:r w:rsidRPr="00065945">
              <w:rPr>
                <w:i/>
              </w:rPr>
              <w:t>Problems and Perspectives in Management</w:t>
            </w:r>
            <w:r w:rsidRPr="00065945">
              <w:t xml:space="preserve">. 2020, vol. 18, iss. 2, </w:t>
            </w:r>
            <w:r>
              <w:t>pp</w:t>
            </w:r>
            <w:r w:rsidRPr="00065945">
              <w:t xml:space="preserve">. 102-113. ISSN 1727-7051. Dostupné </w:t>
            </w:r>
          </w:p>
          <w:p w14:paraId="2530B087" w14:textId="77777777" w:rsidR="0092759C" w:rsidRPr="00FF027F" w:rsidRDefault="0092759C" w:rsidP="0092759C">
            <w:pPr>
              <w:shd w:val="clear" w:color="auto" w:fill="FFFFFF"/>
            </w:pPr>
            <w:r w:rsidRPr="00065945">
              <w:t xml:space="preserve">z: </w:t>
            </w:r>
            <w:hyperlink r:id="rId51" w:history="1">
              <w:r w:rsidRPr="00355A3E">
                <w:rPr>
                  <w:rStyle w:val="Hypertextovodkaz"/>
                </w:rPr>
                <w:t>https://businessperspectives.org/problems-and-perspectives-in-management/issue-350/appraisal-of-the-factors-contributing-to-european-small-and-medium-enterprises-innovation-performance</w:t>
              </w:r>
            </w:hyperlink>
            <w:r w:rsidRPr="00065945">
              <w:t>.</w:t>
            </w:r>
            <w:r>
              <w:t xml:space="preserve"> (</w:t>
            </w:r>
            <w:proofErr w:type="gramStart"/>
            <w:r>
              <w:t>30%</w:t>
            </w:r>
            <w:proofErr w:type="gramEnd"/>
            <w:r>
              <w:t>)</w:t>
            </w:r>
          </w:p>
          <w:p w14:paraId="57F0E0B1" w14:textId="77777777" w:rsidR="0092759C" w:rsidRPr="00FF027F" w:rsidRDefault="0092759C" w:rsidP="0092759C">
            <w:pPr>
              <w:keepNext/>
              <w:keepLines/>
              <w:jc w:val="both"/>
              <w:outlineLvl w:val="4"/>
              <w:rPr>
                <w:caps/>
              </w:rPr>
            </w:pPr>
            <w:r w:rsidRPr="00FF027F">
              <w:rPr>
                <w:caps/>
              </w:rPr>
              <w:t xml:space="preserve">Novák, P., Hrušecká, D., Macurová, L. </w:t>
            </w:r>
            <w:r w:rsidRPr="00FF027F">
              <w:t xml:space="preserve">Perception of Cost Behaviour in Industrial Firms with Emphasis on Logistics and its Costs. </w:t>
            </w:r>
            <w:r w:rsidRPr="00FF027F">
              <w:rPr>
                <w:i/>
              </w:rPr>
              <w:t>FME Transactions</w:t>
            </w:r>
            <w:r w:rsidRPr="00FF027F">
              <w:t xml:space="preserve">, 2018. 46(4), pp. 658-667. ISSN </w:t>
            </w:r>
            <w:proofErr w:type="gramStart"/>
            <w:r w:rsidRPr="00FF027F">
              <w:t>2406-128X</w:t>
            </w:r>
            <w:proofErr w:type="gramEnd"/>
            <w:r w:rsidRPr="00FF027F">
              <w:t xml:space="preserve"> (60%)</w:t>
            </w:r>
          </w:p>
          <w:p w14:paraId="4EE8C23D" w14:textId="77777777" w:rsidR="0092759C" w:rsidRPr="00FF027F" w:rsidRDefault="0092759C" w:rsidP="0092759C">
            <w:pPr>
              <w:jc w:val="both"/>
              <w:rPr>
                <w:caps/>
              </w:rPr>
            </w:pPr>
            <w:r w:rsidRPr="00FF027F">
              <w:rPr>
                <w:caps/>
              </w:rPr>
              <w:t xml:space="preserve">Popesko, B., Novák, P., Dvorský, J., PAPADAKI, Š. </w:t>
            </w:r>
            <w:r w:rsidRPr="00FF027F">
              <w:t>The Maturity of a Budgeting System and its Influence on Corporate Performance.</w:t>
            </w:r>
            <w:r w:rsidRPr="00FF027F">
              <w:rPr>
                <w:bCs/>
              </w:rPr>
              <w:t xml:space="preserve"> </w:t>
            </w:r>
            <w:r w:rsidRPr="00FF027F">
              <w:rPr>
                <w:i/>
              </w:rPr>
              <w:t xml:space="preserve">Acta Polytechnica Hungarica, </w:t>
            </w:r>
            <w:r w:rsidRPr="00FF027F">
              <w:t>2017, Vol. 14, No. 7, pp 91-104. ISSN 1785-860 (</w:t>
            </w:r>
            <w:proofErr w:type="gramStart"/>
            <w:r w:rsidRPr="00FF027F">
              <w:t>20%</w:t>
            </w:r>
            <w:proofErr w:type="gramEnd"/>
            <w:r w:rsidRPr="00FF027F">
              <w:t>).</w:t>
            </w:r>
          </w:p>
          <w:p w14:paraId="52707321" w14:textId="77777777" w:rsidR="0092759C" w:rsidRPr="00FF027F" w:rsidRDefault="0092759C" w:rsidP="0092759C">
            <w:pPr>
              <w:keepNext/>
              <w:keepLines/>
              <w:jc w:val="both"/>
              <w:outlineLvl w:val="4"/>
              <w:rPr>
                <w:caps/>
              </w:rPr>
            </w:pPr>
            <w:r w:rsidRPr="00FF027F">
              <w:rPr>
                <w:caps/>
              </w:rPr>
              <w:t xml:space="preserve">Papadaki, Š., Novák, P., Dvorský, J. </w:t>
            </w:r>
            <w:r w:rsidRPr="00FF027F">
              <w:t xml:space="preserve">Attitude of University Students to Entrepreneurship. </w:t>
            </w:r>
            <w:r w:rsidRPr="00FF027F">
              <w:rPr>
                <w:i/>
              </w:rPr>
              <w:t xml:space="preserve">Economic Annals-XXI. </w:t>
            </w:r>
            <w:r w:rsidRPr="00FF027F">
              <w:t xml:space="preserve">2017, Vol. 166, 7-8, pp 100-104. ISSN 1728-6239. </w:t>
            </w:r>
            <w:hyperlink r:id="rId52" w:history="1">
              <w:r w:rsidRPr="00FF027F">
                <w:rPr>
                  <w:rFonts w:eastAsiaTheme="majorEastAsia"/>
                </w:rPr>
                <w:t>https://doi.org/10.21003/ea.V166-20</w:t>
              </w:r>
            </w:hyperlink>
            <w:r w:rsidRPr="00FF027F">
              <w:rPr>
                <w:rFonts w:eastAsiaTheme="majorEastAsia"/>
              </w:rPr>
              <w:t xml:space="preserve"> (</w:t>
            </w:r>
            <w:proofErr w:type="gramStart"/>
            <w:r w:rsidRPr="00FF027F">
              <w:rPr>
                <w:rFonts w:eastAsiaTheme="majorEastAsia"/>
              </w:rPr>
              <w:t>35%</w:t>
            </w:r>
            <w:proofErr w:type="gramEnd"/>
            <w:r w:rsidRPr="00FF027F">
              <w:rPr>
                <w:rFonts w:eastAsiaTheme="majorEastAsia"/>
              </w:rPr>
              <w:t>).</w:t>
            </w:r>
            <w:r w:rsidRPr="00FF027F">
              <w:rPr>
                <w:i/>
              </w:rPr>
              <w:t xml:space="preserve"> </w:t>
            </w:r>
          </w:p>
          <w:p w14:paraId="3EFD9214" w14:textId="77777777" w:rsidR="0092759C" w:rsidRPr="00D27CDE" w:rsidRDefault="0092759C" w:rsidP="0092759C">
            <w:pPr>
              <w:jc w:val="both"/>
              <w:rPr>
                <w:lang w:val="en-US"/>
              </w:rPr>
            </w:pPr>
            <w:r w:rsidRPr="00D27CDE">
              <w:rPr>
                <w:i/>
              </w:rPr>
              <w:t>Přehled projektové činnosti:</w:t>
            </w:r>
          </w:p>
          <w:p w14:paraId="20D9E1FC" w14:textId="77777777" w:rsidR="0092759C" w:rsidRPr="00D27CDE" w:rsidRDefault="0092759C" w:rsidP="0092759C">
            <w:pPr>
              <w:jc w:val="both"/>
            </w:pPr>
            <w:r w:rsidRPr="00D27CDE">
              <w:t>Ministerstvo zdravotnictví ČR NT 12235 Aplikace moderních kalkulačních metod pro účely optimalizace nákladů ve zdravotnictví 2011-2013 (člen řešitelského týmu).</w:t>
            </w:r>
          </w:p>
          <w:p w14:paraId="61BF366B" w14:textId="77777777" w:rsidR="0092759C" w:rsidRPr="00D27CDE" w:rsidRDefault="0092759C" w:rsidP="0092759C">
            <w:pPr>
              <w:jc w:val="both"/>
            </w:pPr>
            <w:r w:rsidRPr="00D27CDE">
              <w:t xml:space="preserve">GAČR </w:t>
            </w:r>
            <w:proofErr w:type="gramStart"/>
            <w:r w:rsidRPr="00D27CDE">
              <w:t>14-21654P</w:t>
            </w:r>
            <w:proofErr w:type="gramEnd"/>
            <w:r w:rsidRPr="00D27CDE">
              <w:t xml:space="preserve"> Variabilita skupin nákladů a její promítnutí v kalkulačním systému ve výrobních firmách 2014-2016 (hlavní řešitel).</w:t>
            </w:r>
          </w:p>
          <w:p w14:paraId="7F9797B6" w14:textId="77777777" w:rsidR="0092759C" w:rsidRPr="00D27CDE" w:rsidRDefault="0092759C" w:rsidP="0092759C">
            <w:pPr>
              <w:jc w:val="both"/>
            </w:pPr>
            <w:r w:rsidRPr="00D27CDE">
              <w:t xml:space="preserve">ERASMUS+ KA2 2016-1-CZ01-KA203-023873 Pilot project: Entrepeneurship education for University students 2016-2018 (člen řešitelského týmu). </w:t>
            </w:r>
          </w:p>
          <w:p w14:paraId="75A41015" w14:textId="77777777" w:rsidR="0092759C" w:rsidRDefault="0092759C" w:rsidP="0092759C">
            <w:pPr>
              <w:jc w:val="both"/>
            </w:pPr>
            <w:r w:rsidRPr="00D27CDE">
              <w:t xml:space="preserve">GAČR </w:t>
            </w:r>
            <w:proofErr w:type="gramStart"/>
            <w:r w:rsidRPr="00D27CDE">
              <w:t>17-13518S</w:t>
            </w:r>
            <w:proofErr w:type="gramEnd"/>
            <w:r w:rsidRPr="00D27CDE">
              <w:t xml:space="preserve"> Determinanty struktury systémů rozpočetnictví a měření výkonnosti a jejich vliv na chování a výkonnost organizace 2017-2019 (člen řešitelského týmu).</w:t>
            </w:r>
          </w:p>
          <w:p w14:paraId="68313CB5" w14:textId="3209F648" w:rsidR="0092759C" w:rsidRPr="00FF027F" w:rsidRDefault="0092759C" w:rsidP="0092759C">
            <w:pPr>
              <w:jc w:val="both"/>
            </w:pPr>
            <w:r>
              <w:t xml:space="preserve">ERASMUS+ Support of student entrepreneurial spirit development, </w:t>
            </w:r>
            <w:proofErr w:type="gramStart"/>
            <w:r>
              <w:t>2020 – 2023</w:t>
            </w:r>
            <w:proofErr w:type="gramEnd"/>
            <w:r>
              <w:t xml:space="preserve"> (člen řešitelského týmu).</w:t>
            </w:r>
          </w:p>
        </w:tc>
      </w:tr>
      <w:tr w:rsidR="0092759C" w:rsidRPr="00D27CDE" w14:paraId="43B5FF4D" w14:textId="77777777" w:rsidTr="00065945">
        <w:trPr>
          <w:gridAfter w:val="1"/>
          <w:wAfter w:w="181" w:type="dxa"/>
          <w:trHeight w:val="218"/>
        </w:trPr>
        <w:tc>
          <w:tcPr>
            <w:tcW w:w="9712" w:type="dxa"/>
            <w:gridSpan w:val="23"/>
            <w:shd w:val="clear" w:color="auto" w:fill="F7CAAC"/>
          </w:tcPr>
          <w:p w14:paraId="54CC7BCB" w14:textId="77777777" w:rsidR="0092759C" w:rsidRPr="00D27CDE" w:rsidRDefault="0092759C" w:rsidP="0092759C">
            <w:pPr>
              <w:rPr>
                <w:b/>
              </w:rPr>
            </w:pPr>
            <w:r w:rsidRPr="00D27CDE">
              <w:rPr>
                <w:b/>
              </w:rPr>
              <w:t>Působení v zahraničí</w:t>
            </w:r>
          </w:p>
        </w:tc>
      </w:tr>
      <w:tr w:rsidR="0092759C" w:rsidRPr="00D27CDE" w14:paraId="58837B03" w14:textId="77777777" w:rsidTr="00065945">
        <w:trPr>
          <w:gridAfter w:val="1"/>
          <w:wAfter w:w="181" w:type="dxa"/>
          <w:trHeight w:val="141"/>
        </w:trPr>
        <w:tc>
          <w:tcPr>
            <w:tcW w:w="9712" w:type="dxa"/>
            <w:gridSpan w:val="23"/>
          </w:tcPr>
          <w:p w14:paraId="380FFDAC" w14:textId="77777777" w:rsidR="0092759C" w:rsidRPr="00D27CDE" w:rsidRDefault="0092759C" w:rsidP="0092759C"/>
        </w:tc>
      </w:tr>
      <w:tr w:rsidR="0092759C" w:rsidRPr="00D27CDE" w14:paraId="4D191FB7" w14:textId="77777777" w:rsidTr="00065945">
        <w:trPr>
          <w:gridAfter w:val="1"/>
          <w:wAfter w:w="181" w:type="dxa"/>
          <w:cantSplit/>
          <w:trHeight w:val="70"/>
        </w:trPr>
        <w:tc>
          <w:tcPr>
            <w:tcW w:w="2561" w:type="dxa"/>
            <w:gridSpan w:val="4"/>
            <w:shd w:val="clear" w:color="auto" w:fill="F7CAAC"/>
          </w:tcPr>
          <w:p w14:paraId="4712FF86" w14:textId="77777777" w:rsidR="0092759C" w:rsidRPr="00D27CDE" w:rsidRDefault="0092759C" w:rsidP="0092759C">
            <w:pPr>
              <w:jc w:val="both"/>
              <w:rPr>
                <w:b/>
              </w:rPr>
            </w:pPr>
            <w:r w:rsidRPr="00D27CDE">
              <w:rPr>
                <w:b/>
              </w:rPr>
              <w:t xml:space="preserve">Podpis </w:t>
            </w:r>
          </w:p>
        </w:tc>
        <w:tc>
          <w:tcPr>
            <w:tcW w:w="4345" w:type="dxa"/>
            <w:gridSpan w:val="9"/>
          </w:tcPr>
          <w:p w14:paraId="3EE1A4ED" w14:textId="77777777" w:rsidR="0092759C" w:rsidRPr="00D27CDE" w:rsidRDefault="0092759C" w:rsidP="0092759C">
            <w:pPr>
              <w:jc w:val="both"/>
            </w:pPr>
          </w:p>
        </w:tc>
        <w:tc>
          <w:tcPr>
            <w:tcW w:w="789" w:type="dxa"/>
            <w:gridSpan w:val="3"/>
            <w:shd w:val="clear" w:color="auto" w:fill="F7CAAC"/>
          </w:tcPr>
          <w:p w14:paraId="7180EB7D" w14:textId="77777777" w:rsidR="0092759C" w:rsidRPr="00D27CDE" w:rsidRDefault="0092759C" w:rsidP="0092759C">
            <w:pPr>
              <w:jc w:val="both"/>
            </w:pPr>
            <w:r w:rsidRPr="00D27CDE">
              <w:rPr>
                <w:b/>
              </w:rPr>
              <w:t>datum</w:t>
            </w:r>
          </w:p>
        </w:tc>
        <w:tc>
          <w:tcPr>
            <w:tcW w:w="2017" w:type="dxa"/>
            <w:gridSpan w:val="7"/>
          </w:tcPr>
          <w:p w14:paraId="79D720FA" w14:textId="77777777" w:rsidR="0092759C" w:rsidRPr="00D27CDE" w:rsidRDefault="0092759C" w:rsidP="0092759C">
            <w:pPr>
              <w:jc w:val="both"/>
            </w:pPr>
          </w:p>
        </w:tc>
      </w:tr>
      <w:tr w:rsidR="0092759C" w:rsidRPr="00BA53AC" w14:paraId="22016B9B" w14:textId="77777777" w:rsidTr="00065945">
        <w:trPr>
          <w:gridBefore w:val="1"/>
          <w:wBefore w:w="34" w:type="dxa"/>
        </w:trPr>
        <w:tc>
          <w:tcPr>
            <w:tcW w:w="9859" w:type="dxa"/>
            <w:gridSpan w:val="23"/>
            <w:tcBorders>
              <w:bottom w:val="double" w:sz="4" w:space="0" w:color="auto"/>
            </w:tcBorders>
            <w:shd w:val="clear" w:color="auto" w:fill="BDD6EE"/>
          </w:tcPr>
          <w:p w14:paraId="20742022" w14:textId="77777777" w:rsidR="0092759C" w:rsidRPr="00BA53AC" w:rsidRDefault="0092759C" w:rsidP="0092759C">
            <w:pPr>
              <w:jc w:val="both"/>
              <w:rPr>
                <w:b/>
                <w:sz w:val="28"/>
              </w:rPr>
            </w:pPr>
            <w:r w:rsidRPr="00BA53AC">
              <w:rPr>
                <w:b/>
                <w:sz w:val="28"/>
              </w:rPr>
              <w:lastRenderedPageBreak/>
              <w:t>C-I – Personální zabezpečení</w:t>
            </w:r>
          </w:p>
        </w:tc>
      </w:tr>
      <w:tr w:rsidR="0092759C" w:rsidRPr="00BA53AC" w14:paraId="62490621" w14:textId="77777777" w:rsidTr="00065945">
        <w:trPr>
          <w:gridBefore w:val="1"/>
          <w:wBefore w:w="34" w:type="dxa"/>
        </w:trPr>
        <w:tc>
          <w:tcPr>
            <w:tcW w:w="2518" w:type="dxa"/>
            <w:gridSpan w:val="2"/>
            <w:tcBorders>
              <w:top w:val="double" w:sz="4" w:space="0" w:color="auto"/>
            </w:tcBorders>
            <w:shd w:val="clear" w:color="auto" w:fill="F7CAAC"/>
          </w:tcPr>
          <w:p w14:paraId="2B89D614" w14:textId="77777777" w:rsidR="0092759C" w:rsidRPr="00BA53AC" w:rsidRDefault="0092759C" w:rsidP="0092759C">
            <w:pPr>
              <w:jc w:val="both"/>
              <w:rPr>
                <w:b/>
              </w:rPr>
            </w:pPr>
            <w:r w:rsidRPr="00BA53AC">
              <w:rPr>
                <w:b/>
              </w:rPr>
              <w:t>Vysoká škola</w:t>
            </w:r>
          </w:p>
        </w:tc>
        <w:tc>
          <w:tcPr>
            <w:tcW w:w="7341" w:type="dxa"/>
            <w:gridSpan w:val="21"/>
          </w:tcPr>
          <w:p w14:paraId="61E67CA7" w14:textId="77777777" w:rsidR="0092759C" w:rsidRPr="00BA53AC" w:rsidRDefault="0092759C" w:rsidP="0092759C">
            <w:pPr>
              <w:jc w:val="both"/>
            </w:pPr>
            <w:r w:rsidRPr="00BA53AC">
              <w:t>Univerzita Tomáše Bati ve Zlíně</w:t>
            </w:r>
          </w:p>
        </w:tc>
      </w:tr>
      <w:tr w:rsidR="0092759C" w:rsidRPr="00BA53AC" w14:paraId="29788F7D" w14:textId="77777777" w:rsidTr="00065945">
        <w:trPr>
          <w:gridBefore w:val="1"/>
          <w:wBefore w:w="34" w:type="dxa"/>
        </w:trPr>
        <w:tc>
          <w:tcPr>
            <w:tcW w:w="2518" w:type="dxa"/>
            <w:gridSpan w:val="2"/>
            <w:shd w:val="clear" w:color="auto" w:fill="F7CAAC"/>
          </w:tcPr>
          <w:p w14:paraId="267D1CAC" w14:textId="77777777" w:rsidR="0092759C" w:rsidRPr="00BA53AC" w:rsidRDefault="0092759C" w:rsidP="0092759C">
            <w:pPr>
              <w:jc w:val="both"/>
              <w:rPr>
                <w:b/>
              </w:rPr>
            </w:pPr>
            <w:r w:rsidRPr="00BA53AC">
              <w:rPr>
                <w:b/>
              </w:rPr>
              <w:t>Součást vysoké školy</w:t>
            </w:r>
          </w:p>
        </w:tc>
        <w:tc>
          <w:tcPr>
            <w:tcW w:w="7341" w:type="dxa"/>
            <w:gridSpan w:val="21"/>
          </w:tcPr>
          <w:p w14:paraId="28C1AF8D" w14:textId="77777777" w:rsidR="0092759C" w:rsidRPr="00BA53AC" w:rsidRDefault="0092759C" w:rsidP="0092759C">
            <w:pPr>
              <w:jc w:val="both"/>
            </w:pPr>
            <w:r>
              <w:t>Fakulta managementu a ekonomiky</w:t>
            </w:r>
          </w:p>
        </w:tc>
      </w:tr>
      <w:tr w:rsidR="0092759C" w:rsidRPr="00BA53AC" w14:paraId="6A5E75C3" w14:textId="77777777" w:rsidTr="00065945">
        <w:trPr>
          <w:gridBefore w:val="1"/>
          <w:wBefore w:w="34" w:type="dxa"/>
        </w:trPr>
        <w:tc>
          <w:tcPr>
            <w:tcW w:w="2518" w:type="dxa"/>
            <w:gridSpan w:val="2"/>
            <w:shd w:val="clear" w:color="auto" w:fill="F7CAAC"/>
          </w:tcPr>
          <w:p w14:paraId="11256B08" w14:textId="77777777" w:rsidR="0092759C" w:rsidRPr="00BA53AC" w:rsidRDefault="0092759C" w:rsidP="0092759C">
            <w:pPr>
              <w:jc w:val="both"/>
              <w:rPr>
                <w:b/>
              </w:rPr>
            </w:pPr>
            <w:r w:rsidRPr="00BA53AC">
              <w:rPr>
                <w:b/>
              </w:rPr>
              <w:t>Název studijního programu</w:t>
            </w:r>
          </w:p>
        </w:tc>
        <w:tc>
          <w:tcPr>
            <w:tcW w:w="7341" w:type="dxa"/>
            <w:gridSpan w:val="21"/>
          </w:tcPr>
          <w:p w14:paraId="6387C35B" w14:textId="3AF60BD6" w:rsidR="0092759C" w:rsidRPr="0075277E" w:rsidRDefault="0092759C" w:rsidP="0092759C">
            <w:pPr>
              <w:rPr>
                <w:sz w:val="22"/>
                <w:szCs w:val="22"/>
              </w:rPr>
            </w:pPr>
            <w:r>
              <w:t>Tourism Economics and Hospitality Management</w:t>
            </w:r>
          </w:p>
        </w:tc>
      </w:tr>
      <w:tr w:rsidR="0092759C" w:rsidRPr="00BA53AC" w14:paraId="5D2EAAA5" w14:textId="77777777" w:rsidTr="00065945">
        <w:trPr>
          <w:gridBefore w:val="1"/>
          <w:wBefore w:w="34" w:type="dxa"/>
        </w:trPr>
        <w:tc>
          <w:tcPr>
            <w:tcW w:w="2518" w:type="dxa"/>
            <w:gridSpan w:val="2"/>
            <w:shd w:val="clear" w:color="auto" w:fill="F7CAAC"/>
          </w:tcPr>
          <w:p w14:paraId="44D8B5C5" w14:textId="77777777" w:rsidR="0092759C" w:rsidRPr="00BA53AC" w:rsidRDefault="0092759C" w:rsidP="0092759C">
            <w:pPr>
              <w:jc w:val="both"/>
              <w:rPr>
                <w:b/>
              </w:rPr>
            </w:pPr>
            <w:r w:rsidRPr="00BA53AC">
              <w:rPr>
                <w:b/>
              </w:rPr>
              <w:t>Jméno a příjmení</w:t>
            </w:r>
          </w:p>
        </w:tc>
        <w:tc>
          <w:tcPr>
            <w:tcW w:w="4535" w:type="dxa"/>
            <w:gridSpan w:val="11"/>
          </w:tcPr>
          <w:p w14:paraId="48C2310A" w14:textId="77777777" w:rsidR="0092759C" w:rsidRPr="00BA53AC" w:rsidRDefault="0092759C" w:rsidP="0092759C">
            <w:pPr>
              <w:jc w:val="both"/>
            </w:pPr>
            <w:bookmarkStart w:id="288" w:name="Orsavová"/>
            <w:bookmarkEnd w:id="288"/>
            <w:r w:rsidRPr="00BA53AC">
              <w:t>Jana ORSAVOVÁ</w:t>
            </w:r>
          </w:p>
        </w:tc>
        <w:tc>
          <w:tcPr>
            <w:tcW w:w="709" w:type="dxa"/>
            <w:gridSpan w:val="3"/>
            <w:shd w:val="clear" w:color="auto" w:fill="F7CAAC"/>
          </w:tcPr>
          <w:p w14:paraId="5CE02ABE" w14:textId="77777777" w:rsidR="0092759C" w:rsidRPr="00BA53AC" w:rsidRDefault="0092759C" w:rsidP="0092759C">
            <w:pPr>
              <w:jc w:val="both"/>
              <w:rPr>
                <w:b/>
              </w:rPr>
            </w:pPr>
            <w:r w:rsidRPr="00BA53AC">
              <w:rPr>
                <w:b/>
              </w:rPr>
              <w:t>Tituly</w:t>
            </w:r>
          </w:p>
        </w:tc>
        <w:tc>
          <w:tcPr>
            <w:tcW w:w="2097" w:type="dxa"/>
            <w:gridSpan w:val="7"/>
          </w:tcPr>
          <w:p w14:paraId="1ED49A42" w14:textId="77777777" w:rsidR="0092759C" w:rsidRPr="00BA53AC" w:rsidRDefault="0092759C" w:rsidP="0092759C">
            <w:pPr>
              <w:jc w:val="both"/>
            </w:pPr>
            <w:r w:rsidRPr="00BA53AC">
              <w:t>Mgr.</w:t>
            </w:r>
            <w:r>
              <w:t>, Ph.D.</w:t>
            </w:r>
          </w:p>
        </w:tc>
      </w:tr>
      <w:tr w:rsidR="0092759C" w:rsidRPr="00BA53AC" w14:paraId="286F8FA5" w14:textId="77777777" w:rsidTr="00065945">
        <w:trPr>
          <w:gridBefore w:val="1"/>
          <w:wBefore w:w="34" w:type="dxa"/>
        </w:trPr>
        <w:tc>
          <w:tcPr>
            <w:tcW w:w="2518" w:type="dxa"/>
            <w:gridSpan w:val="2"/>
            <w:shd w:val="clear" w:color="auto" w:fill="F7CAAC"/>
          </w:tcPr>
          <w:p w14:paraId="62555F85" w14:textId="77777777" w:rsidR="0092759C" w:rsidRPr="00BA53AC" w:rsidRDefault="0092759C" w:rsidP="0092759C">
            <w:pPr>
              <w:jc w:val="both"/>
              <w:rPr>
                <w:b/>
              </w:rPr>
            </w:pPr>
            <w:r w:rsidRPr="00BA53AC">
              <w:rPr>
                <w:b/>
              </w:rPr>
              <w:t>Rok narození</w:t>
            </w:r>
          </w:p>
        </w:tc>
        <w:tc>
          <w:tcPr>
            <w:tcW w:w="829" w:type="dxa"/>
            <w:gridSpan w:val="3"/>
          </w:tcPr>
          <w:p w14:paraId="003E5A85" w14:textId="77777777" w:rsidR="0092759C" w:rsidRPr="00BA53AC" w:rsidRDefault="0092759C" w:rsidP="0092759C">
            <w:pPr>
              <w:jc w:val="both"/>
            </w:pPr>
            <w:r w:rsidRPr="00BA53AC">
              <w:t>1982</w:t>
            </w:r>
          </w:p>
        </w:tc>
        <w:tc>
          <w:tcPr>
            <w:tcW w:w="1720" w:type="dxa"/>
            <w:gridSpan w:val="2"/>
            <w:shd w:val="clear" w:color="auto" w:fill="F7CAAC"/>
          </w:tcPr>
          <w:p w14:paraId="732354B0" w14:textId="77777777" w:rsidR="0092759C" w:rsidRPr="00BA53AC" w:rsidRDefault="0092759C" w:rsidP="0092759C">
            <w:pPr>
              <w:jc w:val="both"/>
              <w:rPr>
                <w:b/>
              </w:rPr>
            </w:pPr>
            <w:r w:rsidRPr="00BA53AC">
              <w:rPr>
                <w:b/>
              </w:rPr>
              <w:t>typ vztahu k VŠ</w:t>
            </w:r>
          </w:p>
        </w:tc>
        <w:tc>
          <w:tcPr>
            <w:tcW w:w="992" w:type="dxa"/>
            <w:gridSpan w:val="4"/>
          </w:tcPr>
          <w:p w14:paraId="2D74E2DE" w14:textId="77777777" w:rsidR="0092759C" w:rsidRPr="00BA53AC" w:rsidRDefault="0092759C" w:rsidP="0092759C">
            <w:pPr>
              <w:jc w:val="both"/>
            </w:pPr>
            <w:r>
              <w:t>pp</w:t>
            </w:r>
          </w:p>
        </w:tc>
        <w:tc>
          <w:tcPr>
            <w:tcW w:w="994" w:type="dxa"/>
            <w:gridSpan w:val="2"/>
            <w:shd w:val="clear" w:color="auto" w:fill="F7CAAC"/>
          </w:tcPr>
          <w:p w14:paraId="78303B55" w14:textId="77777777" w:rsidR="0092759C" w:rsidRPr="00BA53AC" w:rsidRDefault="0092759C" w:rsidP="0092759C">
            <w:pPr>
              <w:jc w:val="both"/>
              <w:rPr>
                <w:b/>
              </w:rPr>
            </w:pPr>
            <w:r w:rsidRPr="00BA53AC">
              <w:rPr>
                <w:b/>
              </w:rPr>
              <w:t>rozsah</w:t>
            </w:r>
          </w:p>
        </w:tc>
        <w:tc>
          <w:tcPr>
            <w:tcW w:w="709" w:type="dxa"/>
            <w:gridSpan w:val="3"/>
          </w:tcPr>
          <w:p w14:paraId="6D61202A" w14:textId="77777777" w:rsidR="0092759C" w:rsidRPr="00BA53AC" w:rsidRDefault="0092759C" w:rsidP="0092759C">
            <w:pPr>
              <w:jc w:val="both"/>
            </w:pPr>
            <w:r w:rsidRPr="00BA53AC">
              <w:t>40</w:t>
            </w:r>
          </w:p>
        </w:tc>
        <w:tc>
          <w:tcPr>
            <w:tcW w:w="710" w:type="dxa"/>
            <w:gridSpan w:val="3"/>
            <w:shd w:val="clear" w:color="auto" w:fill="F7CAAC"/>
          </w:tcPr>
          <w:p w14:paraId="421BE7DD" w14:textId="77777777" w:rsidR="0092759C" w:rsidRPr="00BA53AC" w:rsidRDefault="0092759C" w:rsidP="0092759C">
            <w:pPr>
              <w:jc w:val="both"/>
              <w:rPr>
                <w:b/>
              </w:rPr>
            </w:pPr>
            <w:r w:rsidRPr="00BA53AC">
              <w:rPr>
                <w:b/>
              </w:rPr>
              <w:t>do kdy</w:t>
            </w:r>
          </w:p>
        </w:tc>
        <w:tc>
          <w:tcPr>
            <w:tcW w:w="1387" w:type="dxa"/>
            <w:gridSpan w:val="4"/>
          </w:tcPr>
          <w:p w14:paraId="439AE5D2" w14:textId="77777777" w:rsidR="0092759C" w:rsidRPr="00BA53AC" w:rsidRDefault="0092759C" w:rsidP="0092759C">
            <w:pPr>
              <w:jc w:val="both"/>
            </w:pPr>
            <w:r>
              <w:t>N</w:t>
            </w:r>
          </w:p>
        </w:tc>
      </w:tr>
      <w:tr w:rsidR="0092759C" w:rsidRPr="00BA53AC" w14:paraId="6546EC45" w14:textId="77777777" w:rsidTr="00065945">
        <w:trPr>
          <w:gridBefore w:val="1"/>
          <w:wBefore w:w="34" w:type="dxa"/>
        </w:trPr>
        <w:tc>
          <w:tcPr>
            <w:tcW w:w="5067" w:type="dxa"/>
            <w:gridSpan w:val="7"/>
            <w:shd w:val="clear" w:color="auto" w:fill="F7CAAC"/>
          </w:tcPr>
          <w:p w14:paraId="5AE66510" w14:textId="77777777" w:rsidR="0092759C" w:rsidRPr="00BA53AC" w:rsidRDefault="0092759C" w:rsidP="0092759C">
            <w:pPr>
              <w:jc w:val="both"/>
              <w:rPr>
                <w:b/>
              </w:rPr>
            </w:pPr>
            <w:r w:rsidRPr="00BA53AC">
              <w:rPr>
                <w:b/>
              </w:rPr>
              <w:t>Typ vztahu na součásti VŠ, která uskutečňuje st. program</w:t>
            </w:r>
          </w:p>
        </w:tc>
        <w:tc>
          <w:tcPr>
            <w:tcW w:w="992" w:type="dxa"/>
            <w:gridSpan w:val="4"/>
          </w:tcPr>
          <w:p w14:paraId="53BFF286" w14:textId="77777777" w:rsidR="0092759C" w:rsidRPr="00BA53AC" w:rsidRDefault="0092759C" w:rsidP="0092759C">
            <w:pPr>
              <w:jc w:val="both"/>
            </w:pPr>
          </w:p>
        </w:tc>
        <w:tc>
          <w:tcPr>
            <w:tcW w:w="994" w:type="dxa"/>
            <w:gridSpan w:val="2"/>
            <w:shd w:val="clear" w:color="auto" w:fill="F7CAAC"/>
          </w:tcPr>
          <w:p w14:paraId="05C7E51C" w14:textId="77777777" w:rsidR="0092759C" w:rsidRPr="00BA53AC" w:rsidRDefault="0092759C" w:rsidP="0092759C">
            <w:pPr>
              <w:jc w:val="both"/>
              <w:rPr>
                <w:b/>
              </w:rPr>
            </w:pPr>
            <w:r w:rsidRPr="00BA53AC">
              <w:rPr>
                <w:b/>
              </w:rPr>
              <w:t>rozsah</w:t>
            </w:r>
          </w:p>
        </w:tc>
        <w:tc>
          <w:tcPr>
            <w:tcW w:w="709" w:type="dxa"/>
            <w:gridSpan w:val="3"/>
          </w:tcPr>
          <w:p w14:paraId="60AD2243" w14:textId="77777777" w:rsidR="0092759C" w:rsidRPr="00BA53AC" w:rsidRDefault="0092759C" w:rsidP="0092759C">
            <w:pPr>
              <w:jc w:val="both"/>
            </w:pPr>
          </w:p>
        </w:tc>
        <w:tc>
          <w:tcPr>
            <w:tcW w:w="710" w:type="dxa"/>
            <w:gridSpan w:val="3"/>
            <w:shd w:val="clear" w:color="auto" w:fill="F7CAAC"/>
          </w:tcPr>
          <w:p w14:paraId="6D083BEE" w14:textId="77777777" w:rsidR="0092759C" w:rsidRPr="00BA53AC" w:rsidRDefault="0092759C" w:rsidP="0092759C">
            <w:pPr>
              <w:jc w:val="both"/>
              <w:rPr>
                <w:b/>
              </w:rPr>
            </w:pPr>
            <w:r w:rsidRPr="00BA53AC">
              <w:rPr>
                <w:b/>
              </w:rPr>
              <w:t>do kdy</w:t>
            </w:r>
          </w:p>
        </w:tc>
        <w:tc>
          <w:tcPr>
            <w:tcW w:w="1387" w:type="dxa"/>
            <w:gridSpan w:val="4"/>
          </w:tcPr>
          <w:p w14:paraId="6FF00043" w14:textId="77777777" w:rsidR="0092759C" w:rsidRPr="00BA53AC" w:rsidRDefault="0092759C" w:rsidP="0092759C">
            <w:pPr>
              <w:jc w:val="both"/>
            </w:pPr>
          </w:p>
        </w:tc>
      </w:tr>
      <w:tr w:rsidR="0092759C" w:rsidRPr="00BA53AC" w14:paraId="10F0060D" w14:textId="77777777" w:rsidTr="00065945">
        <w:trPr>
          <w:gridBefore w:val="1"/>
          <w:wBefore w:w="34" w:type="dxa"/>
        </w:trPr>
        <w:tc>
          <w:tcPr>
            <w:tcW w:w="6059" w:type="dxa"/>
            <w:gridSpan w:val="11"/>
            <w:shd w:val="clear" w:color="auto" w:fill="F7CAAC"/>
          </w:tcPr>
          <w:p w14:paraId="6CE2FC7D" w14:textId="77777777" w:rsidR="0092759C" w:rsidRPr="00BA53AC" w:rsidRDefault="0092759C" w:rsidP="0092759C">
            <w:pPr>
              <w:jc w:val="both"/>
            </w:pPr>
            <w:r w:rsidRPr="00BA53AC">
              <w:rPr>
                <w:b/>
              </w:rPr>
              <w:t>Další současná působení jako akademický pracovník na jiných VŠ</w:t>
            </w:r>
          </w:p>
        </w:tc>
        <w:tc>
          <w:tcPr>
            <w:tcW w:w="1703" w:type="dxa"/>
            <w:gridSpan w:val="5"/>
            <w:shd w:val="clear" w:color="auto" w:fill="F7CAAC"/>
          </w:tcPr>
          <w:p w14:paraId="5AFD370D" w14:textId="77777777" w:rsidR="0092759C" w:rsidRPr="00BA53AC" w:rsidRDefault="0092759C" w:rsidP="0092759C">
            <w:pPr>
              <w:jc w:val="both"/>
              <w:rPr>
                <w:b/>
              </w:rPr>
            </w:pPr>
            <w:r w:rsidRPr="00BA53AC">
              <w:rPr>
                <w:b/>
              </w:rPr>
              <w:t>typ prac. vztahu</w:t>
            </w:r>
          </w:p>
        </w:tc>
        <w:tc>
          <w:tcPr>
            <w:tcW w:w="2097" w:type="dxa"/>
            <w:gridSpan w:val="7"/>
            <w:shd w:val="clear" w:color="auto" w:fill="F7CAAC"/>
          </w:tcPr>
          <w:p w14:paraId="3F35E070" w14:textId="77777777" w:rsidR="0092759C" w:rsidRPr="00BA53AC" w:rsidRDefault="0092759C" w:rsidP="0092759C">
            <w:pPr>
              <w:jc w:val="both"/>
              <w:rPr>
                <w:b/>
              </w:rPr>
            </w:pPr>
            <w:r w:rsidRPr="00BA53AC">
              <w:rPr>
                <w:b/>
              </w:rPr>
              <w:t>rozsah</w:t>
            </w:r>
          </w:p>
        </w:tc>
      </w:tr>
      <w:tr w:rsidR="0092759C" w:rsidRPr="00BA53AC" w14:paraId="79323A41" w14:textId="77777777" w:rsidTr="00065945">
        <w:trPr>
          <w:gridBefore w:val="1"/>
          <w:wBefore w:w="34" w:type="dxa"/>
        </w:trPr>
        <w:tc>
          <w:tcPr>
            <w:tcW w:w="6059" w:type="dxa"/>
            <w:gridSpan w:val="11"/>
          </w:tcPr>
          <w:p w14:paraId="6324E0A2" w14:textId="77777777" w:rsidR="0092759C" w:rsidRPr="00BA53AC" w:rsidRDefault="0092759C" w:rsidP="0092759C">
            <w:pPr>
              <w:jc w:val="both"/>
            </w:pPr>
          </w:p>
        </w:tc>
        <w:tc>
          <w:tcPr>
            <w:tcW w:w="1703" w:type="dxa"/>
            <w:gridSpan w:val="5"/>
          </w:tcPr>
          <w:p w14:paraId="18CAA4BC" w14:textId="77777777" w:rsidR="0092759C" w:rsidRPr="00BA53AC" w:rsidRDefault="0092759C" w:rsidP="0092759C">
            <w:pPr>
              <w:jc w:val="both"/>
            </w:pPr>
          </w:p>
        </w:tc>
        <w:tc>
          <w:tcPr>
            <w:tcW w:w="2097" w:type="dxa"/>
            <w:gridSpan w:val="7"/>
          </w:tcPr>
          <w:p w14:paraId="311E79C5" w14:textId="77777777" w:rsidR="0092759C" w:rsidRPr="00BA53AC" w:rsidRDefault="0092759C" w:rsidP="0092759C">
            <w:pPr>
              <w:jc w:val="both"/>
            </w:pPr>
          </w:p>
        </w:tc>
      </w:tr>
      <w:tr w:rsidR="0092759C" w:rsidRPr="00BA53AC" w14:paraId="3861DDB7" w14:textId="77777777" w:rsidTr="00065945">
        <w:trPr>
          <w:gridBefore w:val="1"/>
          <w:wBefore w:w="34" w:type="dxa"/>
        </w:trPr>
        <w:tc>
          <w:tcPr>
            <w:tcW w:w="6059" w:type="dxa"/>
            <w:gridSpan w:val="11"/>
          </w:tcPr>
          <w:p w14:paraId="16F1B897" w14:textId="77777777" w:rsidR="0092759C" w:rsidRPr="00BA53AC" w:rsidRDefault="0092759C" w:rsidP="0092759C">
            <w:pPr>
              <w:jc w:val="both"/>
            </w:pPr>
          </w:p>
        </w:tc>
        <w:tc>
          <w:tcPr>
            <w:tcW w:w="1703" w:type="dxa"/>
            <w:gridSpan w:val="5"/>
          </w:tcPr>
          <w:p w14:paraId="52433EC3" w14:textId="77777777" w:rsidR="0092759C" w:rsidRPr="00BA53AC" w:rsidRDefault="0092759C" w:rsidP="0092759C">
            <w:pPr>
              <w:jc w:val="both"/>
            </w:pPr>
          </w:p>
        </w:tc>
        <w:tc>
          <w:tcPr>
            <w:tcW w:w="2097" w:type="dxa"/>
            <w:gridSpan w:val="7"/>
          </w:tcPr>
          <w:p w14:paraId="78CBAABC" w14:textId="77777777" w:rsidR="0092759C" w:rsidRPr="00BA53AC" w:rsidRDefault="0092759C" w:rsidP="0092759C">
            <w:pPr>
              <w:jc w:val="both"/>
            </w:pPr>
          </w:p>
        </w:tc>
      </w:tr>
      <w:tr w:rsidR="0092759C" w:rsidRPr="00BA53AC" w14:paraId="5BB387BC" w14:textId="77777777" w:rsidTr="00065945">
        <w:trPr>
          <w:gridBefore w:val="1"/>
          <w:wBefore w:w="34" w:type="dxa"/>
        </w:trPr>
        <w:tc>
          <w:tcPr>
            <w:tcW w:w="9859" w:type="dxa"/>
            <w:gridSpan w:val="23"/>
            <w:shd w:val="clear" w:color="auto" w:fill="F7CAAC"/>
          </w:tcPr>
          <w:p w14:paraId="1D839338" w14:textId="77777777" w:rsidR="0092759C" w:rsidRPr="00BA53AC" w:rsidRDefault="0092759C" w:rsidP="0092759C">
            <w:pPr>
              <w:jc w:val="both"/>
            </w:pPr>
            <w:r w:rsidRPr="00BA53AC">
              <w:rPr>
                <w:b/>
              </w:rPr>
              <w:t>Předměty příslušného studijního programu a způsob zapojení do jejich výuky, příp. další zapojení do uskutečňování studijního programu</w:t>
            </w:r>
          </w:p>
        </w:tc>
      </w:tr>
      <w:tr w:rsidR="0092759C" w:rsidRPr="00BA53AC" w14:paraId="3DE9730E" w14:textId="77777777" w:rsidTr="00065945">
        <w:trPr>
          <w:gridBefore w:val="1"/>
          <w:wBefore w:w="34" w:type="dxa"/>
          <w:trHeight w:val="466"/>
        </w:trPr>
        <w:tc>
          <w:tcPr>
            <w:tcW w:w="9859" w:type="dxa"/>
            <w:gridSpan w:val="23"/>
            <w:tcBorders>
              <w:top w:val="nil"/>
            </w:tcBorders>
          </w:tcPr>
          <w:p w14:paraId="116B2093" w14:textId="77777777" w:rsidR="0092759C" w:rsidRDefault="0092759C" w:rsidP="0092759C">
            <w:pPr>
              <w:jc w:val="both"/>
            </w:pPr>
            <w:r w:rsidRPr="00092FA2">
              <w:t>Odborná komunikace v angličtině (</w:t>
            </w:r>
            <w:r>
              <w:t>Academic writing</w:t>
            </w:r>
            <w:r w:rsidRPr="00092FA2">
              <w:t>)</w:t>
            </w:r>
            <w:r>
              <w:t xml:space="preserve"> - vedení seminářů (</w:t>
            </w:r>
            <w:proofErr w:type="gramStart"/>
            <w:r>
              <w:t>40%</w:t>
            </w:r>
            <w:proofErr w:type="gramEnd"/>
            <w:r>
              <w:t>)</w:t>
            </w:r>
          </w:p>
          <w:p w14:paraId="55CD62BF" w14:textId="77777777" w:rsidR="0092759C" w:rsidRDefault="0092759C" w:rsidP="0092759C">
            <w:pPr>
              <w:jc w:val="both"/>
            </w:pPr>
            <w:r>
              <w:t>Odborná komunikace v angličtině (English 1) – vedení seminářů (</w:t>
            </w:r>
            <w:proofErr w:type="gramStart"/>
            <w:r>
              <w:t>40%</w:t>
            </w:r>
            <w:proofErr w:type="gramEnd"/>
            <w:r>
              <w:t>)</w:t>
            </w:r>
          </w:p>
          <w:p w14:paraId="43520DD5" w14:textId="77777777" w:rsidR="0092759C" w:rsidRPr="00BA53AC" w:rsidRDefault="0092759C" w:rsidP="0092759C">
            <w:pPr>
              <w:pStyle w:val="Zkladntext"/>
              <w:ind w:right="107"/>
            </w:pPr>
          </w:p>
        </w:tc>
      </w:tr>
      <w:tr w:rsidR="0092759C" w:rsidRPr="00BA53AC" w14:paraId="69245D22" w14:textId="77777777" w:rsidTr="00065945">
        <w:trPr>
          <w:gridBefore w:val="1"/>
          <w:wBefore w:w="34" w:type="dxa"/>
        </w:trPr>
        <w:tc>
          <w:tcPr>
            <w:tcW w:w="9859" w:type="dxa"/>
            <w:gridSpan w:val="23"/>
            <w:shd w:val="clear" w:color="auto" w:fill="F7CAAC"/>
          </w:tcPr>
          <w:p w14:paraId="3FEFAF49" w14:textId="77777777" w:rsidR="0092759C" w:rsidRPr="00BA53AC" w:rsidRDefault="0092759C" w:rsidP="0092759C">
            <w:pPr>
              <w:jc w:val="both"/>
            </w:pPr>
            <w:r w:rsidRPr="00BA53AC">
              <w:rPr>
                <w:b/>
              </w:rPr>
              <w:t xml:space="preserve">Údaje o vzdělání na VŠ </w:t>
            </w:r>
          </w:p>
        </w:tc>
      </w:tr>
      <w:tr w:rsidR="0092759C" w:rsidRPr="00BA53AC" w14:paraId="5FEB2A75" w14:textId="77777777" w:rsidTr="00065945">
        <w:trPr>
          <w:gridBefore w:val="1"/>
          <w:wBefore w:w="34" w:type="dxa"/>
          <w:trHeight w:val="372"/>
        </w:trPr>
        <w:tc>
          <w:tcPr>
            <w:tcW w:w="9859" w:type="dxa"/>
            <w:gridSpan w:val="23"/>
          </w:tcPr>
          <w:p w14:paraId="3315C47C" w14:textId="44FD96CA" w:rsidR="0092759C" w:rsidRPr="000115B2" w:rsidRDefault="0092759C" w:rsidP="0092759C">
            <w:pPr>
              <w:pStyle w:val="CVNormal"/>
              <w:ind w:left="959" w:right="0" w:hanging="959"/>
              <w:jc w:val="both"/>
              <w:rPr>
                <w:rFonts w:ascii="Times New Roman" w:hAnsi="Times New Roman"/>
                <w:szCs w:val="21"/>
              </w:rPr>
            </w:pPr>
            <w:r>
              <w:rPr>
                <w:rFonts w:ascii="Times New Roman" w:hAnsi="Times New Roman"/>
                <w:szCs w:val="21"/>
              </w:rPr>
              <w:t>2002-</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065945">
              <w:rPr>
                <w:rFonts w:ascii="Times New Roman" w:hAnsi="Times New Roman"/>
                <w:szCs w:val="21"/>
              </w:rPr>
              <w:t>(Mgr.)</w:t>
            </w:r>
          </w:p>
          <w:p w14:paraId="651F886F" w14:textId="2E60BE0C" w:rsidR="0092759C" w:rsidRPr="000115B2" w:rsidRDefault="0092759C" w:rsidP="0092759C">
            <w:pPr>
              <w:pStyle w:val="CVNormal"/>
              <w:ind w:left="0" w:right="0"/>
              <w:jc w:val="both"/>
              <w:rPr>
                <w:rFonts w:ascii="Times New Roman" w:hAnsi="Times New Roman"/>
                <w:szCs w:val="21"/>
              </w:rPr>
            </w:pPr>
            <w:r w:rsidRPr="000115B2">
              <w:rPr>
                <w:rFonts w:ascii="Times New Roman" w:hAnsi="Times New Roman"/>
                <w:szCs w:val="21"/>
              </w:rPr>
              <w:t>2008</w:t>
            </w:r>
            <w:r>
              <w:rPr>
                <w:rFonts w:ascii="Times New Roman" w:hAnsi="Times New Roman"/>
                <w:szCs w:val="21"/>
              </w:rPr>
              <w:t>-</w:t>
            </w:r>
            <w:r w:rsidRPr="000115B2">
              <w:rPr>
                <w:rFonts w:ascii="Times New Roman" w:hAnsi="Times New Roman"/>
                <w:szCs w:val="21"/>
              </w:rPr>
              <w:t xml:space="preserve">2009: Bridge-Linguatec Inc., Colorado, USA, TEFL – Diploma in Teaching English as a Foreign Language </w:t>
            </w:r>
          </w:p>
          <w:p w14:paraId="05C1FDCB" w14:textId="7ED2756C" w:rsidR="0092759C" w:rsidRPr="000115B2" w:rsidRDefault="0092759C" w:rsidP="0092759C">
            <w:pPr>
              <w:pStyle w:val="CVNormal"/>
              <w:ind w:left="1096" w:right="0" w:hanging="1096"/>
              <w:jc w:val="both"/>
              <w:rPr>
                <w:rFonts w:ascii="Times New Roman" w:hAnsi="Times New Roman"/>
                <w:szCs w:val="21"/>
              </w:rPr>
            </w:pPr>
            <w:r w:rsidRPr="000115B2">
              <w:rPr>
                <w:rFonts w:ascii="Times New Roman" w:hAnsi="Times New Roman"/>
                <w:szCs w:val="21"/>
              </w:rPr>
              <w:t>2014</w:t>
            </w:r>
            <w:r>
              <w:rPr>
                <w:rFonts w:ascii="Times New Roman" w:hAnsi="Times New Roman"/>
                <w:szCs w:val="21"/>
              </w:rPr>
              <w:t>-2019</w:t>
            </w:r>
            <w:r w:rsidRPr="000115B2">
              <w:rPr>
                <w:rFonts w:ascii="Times New Roman" w:hAnsi="Times New Roman"/>
                <w:szCs w:val="21"/>
              </w:rPr>
              <w:t>: UTB</w:t>
            </w:r>
            <w:r>
              <w:rPr>
                <w:rFonts w:ascii="Times New Roman" w:hAnsi="Times New Roman"/>
                <w:szCs w:val="21"/>
              </w:rPr>
              <w:t xml:space="preserve"> ve </w:t>
            </w:r>
            <w:r w:rsidRPr="000115B2">
              <w:rPr>
                <w:rFonts w:ascii="Times New Roman" w:hAnsi="Times New Roman"/>
                <w:szCs w:val="21"/>
              </w:rPr>
              <w:t>Zlín</w:t>
            </w:r>
            <w:r>
              <w:rPr>
                <w:rFonts w:ascii="Times New Roman" w:hAnsi="Times New Roman"/>
                <w:szCs w:val="21"/>
              </w:rPr>
              <w:t>ě</w:t>
            </w:r>
            <w:r w:rsidRPr="000115B2">
              <w:rPr>
                <w:rFonts w:ascii="Times New Roman" w:hAnsi="Times New Roman"/>
                <w:szCs w:val="21"/>
              </w:rPr>
              <w:t>, F</w:t>
            </w:r>
            <w:r>
              <w:rPr>
                <w:rFonts w:ascii="Times New Roman" w:hAnsi="Times New Roman"/>
                <w:szCs w:val="21"/>
              </w:rPr>
              <w:t>akulta technologická</w:t>
            </w:r>
            <w:r w:rsidRPr="000115B2">
              <w:rPr>
                <w:rFonts w:ascii="Times New Roman" w:hAnsi="Times New Roman"/>
                <w:szCs w:val="21"/>
              </w:rPr>
              <w:t>, DSP Chemie a technologie potravin, obor Technologie potravin</w:t>
            </w:r>
            <w:r>
              <w:rPr>
                <w:rFonts w:ascii="Times New Roman" w:hAnsi="Times New Roman"/>
                <w:szCs w:val="21"/>
              </w:rPr>
              <w:t xml:space="preserve"> (Ph.D.)</w:t>
            </w:r>
          </w:p>
          <w:p w14:paraId="7E3204B2" w14:textId="77777777" w:rsidR="0092759C" w:rsidRPr="00BA53AC" w:rsidRDefault="0092759C" w:rsidP="0092759C">
            <w:pPr>
              <w:pStyle w:val="CVNormal"/>
              <w:ind w:left="0" w:right="0"/>
              <w:jc w:val="both"/>
              <w:rPr>
                <w:b/>
              </w:rPr>
            </w:pPr>
          </w:p>
        </w:tc>
      </w:tr>
      <w:tr w:rsidR="0092759C" w:rsidRPr="00BA53AC" w14:paraId="3B8F130E" w14:textId="77777777" w:rsidTr="00065945">
        <w:trPr>
          <w:gridBefore w:val="1"/>
          <w:wBefore w:w="34" w:type="dxa"/>
        </w:trPr>
        <w:tc>
          <w:tcPr>
            <w:tcW w:w="9859" w:type="dxa"/>
            <w:gridSpan w:val="23"/>
            <w:shd w:val="clear" w:color="auto" w:fill="F7CAAC"/>
          </w:tcPr>
          <w:p w14:paraId="5BC8A5D7" w14:textId="77777777" w:rsidR="0092759C" w:rsidRPr="00BA53AC" w:rsidRDefault="0092759C" w:rsidP="0092759C">
            <w:pPr>
              <w:jc w:val="both"/>
              <w:rPr>
                <w:b/>
              </w:rPr>
            </w:pPr>
            <w:r w:rsidRPr="00BA53AC">
              <w:rPr>
                <w:b/>
              </w:rPr>
              <w:t>Údaje o odborném působení od absolvování VŠ</w:t>
            </w:r>
          </w:p>
        </w:tc>
      </w:tr>
      <w:tr w:rsidR="0092759C" w:rsidRPr="00BA53AC" w14:paraId="37FB7560" w14:textId="77777777" w:rsidTr="00065945">
        <w:trPr>
          <w:gridBefore w:val="1"/>
          <w:wBefore w:w="34" w:type="dxa"/>
          <w:trHeight w:val="462"/>
        </w:trPr>
        <w:tc>
          <w:tcPr>
            <w:tcW w:w="9859" w:type="dxa"/>
            <w:gridSpan w:val="23"/>
          </w:tcPr>
          <w:p w14:paraId="7ADAD3C7" w14:textId="77777777" w:rsidR="0092759C" w:rsidRPr="00BA53AC" w:rsidRDefault="0092759C" w:rsidP="0092759C">
            <w:pPr>
              <w:jc w:val="both"/>
              <w:rPr>
                <w:sz w:val="21"/>
                <w:szCs w:val="21"/>
              </w:rPr>
            </w:pPr>
            <w:r w:rsidRPr="000115B2">
              <w:rPr>
                <w:szCs w:val="21"/>
              </w:rPr>
              <w:t>2014 – dosud: UTB Zlín, lektor</w:t>
            </w:r>
          </w:p>
        </w:tc>
      </w:tr>
      <w:tr w:rsidR="0092759C" w:rsidRPr="00BA53AC" w14:paraId="6299F49A" w14:textId="77777777" w:rsidTr="00065945">
        <w:trPr>
          <w:gridBefore w:val="1"/>
          <w:wBefore w:w="34" w:type="dxa"/>
          <w:trHeight w:val="250"/>
        </w:trPr>
        <w:tc>
          <w:tcPr>
            <w:tcW w:w="9859" w:type="dxa"/>
            <w:gridSpan w:val="23"/>
            <w:shd w:val="clear" w:color="auto" w:fill="F7CAAC"/>
          </w:tcPr>
          <w:p w14:paraId="44D2B5EC" w14:textId="77777777" w:rsidR="0092759C" w:rsidRPr="00BA53AC" w:rsidRDefault="0092759C" w:rsidP="0092759C">
            <w:pPr>
              <w:jc w:val="both"/>
            </w:pPr>
            <w:r w:rsidRPr="00BA53AC">
              <w:rPr>
                <w:b/>
              </w:rPr>
              <w:t>Zkušenosti s vedením kvalifikačních a rigorózních prací</w:t>
            </w:r>
          </w:p>
        </w:tc>
      </w:tr>
      <w:tr w:rsidR="0092759C" w:rsidRPr="00BA53AC" w14:paraId="23BE53BA" w14:textId="77777777" w:rsidTr="00065945">
        <w:trPr>
          <w:gridBefore w:val="1"/>
          <w:wBefore w:w="34" w:type="dxa"/>
          <w:trHeight w:val="184"/>
        </w:trPr>
        <w:tc>
          <w:tcPr>
            <w:tcW w:w="9859" w:type="dxa"/>
            <w:gridSpan w:val="23"/>
          </w:tcPr>
          <w:p w14:paraId="474997EE" w14:textId="77777777" w:rsidR="0092759C" w:rsidRDefault="0092759C" w:rsidP="0092759C">
            <w:pPr>
              <w:jc w:val="both"/>
            </w:pPr>
            <w:r>
              <w:t>Počet vedených bakalářských prací – 0</w:t>
            </w:r>
          </w:p>
          <w:p w14:paraId="6D565316" w14:textId="77777777" w:rsidR="0092759C" w:rsidRPr="00BA53AC" w:rsidRDefault="0092759C" w:rsidP="0092759C">
            <w:pPr>
              <w:jc w:val="both"/>
              <w:rPr>
                <w:sz w:val="21"/>
                <w:szCs w:val="21"/>
              </w:rPr>
            </w:pPr>
            <w:r>
              <w:t>Počet vedených diplomových prací – 0</w:t>
            </w:r>
          </w:p>
        </w:tc>
      </w:tr>
      <w:tr w:rsidR="0092759C" w:rsidRPr="00BA53AC" w14:paraId="0E1C7BF7" w14:textId="77777777" w:rsidTr="00065945">
        <w:trPr>
          <w:gridBefore w:val="1"/>
          <w:wBefore w:w="34" w:type="dxa"/>
          <w:cantSplit/>
        </w:trPr>
        <w:tc>
          <w:tcPr>
            <w:tcW w:w="3347" w:type="dxa"/>
            <w:gridSpan w:val="5"/>
            <w:tcBorders>
              <w:top w:val="single" w:sz="12" w:space="0" w:color="auto"/>
            </w:tcBorders>
            <w:shd w:val="clear" w:color="auto" w:fill="F7CAAC"/>
          </w:tcPr>
          <w:p w14:paraId="579ECD3A" w14:textId="77777777" w:rsidR="0092759C" w:rsidRPr="00BA53AC" w:rsidRDefault="0092759C" w:rsidP="0092759C">
            <w:pPr>
              <w:jc w:val="both"/>
            </w:pPr>
            <w:r w:rsidRPr="00BA53AC">
              <w:rPr>
                <w:b/>
              </w:rPr>
              <w:t xml:space="preserve">Obor habilitačního řízení </w:t>
            </w:r>
          </w:p>
        </w:tc>
        <w:tc>
          <w:tcPr>
            <w:tcW w:w="2244" w:type="dxa"/>
            <w:gridSpan w:val="4"/>
            <w:tcBorders>
              <w:top w:val="single" w:sz="12" w:space="0" w:color="auto"/>
            </w:tcBorders>
            <w:shd w:val="clear" w:color="auto" w:fill="F7CAAC"/>
          </w:tcPr>
          <w:p w14:paraId="02340EEE" w14:textId="77777777" w:rsidR="0092759C" w:rsidRPr="00BA53AC" w:rsidRDefault="0092759C" w:rsidP="0092759C">
            <w:pPr>
              <w:jc w:val="both"/>
            </w:pPr>
            <w:r w:rsidRPr="00BA53AC">
              <w:rPr>
                <w:b/>
              </w:rPr>
              <w:t>Rok udělení hodnosti</w:t>
            </w:r>
          </w:p>
        </w:tc>
        <w:tc>
          <w:tcPr>
            <w:tcW w:w="2248" w:type="dxa"/>
            <w:gridSpan w:val="8"/>
            <w:tcBorders>
              <w:top w:val="single" w:sz="12" w:space="0" w:color="auto"/>
              <w:right w:val="single" w:sz="12" w:space="0" w:color="auto"/>
            </w:tcBorders>
            <w:shd w:val="clear" w:color="auto" w:fill="F7CAAC"/>
          </w:tcPr>
          <w:p w14:paraId="222D604F" w14:textId="77777777" w:rsidR="0092759C" w:rsidRPr="00BA53AC" w:rsidRDefault="0092759C" w:rsidP="0092759C">
            <w:pPr>
              <w:jc w:val="both"/>
            </w:pPr>
            <w:r w:rsidRPr="00BA53AC">
              <w:rPr>
                <w:b/>
              </w:rPr>
              <w:t>Řízení konáno na VŠ</w:t>
            </w:r>
          </w:p>
        </w:tc>
        <w:tc>
          <w:tcPr>
            <w:tcW w:w="2020" w:type="dxa"/>
            <w:gridSpan w:val="6"/>
            <w:tcBorders>
              <w:top w:val="single" w:sz="12" w:space="0" w:color="auto"/>
              <w:left w:val="single" w:sz="12" w:space="0" w:color="auto"/>
            </w:tcBorders>
            <w:shd w:val="clear" w:color="auto" w:fill="F7CAAC"/>
          </w:tcPr>
          <w:p w14:paraId="41D471BF" w14:textId="77777777" w:rsidR="0092759C" w:rsidRPr="00BA53AC" w:rsidRDefault="0092759C" w:rsidP="0092759C">
            <w:pPr>
              <w:jc w:val="both"/>
              <w:rPr>
                <w:b/>
              </w:rPr>
            </w:pPr>
            <w:r w:rsidRPr="00BA53AC">
              <w:rPr>
                <w:b/>
              </w:rPr>
              <w:t>Ohlasy publikací</w:t>
            </w:r>
          </w:p>
        </w:tc>
      </w:tr>
      <w:tr w:rsidR="0092759C" w:rsidRPr="00BA53AC" w14:paraId="67DC5F7A" w14:textId="77777777" w:rsidTr="00065945">
        <w:trPr>
          <w:gridBefore w:val="1"/>
          <w:wBefore w:w="34" w:type="dxa"/>
          <w:cantSplit/>
        </w:trPr>
        <w:tc>
          <w:tcPr>
            <w:tcW w:w="3347" w:type="dxa"/>
            <w:gridSpan w:val="5"/>
          </w:tcPr>
          <w:p w14:paraId="75CC6275" w14:textId="77777777" w:rsidR="0092759C" w:rsidRPr="00BA53AC" w:rsidRDefault="0092759C" w:rsidP="0092759C">
            <w:pPr>
              <w:jc w:val="both"/>
            </w:pPr>
          </w:p>
        </w:tc>
        <w:tc>
          <w:tcPr>
            <w:tcW w:w="2244" w:type="dxa"/>
            <w:gridSpan w:val="4"/>
          </w:tcPr>
          <w:p w14:paraId="3CEA1764" w14:textId="77777777" w:rsidR="0092759C" w:rsidRPr="00BA53AC" w:rsidRDefault="0092759C" w:rsidP="0092759C">
            <w:pPr>
              <w:jc w:val="both"/>
            </w:pPr>
          </w:p>
        </w:tc>
        <w:tc>
          <w:tcPr>
            <w:tcW w:w="2248" w:type="dxa"/>
            <w:gridSpan w:val="8"/>
            <w:tcBorders>
              <w:right w:val="single" w:sz="12" w:space="0" w:color="auto"/>
            </w:tcBorders>
          </w:tcPr>
          <w:p w14:paraId="7B903EF3" w14:textId="77777777" w:rsidR="0092759C" w:rsidRPr="00BA53AC" w:rsidRDefault="0092759C" w:rsidP="0092759C">
            <w:pPr>
              <w:jc w:val="both"/>
            </w:pPr>
          </w:p>
        </w:tc>
        <w:tc>
          <w:tcPr>
            <w:tcW w:w="633" w:type="dxa"/>
            <w:gridSpan w:val="2"/>
            <w:tcBorders>
              <w:left w:val="single" w:sz="12" w:space="0" w:color="auto"/>
            </w:tcBorders>
            <w:shd w:val="clear" w:color="auto" w:fill="F7CAAC"/>
          </w:tcPr>
          <w:p w14:paraId="67CBF87F" w14:textId="77777777" w:rsidR="0092759C" w:rsidRPr="00BA53AC" w:rsidRDefault="0092759C" w:rsidP="0092759C">
            <w:pPr>
              <w:jc w:val="both"/>
            </w:pPr>
            <w:r w:rsidRPr="00BA53AC">
              <w:rPr>
                <w:b/>
              </w:rPr>
              <w:t>WOS</w:t>
            </w:r>
          </w:p>
        </w:tc>
        <w:tc>
          <w:tcPr>
            <w:tcW w:w="693" w:type="dxa"/>
            <w:gridSpan w:val="2"/>
            <w:shd w:val="clear" w:color="auto" w:fill="F7CAAC"/>
          </w:tcPr>
          <w:p w14:paraId="170902AC" w14:textId="77777777" w:rsidR="0092759C" w:rsidRPr="00BA53AC" w:rsidRDefault="0092759C" w:rsidP="0092759C">
            <w:pPr>
              <w:jc w:val="both"/>
              <w:rPr>
                <w:sz w:val="18"/>
              </w:rPr>
            </w:pPr>
            <w:r w:rsidRPr="00BA53AC">
              <w:rPr>
                <w:b/>
                <w:sz w:val="18"/>
              </w:rPr>
              <w:t>Scopus</w:t>
            </w:r>
          </w:p>
        </w:tc>
        <w:tc>
          <w:tcPr>
            <w:tcW w:w="694" w:type="dxa"/>
            <w:gridSpan w:val="2"/>
            <w:shd w:val="clear" w:color="auto" w:fill="F7CAAC"/>
          </w:tcPr>
          <w:p w14:paraId="4FB82E7D" w14:textId="77777777" w:rsidR="0092759C" w:rsidRPr="00BA53AC" w:rsidRDefault="0092759C" w:rsidP="0092759C">
            <w:pPr>
              <w:jc w:val="both"/>
            </w:pPr>
            <w:r w:rsidRPr="00BA53AC">
              <w:rPr>
                <w:b/>
                <w:sz w:val="18"/>
              </w:rPr>
              <w:t>ostatní</w:t>
            </w:r>
          </w:p>
        </w:tc>
      </w:tr>
      <w:tr w:rsidR="0092759C" w:rsidRPr="00BA53AC" w14:paraId="5309E4C9" w14:textId="77777777" w:rsidTr="00065945">
        <w:trPr>
          <w:gridBefore w:val="1"/>
          <w:wBefore w:w="34" w:type="dxa"/>
          <w:cantSplit/>
          <w:trHeight w:val="70"/>
        </w:trPr>
        <w:tc>
          <w:tcPr>
            <w:tcW w:w="3347" w:type="dxa"/>
            <w:gridSpan w:val="5"/>
            <w:shd w:val="clear" w:color="auto" w:fill="F7CAAC"/>
          </w:tcPr>
          <w:p w14:paraId="0C47C502" w14:textId="77777777" w:rsidR="0092759C" w:rsidRPr="00BA53AC" w:rsidRDefault="0092759C" w:rsidP="0092759C">
            <w:pPr>
              <w:jc w:val="both"/>
            </w:pPr>
            <w:r w:rsidRPr="00BA53AC">
              <w:rPr>
                <w:b/>
              </w:rPr>
              <w:t>Obor jmenovacího řízení</w:t>
            </w:r>
          </w:p>
        </w:tc>
        <w:tc>
          <w:tcPr>
            <w:tcW w:w="2244" w:type="dxa"/>
            <w:gridSpan w:val="4"/>
            <w:shd w:val="clear" w:color="auto" w:fill="F7CAAC"/>
          </w:tcPr>
          <w:p w14:paraId="385D909B" w14:textId="77777777" w:rsidR="0092759C" w:rsidRPr="00BA53AC" w:rsidRDefault="0092759C" w:rsidP="0092759C">
            <w:pPr>
              <w:jc w:val="both"/>
            </w:pPr>
            <w:r w:rsidRPr="00BA53AC">
              <w:rPr>
                <w:b/>
              </w:rPr>
              <w:t>Rok udělení hodnosti</w:t>
            </w:r>
          </w:p>
        </w:tc>
        <w:tc>
          <w:tcPr>
            <w:tcW w:w="2248" w:type="dxa"/>
            <w:gridSpan w:val="8"/>
            <w:tcBorders>
              <w:right w:val="single" w:sz="12" w:space="0" w:color="auto"/>
            </w:tcBorders>
            <w:shd w:val="clear" w:color="auto" w:fill="F7CAAC"/>
          </w:tcPr>
          <w:p w14:paraId="78814A98" w14:textId="77777777" w:rsidR="0092759C" w:rsidRPr="00BA53AC" w:rsidRDefault="0092759C" w:rsidP="0092759C">
            <w:pPr>
              <w:jc w:val="both"/>
            </w:pPr>
            <w:r w:rsidRPr="00BA53AC">
              <w:rPr>
                <w:b/>
              </w:rPr>
              <w:t>Řízení konáno na VŠ</w:t>
            </w:r>
          </w:p>
        </w:tc>
        <w:tc>
          <w:tcPr>
            <w:tcW w:w="633" w:type="dxa"/>
            <w:gridSpan w:val="2"/>
            <w:vMerge w:val="restart"/>
            <w:tcBorders>
              <w:left w:val="single" w:sz="12" w:space="0" w:color="auto"/>
            </w:tcBorders>
          </w:tcPr>
          <w:p w14:paraId="1317A394" w14:textId="77777777" w:rsidR="0092759C" w:rsidRPr="00BA53AC" w:rsidRDefault="0092759C" w:rsidP="0092759C">
            <w:pPr>
              <w:jc w:val="both"/>
              <w:rPr>
                <w:b/>
              </w:rPr>
            </w:pPr>
            <w:r>
              <w:rPr>
                <w:b/>
              </w:rPr>
              <w:t>612</w:t>
            </w:r>
          </w:p>
        </w:tc>
        <w:tc>
          <w:tcPr>
            <w:tcW w:w="693" w:type="dxa"/>
            <w:gridSpan w:val="2"/>
            <w:vMerge w:val="restart"/>
          </w:tcPr>
          <w:p w14:paraId="0CEB3012" w14:textId="77777777" w:rsidR="0092759C" w:rsidRPr="00BA53AC" w:rsidRDefault="0092759C" w:rsidP="0092759C">
            <w:pPr>
              <w:jc w:val="both"/>
              <w:rPr>
                <w:b/>
              </w:rPr>
            </w:pPr>
            <w:r>
              <w:rPr>
                <w:b/>
              </w:rPr>
              <w:t>720</w:t>
            </w:r>
          </w:p>
        </w:tc>
        <w:tc>
          <w:tcPr>
            <w:tcW w:w="694" w:type="dxa"/>
            <w:gridSpan w:val="2"/>
            <w:vMerge w:val="restart"/>
          </w:tcPr>
          <w:p w14:paraId="359FEB12" w14:textId="77777777" w:rsidR="0092759C" w:rsidRPr="00BA53AC" w:rsidRDefault="0092759C" w:rsidP="0092759C">
            <w:pPr>
              <w:jc w:val="both"/>
              <w:rPr>
                <w:b/>
                <w:sz w:val="18"/>
                <w:szCs w:val="18"/>
              </w:rPr>
            </w:pPr>
            <w:r w:rsidRPr="00BA53AC">
              <w:rPr>
                <w:b/>
                <w:sz w:val="18"/>
                <w:szCs w:val="18"/>
              </w:rPr>
              <w:t>neevid.</w:t>
            </w:r>
          </w:p>
        </w:tc>
      </w:tr>
      <w:tr w:rsidR="0092759C" w:rsidRPr="00BA53AC" w14:paraId="257FFA22" w14:textId="77777777" w:rsidTr="00065945">
        <w:trPr>
          <w:gridBefore w:val="1"/>
          <w:wBefore w:w="34" w:type="dxa"/>
          <w:trHeight w:val="205"/>
        </w:trPr>
        <w:tc>
          <w:tcPr>
            <w:tcW w:w="3347" w:type="dxa"/>
            <w:gridSpan w:val="5"/>
          </w:tcPr>
          <w:p w14:paraId="3D9AC54B" w14:textId="77777777" w:rsidR="0092759C" w:rsidRPr="00BA53AC" w:rsidRDefault="0092759C" w:rsidP="0092759C">
            <w:pPr>
              <w:jc w:val="both"/>
            </w:pPr>
          </w:p>
        </w:tc>
        <w:tc>
          <w:tcPr>
            <w:tcW w:w="2244" w:type="dxa"/>
            <w:gridSpan w:val="4"/>
          </w:tcPr>
          <w:p w14:paraId="758F92A7" w14:textId="77777777" w:rsidR="0092759C" w:rsidRPr="00BA53AC" w:rsidRDefault="0092759C" w:rsidP="0092759C">
            <w:pPr>
              <w:jc w:val="both"/>
            </w:pPr>
          </w:p>
        </w:tc>
        <w:tc>
          <w:tcPr>
            <w:tcW w:w="2248" w:type="dxa"/>
            <w:gridSpan w:val="8"/>
            <w:tcBorders>
              <w:right w:val="single" w:sz="12" w:space="0" w:color="auto"/>
            </w:tcBorders>
          </w:tcPr>
          <w:p w14:paraId="1FFA0AA7" w14:textId="77777777" w:rsidR="0092759C" w:rsidRPr="00BA53AC" w:rsidRDefault="0092759C" w:rsidP="0092759C">
            <w:pPr>
              <w:jc w:val="both"/>
            </w:pPr>
          </w:p>
        </w:tc>
        <w:tc>
          <w:tcPr>
            <w:tcW w:w="633" w:type="dxa"/>
            <w:gridSpan w:val="2"/>
            <w:vMerge/>
            <w:tcBorders>
              <w:left w:val="single" w:sz="12" w:space="0" w:color="auto"/>
            </w:tcBorders>
            <w:vAlign w:val="center"/>
          </w:tcPr>
          <w:p w14:paraId="5677776B" w14:textId="77777777" w:rsidR="0092759C" w:rsidRPr="00BA53AC" w:rsidRDefault="0092759C" w:rsidP="0092759C">
            <w:pPr>
              <w:rPr>
                <w:b/>
              </w:rPr>
            </w:pPr>
          </w:p>
        </w:tc>
        <w:tc>
          <w:tcPr>
            <w:tcW w:w="693" w:type="dxa"/>
            <w:gridSpan w:val="2"/>
            <w:vMerge/>
            <w:vAlign w:val="center"/>
          </w:tcPr>
          <w:p w14:paraId="402D1A0A" w14:textId="77777777" w:rsidR="0092759C" w:rsidRPr="00BA53AC" w:rsidRDefault="0092759C" w:rsidP="0092759C">
            <w:pPr>
              <w:rPr>
                <w:b/>
              </w:rPr>
            </w:pPr>
          </w:p>
        </w:tc>
        <w:tc>
          <w:tcPr>
            <w:tcW w:w="694" w:type="dxa"/>
            <w:gridSpan w:val="2"/>
            <w:vMerge/>
            <w:vAlign w:val="center"/>
          </w:tcPr>
          <w:p w14:paraId="1D4CC721" w14:textId="77777777" w:rsidR="0092759C" w:rsidRPr="00BA53AC" w:rsidRDefault="0092759C" w:rsidP="0092759C">
            <w:pPr>
              <w:rPr>
                <w:b/>
              </w:rPr>
            </w:pPr>
          </w:p>
        </w:tc>
      </w:tr>
      <w:tr w:rsidR="0092759C" w:rsidRPr="00BA53AC" w14:paraId="09149135" w14:textId="77777777" w:rsidTr="00065945">
        <w:trPr>
          <w:gridBefore w:val="1"/>
          <w:wBefore w:w="34" w:type="dxa"/>
        </w:trPr>
        <w:tc>
          <w:tcPr>
            <w:tcW w:w="9859" w:type="dxa"/>
            <w:gridSpan w:val="23"/>
            <w:shd w:val="clear" w:color="auto" w:fill="F7CAAC"/>
          </w:tcPr>
          <w:p w14:paraId="39ABA638" w14:textId="77777777" w:rsidR="0092759C" w:rsidRPr="00BA53AC" w:rsidRDefault="0092759C" w:rsidP="0092759C">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92759C" w:rsidRPr="00CB67A7" w14:paraId="414D6F55" w14:textId="77777777" w:rsidTr="00065945">
        <w:trPr>
          <w:gridBefore w:val="1"/>
          <w:wBefore w:w="34" w:type="dxa"/>
          <w:trHeight w:val="283"/>
        </w:trPr>
        <w:tc>
          <w:tcPr>
            <w:tcW w:w="9859" w:type="dxa"/>
            <w:gridSpan w:val="23"/>
          </w:tcPr>
          <w:p w14:paraId="5EC630D6" w14:textId="77777777" w:rsidR="0092759C" w:rsidRPr="00065945" w:rsidRDefault="0092759C" w:rsidP="0092759C">
            <w:pPr>
              <w:pStyle w:val="Bezmezer"/>
              <w:jc w:val="both"/>
            </w:pPr>
            <w:r w:rsidRPr="00065945">
              <w:t xml:space="preserve">MRÁZKOVÁ, M., SUMCZYNSKI, D., ORSAVOVÁ, J. </w:t>
            </w:r>
            <w:r w:rsidRPr="00065945">
              <w:rPr>
                <w:lang w:val="en-GB"/>
              </w:rPr>
              <w:t>Non-traditional muesli mixtures supplemented by edible flowers: Analysis of nutritional composition, phenolic acids, flavonoids and anthocyanins</w:t>
            </w:r>
            <w:r w:rsidRPr="00065945">
              <w:rPr>
                <w:i/>
                <w:lang w:val="en-GB"/>
              </w:rPr>
              <w:t xml:space="preserve">. Plant Foods </w:t>
            </w:r>
            <w:proofErr w:type="gramStart"/>
            <w:r w:rsidRPr="00065945">
              <w:rPr>
                <w:i/>
                <w:lang w:val="en-GB"/>
              </w:rPr>
              <w:t>For</w:t>
            </w:r>
            <w:proofErr w:type="gramEnd"/>
            <w:r w:rsidRPr="00065945">
              <w:rPr>
                <w:i/>
                <w:lang w:val="en-GB"/>
              </w:rPr>
              <w:t xml:space="preserve"> Human Nutrition</w:t>
            </w:r>
            <w:r w:rsidRPr="00065945">
              <w:rPr>
                <w:lang w:val="en-GB"/>
              </w:rPr>
              <w:t>, 2021</w:t>
            </w:r>
            <w:r>
              <w:rPr>
                <w:lang w:val="en-GB"/>
              </w:rPr>
              <w:t>,</w:t>
            </w:r>
            <w:r w:rsidRPr="00065945">
              <w:rPr>
                <w:lang w:val="en-GB"/>
              </w:rPr>
              <w:t xml:space="preserve"> </w:t>
            </w:r>
            <w:r>
              <w:rPr>
                <w:lang w:val="en-GB"/>
              </w:rPr>
              <w:t xml:space="preserve">Vol. </w:t>
            </w:r>
            <w:r w:rsidRPr="00065945">
              <w:rPr>
                <w:lang w:val="en-GB"/>
              </w:rPr>
              <w:t xml:space="preserve">76, </w:t>
            </w:r>
            <w:r>
              <w:rPr>
                <w:lang w:val="en-GB"/>
              </w:rPr>
              <w:t xml:space="preserve">Issue </w:t>
            </w:r>
            <w:r w:rsidRPr="00065945">
              <w:rPr>
                <w:lang w:val="en-GB"/>
              </w:rPr>
              <w:t xml:space="preserve">3, </w:t>
            </w:r>
            <w:r>
              <w:rPr>
                <w:lang w:val="en-GB"/>
              </w:rPr>
              <w:t xml:space="preserve">pp. </w:t>
            </w:r>
            <w:r w:rsidRPr="00065945">
              <w:rPr>
                <w:lang w:val="en-GB"/>
              </w:rPr>
              <w:t>371-376</w:t>
            </w:r>
            <w:r>
              <w:rPr>
                <w:lang w:val="en-GB"/>
              </w:rPr>
              <w:t>.</w:t>
            </w:r>
            <w:r w:rsidRPr="00065945">
              <w:rPr>
                <w:lang w:val="en-GB"/>
              </w:rPr>
              <w:t xml:space="preserve"> ISSN 0921-9668.</w:t>
            </w:r>
            <w:r>
              <w:rPr>
                <w:lang w:val="en-GB"/>
              </w:rPr>
              <w:t xml:space="preserve"> </w:t>
            </w:r>
            <w:r w:rsidRPr="00065945">
              <w:t>(</w:t>
            </w:r>
            <w:proofErr w:type="gramStart"/>
            <w:r w:rsidRPr="00065945">
              <w:t>5%</w:t>
            </w:r>
            <w:proofErr w:type="gramEnd"/>
            <w:r w:rsidRPr="00065945">
              <w:t>)</w:t>
            </w:r>
          </w:p>
          <w:p w14:paraId="744C6B3D" w14:textId="77777777" w:rsidR="0092759C" w:rsidRPr="00065945" w:rsidRDefault="0092759C" w:rsidP="0092759C">
            <w:pPr>
              <w:pStyle w:val="Bezmezer"/>
              <w:jc w:val="both"/>
              <w:rPr>
                <w:lang w:val="en-GB"/>
              </w:rPr>
            </w:pPr>
            <w:r w:rsidRPr="00065945">
              <w:t>KOLÁČKOVÁ, T.</w:t>
            </w:r>
            <w:r>
              <w:t>,</w:t>
            </w:r>
            <w:r w:rsidRPr="00065945">
              <w:t xml:space="preserve"> SUMCZYNSKI, D.</w:t>
            </w:r>
            <w:r>
              <w:t>,</w:t>
            </w:r>
            <w:r w:rsidRPr="00065945">
              <w:t xml:space="preserve"> BEDNAŘÍK, V.</w:t>
            </w:r>
            <w:r>
              <w:t>,</w:t>
            </w:r>
            <w:r w:rsidRPr="00065945">
              <w:t xml:space="preserve"> VINTER, Š.</w:t>
            </w:r>
            <w:r>
              <w:t>,</w:t>
            </w:r>
            <w:r w:rsidRPr="00065945">
              <w:t xml:space="preserve"> ORSAVOVÁ, J</w:t>
            </w:r>
            <w:r>
              <w:t>.,</w:t>
            </w:r>
            <w:r w:rsidRPr="00065945">
              <w:t xml:space="preserve"> KOLOFIKOVÁ, K. </w:t>
            </w:r>
            <w:r w:rsidRPr="00065945">
              <w:rPr>
                <w:lang w:val="en-GB"/>
              </w:rPr>
              <w:t xml:space="preserve">Mineral and trace element composition after digestion and leaching into matcha ice tea infusions (Camellia sinensis L.). </w:t>
            </w:r>
            <w:r w:rsidRPr="00065945">
              <w:rPr>
                <w:i/>
                <w:lang w:val="en-GB"/>
              </w:rPr>
              <w:t>Journal of Food Composition and Analysis</w:t>
            </w:r>
            <w:r w:rsidRPr="00065945">
              <w:rPr>
                <w:lang w:val="en-GB"/>
              </w:rPr>
              <w:t>,</w:t>
            </w:r>
            <w:r>
              <w:rPr>
                <w:lang w:val="en-GB"/>
              </w:rPr>
              <w:t>2021, Vol.</w:t>
            </w:r>
            <w:r w:rsidRPr="00065945">
              <w:rPr>
                <w:lang w:val="en-GB"/>
              </w:rPr>
              <w:t xml:space="preserve"> 97. ISSN </w:t>
            </w:r>
            <w:r w:rsidRPr="00065945">
              <w:t>0889-1575. (</w:t>
            </w:r>
            <w:proofErr w:type="gramStart"/>
            <w:r w:rsidRPr="00065945">
              <w:t>5%</w:t>
            </w:r>
            <w:proofErr w:type="gramEnd"/>
            <w:r w:rsidRPr="00065945">
              <w:t>)</w:t>
            </w:r>
          </w:p>
          <w:p w14:paraId="32BAF9C6" w14:textId="77777777" w:rsidR="0092759C" w:rsidRPr="00065945" w:rsidRDefault="0092759C" w:rsidP="0092759C">
            <w:pPr>
              <w:pStyle w:val="Bezmezer"/>
              <w:jc w:val="both"/>
              <w:rPr>
                <w:lang w:val="en-GB"/>
              </w:rPr>
            </w:pPr>
            <w:r w:rsidRPr="00065945">
              <w:rPr>
                <w:lang w:val="en-GB"/>
              </w:rPr>
              <w:t xml:space="preserve">SYTAŘOVÁ, I., ORSAVOVÁ, J., SNOPEK, L., BYCZYŃSKI, Ł., MLČEK, J., MIŠURCOVÁ, L. </w:t>
            </w:r>
            <w:r w:rsidRPr="00065945">
              <w:rPr>
                <w:bCs/>
                <w:lang w:val="en-GB"/>
              </w:rPr>
              <w:t xml:space="preserve">Impact of phenolic compounds and vitamins C and E on antioxidant activity of sea buckthorn (Hippophaë rhamnoides L.) berries and leaves of diverse ripening times. </w:t>
            </w:r>
            <w:r w:rsidRPr="00065945">
              <w:rPr>
                <w:i/>
                <w:lang w:val="en-GB"/>
              </w:rPr>
              <w:t>Food Chemistry</w:t>
            </w:r>
            <w:r>
              <w:rPr>
                <w:i/>
                <w:lang w:val="en-GB"/>
              </w:rPr>
              <w:t>,</w:t>
            </w:r>
            <w:r w:rsidRPr="00065945">
              <w:rPr>
                <w:i/>
                <w:lang w:val="en-GB"/>
              </w:rPr>
              <w:t xml:space="preserve"> </w:t>
            </w:r>
            <w:r>
              <w:rPr>
                <w:lang w:val="en-GB"/>
              </w:rPr>
              <w:t>2020, Vol. 3</w:t>
            </w:r>
            <w:r w:rsidRPr="00065945">
              <w:rPr>
                <w:lang w:val="en-GB"/>
              </w:rPr>
              <w:t>10. ISSN 0308-8146. (75%)</w:t>
            </w:r>
          </w:p>
          <w:p w14:paraId="4A0CE916" w14:textId="77777777" w:rsidR="0092759C" w:rsidRPr="00065945" w:rsidRDefault="0092759C" w:rsidP="0092759C">
            <w:pPr>
              <w:pStyle w:val="Bezmezer"/>
              <w:jc w:val="both"/>
              <w:rPr>
                <w:lang w:val="en-GB"/>
              </w:rPr>
            </w:pPr>
            <w:r w:rsidRPr="00065945">
              <w:rPr>
                <w:lang w:val="en-GB"/>
              </w:rPr>
              <w:t xml:space="preserve">ORSAVOVÁ, J., HLAVÁČOVÁ, I., MLČEK, J., SNOPEK, L., MIŠURCOVÁ, L. Contribution of phenolic compounds, ascorbic acid and vitamin E to antioxidant activity of currant (Ribes L.) and gooseberry (Ribes uva-crispa L.) fruits. </w:t>
            </w:r>
            <w:r w:rsidRPr="00065945">
              <w:rPr>
                <w:i/>
                <w:iCs/>
                <w:lang w:val="en-GB"/>
              </w:rPr>
              <w:t>Food Chemistry</w:t>
            </w:r>
            <w:r w:rsidRPr="00065945">
              <w:rPr>
                <w:lang w:val="en-GB"/>
              </w:rPr>
              <w:t xml:space="preserve"> </w:t>
            </w:r>
            <w:r>
              <w:rPr>
                <w:lang w:val="en-GB"/>
              </w:rPr>
              <w:t xml:space="preserve">2019, Vol. </w:t>
            </w:r>
            <w:r w:rsidRPr="00065945">
              <w:rPr>
                <w:lang w:val="en-GB"/>
              </w:rPr>
              <w:t xml:space="preserve">284, </w:t>
            </w:r>
            <w:r>
              <w:rPr>
                <w:lang w:val="en-GB"/>
              </w:rPr>
              <w:t xml:space="preserve">pp. </w:t>
            </w:r>
            <w:r w:rsidRPr="00065945">
              <w:rPr>
                <w:lang w:val="en-GB"/>
              </w:rPr>
              <w:t>323-333. ISSN 0308-8146.</w:t>
            </w:r>
            <w:r>
              <w:rPr>
                <w:lang w:val="en-GB"/>
              </w:rPr>
              <w:t xml:space="preserve"> </w:t>
            </w:r>
            <w:r w:rsidRPr="00065945">
              <w:rPr>
                <w:lang w:val="en-GB"/>
              </w:rPr>
              <w:t>(75%)</w:t>
            </w:r>
          </w:p>
          <w:p w14:paraId="0609CEC1" w14:textId="6C56C7C2" w:rsidR="0092759C" w:rsidRPr="00065945" w:rsidRDefault="0092759C" w:rsidP="0092759C">
            <w:pPr>
              <w:pStyle w:val="Bezmezer"/>
              <w:jc w:val="both"/>
              <w:rPr>
                <w:lang w:val="en-GB"/>
              </w:rPr>
            </w:pPr>
            <w:r w:rsidRPr="00065945">
              <w:rPr>
                <w:lang w:val="en-GB"/>
              </w:rPr>
              <w:t xml:space="preserve">MRÁZEK, P., MOKREJŠ, P., GÁL, R., ORSAVOVÁ, J. Chicken skin gelatine as an alternative to pork and beef gelatines. </w:t>
            </w:r>
            <w:r w:rsidRPr="00065945">
              <w:rPr>
                <w:i/>
                <w:lang w:val="en-GB"/>
              </w:rPr>
              <w:t>Potravinarstvo Slovak Journal of Food Sciences</w:t>
            </w:r>
            <w:r>
              <w:rPr>
                <w:i/>
                <w:lang w:val="en-GB"/>
              </w:rPr>
              <w:t>,</w:t>
            </w:r>
            <w:r w:rsidRPr="00065945">
              <w:rPr>
                <w:i/>
                <w:lang w:val="en-GB"/>
              </w:rPr>
              <w:t xml:space="preserve"> </w:t>
            </w:r>
            <w:r>
              <w:rPr>
                <w:lang w:val="en-GB"/>
              </w:rPr>
              <w:t>2019, Vol. 1</w:t>
            </w:r>
            <w:r w:rsidRPr="00065945">
              <w:rPr>
                <w:lang w:val="en-GB"/>
              </w:rPr>
              <w:t>3</w:t>
            </w:r>
            <w:r>
              <w:rPr>
                <w:lang w:val="en-GB"/>
              </w:rPr>
              <w:t xml:space="preserve">, Issue </w:t>
            </w:r>
            <w:r w:rsidRPr="00065945">
              <w:rPr>
                <w:lang w:val="en-GB"/>
              </w:rPr>
              <w:t>1,</w:t>
            </w:r>
            <w:r>
              <w:rPr>
                <w:lang w:val="en-GB"/>
              </w:rPr>
              <w:t xml:space="preserve"> pp.</w:t>
            </w:r>
            <w:r w:rsidRPr="00065945">
              <w:rPr>
                <w:lang w:val="en-GB"/>
              </w:rPr>
              <w:t xml:space="preserve"> 224-233, 2019. ISSN 1338-0230.</w:t>
            </w:r>
            <w:r>
              <w:rPr>
                <w:lang w:val="en-GB"/>
              </w:rPr>
              <w:t xml:space="preserve"> </w:t>
            </w:r>
            <w:r w:rsidRPr="00065945">
              <w:rPr>
                <w:lang w:val="en-GB"/>
              </w:rPr>
              <w:t>(</w:t>
            </w:r>
            <w:r>
              <w:rPr>
                <w:lang w:val="en-GB"/>
              </w:rPr>
              <w:t>10</w:t>
            </w:r>
            <w:r w:rsidRPr="00065945">
              <w:rPr>
                <w:lang w:val="en-GB"/>
              </w:rPr>
              <w:t>%)</w:t>
            </w:r>
          </w:p>
        </w:tc>
      </w:tr>
      <w:tr w:rsidR="0092759C" w:rsidRPr="00BA53AC" w14:paraId="0227D19B" w14:textId="77777777" w:rsidTr="00065945">
        <w:trPr>
          <w:gridBefore w:val="1"/>
          <w:wBefore w:w="34" w:type="dxa"/>
          <w:trHeight w:val="218"/>
        </w:trPr>
        <w:tc>
          <w:tcPr>
            <w:tcW w:w="9859" w:type="dxa"/>
            <w:gridSpan w:val="23"/>
            <w:shd w:val="clear" w:color="auto" w:fill="F7CAAC"/>
          </w:tcPr>
          <w:p w14:paraId="52B4EE53" w14:textId="77777777" w:rsidR="0092759C" w:rsidRPr="00BA53AC" w:rsidRDefault="0092759C" w:rsidP="0092759C">
            <w:pPr>
              <w:rPr>
                <w:b/>
              </w:rPr>
            </w:pPr>
            <w:r w:rsidRPr="00BA53AC">
              <w:rPr>
                <w:b/>
              </w:rPr>
              <w:t>Působení v zahraničí</w:t>
            </w:r>
          </w:p>
        </w:tc>
      </w:tr>
      <w:tr w:rsidR="0092759C" w:rsidRPr="00BA53AC" w14:paraId="4EEE059C" w14:textId="77777777" w:rsidTr="00065945">
        <w:trPr>
          <w:gridBefore w:val="1"/>
          <w:wBefore w:w="34" w:type="dxa"/>
          <w:trHeight w:val="70"/>
        </w:trPr>
        <w:tc>
          <w:tcPr>
            <w:tcW w:w="9859" w:type="dxa"/>
            <w:gridSpan w:val="23"/>
          </w:tcPr>
          <w:p w14:paraId="4CA0C68E" w14:textId="77777777" w:rsidR="0092759C" w:rsidRPr="00BA53AC" w:rsidRDefault="0092759C" w:rsidP="0092759C"/>
        </w:tc>
      </w:tr>
      <w:tr w:rsidR="0092759C" w14:paraId="52B85274" w14:textId="77777777" w:rsidTr="00065945">
        <w:trPr>
          <w:gridBefore w:val="1"/>
          <w:wBefore w:w="34" w:type="dxa"/>
          <w:cantSplit/>
          <w:trHeight w:val="106"/>
        </w:trPr>
        <w:tc>
          <w:tcPr>
            <w:tcW w:w="2518" w:type="dxa"/>
            <w:gridSpan w:val="2"/>
            <w:shd w:val="clear" w:color="auto" w:fill="F7CAAC"/>
          </w:tcPr>
          <w:p w14:paraId="1C5A2237" w14:textId="77777777" w:rsidR="0092759C" w:rsidRPr="00BA53AC" w:rsidRDefault="0092759C" w:rsidP="0092759C">
            <w:pPr>
              <w:jc w:val="both"/>
              <w:rPr>
                <w:b/>
              </w:rPr>
            </w:pPr>
            <w:r w:rsidRPr="00BA53AC">
              <w:rPr>
                <w:b/>
              </w:rPr>
              <w:t xml:space="preserve">Podpis </w:t>
            </w:r>
          </w:p>
        </w:tc>
        <w:tc>
          <w:tcPr>
            <w:tcW w:w="4535" w:type="dxa"/>
            <w:gridSpan w:val="11"/>
          </w:tcPr>
          <w:p w14:paraId="48DF6B13" w14:textId="77777777" w:rsidR="0092759C" w:rsidRPr="00BA53AC" w:rsidRDefault="0092759C" w:rsidP="0092759C">
            <w:pPr>
              <w:jc w:val="both"/>
            </w:pPr>
          </w:p>
        </w:tc>
        <w:tc>
          <w:tcPr>
            <w:tcW w:w="786" w:type="dxa"/>
            <w:gridSpan w:val="4"/>
            <w:shd w:val="clear" w:color="auto" w:fill="F7CAAC"/>
          </w:tcPr>
          <w:p w14:paraId="3E1BA29A" w14:textId="77777777" w:rsidR="0092759C" w:rsidRDefault="0092759C" w:rsidP="0092759C">
            <w:pPr>
              <w:jc w:val="both"/>
            </w:pPr>
            <w:r w:rsidRPr="00BA53AC">
              <w:rPr>
                <w:b/>
              </w:rPr>
              <w:t>datum</w:t>
            </w:r>
          </w:p>
        </w:tc>
        <w:tc>
          <w:tcPr>
            <w:tcW w:w="2020" w:type="dxa"/>
            <w:gridSpan w:val="6"/>
          </w:tcPr>
          <w:p w14:paraId="4539BA99" w14:textId="77777777" w:rsidR="0092759C" w:rsidRDefault="0092759C" w:rsidP="0092759C">
            <w:pPr>
              <w:jc w:val="both"/>
            </w:pPr>
          </w:p>
        </w:tc>
      </w:tr>
    </w:tbl>
    <w:p w14:paraId="044001F0" w14:textId="77777777" w:rsidR="002E5507" w:rsidRDefault="002E5507" w:rsidP="002E5507"/>
    <w:p w14:paraId="269706D7" w14:textId="77777777" w:rsidR="002E5507" w:rsidRDefault="002E5507" w:rsidP="002E5507"/>
    <w:p w14:paraId="0AEE37DB" w14:textId="2BA2BE16" w:rsidR="00B20C3F" w:rsidRDefault="00B20C3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486"/>
        <w:gridCol w:w="826"/>
        <w:gridCol w:w="1698"/>
        <w:gridCol w:w="521"/>
        <w:gridCol w:w="461"/>
        <w:gridCol w:w="990"/>
        <w:gridCol w:w="709"/>
        <w:gridCol w:w="77"/>
        <w:gridCol w:w="632"/>
        <w:gridCol w:w="741"/>
        <w:gridCol w:w="718"/>
      </w:tblGrid>
      <w:tr w:rsidR="00B20C3F" w14:paraId="43854FA3" w14:textId="77777777" w:rsidTr="003376FD">
        <w:tc>
          <w:tcPr>
            <w:tcW w:w="9859" w:type="dxa"/>
            <w:gridSpan w:val="11"/>
            <w:tcBorders>
              <w:bottom w:val="double" w:sz="4" w:space="0" w:color="auto"/>
            </w:tcBorders>
            <w:shd w:val="clear" w:color="auto" w:fill="BDD6EE"/>
          </w:tcPr>
          <w:p w14:paraId="3812C7BC" w14:textId="77777777" w:rsidR="00B20C3F" w:rsidRDefault="00B20C3F" w:rsidP="003376FD">
            <w:pPr>
              <w:jc w:val="both"/>
              <w:rPr>
                <w:b/>
                <w:sz w:val="28"/>
              </w:rPr>
            </w:pPr>
            <w:r>
              <w:lastRenderedPageBreak/>
              <w:br w:type="page"/>
            </w:r>
            <w:r>
              <w:rPr>
                <w:b/>
                <w:sz w:val="28"/>
              </w:rPr>
              <w:t>C-I – Personální zabezpečení</w:t>
            </w:r>
          </w:p>
        </w:tc>
      </w:tr>
      <w:tr w:rsidR="00B20C3F" w:rsidRPr="00C7703D" w14:paraId="110DE54E" w14:textId="77777777" w:rsidTr="003376FD">
        <w:tc>
          <w:tcPr>
            <w:tcW w:w="2486" w:type="dxa"/>
            <w:tcBorders>
              <w:top w:val="double" w:sz="4" w:space="0" w:color="auto"/>
            </w:tcBorders>
            <w:shd w:val="clear" w:color="auto" w:fill="F7CAAC"/>
          </w:tcPr>
          <w:p w14:paraId="6C4CFFF9" w14:textId="77777777" w:rsidR="00B20C3F" w:rsidRPr="00C7703D" w:rsidRDefault="00B20C3F" w:rsidP="003376FD">
            <w:pPr>
              <w:jc w:val="both"/>
              <w:rPr>
                <w:b/>
              </w:rPr>
            </w:pPr>
            <w:r w:rsidRPr="00C7703D">
              <w:rPr>
                <w:b/>
              </w:rPr>
              <w:t>Vysoká škola</w:t>
            </w:r>
          </w:p>
        </w:tc>
        <w:tc>
          <w:tcPr>
            <w:tcW w:w="7373" w:type="dxa"/>
            <w:gridSpan w:val="10"/>
          </w:tcPr>
          <w:p w14:paraId="6104D28A" w14:textId="77777777" w:rsidR="00B20C3F" w:rsidRDefault="00B20C3F" w:rsidP="003376FD">
            <w:pPr>
              <w:jc w:val="both"/>
            </w:pPr>
            <w:r>
              <w:t>Univerzita Tomáše Bati ve Zlíně</w:t>
            </w:r>
          </w:p>
        </w:tc>
      </w:tr>
      <w:tr w:rsidR="00B20C3F" w:rsidRPr="00C7703D" w14:paraId="06A0B1C8" w14:textId="77777777" w:rsidTr="003376FD">
        <w:tc>
          <w:tcPr>
            <w:tcW w:w="2486" w:type="dxa"/>
            <w:shd w:val="clear" w:color="auto" w:fill="F7CAAC"/>
          </w:tcPr>
          <w:p w14:paraId="5D22ADC3" w14:textId="77777777" w:rsidR="00B20C3F" w:rsidRPr="00C7703D" w:rsidRDefault="00B20C3F" w:rsidP="003376FD">
            <w:pPr>
              <w:jc w:val="both"/>
              <w:rPr>
                <w:b/>
              </w:rPr>
            </w:pPr>
            <w:r w:rsidRPr="00C7703D">
              <w:rPr>
                <w:b/>
              </w:rPr>
              <w:t>Součást vysoké školy</w:t>
            </w:r>
          </w:p>
        </w:tc>
        <w:tc>
          <w:tcPr>
            <w:tcW w:w="7373" w:type="dxa"/>
            <w:gridSpan w:val="10"/>
          </w:tcPr>
          <w:p w14:paraId="1670F62C" w14:textId="77777777" w:rsidR="00B20C3F" w:rsidRDefault="00B20C3F" w:rsidP="003376FD">
            <w:pPr>
              <w:jc w:val="both"/>
            </w:pPr>
            <w:r>
              <w:t>Fakulta managementu a ekonomiky</w:t>
            </w:r>
          </w:p>
        </w:tc>
      </w:tr>
      <w:tr w:rsidR="00B20C3F" w:rsidRPr="00C7703D" w14:paraId="1E0D816A" w14:textId="77777777" w:rsidTr="003376FD">
        <w:tc>
          <w:tcPr>
            <w:tcW w:w="2486" w:type="dxa"/>
            <w:shd w:val="clear" w:color="auto" w:fill="F7CAAC"/>
          </w:tcPr>
          <w:p w14:paraId="5DD0F72F" w14:textId="77777777" w:rsidR="00B20C3F" w:rsidRPr="00C7703D" w:rsidRDefault="00B20C3F" w:rsidP="003376FD">
            <w:pPr>
              <w:jc w:val="both"/>
              <w:rPr>
                <w:b/>
              </w:rPr>
            </w:pPr>
            <w:r w:rsidRPr="00C7703D">
              <w:rPr>
                <w:b/>
              </w:rPr>
              <w:t>Název studijního programu</w:t>
            </w:r>
          </w:p>
        </w:tc>
        <w:tc>
          <w:tcPr>
            <w:tcW w:w="7373" w:type="dxa"/>
            <w:gridSpan w:val="10"/>
          </w:tcPr>
          <w:p w14:paraId="34A7A263" w14:textId="7E46A7E8" w:rsidR="00B20C3F" w:rsidRPr="00C7703D" w:rsidRDefault="00B20C3F" w:rsidP="003376FD">
            <w:pPr>
              <w:jc w:val="both"/>
            </w:pPr>
            <w:r>
              <w:t>Tourism Economics and Hospitality Management</w:t>
            </w:r>
          </w:p>
        </w:tc>
      </w:tr>
      <w:tr w:rsidR="00B20C3F" w:rsidRPr="00C7703D" w14:paraId="6C5E8B31" w14:textId="77777777" w:rsidTr="003376FD">
        <w:tc>
          <w:tcPr>
            <w:tcW w:w="2486" w:type="dxa"/>
            <w:shd w:val="clear" w:color="auto" w:fill="F7CAAC"/>
          </w:tcPr>
          <w:p w14:paraId="072A83FF" w14:textId="77777777" w:rsidR="00B20C3F" w:rsidRPr="00C7703D" w:rsidRDefault="00B20C3F" w:rsidP="003376FD">
            <w:pPr>
              <w:jc w:val="both"/>
              <w:rPr>
                <w:b/>
              </w:rPr>
            </w:pPr>
            <w:r w:rsidRPr="00C7703D">
              <w:rPr>
                <w:b/>
              </w:rPr>
              <w:t>Jméno a příjmení</w:t>
            </w:r>
          </w:p>
        </w:tc>
        <w:tc>
          <w:tcPr>
            <w:tcW w:w="4496" w:type="dxa"/>
            <w:gridSpan w:val="5"/>
          </w:tcPr>
          <w:p w14:paraId="051681DE" w14:textId="77777777" w:rsidR="00B20C3F" w:rsidRPr="00C7703D" w:rsidRDefault="00B20C3F" w:rsidP="003376FD">
            <w:pPr>
              <w:jc w:val="both"/>
              <w:rPr>
                <w:b/>
              </w:rPr>
            </w:pPr>
            <w:r w:rsidRPr="006260B1">
              <w:t>Monika PALATKOVÁ</w:t>
            </w:r>
          </w:p>
        </w:tc>
        <w:tc>
          <w:tcPr>
            <w:tcW w:w="709" w:type="dxa"/>
            <w:shd w:val="clear" w:color="auto" w:fill="F7CAAC"/>
          </w:tcPr>
          <w:p w14:paraId="4B80C5EA" w14:textId="77777777" w:rsidR="00B20C3F" w:rsidRPr="00C7703D" w:rsidRDefault="00B20C3F" w:rsidP="003376FD">
            <w:pPr>
              <w:jc w:val="both"/>
              <w:rPr>
                <w:b/>
              </w:rPr>
            </w:pPr>
            <w:r w:rsidRPr="00C7703D">
              <w:rPr>
                <w:b/>
              </w:rPr>
              <w:t>Tituly</w:t>
            </w:r>
          </w:p>
        </w:tc>
        <w:tc>
          <w:tcPr>
            <w:tcW w:w="2168" w:type="dxa"/>
            <w:gridSpan w:val="4"/>
          </w:tcPr>
          <w:p w14:paraId="2635788D" w14:textId="77777777" w:rsidR="00B20C3F" w:rsidRPr="00C7703D" w:rsidRDefault="00B20C3F" w:rsidP="003376FD">
            <w:pPr>
              <w:jc w:val="both"/>
            </w:pPr>
            <w:r w:rsidRPr="00C7703D">
              <w:t>doc. Ing., Ph.D.</w:t>
            </w:r>
          </w:p>
        </w:tc>
      </w:tr>
      <w:tr w:rsidR="00B20C3F" w:rsidRPr="00C7703D" w14:paraId="7420F808" w14:textId="77777777" w:rsidTr="003376FD">
        <w:tc>
          <w:tcPr>
            <w:tcW w:w="2486" w:type="dxa"/>
            <w:shd w:val="clear" w:color="auto" w:fill="F7CAAC"/>
          </w:tcPr>
          <w:p w14:paraId="020ECC11" w14:textId="77777777" w:rsidR="00B20C3F" w:rsidRPr="00C7703D" w:rsidRDefault="00B20C3F" w:rsidP="003376FD">
            <w:pPr>
              <w:jc w:val="both"/>
              <w:rPr>
                <w:b/>
              </w:rPr>
            </w:pPr>
            <w:r w:rsidRPr="00C7703D">
              <w:rPr>
                <w:b/>
              </w:rPr>
              <w:t>Rok narození</w:t>
            </w:r>
          </w:p>
        </w:tc>
        <w:tc>
          <w:tcPr>
            <w:tcW w:w="826" w:type="dxa"/>
          </w:tcPr>
          <w:p w14:paraId="0CB765FF" w14:textId="77777777" w:rsidR="00B20C3F" w:rsidRPr="00C7703D" w:rsidRDefault="00B20C3F" w:rsidP="003376FD">
            <w:pPr>
              <w:jc w:val="both"/>
            </w:pPr>
            <w:r w:rsidRPr="00C7703D">
              <w:t>1970</w:t>
            </w:r>
          </w:p>
        </w:tc>
        <w:tc>
          <w:tcPr>
            <w:tcW w:w="1698" w:type="dxa"/>
            <w:shd w:val="clear" w:color="auto" w:fill="F7CAAC"/>
          </w:tcPr>
          <w:p w14:paraId="72D0957E" w14:textId="77777777" w:rsidR="00B20C3F" w:rsidRPr="00C7703D" w:rsidRDefault="00B20C3F" w:rsidP="003376FD">
            <w:pPr>
              <w:jc w:val="both"/>
              <w:rPr>
                <w:b/>
                <w:color w:val="FF0000"/>
              </w:rPr>
            </w:pPr>
            <w:r w:rsidRPr="00C7703D">
              <w:rPr>
                <w:b/>
              </w:rPr>
              <w:t>typ vztahu k VŠ</w:t>
            </w:r>
          </w:p>
        </w:tc>
        <w:tc>
          <w:tcPr>
            <w:tcW w:w="982" w:type="dxa"/>
            <w:gridSpan w:val="2"/>
          </w:tcPr>
          <w:p w14:paraId="4703F9E6" w14:textId="77777777" w:rsidR="00B20C3F" w:rsidRPr="009E19FD" w:rsidRDefault="00B20C3F" w:rsidP="003376FD">
            <w:pPr>
              <w:jc w:val="both"/>
              <w:rPr>
                <w:color w:val="FF0000"/>
              </w:rPr>
            </w:pPr>
          </w:p>
        </w:tc>
        <w:tc>
          <w:tcPr>
            <w:tcW w:w="990" w:type="dxa"/>
            <w:shd w:val="clear" w:color="auto" w:fill="F7CAAC"/>
          </w:tcPr>
          <w:p w14:paraId="7E96D646" w14:textId="77777777" w:rsidR="00B20C3F" w:rsidRPr="00C7703D" w:rsidRDefault="00B20C3F" w:rsidP="003376FD">
            <w:pPr>
              <w:jc w:val="both"/>
              <w:rPr>
                <w:b/>
                <w:color w:val="FF0000"/>
              </w:rPr>
            </w:pPr>
            <w:r w:rsidRPr="00C7703D">
              <w:rPr>
                <w:b/>
              </w:rPr>
              <w:t>rozsah</w:t>
            </w:r>
          </w:p>
        </w:tc>
        <w:tc>
          <w:tcPr>
            <w:tcW w:w="709" w:type="dxa"/>
          </w:tcPr>
          <w:p w14:paraId="7BA746F1" w14:textId="77777777" w:rsidR="00B20C3F" w:rsidRPr="009E19FD" w:rsidRDefault="00B20C3F" w:rsidP="003376FD">
            <w:pPr>
              <w:jc w:val="both"/>
              <w:rPr>
                <w:color w:val="FF0000"/>
              </w:rPr>
            </w:pPr>
          </w:p>
        </w:tc>
        <w:tc>
          <w:tcPr>
            <w:tcW w:w="709" w:type="dxa"/>
            <w:gridSpan w:val="2"/>
            <w:shd w:val="clear" w:color="auto" w:fill="F7CAAC"/>
          </w:tcPr>
          <w:p w14:paraId="5B599425" w14:textId="77777777" w:rsidR="00B20C3F" w:rsidRPr="00C7703D" w:rsidRDefault="00B20C3F" w:rsidP="003376FD">
            <w:pPr>
              <w:jc w:val="both"/>
              <w:rPr>
                <w:b/>
                <w:color w:val="FF0000"/>
              </w:rPr>
            </w:pPr>
            <w:r w:rsidRPr="00C7703D">
              <w:rPr>
                <w:b/>
              </w:rPr>
              <w:t>do kdy</w:t>
            </w:r>
          </w:p>
        </w:tc>
        <w:tc>
          <w:tcPr>
            <w:tcW w:w="1459" w:type="dxa"/>
            <w:gridSpan w:val="2"/>
          </w:tcPr>
          <w:p w14:paraId="16952E61" w14:textId="77777777" w:rsidR="00B20C3F" w:rsidRPr="009E19FD" w:rsidRDefault="00B20C3F" w:rsidP="003376FD">
            <w:pPr>
              <w:jc w:val="both"/>
              <w:rPr>
                <w:color w:val="FF0000"/>
              </w:rPr>
            </w:pPr>
          </w:p>
        </w:tc>
      </w:tr>
      <w:tr w:rsidR="00B20C3F" w:rsidRPr="00C7703D" w14:paraId="4FC9C7DD" w14:textId="77777777" w:rsidTr="003376FD">
        <w:tc>
          <w:tcPr>
            <w:tcW w:w="5010" w:type="dxa"/>
            <w:gridSpan w:val="3"/>
            <w:shd w:val="clear" w:color="auto" w:fill="F7CAAC"/>
          </w:tcPr>
          <w:p w14:paraId="2FD83EF9" w14:textId="77777777" w:rsidR="00B20C3F" w:rsidRPr="00C7703D" w:rsidRDefault="00B20C3F" w:rsidP="003376FD">
            <w:pPr>
              <w:jc w:val="both"/>
              <w:rPr>
                <w:b/>
                <w:color w:val="FF0000"/>
              </w:rPr>
            </w:pPr>
            <w:r w:rsidRPr="00C7703D">
              <w:rPr>
                <w:b/>
              </w:rPr>
              <w:t>Typ vztahu na součásti VŠ, která uskutečňuje st. program</w:t>
            </w:r>
          </w:p>
        </w:tc>
        <w:tc>
          <w:tcPr>
            <w:tcW w:w="982" w:type="dxa"/>
            <w:gridSpan w:val="2"/>
          </w:tcPr>
          <w:p w14:paraId="15F497DF" w14:textId="77777777" w:rsidR="00B20C3F" w:rsidRPr="00C7703D" w:rsidRDefault="00B20C3F" w:rsidP="003376FD">
            <w:pPr>
              <w:jc w:val="both"/>
              <w:rPr>
                <w:color w:val="FF0000"/>
              </w:rPr>
            </w:pPr>
          </w:p>
        </w:tc>
        <w:tc>
          <w:tcPr>
            <w:tcW w:w="990" w:type="dxa"/>
            <w:shd w:val="clear" w:color="auto" w:fill="F7CAAC"/>
          </w:tcPr>
          <w:p w14:paraId="63730F71" w14:textId="77777777" w:rsidR="00B20C3F" w:rsidRPr="00C7703D" w:rsidRDefault="00B20C3F" w:rsidP="003376FD">
            <w:pPr>
              <w:jc w:val="both"/>
              <w:rPr>
                <w:b/>
                <w:color w:val="FF0000"/>
              </w:rPr>
            </w:pPr>
            <w:r w:rsidRPr="00C7703D">
              <w:rPr>
                <w:b/>
              </w:rPr>
              <w:t>rozsah</w:t>
            </w:r>
          </w:p>
        </w:tc>
        <w:tc>
          <w:tcPr>
            <w:tcW w:w="709" w:type="dxa"/>
          </w:tcPr>
          <w:p w14:paraId="50243C30" w14:textId="77777777" w:rsidR="00B20C3F" w:rsidRPr="00C7703D" w:rsidRDefault="00B20C3F" w:rsidP="003376FD">
            <w:pPr>
              <w:jc w:val="both"/>
              <w:rPr>
                <w:color w:val="FF0000"/>
              </w:rPr>
            </w:pPr>
          </w:p>
        </w:tc>
        <w:tc>
          <w:tcPr>
            <w:tcW w:w="709" w:type="dxa"/>
            <w:gridSpan w:val="2"/>
            <w:shd w:val="clear" w:color="auto" w:fill="F7CAAC"/>
          </w:tcPr>
          <w:p w14:paraId="1925EAFC" w14:textId="77777777" w:rsidR="00B20C3F" w:rsidRPr="00C7703D" w:rsidRDefault="00B20C3F" w:rsidP="003376FD">
            <w:pPr>
              <w:jc w:val="both"/>
              <w:rPr>
                <w:b/>
                <w:color w:val="FF0000"/>
              </w:rPr>
            </w:pPr>
            <w:r w:rsidRPr="00C7703D">
              <w:rPr>
                <w:b/>
              </w:rPr>
              <w:t>do kdy</w:t>
            </w:r>
          </w:p>
        </w:tc>
        <w:tc>
          <w:tcPr>
            <w:tcW w:w="1459" w:type="dxa"/>
            <w:gridSpan w:val="2"/>
          </w:tcPr>
          <w:p w14:paraId="5EB48E73" w14:textId="77777777" w:rsidR="00B20C3F" w:rsidRPr="00C7703D" w:rsidRDefault="00B20C3F" w:rsidP="003376FD">
            <w:pPr>
              <w:jc w:val="both"/>
            </w:pPr>
          </w:p>
        </w:tc>
      </w:tr>
      <w:tr w:rsidR="00B20C3F" w:rsidRPr="00C7703D" w14:paraId="3DA326CD" w14:textId="77777777" w:rsidTr="003376FD">
        <w:tc>
          <w:tcPr>
            <w:tcW w:w="5992" w:type="dxa"/>
            <w:gridSpan w:val="5"/>
            <w:shd w:val="clear" w:color="auto" w:fill="F7CAAC"/>
          </w:tcPr>
          <w:p w14:paraId="0B054D51" w14:textId="77777777" w:rsidR="00B20C3F" w:rsidRPr="009E19FD" w:rsidRDefault="00B20C3F" w:rsidP="003376FD">
            <w:pPr>
              <w:jc w:val="both"/>
            </w:pPr>
            <w:r w:rsidRPr="009E19FD">
              <w:rPr>
                <w:b/>
              </w:rPr>
              <w:t>Další současná působení jako akademický pracovník na jiných VŠ</w:t>
            </w:r>
          </w:p>
        </w:tc>
        <w:tc>
          <w:tcPr>
            <w:tcW w:w="1699" w:type="dxa"/>
            <w:gridSpan w:val="2"/>
            <w:shd w:val="clear" w:color="auto" w:fill="F7CAAC"/>
          </w:tcPr>
          <w:p w14:paraId="6573E2B5" w14:textId="77777777" w:rsidR="00B20C3F" w:rsidRPr="009E19FD" w:rsidRDefault="00B20C3F" w:rsidP="003376FD">
            <w:pPr>
              <w:jc w:val="both"/>
              <w:rPr>
                <w:b/>
              </w:rPr>
            </w:pPr>
            <w:r w:rsidRPr="009E19FD">
              <w:rPr>
                <w:b/>
              </w:rPr>
              <w:t>typ prac. vztahu</w:t>
            </w:r>
          </w:p>
        </w:tc>
        <w:tc>
          <w:tcPr>
            <w:tcW w:w="2168" w:type="dxa"/>
            <w:gridSpan w:val="4"/>
            <w:shd w:val="clear" w:color="auto" w:fill="F7CAAC"/>
          </w:tcPr>
          <w:p w14:paraId="29CD2221" w14:textId="77777777" w:rsidR="00B20C3F" w:rsidRPr="009E19FD" w:rsidRDefault="00B20C3F" w:rsidP="003376FD">
            <w:pPr>
              <w:jc w:val="both"/>
              <w:rPr>
                <w:b/>
              </w:rPr>
            </w:pPr>
            <w:r w:rsidRPr="009E19FD">
              <w:rPr>
                <w:b/>
              </w:rPr>
              <w:t>rozsah</w:t>
            </w:r>
          </w:p>
        </w:tc>
      </w:tr>
      <w:tr w:rsidR="00B20C3F" w:rsidRPr="00C7703D" w14:paraId="71696C92" w14:textId="77777777" w:rsidTr="003376FD">
        <w:tc>
          <w:tcPr>
            <w:tcW w:w="5992" w:type="dxa"/>
            <w:gridSpan w:val="5"/>
          </w:tcPr>
          <w:p w14:paraId="37146602" w14:textId="77777777" w:rsidR="00B20C3F" w:rsidRPr="009E19FD" w:rsidRDefault="00B20C3F" w:rsidP="003376FD">
            <w:pPr>
              <w:jc w:val="both"/>
            </w:pPr>
            <w:r w:rsidRPr="009E19FD">
              <w:t>Vysoká škola mezinárodních</w:t>
            </w:r>
            <w:r>
              <w:t xml:space="preserve"> a veřejných vztahů Praha, o.p.</w:t>
            </w:r>
            <w:r w:rsidRPr="009E19FD">
              <w:t>s</w:t>
            </w:r>
            <w:r>
              <w:t>.</w:t>
            </w:r>
          </w:p>
        </w:tc>
        <w:tc>
          <w:tcPr>
            <w:tcW w:w="1699" w:type="dxa"/>
            <w:gridSpan w:val="2"/>
          </w:tcPr>
          <w:p w14:paraId="249A24E8" w14:textId="77777777" w:rsidR="00B20C3F" w:rsidRPr="009E19FD" w:rsidRDefault="00B20C3F" w:rsidP="003376FD">
            <w:pPr>
              <w:jc w:val="both"/>
            </w:pPr>
            <w:r>
              <w:t>pp</w:t>
            </w:r>
          </w:p>
        </w:tc>
        <w:tc>
          <w:tcPr>
            <w:tcW w:w="2168" w:type="dxa"/>
            <w:gridSpan w:val="4"/>
          </w:tcPr>
          <w:p w14:paraId="4886AB60" w14:textId="77777777" w:rsidR="00B20C3F" w:rsidRPr="009E19FD" w:rsidRDefault="00B20C3F" w:rsidP="003376FD">
            <w:pPr>
              <w:jc w:val="both"/>
            </w:pPr>
            <w:r>
              <w:t>40 h/t</w:t>
            </w:r>
          </w:p>
        </w:tc>
      </w:tr>
      <w:tr w:rsidR="00B20C3F" w:rsidRPr="00C7703D" w14:paraId="16AFBC09" w14:textId="77777777" w:rsidTr="003376FD">
        <w:tc>
          <w:tcPr>
            <w:tcW w:w="9859" w:type="dxa"/>
            <w:gridSpan w:val="11"/>
            <w:shd w:val="clear" w:color="auto" w:fill="F7CAAC"/>
          </w:tcPr>
          <w:p w14:paraId="7477100D" w14:textId="77777777" w:rsidR="00B20C3F" w:rsidRPr="009E19FD" w:rsidRDefault="00B20C3F" w:rsidP="003376FD">
            <w:pPr>
              <w:jc w:val="both"/>
            </w:pPr>
            <w:r w:rsidRPr="009E19FD">
              <w:rPr>
                <w:b/>
              </w:rPr>
              <w:t>Předměty příslušného studijního programu a způsob zapojení do jejich výuky, příp. další zapojení do uskutečňování studijního programu</w:t>
            </w:r>
          </w:p>
        </w:tc>
      </w:tr>
      <w:tr w:rsidR="00B20C3F" w:rsidRPr="00C7703D" w14:paraId="574563E2" w14:textId="77777777" w:rsidTr="003376FD">
        <w:trPr>
          <w:trHeight w:val="328"/>
        </w:trPr>
        <w:tc>
          <w:tcPr>
            <w:tcW w:w="9859" w:type="dxa"/>
            <w:gridSpan w:val="11"/>
            <w:tcBorders>
              <w:top w:val="nil"/>
            </w:tcBorders>
          </w:tcPr>
          <w:p w14:paraId="6ECD5BBD" w14:textId="638D4F92" w:rsidR="00B20C3F" w:rsidRPr="00C7703D" w:rsidRDefault="00B20C3F" w:rsidP="003376FD">
            <w:pPr>
              <w:jc w:val="both"/>
              <w:rPr>
                <w:highlight w:val="yellow"/>
              </w:rPr>
            </w:pPr>
            <w:r w:rsidRPr="00B20C3F">
              <w:t>člen oborové rady</w:t>
            </w:r>
          </w:p>
        </w:tc>
      </w:tr>
      <w:tr w:rsidR="00B20C3F" w:rsidRPr="00C7703D" w14:paraId="0AE47730" w14:textId="77777777" w:rsidTr="003376FD">
        <w:tc>
          <w:tcPr>
            <w:tcW w:w="9859" w:type="dxa"/>
            <w:gridSpan w:val="11"/>
            <w:shd w:val="clear" w:color="auto" w:fill="F7CAAC"/>
          </w:tcPr>
          <w:p w14:paraId="1C15C99E" w14:textId="77777777" w:rsidR="00B20C3F" w:rsidRPr="00C7703D" w:rsidRDefault="00B20C3F" w:rsidP="003376FD">
            <w:pPr>
              <w:jc w:val="both"/>
            </w:pPr>
            <w:r w:rsidRPr="00C7703D">
              <w:rPr>
                <w:b/>
              </w:rPr>
              <w:t xml:space="preserve">Údaje o vzdělání na VŠ </w:t>
            </w:r>
          </w:p>
        </w:tc>
      </w:tr>
      <w:tr w:rsidR="00B20C3F" w:rsidRPr="00C7703D" w14:paraId="10EAF0D0" w14:textId="77777777" w:rsidTr="003376FD">
        <w:trPr>
          <w:trHeight w:val="920"/>
        </w:trPr>
        <w:tc>
          <w:tcPr>
            <w:tcW w:w="9859" w:type="dxa"/>
            <w:gridSpan w:val="11"/>
          </w:tcPr>
          <w:p w14:paraId="79BD162B" w14:textId="77777777" w:rsidR="00B20C3F" w:rsidRPr="006260B1" w:rsidRDefault="00B20C3F" w:rsidP="003376FD">
            <w:r w:rsidRPr="006260B1">
              <w:t xml:space="preserve">1988–1993 Vysoká škola ekonomická v Praze, Fakulta mezinárodních vztahů (Ing.) </w:t>
            </w:r>
          </w:p>
          <w:p w14:paraId="6608767D" w14:textId="77777777" w:rsidR="00B20C3F" w:rsidRPr="006260B1" w:rsidRDefault="00B20C3F" w:rsidP="003376FD">
            <w:r w:rsidRPr="006260B1">
              <w:t>1995–1996 University of St. Gallen (Švýcarsko)</w:t>
            </w:r>
          </w:p>
          <w:p w14:paraId="6DB697D0" w14:textId="77777777" w:rsidR="00B20C3F" w:rsidRPr="00C7703D" w:rsidRDefault="00B20C3F" w:rsidP="003376FD">
            <w:r w:rsidRPr="006260B1">
              <w:t>1995–2002 Vysoká škola ekonomická v Praze, Fakulta mezinárodních vztahů (Ph.D.)</w:t>
            </w:r>
            <w:r w:rsidRPr="00C7703D">
              <w:t xml:space="preserve">  </w:t>
            </w:r>
          </w:p>
        </w:tc>
      </w:tr>
      <w:tr w:rsidR="00B20C3F" w:rsidRPr="00C7703D" w14:paraId="4C061E8B" w14:textId="77777777" w:rsidTr="003376FD">
        <w:tc>
          <w:tcPr>
            <w:tcW w:w="9859" w:type="dxa"/>
            <w:gridSpan w:val="11"/>
            <w:shd w:val="clear" w:color="auto" w:fill="F7CAAC"/>
          </w:tcPr>
          <w:p w14:paraId="202524EB" w14:textId="77777777" w:rsidR="00B20C3F" w:rsidRPr="00C7703D" w:rsidRDefault="00B20C3F" w:rsidP="003376FD">
            <w:pPr>
              <w:jc w:val="both"/>
              <w:rPr>
                <w:b/>
              </w:rPr>
            </w:pPr>
            <w:r w:rsidRPr="00C7703D">
              <w:rPr>
                <w:b/>
              </w:rPr>
              <w:t>Údaje o odborném působení od absolvování VŠ</w:t>
            </w:r>
          </w:p>
        </w:tc>
      </w:tr>
      <w:tr w:rsidR="00B20C3F" w:rsidRPr="00C7703D" w14:paraId="039E79BC" w14:textId="77777777" w:rsidTr="003376FD">
        <w:trPr>
          <w:trHeight w:val="1090"/>
        </w:trPr>
        <w:tc>
          <w:tcPr>
            <w:tcW w:w="9859" w:type="dxa"/>
            <w:gridSpan w:val="11"/>
          </w:tcPr>
          <w:p w14:paraId="21CE85CD" w14:textId="77777777" w:rsidR="00B20C3F" w:rsidRPr="006260B1" w:rsidRDefault="00B20C3F" w:rsidP="003376FD">
            <w:r w:rsidRPr="006260B1">
              <w:t>1996-1997 Česká centrála cestovního ruchu (ředitelka marketingového výzkumu)</w:t>
            </w:r>
          </w:p>
          <w:p w14:paraId="0AEFD202" w14:textId="77777777" w:rsidR="00B20C3F" w:rsidRPr="006260B1" w:rsidRDefault="00B20C3F" w:rsidP="003376FD">
            <w:r w:rsidRPr="006260B1">
              <w:t>1997-1998 Česká centrála cestovního ruchu (ředitelka marketingu)</w:t>
            </w:r>
          </w:p>
          <w:p w14:paraId="2D58439C" w14:textId="77777777" w:rsidR="00B20C3F" w:rsidRPr="006260B1" w:rsidRDefault="00B20C3F" w:rsidP="003376FD">
            <w:r w:rsidRPr="006260B1">
              <w:t>1999-2011 Cestovní kancelář FISCHER (Product Manager)</w:t>
            </w:r>
          </w:p>
          <w:p w14:paraId="2E2689F2" w14:textId="77777777" w:rsidR="00B20C3F" w:rsidRPr="006260B1" w:rsidRDefault="00B20C3F" w:rsidP="003376FD">
            <w:r w:rsidRPr="006260B1">
              <w:t xml:space="preserve">2004-2011 Vysoká škola obchodní v Praze, o.p.s., Katedra cestovního ruchu </w:t>
            </w:r>
          </w:p>
          <w:p w14:paraId="1786CD54" w14:textId="77777777" w:rsidR="00B20C3F" w:rsidRPr="006260B1" w:rsidRDefault="00B20C3F" w:rsidP="003376FD">
            <w:r w:rsidRPr="006260B1">
              <w:t xml:space="preserve">2011-2014 Vysoká škola obchodní v Praze, o.p.s., vedoucí katedry ekonomiky cestovního ruchu </w:t>
            </w:r>
          </w:p>
          <w:p w14:paraId="297FBCC6" w14:textId="77777777" w:rsidR="00B20C3F" w:rsidRPr="006260B1" w:rsidRDefault="00B20C3F" w:rsidP="003376FD">
            <w:r w:rsidRPr="006260B1">
              <w:t>2014           Česká centrála cestovního ruchu – CzechTourism, ředitelka pro rozvoj</w:t>
            </w:r>
          </w:p>
          <w:p w14:paraId="2479C6AE" w14:textId="77777777" w:rsidR="00B20C3F" w:rsidRPr="006260B1" w:rsidRDefault="00B20C3F" w:rsidP="003376FD">
            <w:r w:rsidRPr="006260B1">
              <w:t>2015-2019 Česká centrála cestovního ruchu – CzechTourism, generální ředitelka</w:t>
            </w:r>
          </w:p>
          <w:p w14:paraId="6EC7D760" w14:textId="77777777" w:rsidR="00B20C3F" w:rsidRPr="006260B1" w:rsidRDefault="00B20C3F" w:rsidP="003376FD">
            <w:r w:rsidRPr="006260B1">
              <w:rPr>
                <w:bCs/>
              </w:rPr>
              <w:t>2019-2021</w:t>
            </w:r>
            <w:r w:rsidRPr="006260B1">
              <w:t xml:space="preserve"> ředitelka Institutu mezinárodního managementu a marketingu (10/</w:t>
            </w:r>
            <w:proofErr w:type="gramStart"/>
            <w:r w:rsidRPr="006260B1">
              <w:t>2019 – 2021</w:t>
            </w:r>
            <w:proofErr w:type="gramEnd"/>
            <w:r w:rsidRPr="006260B1">
              <w:t>), prorektorka pro pro     zahraniční vztahy a PR (01/2019 – 03/2021), prorektorka pro výuku, rozvoj a evaluaci vzdělávání (05/2020 – 03/2021)</w:t>
            </w:r>
          </w:p>
        </w:tc>
      </w:tr>
      <w:tr w:rsidR="00B20C3F" w:rsidRPr="00C7703D" w14:paraId="295530CA" w14:textId="77777777" w:rsidTr="003376FD">
        <w:trPr>
          <w:trHeight w:val="250"/>
        </w:trPr>
        <w:tc>
          <w:tcPr>
            <w:tcW w:w="9859" w:type="dxa"/>
            <w:gridSpan w:val="11"/>
            <w:shd w:val="clear" w:color="auto" w:fill="F7CAAC"/>
          </w:tcPr>
          <w:p w14:paraId="71B0DE83" w14:textId="77777777" w:rsidR="00B20C3F" w:rsidRPr="00C7703D" w:rsidRDefault="00B20C3F" w:rsidP="003376FD">
            <w:pPr>
              <w:jc w:val="both"/>
            </w:pPr>
            <w:r w:rsidRPr="00C7703D">
              <w:rPr>
                <w:b/>
              </w:rPr>
              <w:t>Zkušenosti s vedením kvalifikačních a rigorózních prací</w:t>
            </w:r>
          </w:p>
        </w:tc>
      </w:tr>
      <w:tr w:rsidR="00B20C3F" w:rsidRPr="00C7703D" w14:paraId="00BB0C52" w14:textId="77777777" w:rsidTr="003376FD">
        <w:trPr>
          <w:trHeight w:val="269"/>
        </w:trPr>
        <w:tc>
          <w:tcPr>
            <w:tcW w:w="9859" w:type="dxa"/>
            <w:gridSpan w:val="11"/>
          </w:tcPr>
          <w:p w14:paraId="443D901F" w14:textId="77777777" w:rsidR="00B20C3F" w:rsidRDefault="00B20C3F" w:rsidP="003376FD">
            <w:pPr>
              <w:jc w:val="both"/>
            </w:pPr>
            <w:r>
              <w:t>Počet vedených bakalářských prací – 26</w:t>
            </w:r>
          </w:p>
          <w:p w14:paraId="08CECDD5" w14:textId="77777777" w:rsidR="00B20C3F" w:rsidRPr="00C7703D" w:rsidRDefault="00B20C3F" w:rsidP="003376FD">
            <w:pPr>
              <w:jc w:val="both"/>
            </w:pPr>
            <w:r>
              <w:t>Počet vedených diplomových prací – 80</w:t>
            </w:r>
          </w:p>
        </w:tc>
      </w:tr>
      <w:tr w:rsidR="00B20C3F" w:rsidRPr="00C7703D" w14:paraId="53A2AD70" w14:textId="77777777" w:rsidTr="003376FD">
        <w:trPr>
          <w:cantSplit/>
        </w:trPr>
        <w:tc>
          <w:tcPr>
            <w:tcW w:w="3312" w:type="dxa"/>
            <w:gridSpan w:val="2"/>
            <w:tcBorders>
              <w:top w:val="single" w:sz="12" w:space="0" w:color="auto"/>
            </w:tcBorders>
            <w:shd w:val="clear" w:color="auto" w:fill="F7CAAC"/>
          </w:tcPr>
          <w:p w14:paraId="22D45226" w14:textId="77777777" w:rsidR="00B20C3F" w:rsidRPr="00C7703D" w:rsidRDefault="00B20C3F" w:rsidP="003376FD">
            <w:pPr>
              <w:jc w:val="both"/>
            </w:pPr>
            <w:r w:rsidRPr="00C7703D">
              <w:rPr>
                <w:b/>
              </w:rPr>
              <w:t xml:space="preserve">Obor habilitačního řízení </w:t>
            </w:r>
          </w:p>
        </w:tc>
        <w:tc>
          <w:tcPr>
            <w:tcW w:w="2219" w:type="dxa"/>
            <w:gridSpan w:val="2"/>
            <w:tcBorders>
              <w:top w:val="single" w:sz="12" w:space="0" w:color="auto"/>
            </w:tcBorders>
            <w:shd w:val="clear" w:color="auto" w:fill="F7CAAC"/>
          </w:tcPr>
          <w:p w14:paraId="466043A9" w14:textId="77777777" w:rsidR="00B20C3F" w:rsidRPr="00C7703D" w:rsidRDefault="00B20C3F" w:rsidP="003376FD">
            <w:pPr>
              <w:jc w:val="both"/>
            </w:pPr>
            <w:r w:rsidRPr="00C7703D">
              <w:rPr>
                <w:b/>
              </w:rPr>
              <w:t>Rok udělení hodnosti</w:t>
            </w:r>
          </w:p>
        </w:tc>
        <w:tc>
          <w:tcPr>
            <w:tcW w:w="2237" w:type="dxa"/>
            <w:gridSpan w:val="4"/>
            <w:tcBorders>
              <w:top w:val="single" w:sz="12" w:space="0" w:color="auto"/>
              <w:right w:val="single" w:sz="12" w:space="0" w:color="auto"/>
            </w:tcBorders>
            <w:shd w:val="clear" w:color="auto" w:fill="F7CAAC"/>
          </w:tcPr>
          <w:p w14:paraId="76109726" w14:textId="77777777" w:rsidR="00B20C3F" w:rsidRPr="00C7703D" w:rsidRDefault="00B20C3F" w:rsidP="003376FD">
            <w:pPr>
              <w:jc w:val="both"/>
            </w:pPr>
            <w:r w:rsidRPr="00C7703D">
              <w:rPr>
                <w:b/>
              </w:rPr>
              <w:t>Řízení konáno na VŠ</w:t>
            </w:r>
          </w:p>
        </w:tc>
        <w:tc>
          <w:tcPr>
            <w:tcW w:w="2091" w:type="dxa"/>
            <w:gridSpan w:val="3"/>
            <w:tcBorders>
              <w:top w:val="single" w:sz="12" w:space="0" w:color="auto"/>
              <w:left w:val="single" w:sz="12" w:space="0" w:color="auto"/>
            </w:tcBorders>
            <w:shd w:val="clear" w:color="auto" w:fill="F7CAAC"/>
          </w:tcPr>
          <w:p w14:paraId="758392C6" w14:textId="77777777" w:rsidR="00B20C3F" w:rsidRPr="00C7703D" w:rsidRDefault="00B20C3F" w:rsidP="003376FD">
            <w:pPr>
              <w:jc w:val="both"/>
              <w:rPr>
                <w:b/>
              </w:rPr>
            </w:pPr>
            <w:r w:rsidRPr="00C7703D">
              <w:rPr>
                <w:b/>
              </w:rPr>
              <w:t>Ohlasy publikací</w:t>
            </w:r>
          </w:p>
        </w:tc>
      </w:tr>
      <w:tr w:rsidR="00B20C3F" w:rsidRPr="00C7703D" w14:paraId="54FC85B5" w14:textId="77777777" w:rsidTr="003376FD">
        <w:trPr>
          <w:cantSplit/>
        </w:trPr>
        <w:tc>
          <w:tcPr>
            <w:tcW w:w="3312" w:type="dxa"/>
            <w:gridSpan w:val="2"/>
          </w:tcPr>
          <w:p w14:paraId="22E4971A" w14:textId="77777777" w:rsidR="00B20C3F" w:rsidRPr="00C7703D" w:rsidRDefault="00B20C3F" w:rsidP="003376FD">
            <w:r w:rsidRPr="00C7703D">
              <w:t>Obor: Ekonomika a management</w:t>
            </w:r>
          </w:p>
          <w:p w14:paraId="36858C20" w14:textId="77777777" w:rsidR="00B20C3F" w:rsidRPr="00C7703D" w:rsidRDefault="00B20C3F" w:rsidP="003376FD">
            <w:pPr>
              <w:jc w:val="both"/>
            </w:pPr>
          </w:p>
        </w:tc>
        <w:tc>
          <w:tcPr>
            <w:tcW w:w="2219" w:type="dxa"/>
            <w:gridSpan w:val="2"/>
          </w:tcPr>
          <w:p w14:paraId="3C5D6CA2" w14:textId="77777777" w:rsidR="00B20C3F" w:rsidRPr="00C7703D" w:rsidRDefault="00B20C3F" w:rsidP="003376FD">
            <w:r w:rsidRPr="00C7703D">
              <w:t>2013</w:t>
            </w:r>
          </w:p>
          <w:p w14:paraId="671D67DA" w14:textId="77777777" w:rsidR="00B20C3F" w:rsidRPr="00C7703D" w:rsidRDefault="00B20C3F" w:rsidP="003376FD">
            <w:pPr>
              <w:jc w:val="both"/>
            </w:pPr>
          </w:p>
        </w:tc>
        <w:tc>
          <w:tcPr>
            <w:tcW w:w="2237" w:type="dxa"/>
            <w:gridSpan w:val="4"/>
            <w:tcBorders>
              <w:right w:val="single" w:sz="12" w:space="0" w:color="auto"/>
            </w:tcBorders>
          </w:tcPr>
          <w:p w14:paraId="6E2610B3" w14:textId="77777777" w:rsidR="00B20C3F" w:rsidRPr="00C7703D" w:rsidRDefault="00B20C3F" w:rsidP="003376FD">
            <w:pPr>
              <w:jc w:val="both"/>
            </w:pPr>
            <w:r w:rsidRPr="00C7703D">
              <w:t>Provozně ekonomická fakulta – Mendelova univerzita v Brně</w:t>
            </w:r>
          </w:p>
        </w:tc>
        <w:tc>
          <w:tcPr>
            <w:tcW w:w="632" w:type="dxa"/>
            <w:tcBorders>
              <w:left w:val="single" w:sz="12" w:space="0" w:color="auto"/>
            </w:tcBorders>
            <w:shd w:val="clear" w:color="auto" w:fill="F7CAAC"/>
          </w:tcPr>
          <w:p w14:paraId="455BA28E" w14:textId="77777777" w:rsidR="00B20C3F" w:rsidRPr="00C7703D" w:rsidRDefault="00B20C3F" w:rsidP="003376FD">
            <w:pPr>
              <w:jc w:val="both"/>
            </w:pPr>
            <w:r w:rsidRPr="00C7703D">
              <w:rPr>
                <w:b/>
              </w:rPr>
              <w:t>WOS</w:t>
            </w:r>
          </w:p>
        </w:tc>
        <w:tc>
          <w:tcPr>
            <w:tcW w:w="741" w:type="dxa"/>
            <w:shd w:val="clear" w:color="auto" w:fill="F7CAAC"/>
          </w:tcPr>
          <w:p w14:paraId="6778016B" w14:textId="77777777" w:rsidR="00B20C3F" w:rsidRPr="00C7703D" w:rsidRDefault="00B20C3F" w:rsidP="003376FD">
            <w:pPr>
              <w:jc w:val="both"/>
            </w:pPr>
            <w:r w:rsidRPr="00C7703D">
              <w:rPr>
                <w:b/>
              </w:rPr>
              <w:t>Scopus</w:t>
            </w:r>
          </w:p>
        </w:tc>
        <w:tc>
          <w:tcPr>
            <w:tcW w:w="718" w:type="dxa"/>
            <w:shd w:val="clear" w:color="auto" w:fill="F7CAAC"/>
          </w:tcPr>
          <w:p w14:paraId="01DB4BED" w14:textId="77777777" w:rsidR="00B20C3F" w:rsidRPr="00C7703D" w:rsidRDefault="00B20C3F" w:rsidP="003376FD">
            <w:pPr>
              <w:jc w:val="both"/>
            </w:pPr>
            <w:r w:rsidRPr="00C7703D">
              <w:rPr>
                <w:b/>
              </w:rPr>
              <w:t>ostatní</w:t>
            </w:r>
          </w:p>
        </w:tc>
      </w:tr>
      <w:tr w:rsidR="00B20C3F" w:rsidRPr="00C7703D" w14:paraId="068F559A" w14:textId="77777777" w:rsidTr="003376FD">
        <w:trPr>
          <w:cantSplit/>
          <w:trHeight w:val="70"/>
        </w:trPr>
        <w:tc>
          <w:tcPr>
            <w:tcW w:w="3312" w:type="dxa"/>
            <w:gridSpan w:val="2"/>
            <w:shd w:val="clear" w:color="auto" w:fill="F7CAAC"/>
          </w:tcPr>
          <w:p w14:paraId="76A25CF3" w14:textId="77777777" w:rsidR="00B20C3F" w:rsidRPr="00C7703D" w:rsidRDefault="00B20C3F" w:rsidP="003376FD">
            <w:pPr>
              <w:jc w:val="both"/>
            </w:pPr>
            <w:r w:rsidRPr="00C7703D">
              <w:rPr>
                <w:b/>
              </w:rPr>
              <w:t>Obor jmenovacího řízení</w:t>
            </w:r>
          </w:p>
        </w:tc>
        <w:tc>
          <w:tcPr>
            <w:tcW w:w="2219" w:type="dxa"/>
            <w:gridSpan w:val="2"/>
            <w:shd w:val="clear" w:color="auto" w:fill="F7CAAC"/>
          </w:tcPr>
          <w:p w14:paraId="4DD4D235" w14:textId="77777777" w:rsidR="00B20C3F" w:rsidRPr="00C7703D" w:rsidRDefault="00B20C3F" w:rsidP="003376FD">
            <w:pPr>
              <w:jc w:val="both"/>
            </w:pPr>
            <w:r w:rsidRPr="00C7703D">
              <w:rPr>
                <w:b/>
              </w:rPr>
              <w:t>Rok udělení hodnosti</w:t>
            </w:r>
          </w:p>
        </w:tc>
        <w:tc>
          <w:tcPr>
            <w:tcW w:w="2237" w:type="dxa"/>
            <w:gridSpan w:val="4"/>
            <w:tcBorders>
              <w:right w:val="single" w:sz="12" w:space="0" w:color="auto"/>
            </w:tcBorders>
            <w:shd w:val="clear" w:color="auto" w:fill="F7CAAC"/>
          </w:tcPr>
          <w:p w14:paraId="789125E0" w14:textId="77777777" w:rsidR="00B20C3F" w:rsidRPr="00C7703D" w:rsidRDefault="00B20C3F" w:rsidP="003376FD">
            <w:pPr>
              <w:jc w:val="both"/>
            </w:pPr>
            <w:r w:rsidRPr="00C7703D">
              <w:rPr>
                <w:b/>
              </w:rPr>
              <w:t>Řízení konáno na VŠ</w:t>
            </w:r>
          </w:p>
        </w:tc>
        <w:tc>
          <w:tcPr>
            <w:tcW w:w="632" w:type="dxa"/>
            <w:vMerge w:val="restart"/>
            <w:tcBorders>
              <w:left w:val="single" w:sz="12" w:space="0" w:color="auto"/>
            </w:tcBorders>
          </w:tcPr>
          <w:p w14:paraId="7366EE6B" w14:textId="77777777" w:rsidR="00B20C3F" w:rsidRPr="00C7703D" w:rsidRDefault="00B20C3F" w:rsidP="003376FD">
            <w:pPr>
              <w:jc w:val="both"/>
              <w:rPr>
                <w:b/>
              </w:rPr>
            </w:pPr>
            <w:r>
              <w:rPr>
                <w:b/>
              </w:rPr>
              <w:t>8</w:t>
            </w:r>
          </w:p>
        </w:tc>
        <w:tc>
          <w:tcPr>
            <w:tcW w:w="741" w:type="dxa"/>
            <w:vMerge w:val="restart"/>
          </w:tcPr>
          <w:p w14:paraId="4ED57C60" w14:textId="77777777" w:rsidR="00B20C3F" w:rsidRPr="00C7703D" w:rsidRDefault="00B20C3F" w:rsidP="003376FD">
            <w:pPr>
              <w:jc w:val="both"/>
              <w:rPr>
                <w:b/>
              </w:rPr>
            </w:pPr>
          </w:p>
        </w:tc>
        <w:tc>
          <w:tcPr>
            <w:tcW w:w="718" w:type="dxa"/>
            <w:vMerge w:val="restart"/>
          </w:tcPr>
          <w:p w14:paraId="6F11524D" w14:textId="77777777" w:rsidR="00B20C3F" w:rsidRPr="00C7703D" w:rsidRDefault="00B20C3F" w:rsidP="003376FD">
            <w:pPr>
              <w:jc w:val="both"/>
              <w:rPr>
                <w:b/>
              </w:rPr>
            </w:pPr>
          </w:p>
        </w:tc>
      </w:tr>
      <w:tr w:rsidR="00B20C3F" w:rsidRPr="00C7703D" w14:paraId="72822DD0" w14:textId="77777777" w:rsidTr="003376FD">
        <w:trPr>
          <w:trHeight w:val="205"/>
        </w:trPr>
        <w:tc>
          <w:tcPr>
            <w:tcW w:w="3312" w:type="dxa"/>
            <w:gridSpan w:val="2"/>
          </w:tcPr>
          <w:p w14:paraId="43D3B1B6" w14:textId="77777777" w:rsidR="00B20C3F" w:rsidRPr="00C7703D" w:rsidRDefault="00B20C3F" w:rsidP="003376FD">
            <w:pPr>
              <w:jc w:val="both"/>
            </w:pPr>
          </w:p>
        </w:tc>
        <w:tc>
          <w:tcPr>
            <w:tcW w:w="2219" w:type="dxa"/>
            <w:gridSpan w:val="2"/>
          </w:tcPr>
          <w:p w14:paraId="2B5578DF" w14:textId="77777777" w:rsidR="00B20C3F" w:rsidRPr="00C7703D" w:rsidRDefault="00B20C3F" w:rsidP="003376FD">
            <w:pPr>
              <w:jc w:val="both"/>
            </w:pPr>
          </w:p>
        </w:tc>
        <w:tc>
          <w:tcPr>
            <w:tcW w:w="2237" w:type="dxa"/>
            <w:gridSpan w:val="4"/>
            <w:tcBorders>
              <w:right w:val="single" w:sz="12" w:space="0" w:color="auto"/>
            </w:tcBorders>
          </w:tcPr>
          <w:p w14:paraId="090AD01E" w14:textId="77777777" w:rsidR="00B20C3F" w:rsidRPr="00C7703D" w:rsidRDefault="00B20C3F" w:rsidP="003376FD">
            <w:pPr>
              <w:jc w:val="both"/>
            </w:pPr>
          </w:p>
        </w:tc>
        <w:tc>
          <w:tcPr>
            <w:tcW w:w="632" w:type="dxa"/>
            <w:vMerge/>
            <w:tcBorders>
              <w:left w:val="single" w:sz="12" w:space="0" w:color="auto"/>
            </w:tcBorders>
            <w:vAlign w:val="center"/>
          </w:tcPr>
          <w:p w14:paraId="7EDEBED9" w14:textId="77777777" w:rsidR="00B20C3F" w:rsidRPr="00C7703D" w:rsidRDefault="00B20C3F" w:rsidP="003376FD">
            <w:pPr>
              <w:rPr>
                <w:b/>
              </w:rPr>
            </w:pPr>
          </w:p>
        </w:tc>
        <w:tc>
          <w:tcPr>
            <w:tcW w:w="741" w:type="dxa"/>
            <w:vMerge/>
            <w:vAlign w:val="center"/>
          </w:tcPr>
          <w:p w14:paraId="424C94A0" w14:textId="77777777" w:rsidR="00B20C3F" w:rsidRPr="00C7703D" w:rsidRDefault="00B20C3F" w:rsidP="003376FD">
            <w:pPr>
              <w:rPr>
                <w:b/>
              </w:rPr>
            </w:pPr>
          </w:p>
        </w:tc>
        <w:tc>
          <w:tcPr>
            <w:tcW w:w="718" w:type="dxa"/>
            <w:vMerge/>
            <w:vAlign w:val="center"/>
          </w:tcPr>
          <w:p w14:paraId="0EEE9977" w14:textId="77777777" w:rsidR="00B20C3F" w:rsidRPr="00C7703D" w:rsidRDefault="00B20C3F" w:rsidP="003376FD">
            <w:pPr>
              <w:rPr>
                <w:b/>
              </w:rPr>
            </w:pPr>
          </w:p>
        </w:tc>
      </w:tr>
      <w:tr w:rsidR="00B20C3F" w:rsidRPr="00C7703D" w14:paraId="1E1A6F8F" w14:textId="77777777" w:rsidTr="003376FD">
        <w:tc>
          <w:tcPr>
            <w:tcW w:w="9859" w:type="dxa"/>
            <w:gridSpan w:val="11"/>
            <w:shd w:val="clear" w:color="auto" w:fill="F7CAAC"/>
          </w:tcPr>
          <w:p w14:paraId="07247EA0" w14:textId="77777777" w:rsidR="00B20C3F" w:rsidRPr="00C7703D" w:rsidRDefault="00B20C3F" w:rsidP="003376FD">
            <w:pPr>
              <w:jc w:val="both"/>
              <w:rPr>
                <w:b/>
              </w:rPr>
            </w:pPr>
            <w:r w:rsidRPr="00C7703D">
              <w:rPr>
                <w:b/>
              </w:rPr>
              <w:t xml:space="preserve">Přehled o nejvýznamnější publikační a další tvůrčí činnosti nebo další profesní činnosti u odborníků z praxe vztahující se k zabezpečovaným předmětům </w:t>
            </w:r>
          </w:p>
        </w:tc>
      </w:tr>
      <w:tr w:rsidR="00B20C3F" w:rsidRPr="00C7703D" w14:paraId="469AA4CB" w14:textId="77777777" w:rsidTr="003376FD">
        <w:trPr>
          <w:trHeight w:val="274"/>
        </w:trPr>
        <w:tc>
          <w:tcPr>
            <w:tcW w:w="9859" w:type="dxa"/>
            <w:gridSpan w:val="11"/>
          </w:tcPr>
          <w:p w14:paraId="285344F0" w14:textId="77777777" w:rsidR="0092759C" w:rsidRDefault="0092759C" w:rsidP="0092759C">
            <w:pPr>
              <w:jc w:val="both"/>
            </w:pPr>
            <w:r w:rsidRPr="00496A10">
              <w:t xml:space="preserve">KRPÁLEK, P., PLOCH, J., PALATKOVÁ, M. </w:t>
            </w:r>
            <w:r w:rsidRPr="006260B1">
              <w:rPr>
                <w:iCs/>
              </w:rPr>
              <w:t>Podnikavost a digitalizace jako soudobé edukační cíle pro podporu konkurenceschopnosti absolventů.</w:t>
            </w:r>
            <w:r w:rsidRPr="00496A10">
              <w:t xml:space="preserve"> In</w:t>
            </w:r>
            <w:r>
              <w:t>.</w:t>
            </w:r>
            <w:r w:rsidRPr="00496A10">
              <w:t xml:space="preserve"> </w:t>
            </w:r>
            <w:r w:rsidRPr="006260B1">
              <w:rPr>
                <w:i/>
              </w:rPr>
              <w:t>Recenzovaný sborník příspěvků z XII. ročníku mezinárodní vědecké konference Konkurence 2020 - Competitiveness 2020</w:t>
            </w:r>
            <w:r>
              <w:t>. Jihlava:</w:t>
            </w:r>
            <w:r w:rsidRPr="00496A10">
              <w:t xml:space="preserve"> Vysoká škola polytechnická Jihlava, 2020, s. </w:t>
            </w:r>
            <w:proofErr w:type="gramStart"/>
            <w:r w:rsidRPr="00496A10">
              <w:t xml:space="preserve">242 </w:t>
            </w:r>
            <w:r>
              <w:t>–</w:t>
            </w:r>
            <w:r w:rsidRPr="00496A10">
              <w:t xml:space="preserve"> 251</w:t>
            </w:r>
            <w:proofErr w:type="gramEnd"/>
            <w:r>
              <w:t xml:space="preserve">. </w:t>
            </w:r>
            <w:r w:rsidRPr="00496A10">
              <w:t>ISBN 978-80-88064-52-7 (33%)</w:t>
            </w:r>
            <w:r>
              <w:t xml:space="preserve">. </w:t>
            </w:r>
          </w:p>
          <w:p w14:paraId="1D887405" w14:textId="77777777" w:rsidR="0092759C" w:rsidRDefault="0092759C" w:rsidP="0092759C">
            <w:pPr>
              <w:jc w:val="both"/>
            </w:pPr>
            <w:r>
              <w:t xml:space="preserve">PALATKOVÁ, M., </w:t>
            </w:r>
            <w:r w:rsidRPr="00496A10">
              <w:rPr>
                <w:i/>
                <w:iCs/>
              </w:rPr>
              <w:t>Strategie udržitelného managementu destinace pro období post-covid rekonstrukce,</w:t>
            </w:r>
            <w:r>
              <w:t xml:space="preserve"> Sborník z mezinárodní konference „Partnerství měst a zápis západočeského lázeňského trojúhelníku mezi památky UNESCO, 2020, ISBN 978-80-88260-49-3</w:t>
            </w:r>
          </w:p>
          <w:p w14:paraId="16D7AC93" w14:textId="77777777" w:rsidR="0092759C" w:rsidRDefault="0092759C" w:rsidP="0092759C">
            <w:pPr>
              <w:jc w:val="both"/>
            </w:pPr>
            <w:r>
              <w:t xml:space="preserve">PLOCH, J., PALATKOVÁ, M. </w:t>
            </w:r>
            <w:r w:rsidRPr="0046140A">
              <w:t>Výzvy pro mezinárodní marketing turismu a letecké dopravy v post-covidovém období</w:t>
            </w:r>
            <w:r>
              <w:t xml:space="preserve">. </w:t>
            </w:r>
            <w:r w:rsidRPr="006260B1">
              <w:rPr>
                <w:i/>
              </w:rPr>
              <w:t>Journal of Diplomatic and Social Studies</w:t>
            </w:r>
            <w:r>
              <w:rPr>
                <w:i/>
              </w:rPr>
              <w:t>.</w:t>
            </w:r>
            <w:r w:rsidRPr="0046140A">
              <w:t xml:space="preserve"> </w:t>
            </w:r>
            <w:r>
              <w:t xml:space="preserve">2020, Vol. 3, Issue </w:t>
            </w:r>
            <w:r w:rsidRPr="0046140A">
              <w:t>2</w:t>
            </w:r>
            <w:r>
              <w:t xml:space="preserve">, s. 61-69. </w:t>
            </w:r>
            <w:r w:rsidRPr="0046140A">
              <w:t>Vysoká škola mezinárodních a veřejných vztahů Praha, o. p. s.</w:t>
            </w:r>
            <w:r>
              <w:t xml:space="preserve"> ISSN 2570-9852. ISSN 2570-9844. (</w:t>
            </w:r>
            <w:proofErr w:type="gramStart"/>
            <w:r>
              <w:t>50%</w:t>
            </w:r>
            <w:proofErr w:type="gramEnd"/>
            <w:r>
              <w:t>)</w:t>
            </w:r>
          </w:p>
          <w:p w14:paraId="6B044530" w14:textId="77777777" w:rsidR="0092759C" w:rsidRDefault="0092759C" w:rsidP="0092759C">
            <w:pPr>
              <w:jc w:val="both"/>
            </w:pPr>
            <w:r w:rsidRPr="00C7703D">
              <w:t xml:space="preserve">PALATKOVÁ, M. Regiony budoucnosti – Rozvoj turismu 2030 In: </w:t>
            </w:r>
            <w:r w:rsidRPr="00C7703D">
              <w:rPr>
                <w:i/>
                <w:iCs/>
              </w:rPr>
              <w:t>Regiony budoucnosti.</w:t>
            </w:r>
            <w:r w:rsidRPr="00C7703D">
              <w:t xml:space="preserve"> Praha: Grada Publishing, 2019, 192 s., s. 42-44</w:t>
            </w:r>
            <w:r>
              <w:t>.</w:t>
            </w:r>
            <w:r w:rsidRPr="00C7703D">
              <w:t xml:space="preserve"> ISBN 978-80-247-1996-1. </w:t>
            </w:r>
          </w:p>
          <w:p w14:paraId="1DDF2EB6" w14:textId="77777777" w:rsidR="0092759C" w:rsidRPr="00C7703D" w:rsidRDefault="0092759C" w:rsidP="0092759C">
            <w:pPr>
              <w:jc w:val="both"/>
            </w:pPr>
            <w:r w:rsidRPr="00C7703D">
              <w:rPr>
                <w:lang w:val="en-GB"/>
              </w:rPr>
              <w:t xml:space="preserve">PLOCH J., PALATKOVÁ M., ŘEHOŘ V. Air Transport and Tourism Indicators: Their information option. </w:t>
            </w:r>
            <w:r w:rsidRPr="00C7703D">
              <w:rPr>
                <w:i/>
              </w:rPr>
              <w:t>New Trends in Civil Aviation.</w:t>
            </w:r>
            <w:r w:rsidRPr="00C7703D">
              <w:rPr>
                <w:lang w:val="en-GB"/>
              </w:rPr>
              <w:t xml:space="preserve"> London: Taylor &amp; Francis Group, 2018. ISBN 978-0-8153-7602-6</w:t>
            </w:r>
            <w:r>
              <w:rPr>
                <w:lang w:val="en-GB"/>
              </w:rPr>
              <w:t>. (30%)</w:t>
            </w:r>
          </w:p>
          <w:p w14:paraId="5C89A409" w14:textId="77777777" w:rsidR="00B20C3F" w:rsidRPr="006260B1" w:rsidRDefault="00B20C3F" w:rsidP="003376FD">
            <w:pPr>
              <w:jc w:val="both"/>
              <w:rPr>
                <w:bCs/>
                <w:i/>
              </w:rPr>
            </w:pPr>
            <w:r w:rsidRPr="006260B1">
              <w:rPr>
                <w:bCs/>
                <w:i/>
              </w:rPr>
              <w:t>Projektová činnost:</w:t>
            </w:r>
          </w:p>
          <w:p w14:paraId="2766DCD7" w14:textId="77777777" w:rsidR="00B20C3F" w:rsidRDefault="00B20C3F" w:rsidP="003376FD">
            <w:pPr>
              <w:jc w:val="both"/>
            </w:pPr>
            <w:r w:rsidRPr="000224EA">
              <w:t xml:space="preserve">Externí grantový projekt Ministerstva kultury ČR, program </w:t>
            </w:r>
            <w:r w:rsidRPr="000224EA">
              <w:rPr>
                <w:i/>
                <w:iCs/>
              </w:rPr>
              <w:t>Podpora pro památky UNESCO</w:t>
            </w:r>
            <w:r w:rsidRPr="000224EA">
              <w:t xml:space="preserve"> č.j. MK 22822/2020 OPP </w:t>
            </w:r>
            <w:r w:rsidRPr="000224EA">
              <w:rPr>
                <w:i/>
                <w:iCs/>
              </w:rPr>
              <w:t>“Partnerství měst a začlenění západočeského lázeňského trojúhelníku mezi památky UNESCO“,</w:t>
            </w:r>
            <w:r w:rsidRPr="000224EA">
              <w:t xml:space="preserve"> nositel projektu VŠMVV</w:t>
            </w:r>
            <w:r>
              <w:t>, řešitelské období 2020, spoluřešitel projektu.</w:t>
            </w:r>
          </w:p>
          <w:p w14:paraId="3032E957" w14:textId="77777777" w:rsidR="00B20C3F" w:rsidRPr="006260B1" w:rsidRDefault="00B20C3F" w:rsidP="003376FD">
            <w:pPr>
              <w:rPr>
                <w:i/>
              </w:rPr>
            </w:pPr>
            <w:r w:rsidRPr="006260B1">
              <w:rPr>
                <w:i/>
              </w:rPr>
              <w:lastRenderedPageBreak/>
              <w:t>Spolupráce s UK Bratislava, Fakulta managementu:</w:t>
            </w:r>
          </w:p>
          <w:p w14:paraId="2C2E8227" w14:textId="77777777" w:rsidR="00B20C3F" w:rsidRDefault="00B20C3F" w:rsidP="003376FD">
            <w:pPr>
              <w:jc w:val="both"/>
            </w:pPr>
            <w:r w:rsidRPr="00670211">
              <w:t xml:space="preserve">Grantový projekt základního výzkumu APVV-17-0656: </w:t>
            </w:r>
            <w:r w:rsidRPr="007D6AE9">
              <w:rPr>
                <w:i/>
                <w:iCs/>
              </w:rPr>
              <w:t>Skúmanie změn v managemente podnikov na Slovensku v súvislosti s prechodom na Priemysel 4.0</w:t>
            </w:r>
            <w:r w:rsidRPr="00670211">
              <w:t xml:space="preserve">, řešitelské období </w:t>
            </w:r>
            <w:proofErr w:type="gramStart"/>
            <w:r w:rsidRPr="00670211">
              <w:t>2018 - 2021</w:t>
            </w:r>
            <w:proofErr w:type="gramEnd"/>
            <w:r w:rsidRPr="00670211">
              <w:t>,</w:t>
            </w:r>
            <w:r>
              <w:t xml:space="preserve"> spoluřešitel.</w:t>
            </w:r>
          </w:p>
          <w:p w14:paraId="0F43D9F4" w14:textId="77777777" w:rsidR="00B20C3F" w:rsidRPr="006260B1" w:rsidRDefault="00B20C3F" w:rsidP="003376FD">
            <w:pPr>
              <w:jc w:val="both"/>
              <w:rPr>
                <w:i/>
              </w:rPr>
            </w:pPr>
            <w:r w:rsidRPr="006260B1">
              <w:rPr>
                <w:i/>
              </w:rPr>
              <w:t>Spolupráce s Univerzitou Konštantína Filozofa v Nitre:</w:t>
            </w:r>
          </w:p>
          <w:p w14:paraId="390D1991" w14:textId="77777777" w:rsidR="00B20C3F" w:rsidRPr="00C7703D" w:rsidRDefault="00B20C3F" w:rsidP="003376FD">
            <w:pPr>
              <w:jc w:val="both"/>
            </w:pPr>
            <w:r>
              <w:t xml:space="preserve">Projekt APVV-18-0257 </w:t>
            </w:r>
            <w:r w:rsidRPr="007D6AE9">
              <w:rPr>
                <w:i/>
                <w:iCs/>
              </w:rPr>
              <w:t xml:space="preserve">Inkubátor multimediálnej digitálnej </w:t>
            </w:r>
            <w:proofErr w:type="gramStart"/>
            <w:r w:rsidRPr="007D6AE9">
              <w:rPr>
                <w:i/>
                <w:iCs/>
              </w:rPr>
              <w:t>produkcie - recipročný</w:t>
            </w:r>
            <w:proofErr w:type="gramEnd"/>
            <w:r w:rsidRPr="007D6AE9">
              <w:rPr>
                <w:i/>
                <w:iCs/>
              </w:rPr>
              <w:t xml:space="preserve"> transfer vedy, umenia a kreatívnych priemyslov</w:t>
            </w:r>
            <w:r>
              <w:t xml:space="preserve">, </w:t>
            </w:r>
            <w:r w:rsidRPr="00670211">
              <w:t>řešitelské období 201</w:t>
            </w:r>
            <w:r>
              <w:t>9</w:t>
            </w:r>
            <w:r w:rsidRPr="00670211">
              <w:t xml:space="preserve"> - 202</w:t>
            </w:r>
            <w:r>
              <w:t>2</w:t>
            </w:r>
            <w:r w:rsidRPr="00670211">
              <w:t>,</w:t>
            </w:r>
            <w:r>
              <w:t xml:space="preserve"> spoluřešitel.</w:t>
            </w:r>
          </w:p>
        </w:tc>
      </w:tr>
      <w:tr w:rsidR="00B20C3F" w:rsidRPr="00C7703D" w14:paraId="5E920A67" w14:textId="77777777" w:rsidTr="003376FD">
        <w:trPr>
          <w:trHeight w:val="218"/>
        </w:trPr>
        <w:tc>
          <w:tcPr>
            <w:tcW w:w="9859" w:type="dxa"/>
            <w:gridSpan w:val="11"/>
            <w:shd w:val="clear" w:color="auto" w:fill="F7CAAC"/>
          </w:tcPr>
          <w:p w14:paraId="35B0E6C6" w14:textId="77777777" w:rsidR="00B20C3F" w:rsidRPr="00C7703D" w:rsidRDefault="00B20C3F" w:rsidP="003376FD">
            <w:pPr>
              <w:rPr>
                <w:b/>
              </w:rPr>
            </w:pPr>
            <w:r w:rsidRPr="00C7703D">
              <w:rPr>
                <w:b/>
              </w:rPr>
              <w:lastRenderedPageBreak/>
              <w:t>Působení v zahraničí</w:t>
            </w:r>
          </w:p>
        </w:tc>
      </w:tr>
      <w:tr w:rsidR="00B20C3F" w:rsidRPr="00C7703D" w14:paraId="29547B83" w14:textId="77777777" w:rsidTr="003376FD">
        <w:trPr>
          <w:trHeight w:val="8569"/>
        </w:trPr>
        <w:tc>
          <w:tcPr>
            <w:tcW w:w="9859" w:type="dxa"/>
            <w:gridSpan w:val="11"/>
          </w:tcPr>
          <w:p w14:paraId="23A5EE68" w14:textId="77777777" w:rsidR="00B20C3F" w:rsidRPr="000154B6" w:rsidRDefault="00B20C3F" w:rsidP="003376FD">
            <w:pPr>
              <w:jc w:val="both"/>
            </w:pPr>
            <w:r w:rsidRPr="000154B6">
              <w:rPr>
                <w:bCs/>
              </w:rPr>
              <w:t>1995-1996</w:t>
            </w:r>
            <w:r w:rsidRPr="000154B6">
              <w:t xml:space="preserve"> University of St. Gallen (Švýcarsko), studijní pobyt v rámci doktorandského studia</w:t>
            </w:r>
          </w:p>
          <w:p w14:paraId="2FB7CF38" w14:textId="77777777" w:rsidR="00B20C3F" w:rsidRPr="000154B6" w:rsidRDefault="00B20C3F" w:rsidP="003376FD">
            <w:pPr>
              <w:jc w:val="both"/>
            </w:pPr>
            <w:r w:rsidRPr="000154B6">
              <w:rPr>
                <w:bCs/>
              </w:rPr>
              <w:t>2004-2019:</w:t>
            </w:r>
            <w:r w:rsidRPr="000154B6">
              <w:t xml:space="preserve"> mobility Erasmus+ (Německo), zahraniční konference a workshopy v rámci aktivit na Vysoké škola obchodní v Praze</w:t>
            </w:r>
          </w:p>
          <w:p w14:paraId="39955D1A" w14:textId="77777777" w:rsidR="00B20C3F" w:rsidRPr="000154B6" w:rsidRDefault="00B20C3F" w:rsidP="003376FD">
            <w:pPr>
              <w:jc w:val="both"/>
              <w:rPr>
                <w:bCs/>
              </w:rPr>
            </w:pPr>
            <w:r w:rsidRPr="000154B6">
              <w:rPr>
                <w:bCs/>
              </w:rPr>
              <w:t>2015-2019 zahraniční cesty a pobyty v rámci výkonu funkce generální ředitelky agentury CzechTourism:</w:t>
            </w:r>
          </w:p>
          <w:p w14:paraId="32218C68" w14:textId="77777777" w:rsidR="00B20C3F" w:rsidRPr="000154B6" w:rsidRDefault="00B20C3F" w:rsidP="00CE1995">
            <w:pPr>
              <w:pStyle w:val="Odstavecseseznamem"/>
              <w:numPr>
                <w:ilvl w:val="0"/>
                <w:numId w:val="62"/>
              </w:numPr>
              <w:jc w:val="both"/>
            </w:pPr>
            <w:r w:rsidRPr="000154B6">
              <w:rPr>
                <w:bCs/>
              </w:rPr>
              <w:t>Řízení a pravidelné návštěvy zahraničních zastoupení agentury CzechTourism</w:t>
            </w:r>
            <w:r w:rsidRPr="000154B6">
              <w:t xml:space="preserve"> spojené s řešením vnitřní provozní a mezinárodní marketingové agendy a zároveň s jednáním s obchodními partnery, představiteli zastupitelských úřadů (velvyslanci, obchodní radové apod.), představiteli CzechTrade, CzechInvest, Česká centra i jednáním se zahraničními médii.</w:t>
            </w:r>
          </w:p>
          <w:p w14:paraId="4C144314" w14:textId="77777777" w:rsidR="00B20C3F" w:rsidRPr="000154B6" w:rsidRDefault="00B20C3F" w:rsidP="00CE1995">
            <w:pPr>
              <w:pStyle w:val="Odstavecseseznamem"/>
              <w:numPr>
                <w:ilvl w:val="0"/>
                <w:numId w:val="62"/>
              </w:numPr>
              <w:jc w:val="both"/>
            </w:pPr>
            <w:r w:rsidRPr="000154B6">
              <w:rPr>
                <w:bCs/>
              </w:rPr>
              <w:t>Otevření oficiálních zastoupení agentury CzechTourism</w:t>
            </w:r>
            <w:r w:rsidRPr="000154B6">
              <w:t xml:space="preserve"> – např. Indie – zahraniční zastoupení 2. stupně (10/2018), Izrael – zahraniční zastoupení 2. stupně (11/2018).</w:t>
            </w:r>
          </w:p>
          <w:p w14:paraId="405E332D" w14:textId="77777777" w:rsidR="00B20C3F" w:rsidRPr="000154B6" w:rsidRDefault="00B20C3F" w:rsidP="00CE1995">
            <w:pPr>
              <w:pStyle w:val="Odstavecseseznamem"/>
              <w:numPr>
                <w:ilvl w:val="0"/>
                <w:numId w:val="62"/>
              </w:numPr>
              <w:jc w:val="both"/>
            </w:pPr>
            <w:r w:rsidRPr="000154B6">
              <w:rPr>
                <w:bCs/>
              </w:rPr>
              <w:t>Účast na oficiálních misích představitelů vlády České republiky nebo oficiálních obchodních misích</w:t>
            </w:r>
            <w:r w:rsidRPr="000154B6">
              <w:t xml:space="preserve"> organizovaných převážně Hospodářskou komorou ČR jako součást delegace: oficiální návštěva premiéra v Korejské republice a Česko-korejský summit (02/2015), oficiální návštěva Číny Czech Days in Shanghai – marketing České republiky v oblasti průmyslu, kultury, turismu (04/2015), oficiální návštěva ministryně pro místní rozvoj v Číně (04/2017), oficiální návštěva prezidenta České republiky ve Vietnamu a Kazachstánu (06/2017), oficiální návštěva Expo Kazachstán u příležitosti slavnostního Dne České republiky (07/2017), oficiální návštěva prezidenta České republiky v Izraeli a otevření Českého domu v Jeruzalémě - součástí Českého domu otevřena i pobočka agentury CzechTourism (11/2018).</w:t>
            </w:r>
          </w:p>
          <w:p w14:paraId="78DE282D" w14:textId="77777777" w:rsidR="00B20C3F" w:rsidRPr="000154B6" w:rsidRDefault="00B20C3F" w:rsidP="00CE1995">
            <w:pPr>
              <w:pStyle w:val="Odstavecseseznamem"/>
              <w:numPr>
                <w:ilvl w:val="0"/>
                <w:numId w:val="62"/>
              </w:numPr>
              <w:jc w:val="both"/>
            </w:pPr>
            <w:r w:rsidRPr="000154B6">
              <w:rPr>
                <w:bCs/>
              </w:rPr>
              <w:t>Pravidelné účasti na mezinárodních veletrzích cestovního ruchu a dalších akcích,</w:t>
            </w:r>
            <w:r w:rsidRPr="000154B6">
              <w:t xml:space="preserve"> které propagují Českou republiku v rámci mezinárodních marketingových aktivit – účast na jednáních, účast na doprovodných programech, účast na aktivitách ostatních zahraničních reprezentací apod.</w:t>
            </w:r>
          </w:p>
          <w:p w14:paraId="7DB83696" w14:textId="77777777" w:rsidR="00B20C3F" w:rsidRPr="000154B6" w:rsidRDefault="00B20C3F" w:rsidP="00CE1995">
            <w:pPr>
              <w:pStyle w:val="Odstavecseseznamem"/>
              <w:numPr>
                <w:ilvl w:val="0"/>
                <w:numId w:val="62"/>
              </w:numPr>
              <w:jc w:val="both"/>
            </w:pPr>
            <w:r w:rsidRPr="000154B6">
              <w:rPr>
                <w:bCs/>
              </w:rPr>
              <w:t>Účasti spojené s propagací ČR i ve spolupráci s ostatními rezorty státní správy, příp. samosprávami a soukromým sektorem:</w:t>
            </w:r>
            <w:r w:rsidRPr="000154B6">
              <w:t xml:space="preserve"> zahájení výstavy Hravý architekt v sídle UNESCO v Paříži ve spolupráci se Stálou delegací ČR při UNESCO (09/2016), účast na Roadshow Discover Baroque Czech Republic – Moravia 2017 v Jižní Koreji (02/2017) a další.</w:t>
            </w:r>
          </w:p>
          <w:p w14:paraId="1F131C98" w14:textId="77777777" w:rsidR="00B20C3F" w:rsidRPr="000154B6" w:rsidRDefault="00B20C3F" w:rsidP="00CE1995">
            <w:pPr>
              <w:pStyle w:val="Odstavecseseznamem"/>
              <w:numPr>
                <w:ilvl w:val="0"/>
                <w:numId w:val="62"/>
              </w:numPr>
              <w:jc w:val="both"/>
            </w:pPr>
            <w:r w:rsidRPr="000154B6">
              <w:rPr>
                <w:bCs/>
              </w:rPr>
              <w:t>Účast na pravidelných setkáních Evropské komise cestovního ruchu (European Travel Commission, ETC)</w:t>
            </w:r>
            <w:r w:rsidRPr="000154B6">
              <w:t xml:space="preserve"> - účast na zasedání European Travel Commission General Meeting – Bělehrad (10/2015), ETC Board of Directors – Brusel (01/2016), Brusel (06/2016), účast na Board of Directors a General Meeting European Travel </w:t>
            </w:r>
            <w:proofErr w:type="gramStart"/>
            <w:r w:rsidRPr="000154B6">
              <w:t>Commission - Bratislava</w:t>
            </w:r>
            <w:proofErr w:type="gramEnd"/>
            <w:r w:rsidRPr="000154B6">
              <w:t xml:space="preserve"> (11/2016).</w:t>
            </w:r>
            <w:r w:rsidRPr="000154B6">
              <w:tab/>
            </w:r>
          </w:p>
          <w:p w14:paraId="3B3CAFB0" w14:textId="77777777" w:rsidR="00B20C3F" w:rsidRPr="000154B6" w:rsidRDefault="00B20C3F" w:rsidP="00CE1995">
            <w:pPr>
              <w:pStyle w:val="Odstavecseseznamem"/>
              <w:numPr>
                <w:ilvl w:val="0"/>
                <w:numId w:val="62"/>
              </w:numPr>
              <w:jc w:val="both"/>
            </w:pPr>
            <w:r w:rsidRPr="000154B6">
              <w:rPr>
                <w:bCs/>
              </w:rPr>
              <w:t xml:space="preserve">Účast na pravidelných setkáních zemí V4 – platforma </w:t>
            </w:r>
            <w:proofErr w:type="gramStart"/>
            <w:r w:rsidRPr="000154B6">
              <w:rPr>
                <w:bCs/>
              </w:rPr>
              <w:t>Turismus</w:t>
            </w:r>
            <w:r w:rsidRPr="000154B6">
              <w:t xml:space="preserve"> - zasedání</w:t>
            </w:r>
            <w:proofErr w:type="gramEnd"/>
            <w:r w:rsidRPr="000154B6">
              <w:t xml:space="preserve"> High Level Meeting zemí V4 (Slovensko, únor 2015) – podpis společného mezinárodního marketingového plánu 2015 a příprava na předsednictví České republiky v rámci V4 na další období, účast na setkání zemí V4 – Meeting of ministers responsible for tourism and president sof the NTO sof the V4 countries (02/2017).</w:t>
            </w:r>
          </w:p>
          <w:p w14:paraId="222CBCD2" w14:textId="77777777" w:rsidR="00B20C3F" w:rsidRPr="00C7703D" w:rsidRDefault="00B20C3F" w:rsidP="00CE1995">
            <w:pPr>
              <w:pStyle w:val="Odstavecseseznamem"/>
              <w:numPr>
                <w:ilvl w:val="0"/>
                <w:numId w:val="62"/>
              </w:numPr>
              <w:jc w:val="both"/>
            </w:pPr>
            <w:r w:rsidRPr="000154B6">
              <w:rPr>
                <w:bCs/>
              </w:rPr>
              <w:t>Účast na eventech Světové organizace cestovního ruchu UNWTO (United Nations World Tourism</w:t>
            </w:r>
            <w:r w:rsidRPr="00C7703D">
              <w:rPr>
                <w:b/>
                <w:bCs/>
              </w:rPr>
              <w:t xml:space="preserve"> Organisation) </w:t>
            </w:r>
            <w:r w:rsidRPr="00C7703D">
              <w:t>– např. WTM MINISTER´S SUMMIT – témata: Tourism and Security: Promoting Safe and Seamless Travel – panelová debata ministrů a generálních ředitelů národních turistických organizací a dalších představitelů veřejného a</w:t>
            </w:r>
            <w:r>
              <w:t xml:space="preserve"> soukromého sektoru moderovaná </w:t>
            </w:r>
            <w:r w:rsidRPr="00C7703D">
              <w:t>CNN v rámci účasti na WTM London (11/2016).</w:t>
            </w:r>
          </w:p>
        </w:tc>
      </w:tr>
      <w:tr w:rsidR="00B20C3F" w:rsidRPr="00C7703D" w14:paraId="77B3D6C7" w14:textId="77777777" w:rsidTr="003376FD">
        <w:trPr>
          <w:cantSplit/>
          <w:trHeight w:val="136"/>
        </w:trPr>
        <w:tc>
          <w:tcPr>
            <w:tcW w:w="2486" w:type="dxa"/>
            <w:shd w:val="clear" w:color="auto" w:fill="F7CAAC"/>
          </w:tcPr>
          <w:p w14:paraId="29132569" w14:textId="77777777" w:rsidR="00B20C3F" w:rsidRPr="00C7703D" w:rsidRDefault="00B20C3F" w:rsidP="003376FD">
            <w:pPr>
              <w:jc w:val="both"/>
              <w:rPr>
                <w:b/>
              </w:rPr>
            </w:pPr>
            <w:r w:rsidRPr="00C7703D">
              <w:rPr>
                <w:b/>
              </w:rPr>
              <w:t xml:space="preserve">Podpis </w:t>
            </w:r>
          </w:p>
        </w:tc>
        <w:tc>
          <w:tcPr>
            <w:tcW w:w="4496" w:type="dxa"/>
            <w:gridSpan w:val="5"/>
          </w:tcPr>
          <w:p w14:paraId="5E8EF84C" w14:textId="77777777" w:rsidR="00B20C3F" w:rsidRPr="00C7703D" w:rsidRDefault="00B20C3F" w:rsidP="003376FD">
            <w:pPr>
              <w:jc w:val="both"/>
            </w:pPr>
          </w:p>
        </w:tc>
        <w:tc>
          <w:tcPr>
            <w:tcW w:w="786" w:type="dxa"/>
            <w:gridSpan w:val="2"/>
            <w:shd w:val="clear" w:color="auto" w:fill="F7CAAC"/>
          </w:tcPr>
          <w:p w14:paraId="2DD85C91" w14:textId="77777777" w:rsidR="00B20C3F" w:rsidRPr="00C7703D" w:rsidRDefault="00B20C3F" w:rsidP="003376FD">
            <w:pPr>
              <w:jc w:val="both"/>
            </w:pPr>
            <w:r w:rsidRPr="00C7703D">
              <w:rPr>
                <w:b/>
              </w:rPr>
              <w:t>datum</w:t>
            </w:r>
          </w:p>
        </w:tc>
        <w:tc>
          <w:tcPr>
            <w:tcW w:w="2091" w:type="dxa"/>
            <w:gridSpan w:val="3"/>
          </w:tcPr>
          <w:p w14:paraId="60640229" w14:textId="77777777" w:rsidR="00B20C3F" w:rsidRPr="00C7703D" w:rsidRDefault="00B20C3F" w:rsidP="003376FD">
            <w:pPr>
              <w:jc w:val="both"/>
            </w:pPr>
          </w:p>
        </w:tc>
      </w:tr>
    </w:tbl>
    <w:p w14:paraId="4943821C" w14:textId="77777777" w:rsidR="00B20C3F" w:rsidRDefault="00B20C3F" w:rsidP="00B20C3F"/>
    <w:p w14:paraId="3DE342B7" w14:textId="77777777" w:rsidR="00B20C3F" w:rsidRDefault="00B20C3F" w:rsidP="00B20C3F"/>
    <w:p w14:paraId="52833874" w14:textId="77777777" w:rsidR="00B20C3F" w:rsidRDefault="00B20C3F" w:rsidP="00B20C3F"/>
    <w:p w14:paraId="1D632816" w14:textId="77777777" w:rsidR="002E5507" w:rsidRDefault="002E5507" w:rsidP="002E5507"/>
    <w:p w14:paraId="1F92F789" w14:textId="642F04DB" w:rsidR="00B20C3F" w:rsidRDefault="00B20C3F" w:rsidP="002E5507"/>
    <w:p w14:paraId="7ADA2756" w14:textId="1E241005" w:rsidR="00B20C3F" w:rsidRDefault="00B20C3F" w:rsidP="002E5507"/>
    <w:p w14:paraId="68875A5E" w14:textId="77777777" w:rsidR="00B20C3F" w:rsidRDefault="00B20C3F" w:rsidP="002E5507"/>
    <w:p w14:paraId="6FE1868D" w14:textId="77777777" w:rsidR="002E5507" w:rsidRDefault="002E5507" w:rsidP="002E5507"/>
    <w:p w14:paraId="39F3BFB1" w14:textId="77777777" w:rsidR="002E5507" w:rsidRDefault="002E5507" w:rsidP="002E5507"/>
    <w:p w14:paraId="7587CC97" w14:textId="77777777" w:rsidR="0092759C" w:rsidRDefault="0092759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3E81100A" w14:textId="77777777" w:rsidTr="002E5507">
        <w:tc>
          <w:tcPr>
            <w:tcW w:w="9900" w:type="dxa"/>
            <w:gridSpan w:val="11"/>
            <w:tcBorders>
              <w:bottom w:val="double" w:sz="4" w:space="0" w:color="auto"/>
            </w:tcBorders>
            <w:shd w:val="clear" w:color="auto" w:fill="BDD6EE"/>
          </w:tcPr>
          <w:p w14:paraId="43F8E54A" w14:textId="160FC1BA" w:rsidR="002E5507" w:rsidRDefault="002E5507" w:rsidP="002E5507">
            <w:pPr>
              <w:jc w:val="both"/>
              <w:rPr>
                <w:b/>
                <w:sz w:val="28"/>
              </w:rPr>
            </w:pPr>
            <w:r>
              <w:rPr>
                <w:b/>
                <w:sz w:val="28"/>
              </w:rPr>
              <w:lastRenderedPageBreak/>
              <w:t>C-I – Personální zabezpečení</w:t>
            </w:r>
          </w:p>
        </w:tc>
      </w:tr>
      <w:tr w:rsidR="002E5507" w14:paraId="5E2C7C6F" w14:textId="77777777" w:rsidTr="002E5507">
        <w:tc>
          <w:tcPr>
            <w:tcW w:w="2529" w:type="dxa"/>
            <w:tcBorders>
              <w:top w:val="double" w:sz="4" w:space="0" w:color="auto"/>
            </w:tcBorders>
            <w:shd w:val="clear" w:color="auto" w:fill="F7CAAC"/>
          </w:tcPr>
          <w:p w14:paraId="78512666" w14:textId="77777777" w:rsidR="002E5507" w:rsidRDefault="002E5507" w:rsidP="002E5507">
            <w:pPr>
              <w:jc w:val="both"/>
              <w:rPr>
                <w:b/>
              </w:rPr>
            </w:pPr>
            <w:r>
              <w:rPr>
                <w:b/>
              </w:rPr>
              <w:t>Vysoká škola</w:t>
            </w:r>
          </w:p>
        </w:tc>
        <w:tc>
          <w:tcPr>
            <w:tcW w:w="7371" w:type="dxa"/>
            <w:gridSpan w:val="10"/>
          </w:tcPr>
          <w:p w14:paraId="5C3AFDEE" w14:textId="77777777" w:rsidR="002E5507" w:rsidRDefault="002E5507" w:rsidP="002E5507">
            <w:pPr>
              <w:jc w:val="both"/>
            </w:pPr>
            <w:r w:rsidRPr="00BA53AC">
              <w:t>Univerzita Tomáše Bati ve Zlíně</w:t>
            </w:r>
          </w:p>
        </w:tc>
      </w:tr>
      <w:tr w:rsidR="002E5507" w14:paraId="2F1DCF24" w14:textId="77777777" w:rsidTr="002E5507">
        <w:tc>
          <w:tcPr>
            <w:tcW w:w="2529" w:type="dxa"/>
            <w:shd w:val="clear" w:color="auto" w:fill="F7CAAC"/>
          </w:tcPr>
          <w:p w14:paraId="6BAE9A85" w14:textId="77777777" w:rsidR="002E5507" w:rsidRDefault="002E5507" w:rsidP="002E5507">
            <w:pPr>
              <w:jc w:val="both"/>
              <w:rPr>
                <w:b/>
              </w:rPr>
            </w:pPr>
            <w:r>
              <w:rPr>
                <w:b/>
              </w:rPr>
              <w:t>Součást vysoké školy</w:t>
            </w:r>
          </w:p>
        </w:tc>
        <w:tc>
          <w:tcPr>
            <w:tcW w:w="7371" w:type="dxa"/>
            <w:gridSpan w:val="10"/>
          </w:tcPr>
          <w:p w14:paraId="246AC53F" w14:textId="77777777" w:rsidR="002E5507" w:rsidRDefault="002E5507" w:rsidP="002E5507">
            <w:pPr>
              <w:jc w:val="both"/>
            </w:pPr>
            <w:r>
              <w:t>Fakulta managementu a ekonomiky</w:t>
            </w:r>
          </w:p>
        </w:tc>
      </w:tr>
      <w:tr w:rsidR="002E5507" w14:paraId="3DA5342B" w14:textId="77777777" w:rsidTr="002E5507">
        <w:tc>
          <w:tcPr>
            <w:tcW w:w="2529" w:type="dxa"/>
            <w:shd w:val="clear" w:color="auto" w:fill="F7CAAC"/>
          </w:tcPr>
          <w:p w14:paraId="25A055F9" w14:textId="77777777" w:rsidR="002E5507" w:rsidRDefault="002E5507" w:rsidP="002E5507">
            <w:pPr>
              <w:jc w:val="both"/>
              <w:rPr>
                <w:b/>
              </w:rPr>
            </w:pPr>
            <w:r>
              <w:rPr>
                <w:b/>
              </w:rPr>
              <w:t>Název studijního programu</w:t>
            </w:r>
          </w:p>
        </w:tc>
        <w:tc>
          <w:tcPr>
            <w:tcW w:w="7371" w:type="dxa"/>
            <w:gridSpan w:val="10"/>
          </w:tcPr>
          <w:p w14:paraId="130EE649" w14:textId="1A7EFA70" w:rsidR="002E5507" w:rsidRPr="0075277E" w:rsidRDefault="0075277E" w:rsidP="0075277E">
            <w:pPr>
              <w:rPr>
                <w:sz w:val="22"/>
                <w:szCs w:val="22"/>
              </w:rPr>
            </w:pPr>
            <w:r>
              <w:t>Tourism Economics and Hospitality Management</w:t>
            </w:r>
          </w:p>
        </w:tc>
      </w:tr>
      <w:tr w:rsidR="002E5507" w:rsidRPr="006609C6" w14:paraId="2DECF63D" w14:textId="77777777" w:rsidTr="002E5507">
        <w:tc>
          <w:tcPr>
            <w:tcW w:w="2529" w:type="dxa"/>
            <w:shd w:val="clear" w:color="auto" w:fill="F7CAAC"/>
          </w:tcPr>
          <w:p w14:paraId="05CF3190" w14:textId="77777777" w:rsidR="002E5507" w:rsidRDefault="002E5507" w:rsidP="002E5507">
            <w:pPr>
              <w:jc w:val="both"/>
              <w:rPr>
                <w:b/>
              </w:rPr>
            </w:pPr>
            <w:r>
              <w:rPr>
                <w:b/>
              </w:rPr>
              <w:t>Jméno a příjmení</w:t>
            </w:r>
          </w:p>
        </w:tc>
        <w:tc>
          <w:tcPr>
            <w:tcW w:w="4554" w:type="dxa"/>
            <w:gridSpan w:val="5"/>
          </w:tcPr>
          <w:p w14:paraId="78AD0FEA" w14:textId="77777777" w:rsidR="002E5507" w:rsidRPr="006609C6" w:rsidRDefault="002E5507" w:rsidP="002E5507">
            <w:pPr>
              <w:jc w:val="both"/>
            </w:pPr>
            <w:r w:rsidRPr="006609C6">
              <w:t>Jiří P</w:t>
            </w:r>
            <w:r>
              <w:t>ATOČKA</w:t>
            </w:r>
          </w:p>
        </w:tc>
        <w:tc>
          <w:tcPr>
            <w:tcW w:w="712" w:type="dxa"/>
            <w:shd w:val="clear" w:color="auto" w:fill="F7CAAC"/>
          </w:tcPr>
          <w:p w14:paraId="22488377" w14:textId="77777777" w:rsidR="002E5507" w:rsidRDefault="002E5507" w:rsidP="002E5507">
            <w:pPr>
              <w:jc w:val="both"/>
              <w:rPr>
                <w:b/>
              </w:rPr>
            </w:pPr>
            <w:r>
              <w:rPr>
                <w:b/>
              </w:rPr>
              <w:t>Tituly</w:t>
            </w:r>
          </w:p>
        </w:tc>
        <w:tc>
          <w:tcPr>
            <w:tcW w:w="2105" w:type="dxa"/>
            <w:gridSpan w:val="4"/>
          </w:tcPr>
          <w:p w14:paraId="52E81EA8" w14:textId="663187BF" w:rsidR="002E5507" w:rsidRPr="006609C6" w:rsidRDefault="00D76862" w:rsidP="002E5507">
            <w:pPr>
              <w:jc w:val="both"/>
            </w:pPr>
            <w:r>
              <w:t>d</w:t>
            </w:r>
            <w:r w:rsidR="002E5507" w:rsidRPr="006609C6">
              <w:t>oc.</w:t>
            </w:r>
            <w:r>
              <w:t xml:space="preserve"> </w:t>
            </w:r>
            <w:r w:rsidR="002E5507" w:rsidRPr="006609C6">
              <w:t>Ing.</w:t>
            </w:r>
            <w:r>
              <w:t xml:space="preserve">, </w:t>
            </w:r>
            <w:r w:rsidR="002E5507" w:rsidRPr="006609C6">
              <w:t>CSc.</w:t>
            </w:r>
          </w:p>
        </w:tc>
      </w:tr>
      <w:tr w:rsidR="002E5507" w14:paraId="3BC3BD4C" w14:textId="77777777" w:rsidTr="002E5507">
        <w:tc>
          <w:tcPr>
            <w:tcW w:w="2529" w:type="dxa"/>
            <w:shd w:val="clear" w:color="auto" w:fill="F7CAAC"/>
          </w:tcPr>
          <w:p w14:paraId="76AF4884" w14:textId="77777777" w:rsidR="002E5507" w:rsidRDefault="002E5507" w:rsidP="002E5507">
            <w:pPr>
              <w:jc w:val="both"/>
              <w:rPr>
                <w:b/>
              </w:rPr>
            </w:pPr>
            <w:r>
              <w:rPr>
                <w:b/>
              </w:rPr>
              <w:t>Rok narození</w:t>
            </w:r>
          </w:p>
        </w:tc>
        <w:tc>
          <w:tcPr>
            <w:tcW w:w="832" w:type="dxa"/>
          </w:tcPr>
          <w:p w14:paraId="3D7DDF4C" w14:textId="77777777" w:rsidR="002E5507" w:rsidRDefault="002E5507" w:rsidP="002E5507">
            <w:pPr>
              <w:jc w:val="both"/>
            </w:pPr>
            <w:r>
              <w:t>1951</w:t>
            </w:r>
          </w:p>
        </w:tc>
        <w:tc>
          <w:tcPr>
            <w:tcW w:w="1728" w:type="dxa"/>
            <w:shd w:val="clear" w:color="auto" w:fill="F7CAAC"/>
          </w:tcPr>
          <w:p w14:paraId="20EC3D74" w14:textId="77777777" w:rsidR="002E5507" w:rsidRDefault="002E5507" w:rsidP="002E5507">
            <w:pPr>
              <w:jc w:val="both"/>
              <w:rPr>
                <w:b/>
              </w:rPr>
            </w:pPr>
            <w:r>
              <w:rPr>
                <w:b/>
              </w:rPr>
              <w:t>typ vztahu k VŠ</w:t>
            </w:r>
          </w:p>
        </w:tc>
        <w:tc>
          <w:tcPr>
            <w:tcW w:w="996" w:type="dxa"/>
            <w:gridSpan w:val="2"/>
          </w:tcPr>
          <w:p w14:paraId="21FE52A0" w14:textId="77777777" w:rsidR="002E5507" w:rsidRDefault="002E5507" w:rsidP="002E5507">
            <w:pPr>
              <w:jc w:val="both"/>
            </w:pPr>
          </w:p>
        </w:tc>
        <w:tc>
          <w:tcPr>
            <w:tcW w:w="998" w:type="dxa"/>
            <w:shd w:val="clear" w:color="auto" w:fill="F7CAAC"/>
          </w:tcPr>
          <w:p w14:paraId="34B4828B" w14:textId="77777777" w:rsidR="002E5507" w:rsidRDefault="002E5507" w:rsidP="002E5507">
            <w:pPr>
              <w:jc w:val="both"/>
              <w:rPr>
                <w:b/>
              </w:rPr>
            </w:pPr>
            <w:r>
              <w:rPr>
                <w:b/>
              </w:rPr>
              <w:t>rozsah</w:t>
            </w:r>
          </w:p>
        </w:tc>
        <w:tc>
          <w:tcPr>
            <w:tcW w:w="712" w:type="dxa"/>
          </w:tcPr>
          <w:p w14:paraId="0C00CDBD" w14:textId="77777777" w:rsidR="002E5507" w:rsidRDefault="002E5507" w:rsidP="002E5507">
            <w:pPr>
              <w:jc w:val="both"/>
            </w:pPr>
          </w:p>
        </w:tc>
        <w:tc>
          <w:tcPr>
            <w:tcW w:w="712" w:type="dxa"/>
            <w:gridSpan w:val="2"/>
            <w:shd w:val="clear" w:color="auto" w:fill="F7CAAC"/>
          </w:tcPr>
          <w:p w14:paraId="15E18AD4" w14:textId="77777777" w:rsidR="002E5507" w:rsidRDefault="002E5507" w:rsidP="002E5507">
            <w:pPr>
              <w:jc w:val="both"/>
              <w:rPr>
                <w:b/>
              </w:rPr>
            </w:pPr>
            <w:r>
              <w:rPr>
                <w:b/>
              </w:rPr>
              <w:t>do kdy</w:t>
            </w:r>
          </w:p>
        </w:tc>
        <w:tc>
          <w:tcPr>
            <w:tcW w:w="1393" w:type="dxa"/>
            <w:gridSpan w:val="2"/>
          </w:tcPr>
          <w:p w14:paraId="08979F37" w14:textId="77777777" w:rsidR="002E5507" w:rsidRDefault="002E5507" w:rsidP="002E5507">
            <w:pPr>
              <w:jc w:val="both"/>
            </w:pPr>
          </w:p>
        </w:tc>
      </w:tr>
      <w:tr w:rsidR="002E5507" w14:paraId="3D062B14" w14:textId="77777777" w:rsidTr="002E5507">
        <w:tc>
          <w:tcPr>
            <w:tcW w:w="5089" w:type="dxa"/>
            <w:gridSpan w:val="3"/>
            <w:shd w:val="clear" w:color="auto" w:fill="F7CAAC"/>
          </w:tcPr>
          <w:p w14:paraId="5F41EEEA" w14:textId="77777777" w:rsidR="002E5507" w:rsidRDefault="002E5507" w:rsidP="002E5507">
            <w:pPr>
              <w:jc w:val="both"/>
              <w:rPr>
                <w:b/>
              </w:rPr>
            </w:pPr>
            <w:r>
              <w:rPr>
                <w:b/>
              </w:rPr>
              <w:t>Typ vztahu na součásti VŠ, která uskutečňuje st. program</w:t>
            </w:r>
          </w:p>
        </w:tc>
        <w:tc>
          <w:tcPr>
            <w:tcW w:w="996" w:type="dxa"/>
            <w:gridSpan w:val="2"/>
          </w:tcPr>
          <w:p w14:paraId="7F776CD5" w14:textId="77777777" w:rsidR="002E5507" w:rsidRDefault="002E5507" w:rsidP="002E5507">
            <w:pPr>
              <w:jc w:val="both"/>
            </w:pPr>
          </w:p>
        </w:tc>
        <w:tc>
          <w:tcPr>
            <w:tcW w:w="998" w:type="dxa"/>
            <w:shd w:val="clear" w:color="auto" w:fill="F7CAAC"/>
          </w:tcPr>
          <w:p w14:paraId="239721D0" w14:textId="77777777" w:rsidR="002E5507" w:rsidRDefault="002E5507" w:rsidP="002E5507">
            <w:pPr>
              <w:jc w:val="both"/>
              <w:rPr>
                <w:b/>
              </w:rPr>
            </w:pPr>
            <w:r>
              <w:rPr>
                <w:b/>
              </w:rPr>
              <w:t>rozsah</w:t>
            </w:r>
          </w:p>
        </w:tc>
        <w:tc>
          <w:tcPr>
            <w:tcW w:w="712" w:type="dxa"/>
          </w:tcPr>
          <w:p w14:paraId="77F8FAE8" w14:textId="77777777" w:rsidR="002E5507" w:rsidRDefault="002E5507" w:rsidP="002E5507">
            <w:pPr>
              <w:jc w:val="both"/>
            </w:pPr>
          </w:p>
        </w:tc>
        <w:tc>
          <w:tcPr>
            <w:tcW w:w="712" w:type="dxa"/>
            <w:gridSpan w:val="2"/>
            <w:shd w:val="clear" w:color="auto" w:fill="F7CAAC"/>
          </w:tcPr>
          <w:p w14:paraId="25BE8806" w14:textId="77777777" w:rsidR="002E5507" w:rsidRDefault="002E5507" w:rsidP="002E5507">
            <w:pPr>
              <w:jc w:val="both"/>
              <w:rPr>
                <w:b/>
              </w:rPr>
            </w:pPr>
            <w:r>
              <w:rPr>
                <w:b/>
              </w:rPr>
              <w:t>do kdy</w:t>
            </w:r>
          </w:p>
        </w:tc>
        <w:tc>
          <w:tcPr>
            <w:tcW w:w="1393" w:type="dxa"/>
            <w:gridSpan w:val="2"/>
          </w:tcPr>
          <w:p w14:paraId="19751DD5" w14:textId="77777777" w:rsidR="002E5507" w:rsidRDefault="002E5507" w:rsidP="002E5507">
            <w:pPr>
              <w:jc w:val="both"/>
            </w:pPr>
          </w:p>
        </w:tc>
      </w:tr>
      <w:tr w:rsidR="002E5507" w14:paraId="7A48225B" w14:textId="77777777" w:rsidTr="002E5507">
        <w:tc>
          <w:tcPr>
            <w:tcW w:w="6085" w:type="dxa"/>
            <w:gridSpan w:val="5"/>
            <w:shd w:val="clear" w:color="auto" w:fill="F7CAAC"/>
          </w:tcPr>
          <w:p w14:paraId="30AF68AC"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544F501F" w14:textId="77777777" w:rsidR="002E5507" w:rsidRDefault="002E5507" w:rsidP="002E5507">
            <w:pPr>
              <w:jc w:val="both"/>
              <w:rPr>
                <w:b/>
              </w:rPr>
            </w:pPr>
            <w:r>
              <w:rPr>
                <w:b/>
              </w:rPr>
              <w:t>typ prac. vztahu</w:t>
            </w:r>
          </w:p>
        </w:tc>
        <w:tc>
          <w:tcPr>
            <w:tcW w:w="2105" w:type="dxa"/>
            <w:gridSpan w:val="4"/>
            <w:shd w:val="clear" w:color="auto" w:fill="F7CAAC"/>
          </w:tcPr>
          <w:p w14:paraId="01C1939A" w14:textId="77777777" w:rsidR="002E5507" w:rsidRDefault="002E5507" w:rsidP="002E5507">
            <w:pPr>
              <w:jc w:val="both"/>
              <w:rPr>
                <w:b/>
              </w:rPr>
            </w:pPr>
            <w:r>
              <w:rPr>
                <w:b/>
              </w:rPr>
              <w:t>rozsah</w:t>
            </w:r>
          </w:p>
        </w:tc>
      </w:tr>
      <w:tr w:rsidR="002E5507" w14:paraId="36B932E5" w14:textId="77777777" w:rsidTr="002E5507">
        <w:tc>
          <w:tcPr>
            <w:tcW w:w="6085" w:type="dxa"/>
            <w:gridSpan w:val="5"/>
          </w:tcPr>
          <w:p w14:paraId="3C5AEBBB" w14:textId="31FFCDA5" w:rsidR="002E5507" w:rsidRPr="00065945" w:rsidRDefault="002E5507" w:rsidP="002E5507">
            <w:pPr>
              <w:jc w:val="both"/>
            </w:pPr>
            <w:r w:rsidRPr="00065945">
              <w:t>Vysoká škola ekonomická</w:t>
            </w:r>
          </w:p>
        </w:tc>
        <w:tc>
          <w:tcPr>
            <w:tcW w:w="1710" w:type="dxa"/>
            <w:gridSpan w:val="2"/>
          </w:tcPr>
          <w:p w14:paraId="07123A48" w14:textId="77777777" w:rsidR="002E5507" w:rsidRPr="00065945" w:rsidRDefault="002E5507" w:rsidP="002E5507">
            <w:pPr>
              <w:jc w:val="both"/>
            </w:pPr>
            <w:r w:rsidRPr="00065945">
              <w:t>pp</w:t>
            </w:r>
          </w:p>
        </w:tc>
        <w:tc>
          <w:tcPr>
            <w:tcW w:w="2105" w:type="dxa"/>
            <w:gridSpan w:val="4"/>
          </w:tcPr>
          <w:p w14:paraId="61528B5C" w14:textId="77777777" w:rsidR="002E5507" w:rsidRPr="00065945" w:rsidRDefault="002E5507" w:rsidP="002E5507">
            <w:pPr>
              <w:jc w:val="both"/>
            </w:pPr>
            <w:r w:rsidRPr="00065945">
              <w:t>40 h/t</w:t>
            </w:r>
          </w:p>
        </w:tc>
      </w:tr>
      <w:tr w:rsidR="002E5507" w14:paraId="3B9FE043" w14:textId="77777777" w:rsidTr="002E5507">
        <w:tc>
          <w:tcPr>
            <w:tcW w:w="6085" w:type="dxa"/>
            <w:gridSpan w:val="5"/>
          </w:tcPr>
          <w:p w14:paraId="79E2594C" w14:textId="77777777" w:rsidR="002E5507" w:rsidRPr="00065945" w:rsidRDefault="002E5507" w:rsidP="00065945">
            <w:pPr>
              <w:jc w:val="both"/>
            </w:pPr>
            <w:r w:rsidRPr="00065945">
              <w:t>ZČU Plzeň</w:t>
            </w:r>
          </w:p>
        </w:tc>
        <w:tc>
          <w:tcPr>
            <w:tcW w:w="1710" w:type="dxa"/>
            <w:gridSpan w:val="2"/>
          </w:tcPr>
          <w:p w14:paraId="7B88BE34" w14:textId="77777777" w:rsidR="002E5507" w:rsidRPr="00065945" w:rsidRDefault="002E5507" w:rsidP="002E5507">
            <w:pPr>
              <w:jc w:val="both"/>
            </w:pPr>
            <w:r w:rsidRPr="00065945">
              <w:t>pp</w:t>
            </w:r>
          </w:p>
        </w:tc>
        <w:tc>
          <w:tcPr>
            <w:tcW w:w="2105" w:type="dxa"/>
            <w:gridSpan w:val="4"/>
          </w:tcPr>
          <w:p w14:paraId="47F5CBFF" w14:textId="77777777" w:rsidR="002E5507" w:rsidRPr="00065945" w:rsidRDefault="002E5507" w:rsidP="002E5507">
            <w:pPr>
              <w:jc w:val="both"/>
            </w:pPr>
            <w:r w:rsidRPr="00065945">
              <w:t>20 h/t</w:t>
            </w:r>
          </w:p>
        </w:tc>
      </w:tr>
      <w:tr w:rsidR="002E5507" w14:paraId="7611EE6C" w14:textId="77777777" w:rsidTr="002E5507">
        <w:tc>
          <w:tcPr>
            <w:tcW w:w="9900" w:type="dxa"/>
            <w:gridSpan w:val="11"/>
            <w:shd w:val="clear" w:color="auto" w:fill="F7CAAC"/>
          </w:tcPr>
          <w:p w14:paraId="77EDBA53"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49736E5A" w14:textId="77777777" w:rsidTr="00332291">
        <w:trPr>
          <w:trHeight w:val="268"/>
        </w:trPr>
        <w:tc>
          <w:tcPr>
            <w:tcW w:w="9900" w:type="dxa"/>
            <w:gridSpan w:val="11"/>
            <w:tcBorders>
              <w:top w:val="nil"/>
            </w:tcBorders>
          </w:tcPr>
          <w:p w14:paraId="28F49135" w14:textId="77777777" w:rsidR="002E5507" w:rsidRDefault="002E5507" w:rsidP="002E5507">
            <w:pPr>
              <w:jc w:val="both"/>
            </w:pPr>
            <w:r>
              <w:t>Člen Oborové rady</w:t>
            </w:r>
          </w:p>
        </w:tc>
      </w:tr>
      <w:tr w:rsidR="002E5507" w14:paraId="534DC9EE" w14:textId="77777777" w:rsidTr="002E5507">
        <w:tc>
          <w:tcPr>
            <w:tcW w:w="9900" w:type="dxa"/>
            <w:gridSpan w:val="11"/>
            <w:shd w:val="clear" w:color="auto" w:fill="F7CAAC"/>
          </w:tcPr>
          <w:p w14:paraId="6C5D5333" w14:textId="77777777" w:rsidR="002E5507" w:rsidRDefault="002E5507" w:rsidP="002E5507">
            <w:pPr>
              <w:jc w:val="both"/>
            </w:pPr>
            <w:r>
              <w:rPr>
                <w:b/>
              </w:rPr>
              <w:t xml:space="preserve">Údaje o vzdělání na VŠ </w:t>
            </w:r>
          </w:p>
        </w:tc>
      </w:tr>
      <w:tr w:rsidR="002E5507" w:rsidRPr="003C0CE1" w14:paraId="0CD5869A" w14:textId="77777777" w:rsidTr="00332291">
        <w:trPr>
          <w:trHeight w:val="601"/>
        </w:trPr>
        <w:tc>
          <w:tcPr>
            <w:tcW w:w="9900" w:type="dxa"/>
            <w:gridSpan w:val="11"/>
          </w:tcPr>
          <w:p w14:paraId="42F8CD4C" w14:textId="77777777" w:rsidR="00D76862" w:rsidRDefault="00D76862" w:rsidP="00D76862">
            <w:pPr>
              <w:jc w:val="both"/>
            </w:pPr>
            <w:r>
              <w:t>1985 ČSAV ÚFS Praha, Filosofické vědy (CSc.)</w:t>
            </w:r>
          </w:p>
          <w:p w14:paraId="4F26569C" w14:textId="5DE8A4C4" w:rsidR="002E5507" w:rsidRPr="003C0CE1" w:rsidRDefault="00D76862" w:rsidP="00D76862">
            <w:r>
              <w:t>1974 VŠE Praha, Ekonomie (Ing.)</w:t>
            </w:r>
          </w:p>
        </w:tc>
      </w:tr>
      <w:tr w:rsidR="002E5507" w14:paraId="77DBA62C" w14:textId="77777777" w:rsidTr="002E5507">
        <w:tc>
          <w:tcPr>
            <w:tcW w:w="9900" w:type="dxa"/>
            <w:gridSpan w:val="11"/>
            <w:shd w:val="clear" w:color="auto" w:fill="F7CAAC"/>
          </w:tcPr>
          <w:p w14:paraId="769972F2" w14:textId="77777777" w:rsidR="002E5507" w:rsidRDefault="002E5507" w:rsidP="002E5507">
            <w:pPr>
              <w:jc w:val="both"/>
              <w:rPr>
                <w:b/>
              </w:rPr>
            </w:pPr>
            <w:r>
              <w:rPr>
                <w:b/>
              </w:rPr>
              <w:t>Údaje o odborném působení od absolvování VŠ</w:t>
            </w:r>
          </w:p>
        </w:tc>
      </w:tr>
      <w:tr w:rsidR="002E5507" w:rsidRPr="003C0CE1" w14:paraId="1D5F4026" w14:textId="77777777" w:rsidTr="002E5507">
        <w:trPr>
          <w:trHeight w:val="1090"/>
        </w:trPr>
        <w:tc>
          <w:tcPr>
            <w:tcW w:w="9900" w:type="dxa"/>
            <w:gridSpan w:val="11"/>
          </w:tcPr>
          <w:p w14:paraId="14CD107C" w14:textId="4F1A5DF9" w:rsidR="00065945" w:rsidRPr="006701B6" w:rsidRDefault="00065945" w:rsidP="00065945">
            <w:pPr>
              <w:jc w:val="both"/>
            </w:pPr>
            <w:r w:rsidRPr="002448A6">
              <w:t>1975-19</w:t>
            </w:r>
            <w:r>
              <w:t>84</w:t>
            </w:r>
            <w:r w:rsidR="00D76862">
              <w:t xml:space="preserve"> </w:t>
            </w:r>
            <w:r>
              <w:t xml:space="preserve"> </w:t>
            </w:r>
            <w:r w:rsidR="00D76862">
              <w:t xml:space="preserve"> </w:t>
            </w:r>
            <w:r>
              <w:t>ÚFS ČSAV</w:t>
            </w:r>
            <w:r w:rsidRPr="002448A6">
              <w:t>,</w:t>
            </w:r>
            <w:r>
              <w:t xml:space="preserve"> vědecký asistent, vědecký aspirant</w:t>
            </w:r>
          </w:p>
          <w:p w14:paraId="54EF95BF" w14:textId="0D31EB3E" w:rsidR="00065945" w:rsidRPr="002448A6" w:rsidRDefault="00065945" w:rsidP="00065945">
            <w:pPr>
              <w:jc w:val="both"/>
            </w:pPr>
            <w:r>
              <w:t>1984</w:t>
            </w:r>
            <w:r w:rsidRPr="002448A6">
              <w:t>-1990</w:t>
            </w:r>
            <w:r w:rsidR="00D76862">
              <w:t xml:space="preserve"> </w:t>
            </w:r>
            <w:r>
              <w:t xml:space="preserve"> </w:t>
            </w:r>
            <w:r w:rsidR="00D76862">
              <w:t xml:space="preserve"> </w:t>
            </w:r>
            <w:r w:rsidRPr="002448A6">
              <w:t>ÚFS ČSAV,</w:t>
            </w:r>
            <w:r>
              <w:t xml:space="preserve"> vědecký pracovník</w:t>
            </w:r>
          </w:p>
          <w:p w14:paraId="7F5CE7BA" w14:textId="5C218681" w:rsidR="00065945" w:rsidRPr="002448A6" w:rsidRDefault="00065945" w:rsidP="00065945">
            <w:pPr>
              <w:jc w:val="both"/>
            </w:pPr>
            <w:r>
              <w:t>1984</w:t>
            </w:r>
            <w:r w:rsidR="00D76862">
              <w:t xml:space="preserve">           </w:t>
            </w:r>
            <w:r>
              <w:t xml:space="preserve"> </w:t>
            </w:r>
            <w:r w:rsidRPr="002448A6">
              <w:t>INED</w:t>
            </w:r>
            <w:r>
              <w:t xml:space="preserve"> (Národní ústav pro demografická studia)</w:t>
            </w:r>
            <w:r w:rsidRPr="002448A6">
              <w:t xml:space="preserve"> Paříž, vědecký </w:t>
            </w:r>
            <w:r>
              <w:t>pracovník</w:t>
            </w:r>
          </w:p>
          <w:p w14:paraId="3F624570" w14:textId="7CBC3A9D" w:rsidR="00065945" w:rsidRDefault="00065945" w:rsidP="00065945">
            <w:pPr>
              <w:jc w:val="both"/>
            </w:pPr>
            <w:r w:rsidRPr="002448A6">
              <w:t>1990-</w:t>
            </w:r>
            <w:proofErr w:type="gramStart"/>
            <w:r w:rsidRPr="002448A6">
              <w:t>1992</w:t>
            </w:r>
            <w:r w:rsidR="00D76862">
              <w:t xml:space="preserve"> </w:t>
            </w:r>
            <w:r>
              <w:t xml:space="preserve"> </w:t>
            </w:r>
            <w:r w:rsidRPr="002448A6">
              <w:t>AVČR</w:t>
            </w:r>
            <w:proofErr w:type="gramEnd"/>
            <w:r w:rsidRPr="002448A6">
              <w:t>, Sociologický ústav,</w:t>
            </w:r>
            <w:r>
              <w:t xml:space="preserve"> vědecký pracovník</w:t>
            </w:r>
          </w:p>
          <w:p w14:paraId="210477F4" w14:textId="64C3F273" w:rsidR="00065945" w:rsidRDefault="00065945" w:rsidP="00065945">
            <w:pPr>
              <w:jc w:val="both"/>
            </w:pPr>
            <w:r>
              <w:t>1992-</w:t>
            </w:r>
            <w:proofErr w:type="gramStart"/>
            <w:r>
              <w:t>2003</w:t>
            </w:r>
            <w:r w:rsidR="00D76862">
              <w:t xml:space="preserve"> </w:t>
            </w:r>
            <w:r>
              <w:t xml:space="preserve"> VŠE</w:t>
            </w:r>
            <w:proofErr w:type="gramEnd"/>
            <w:r>
              <w:t xml:space="preserve"> Praha, FNH, vedoucí katedry veřejné správy a regionálního rozvoje</w:t>
            </w:r>
          </w:p>
          <w:p w14:paraId="47F2DE12" w14:textId="46702B7F" w:rsidR="00065945" w:rsidRDefault="00065945" w:rsidP="00065945">
            <w:pPr>
              <w:jc w:val="both"/>
            </w:pPr>
            <w:r>
              <w:t>1995-</w:t>
            </w:r>
            <w:proofErr w:type="gramStart"/>
            <w:r>
              <w:t>2000</w:t>
            </w:r>
            <w:r w:rsidR="00D76862">
              <w:t xml:space="preserve"> </w:t>
            </w:r>
            <w:r>
              <w:t xml:space="preserve"> VŠE</w:t>
            </w:r>
            <w:proofErr w:type="gramEnd"/>
            <w:r>
              <w:t xml:space="preserve"> Praha, FNH, proděkan pro vědu, výzkum a zahraniční styky</w:t>
            </w:r>
          </w:p>
          <w:p w14:paraId="0BC60FBB" w14:textId="6203DF40" w:rsidR="00065945" w:rsidRDefault="00065945" w:rsidP="00065945">
            <w:pPr>
              <w:jc w:val="both"/>
            </w:pPr>
            <w:r>
              <w:t>2000-</w:t>
            </w:r>
            <w:proofErr w:type="gramStart"/>
            <w:r>
              <w:t>2005</w:t>
            </w:r>
            <w:r w:rsidR="00D76862">
              <w:t xml:space="preserve"> </w:t>
            </w:r>
            <w:r>
              <w:t xml:space="preserve"> VŠE</w:t>
            </w:r>
            <w:proofErr w:type="gramEnd"/>
            <w:r>
              <w:t xml:space="preserve"> Praha, prorektor pro vědu a výzkum VŠE</w:t>
            </w:r>
          </w:p>
          <w:p w14:paraId="527792CE" w14:textId="14682570" w:rsidR="00065945" w:rsidRDefault="00065945" w:rsidP="00065945">
            <w:pPr>
              <w:jc w:val="both"/>
            </w:pPr>
            <w:r w:rsidRPr="002448A6">
              <w:t>2005</w:t>
            </w:r>
            <w:r w:rsidR="00D76862">
              <w:t>-</w:t>
            </w:r>
            <w:r w:rsidRPr="002448A6">
              <w:t>2006</w:t>
            </w:r>
            <w:r w:rsidR="00D76862">
              <w:t xml:space="preserve">  </w:t>
            </w:r>
            <w:r>
              <w:t xml:space="preserve"> </w:t>
            </w:r>
            <w:r w:rsidRPr="002448A6">
              <w:t>MMR,</w:t>
            </w:r>
            <w:r>
              <w:t xml:space="preserve"> </w:t>
            </w:r>
            <w:r w:rsidRPr="002448A6">
              <w:t>náměstek ministra</w:t>
            </w:r>
          </w:p>
          <w:p w14:paraId="4EFBCCB4" w14:textId="0B6CC153" w:rsidR="00065945" w:rsidRDefault="00065945" w:rsidP="00065945">
            <w:pPr>
              <w:jc w:val="both"/>
            </w:pPr>
            <w:r>
              <w:t>2006</w:t>
            </w:r>
            <w:r w:rsidR="00D76862">
              <w:t xml:space="preserve">           </w:t>
            </w:r>
            <w:r>
              <w:t xml:space="preserve"> MMR, hlavní vyjednavač ČR pro oblast strukturálních fondů EU</w:t>
            </w:r>
          </w:p>
          <w:p w14:paraId="427B7E25" w14:textId="363664BB" w:rsidR="00065945" w:rsidRDefault="00065945" w:rsidP="00065945">
            <w:pPr>
              <w:jc w:val="both"/>
            </w:pPr>
            <w:r w:rsidRPr="002448A6">
              <w:t>2007-2009</w:t>
            </w:r>
            <w:r w:rsidR="00D76862">
              <w:t xml:space="preserve">  </w:t>
            </w:r>
            <w:r>
              <w:t xml:space="preserve"> Ministerstvo kultury ČR, p</w:t>
            </w:r>
            <w:r w:rsidRPr="002448A6">
              <w:t>oradce ministra</w:t>
            </w:r>
          </w:p>
          <w:p w14:paraId="5E5B28C5" w14:textId="06737962" w:rsidR="00065945" w:rsidRDefault="00065945" w:rsidP="00065945">
            <w:pPr>
              <w:jc w:val="both"/>
            </w:pPr>
            <w:r>
              <w:t>2007</w:t>
            </w:r>
            <w:r w:rsidR="00D76862">
              <w:t>-</w:t>
            </w:r>
            <w:proofErr w:type="gramStart"/>
            <w:r>
              <w:t>dosud</w:t>
            </w:r>
            <w:r w:rsidR="00D76862">
              <w:t xml:space="preserve"> </w:t>
            </w:r>
            <w:r>
              <w:t xml:space="preserve"> VŠE</w:t>
            </w:r>
            <w:proofErr w:type="gramEnd"/>
            <w:r>
              <w:t xml:space="preserve"> Praha, docent, vedoucí katedry Arts - managementu, garant studijního programu Bc. A Mgr.</w:t>
            </w:r>
          </w:p>
          <w:p w14:paraId="6591ACBB" w14:textId="591086D4" w:rsidR="00065945" w:rsidRPr="002448A6" w:rsidRDefault="00065945" w:rsidP="00065945">
            <w:pPr>
              <w:jc w:val="both"/>
            </w:pPr>
            <w:r>
              <w:t>2007</w:t>
            </w:r>
            <w:r w:rsidR="00D76862">
              <w:t>-</w:t>
            </w:r>
            <w:proofErr w:type="gramStart"/>
            <w:r>
              <w:t>dosud</w:t>
            </w:r>
            <w:r w:rsidR="00D76862">
              <w:t xml:space="preserve"> </w:t>
            </w:r>
            <w:r>
              <w:t xml:space="preserve"> ZČU</w:t>
            </w:r>
            <w:proofErr w:type="gramEnd"/>
            <w:r>
              <w:t xml:space="preserve"> Plzeň, docent</w:t>
            </w:r>
          </w:p>
          <w:p w14:paraId="20D1D455" w14:textId="556007C9" w:rsidR="00065945" w:rsidRDefault="00065945" w:rsidP="002E5507">
            <w:pPr>
              <w:jc w:val="both"/>
            </w:pPr>
            <w:r>
              <w:t>2018-2020</w:t>
            </w:r>
            <w:r w:rsidR="00D76862">
              <w:t xml:space="preserve">  </w:t>
            </w:r>
            <w:r>
              <w:t xml:space="preserve"> Ministerstvo kultury ČR, p</w:t>
            </w:r>
            <w:r w:rsidRPr="002448A6">
              <w:t>oradce ministra</w:t>
            </w:r>
          </w:p>
          <w:p w14:paraId="40B93CD3" w14:textId="77777777" w:rsidR="002E5507" w:rsidRPr="003C0CE1" w:rsidRDefault="002E5507" w:rsidP="002E5507"/>
        </w:tc>
      </w:tr>
      <w:tr w:rsidR="002E5507" w14:paraId="4F405C25" w14:textId="77777777" w:rsidTr="002E5507">
        <w:trPr>
          <w:trHeight w:val="250"/>
        </w:trPr>
        <w:tc>
          <w:tcPr>
            <w:tcW w:w="9900" w:type="dxa"/>
            <w:gridSpan w:val="11"/>
            <w:shd w:val="clear" w:color="auto" w:fill="F7CAAC"/>
          </w:tcPr>
          <w:p w14:paraId="6A2CAEF2" w14:textId="77777777" w:rsidR="002E5507" w:rsidRDefault="002E5507" w:rsidP="002E5507">
            <w:pPr>
              <w:jc w:val="both"/>
            </w:pPr>
            <w:r>
              <w:rPr>
                <w:b/>
              </w:rPr>
              <w:t>Zkušenosti s vedením kvalifikačních a rigorózních prací</w:t>
            </w:r>
          </w:p>
        </w:tc>
      </w:tr>
      <w:tr w:rsidR="002E5507" w14:paraId="04CA9892" w14:textId="77777777" w:rsidTr="002E5507">
        <w:trPr>
          <w:trHeight w:val="1105"/>
        </w:trPr>
        <w:tc>
          <w:tcPr>
            <w:tcW w:w="9900" w:type="dxa"/>
            <w:gridSpan w:val="11"/>
          </w:tcPr>
          <w:p w14:paraId="731BD64C" w14:textId="77777777" w:rsidR="002E5507" w:rsidRPr="00065945" w:rsidRDefault="002E5507" w:rsidP="002E5507">
            <w:pPr>
              <w:tabs>
                <w:tab w:val="left" w:pos="5610"/>
              </w:tabs>
              <w:jc w:val="both"/>
            </w:pPr>
            <w:r w:rsidRPr="00065945">
              <w:t>V současné době vedené práce:</w:t>
            </w:r>
          </w:p>
          <w:p w14:paraId="0DF9202B" w14:textId="77777777" w:rsidR="002E5507" w:rsidRPr="00065945" w:rsidRDefault="002E5507" w:rsidP="002E5507">
            <w:pPr>
              <w:tabs>
                <w:tab w:val="left" w:pos="5610"/>
              </w:tabs>
              <w:jc w:val="both"/>
            </w:pPr>
            <w:r w:rsidRPr="00065945">
              <w:t>Počet vedených bakalářských prací –2</w:t>
            </w:r>
          </w:p>
          <w:p w14:paraId="2953BD28" w14:textId="77777777" w:rsidR="002E5507" w:rsidRPr="00065945" w:rsidRDefault="002E5507" w:rsidP="002E5507">
            <w:pPr>
              <w:tabs>
                <w:tab w:val="left" w:pos="5610"/>
              </w:tabs>
              <w:jc w:val="both"/>
            </w:pPr>
            <w:r w:rsidRPr="00065945">
              <w:t>Počet vedených diplomových prací – 2</w:t>
            </w:r>
          </w:p>
          <w:p w14:paraId="4F157231" w14:textId="0692B574" w:rsidR="002E5507" w:rsidRPr="00065945" w:rsidRDefault="002E5507" w:rsidP="00065945">
            <w:pPr>
              <w:jc w:val="both"/>
              <w:rPr>
                <w:b/>
                <w:sz w:val="24"/>
              </w:rPr>
            </w:pPr>
            <w:r w:rsidRPr="00065945">
              <w:t>Počet vedených disertačních prací – 5</w:t>
            </w:r>
          </w:p>
        </w:tc>
      </w:tr>
      <w:tr w:rsidR="002E5507" w14:paraId="6C51C4AB" w14:textId="77777777" w:rsidTr="002E5507">
        <w:trPr>
          <w:cantSplit/>
        </w:trPr>
        <w:tc>
          <w:tcPr>
            <w:tcW w:w="3361" w:type="dxa"/>
            <w:gridSpan w:val="2"/>
            <w:tcBorders>
              <w:top w:val="single" w:sz="12" w:space="0" w:color="auto"/>
            </w:tcBorders>
            <w:shd w:val="clear" w:color="auto" w:fill="F7CAAC"/>
          </w:tcPr>
          <w:p w14:paraId="6B4BD98D"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57E5DF1F"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8AD8D7E"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519DD76" w14:textId="77777777" w:rsidR="002E5507" w:rsidRDefault="002E5507" w:rsidP="002E5507">
            <w:pPr>
              <w:jc w:val="both"/>
              <w:rPr>
                <w:b/>
              </w:rPr>
            </w:pPr>
            <w:r>
              <w:rPr>
                <w:b/>
              </w:rPr>
              <w:t>Ohlasy publikací</w:t>
            </w:r>
          </w:p>
        </w:tc>
      </w:tr>
      <w:tr w:rsidR="002E5507" w14:paraId="3D7C3485" w14:textId="77777777" w:rsidTr="002E5507">
        <w:trPr>
          <w:cantSplit/>
        </w:trPr>
        <w:tc>
          <w:tcPr>
            <w:tcW w:w="3361" w:type="dxa"/>
            <w:gridSpan w:val="2"/>
          </w:tcPr>
          <w:p w14:paraId="17F2B4EE" w14:textId="77777777" w:rsidR="002E5507" w:rsidRPr="00065945" w:rsidRDefault="002E5507" w:rsidP="002E5507">
            <w:pPr>
              <w:jc w:val="both"/>
            </w:pPr>
            <w:r w:rsidRPr="00065945">
              <w:t>Národní hospodářství</w:t>
            </w:r>
          </w:p>
        </w:tc>
        <w:tc>
          <w:tcPr>
            <w:tcW w:w="2254" w:type="dxa"/>
            <w:gridSpan w:val="2"/>
          </w:tcPr>
          <w:p w14:paraId="5513DC03" w14:textId="77777777" w:rsidR="002E5507" w:rsidRPr="00065945" w:rsidRDefault="002E5507" w:rsidP="002E5507">
            <w:pPr>
              <w:jc w:val="both"/>
            </w:pPr>
            <w:r w:rsidRPr="00065945">
              <w:t>1993</w:t>
            </w:r>
          </w:p>
        </w:tc>
        <w:tc>
          <w:tcPr>
            <w:tcW w:w="2257" w:type="dxa"/>
            <w:gridSpan w:val="4"/>
            <w:tcBorders>
              <w:right w:val="single" w:sz="12" w:space="0" w:color="auto"/>
            </w:tcBorders>
          </w:tcPr>
          <w:p w14:paraId="75EC38DA" w14:textId="77777777" w:rsidR="002E5507" w:rsidRPr="00065945" w:rsidRDefault="002E5507" w:rsidP="002E5507">
            <w:pPr>
              <w:jc w:val="both"/>
            </w:pPr>
            <w:r w:rsidRPr="00065945">
              <w:t>VŠE v Praze</w:t>
            </w:r>
          </w:p>
        </w:tc>
        <w:tc>
          <w:tcPr>
            <w:tcW w:w="635" w:type="dxa"/>
            <w:tcBorders>
              <w:left w:val="single" w:sz="12" w:space="0" w:color="auto"/>
            </w:tcBorders>
            <w:shd w:val="clear" w:color="auto" w:fill="F7CAAC"/>
          </w:tcPr>
          <w:p w14:paraId="024DF444" w14:textId="77777777" w:rsidR="002E5507" w:rsidRDefault="002E5507" w:rsidP="002E5507">
            <w:pPr>
              <w:jc w:val="both"/>
            </w:pPr>
            <w:r>
              <w:rPr>
                <w:b/>
              </w:rPr>
              <w:t>WOS</w:t>
            </w:r>
          </w:p>
        </w:tc>
        <w:tc>
          <w:tcPr>
            <w:tcW w:w="696" w:type="dxa"/>
            <w:shd w:val="clear" w:color="auto" w:fill="F7CAAC"/>
          </w:tcPr>
          <w:p w14:paraId="03A08BEE" w14:textId="77777777" w:rsidR="002E5507" w:rsidRDefault="002E5507" w:rsidP="002E5507">
            <w:pPr>
              <w:jc w:val="both"/>
              <w:rPr>
                <w:sz w:val="18"/>
              </w:rPr>
            </w:pPr>
            <w:r>
              <w:rPr>
                <w:b/>
                <w:sz w:val="18"/>
              </w:rPr>
              <w:t>Scopus</w:t>
            </w:r>
          </w:p>
        </w:tc>
        <w:tc>
          <w:tcPr>
            <w:tcW w:w="697" w:type="dxa"/>
            <w:shd w:val="clear" w:color="auto" w:fill="F7CAAC"/>
          </w:tcPr>
          <w:p w14:paraId="4124D7EB" w14:textId="77777777" w:rsidR="002E5507" w:rsidRDefault="002E5507" w:rsidP="002E5507">
            <w:pPr>
              <w:jc w:val="both"/>
            </w:pPr>
            <w:r>
              <w:rPr>
                <w:b/>
                <w:sz w:val="18"/>
              </w:rPr>
              <w:t>ostatní</w:t>
            </w:r>
          </w:p>
        </w:tc>
      </w:tr>
      <w:tr w:rsidR="002E5507" w14:paraId="78938868" w14:textId="77777777" w:rsidTr="002E5507">
        <w:trPr>
          <w:cantSplit/>
          <w:trHeight w:val="70"/>
        </w:trPr>
        <w:tc>
          <w:tcPr>
            <w:tcW w:w="3361" w:type="dxa"/>
            <w:gridSpan w:val="2"/>
            <w:shd w:val="clear" w:color="auto" w:fill="F7CAAC"/>
          </w:tcPr>
          <w:p w14:paraId="60F79AEC" w14:textId="77777777" w:rsidR="002E5507" w:rsidRDefault="002E5507" w:rsidP="002E5507">
            <w:pPr>
              <w:jc w:val="both"/>
            </w:pPr>
            <w:r>
              <w:rPr>
                <w:b/>
              </w:rPr>
              <w:t>Obor jmenovacího řízení</w:t>
            </w:r>
          </w:p>
        </w:tc>
        <w:tc>
          <w:tcPr>
            <w:tcW w:w="2254" w:type="dxa"/>
            <w:gridSpan w:val="2"/>
            <w:shd w:val="clear" w:color="auto" w:fill="F7CAAC"/>
          </w:tcPr>
          <w:p w14:paraId="15FF29F3"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78F91D6D"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07EAC9C0" w14:textId="77777777" w:rsidR="002E5507" w:rsidRDefault="002E5507" w:rsidP="002E5507">
            <w:pPr>
              <w:jc w:val="both"/>
              <w:rPr>
                <w:b/>
              </w:rPr>
            </w:pPr>
          </w:p>
        </w:tc>
        <w:tc>
          <w:tcPr>
            <w:tcW w:w="696" w:type="dxa"/>
            <w:vMerge w:val="restart"/>
          </w:tcPr>
          <w:p w14:paraId="554A74A2" w14:textId="77777777" w:rsidR="002E5507" w:rsidRDefault="002E5507" w:rsidP="002E5507">
            <w:pPr>
              <w:jc w:val="both"/>
              <w:rPr>
                <w:b/>
              </w:rPr>
            </w:pPr>
            <w:r>
              <w:rPr>
                <w:b/>
              </w:rPr>
              <w:t>9/9</w:t>
            </w:r>
          </w:p>
        </w:tc>
        <w:tc>
          <w:tcPr>
            <w:tcW w:w="697" w:type="dxa"/>
            <w:vMerge w:val="restart"/>
          </w:tcPr>
          <w:p w14:paraId="2469594C" w14:textId="77777777" w:rsidR="002E5507" w:rsidRDefault="002E5507" w:rsidP="002E5507">
            <w:pPr>
              <w:jc w:val="both"/>
              <w:rPr>
                <w:b/>
              </w:rPr>
            </w:pPr>
            <w:r>
              <w:rPr>
                <w:b/>
              </w:rPr>
              <w:t>12</w:t>
            </w:r>
          </w:p>
        </w:tc>
      </w:tr>
      <w:tr w:rsidR="002E5507" w14:paraId="22882A25" w14:textId="77777777" w:rsidTr="002E5507">
        <w:trPr>
          <w:trHeight w:val="205"/>
        </w:trPr>
        <w:tc>
          <w:tcPr>
            <w:tcW w:w="3361" w:type="dxa"/>
            <w:gridSpan w:val="2"/>
          </w:tcPr>
          <w:p w14:paraId="4EE4E8C7" w14:textId="77777777" w:rsidR="002E5507" w:rsidRDefault="002E5507" w:rsidP="002E5507">
            <w:pPr>
              <w:jc w:val="both"/>
            </w:pPr>
          </w:p>
        </w:tc>
        <w:tc>
          <w:tcPr>
            <w:tcW w:w="2254" w:type="dxa"/>
            <w:gridSpan w:val="2"/>
          </w:tcPr>
          <w:p w14:paraId="3EC302D1" w14:textId="77777777" w:rsidR="002E5507" w:rsidRDefault="002E5507" w:rsidP="002E5507">
            <w:pPr>
              <w:jc w:val="both"/>
            </w:pPr>
          </w:p>
        </w:tc>
        <w:tc>
          <w:tcPr>
            <w:tcW w:w="2257" w:type="dxa"/>
            <w:gridSpan w:val="4"/>
            <w:tcBorders>
              <w:right w:val="single" w:sz="12" w:space="0" w:color="auto"/>
            </w:tcBorders>
          </w:tcPr>
          <w:p w14:paraId="5A4FF4AD" w14:textId="77777777" w:rsidR="002E5507" w:rsidRDefault="002E5507" w:rsidP="002E5507">
            <w:pPr>
              <w:jc w:val="both"/>
            </w:pPr>
          </w:p>
        </w:tc>
        <w:tc>
          <w:tcPr>
            <w:tcW w:w="635" w:type="dxa"/>
            <w:vMerge/>
            <w:tcBorders>
              <w:left w:val="single" w:sz="12" w:space="0" w:color="auto"/>
            </w:tcBorders>
            <w:vAlign w:val="center"/>
          </w:tcPr>
          <w:p w14:paraId="486A6824" w14:textId="77777777" w:rsidR="002E5507" w:rsidRDefault="002E5507" w:rsidP="002E5507">
            <w:pPr>
              <w:rPr>
                <w:b/>
              </w:rPr>
            </w:pPr>
          </w:p>
        </w:tc>
        <w:tc>
          <w:tcPr>
            <w:tcW w:w="696" w:type="dxa"/>
            <w:vMerge/>
            <w:vAlign w:val="center"/>
          </w:tcPr>
          <w:p w14:paraId="3529F802" w14:textId="77777777" w:rsidR="002E5507" w:rsidRDefault="002E5507" w:rsidP="002E5507">
            <w:pPr>
              <w:rPr>
                <w:b/>
              </w:rPr>
            </w:pPr>
          </w:p>
        </w:tc>
        <w:tc>
          <w:tcPr>
            <w:tcW w:w="697" w:type="dxa"/>
            <w:vMerge/>
            <w:vAlign w:val="center"/>
          </w:tcPr>
          <w:p w14:paraId="261C30C8" w14:textId="77777777" w:rsidR="002E5507" w:rsidRDefault="002E5507" w:rsidP="002E5507">
            <w:pPr>
              <w:rPr>
                <w:b/>
              </w:rPr>
            </w:pPr>
          </w:p>
        </w:tc>
      </w:tr>
      <w:tr w:rsidR="002E5507" w14:paraId="24451720" w14:textId="77777777" w:rsidTr="002E5507">
        <w:tc>
          <w:tcPr>
            <w:tcW w:w="9900" w:type="dxa"/>
            <w:gridSpan w:val="11"/>
            <w:shd w:val="clear" w:color="auto" w:fill="F7CAAC"/>
          </w:tcPr>
          <w:p w14:paraId="5CC59DD7"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14:paraId="06F87099" w14:textId="77777777" w:rsidTr="00F4520E">
        <w:trPr>
          <w:trHeight w:val="743"/>
        </w:trPr>
        <w:tc>
          <w:tcPr>
            <w:tcW w:w="9900" w:type="dxa"/>
            <w:gridSpan w:val="11"/>
          </w:tcPr>
          <w:p w14:paraId="31824676" w14:textId="34FAC47F" w:rsidR="002E5507" w:rsidRDefault="002E5507" w:rsidP="002E5507">
            <w:pPr>
              <w:jc w:val="both"/>
            </w:pPr>
            <w:r>
              <w:t>P</w:t>
            </w:r>
            <w:r w:rsidRPr="00EF5934">
              <w:t>ATOČKA,</w:t>
            </w:r>
            <w:r w:rsidR="00065945">
              <w:t xml:space="preserve"> </w:t>
            </w:r>
            <w:r w:rsidRPr="00EF5934">
              <w:t>J. a kolektiv</w:t>
            </w:r>
            <w:r>
              <w:t xml:space="preserve">: </w:t>
            </w:r>
            <w:r w:rsidRPr="003C0CE1">
              <w:rPr>
                <w:i/>
              </w:rPr>
              <w:t>Výročí 2018</w:t>
            </w:r>
            <w:r>
              <w:rPr>
                <w:i/>
              </w:rPr>
              <w:t xml:space="preserve"> Možnosti a meze evaluace kulturních událostí k oslavám výročí republiky</w:t>
            </w:r>
            <w:r w:rsidR="00F4520E">
              <w:rPr>
                <w:i/>
              </w:rPr>
              <w:t>.</w:t>
            </w:r>
            <w:r>
              <w:rPr>
                <w:i/>
              </w:rPr>
              <w:t xml:space="preserve"> </w:t>
            </w:r>
            <w:r w:rsidRPr="00065945">
              <w:t>P</w:t>
            </w:r>
            <w:r w:rsidR="00F4520E">
              <w:t>raha: P</w:t>
            </w:r>
            <w:r w:rsidRPr="00065945">
              <w:t>rofessional Publishing, 2018</w:t>
            </w:r>
            <w:r w:rsidR="00065945" w:rsidRPr="00065945">
              <w:t>.</w:t>
            </w:r>
            <w:r w:rsidRPr="00065945">
              <w:t xml:space="preserve"> ISBN 978-80-88260-30-1</w:t>
            </w:r>
          </w:p>
          <w:p w14:paraId="5DDD1EEE" w14:textId="6E43A6F4" w:rsidR="002E5507" w:rsidRDefault="00065945" w:rsidP="00F4520E">
            <w:pPr>
              <w:jc w:val="both"/>
              <w:rPr>
                <w:b/>
              </w:rPr>
            </w:pPr>
            <w:r>
              <w:t>P</w:t>
            </w:r>
            <w:r w:rsidRPr="00EF5934">
              <w:t>ATOČKA,</w:t>
            </w:r>
            <w:r w:rsidR="00F4520E">
              <w:t xml:space="preserve"> </w:t>
            </w:r>
            <w:r w:rsidRPr="00EF5934">
              <w:t>J. a kolektiv</w:t>
            </w:r>
            <w:r>
              <w:t xml:space="preserve">: </w:t>
            </w:r>
            <w:r w:rsidRPr="003C0CE1">
              <w:rPr>
                <w:i/>
              </w:rPr>
              <w:t>Evaluace v</w:t>
            </w:r>
            <w:r w:rsidR="00F4520E">
              <w:rPr>
                <w:i/>
              </w:rPr>
              <w:t> </w:t>
            </w:r>
            <w:r w:rsidRPr="003C0CE1">
              <w:rPr>
                <w:i/>
              </w:rPr>
              <w:t>kultuře</w:t>
            </w:r>
            <w:r w:rsidR="00F4520E">
              <w:rPr>
                <w:i/>
              </w:rPr>
              <w:t>.</w:t>
            </w:r>
            <w:r>
              <w:rPr>
                <w:i/>
              </w:rPr>
              <w:t xml:space="preserve"> </w:t>
            </w:r>
            <w:r w:rsidRPr="00F4520E">
              <w:t>Praha</w:t>
            </w:r>
            <w:r w:rsidR="00F4520E">
              <w:t xml:space="preserve">: Professional Publishing, </w:t>
            </w:r>
            <w:r w:rsidRPr="00F4520E">
              <w:t>2017</w:t>
            </w:r>
            <w:r w:rsidR="00F4520E">
              <w:t>.</w:t>
            </w:r>
            <w:r w:rsidRPr="00F4520E">
              <w:t xml:space="preserve"> ISBN978-80-88260-04-2</w:t>
            </w:r>
          </w:p>
        </w:tc>
      </w:tr>
      <w:tr w:rsidR="002E5507" w14:paraId="34E89B26" w14:textId="77777777" w:rsidTr="002E5507">
        <w:trPr>
          <w:trHeight w:val="218"/>
        </w:trPr>
        <w:tc>
          <w:tcPr>
            <w:tcW w:w="9900" w:type="dxa"/>
            <w:gridSpan w:val="11"/>
            <w:shd w:val="clear" w:color="auto" w:fill="F7CAAC"/>
          </w:tcPr>
          <w:p w14:paraId="040452C9" w14:textId="77777777" w:rsidR="002E5507" w:rsidRDefault="002E5507" w:rsidP="002E5507">
            <w:pPr>
              <w:rPr>
                <w:b/>
              </w:rPr>
            </w:pPr>
            <w:r>
              <w:rPr>
                <w:b/>
              </w:rPr>
              <w:t>Působení v zahraničí</w:t>
            </w:r>
          </w:p>
        </w:tc>
      </w:tr>
      <w:tr w:rsidR="002E5507" w14:paraId="31C36644" w14:textId="77777777" w:rsidTr="002E5507">
        <w:trPr>
          <w:trHeight w:val="328"/>
        </w:trPr>
        <w:tc>
          <w:tcPr>
            <w:tcW w:w="9900" w:type="dxa"/>
            <w:gridSpan w:val="11"/>
          </w:tcPr>
          <w:p w14:paraId="5A94C823" w14:textId="77777777" w:rsidR="002E5507" w:rsidRPr="006701B6" w:rsidRDefault="002E5507" w:rsidP="002E5507">
            <w:pPr>
              <w:jc w:val="both"/>
            </w:pPr>
            <w:r w:rsidRPr="006701B6">
              <w:t>1984 – INED Paříž (dlouhodobě)</w:t>
            </w:r>
          </w:p>
          <w:p w14:paraId="18CEBD8F" w14:textId="77777777" w:rsidR="002E5507" w:rsidRPr="006701B6" w:rsidRDefault="002E5507" w:rsidP="002E5507">
            <w:pPr>
              <w:jc w:val="both"/>
            </w:pPr>
            <w:r w:rsidRPr="006701B6">
              <w:t>1988 – Berlín, Humboldt Universität</w:t>
            </w:r>
          </w:p>
          <w:p w14:paraId="4E4ADE6E" w14:textId="77777777" w:rsidR="002E5507" w:rsidRPr="006701B6" w:rsidRDefault="002E5507" w:rsidP="002E5507">
            <w:pPr>
              <w:jc w:val="both"/>
            </w:pPr>
            <w:r w:rsidRPr="006701B6">
              <w:t>1991 – Universita Amsterdam</w:t>
            </w:r>
          </w:p>
          <w:p w14:paraId="294406BE" w14:textId="77777777" w:rsidR="002E5507" w:rsidRDefault="002E5507" w:rsidP="002E5507">
            <w:pPr>
              <w:rPr>
                <w:b/>
              </w:rPr>
            </w:pPr>
            <w:r w:rsidRPr="006701B6">
              <w:t>1999 – USA, stáž</w:t>
            </w:r>
            <w:r>
              <w:t xml:space="preserve"> Regional Development and Trade</w:t>
            </w:r>
          </w:p>
        </w:tc>
      </w:tr>
      <w:tr w:rsidR="002E5507" w14:paraId="4F63C5D1" w14:textId="77777777" w:rsidTr="00F4520E">
        <w:trPr>
          <w:cantSplit/>
          <w:trHeight w:val="232"/>
        </w:trPr>
        <w:tc>
          <w:tcPr>
            <w:tcW w:w="2529" w:type="dxa"/>
            <w:shd w:val="clear" w:color="auto" w:fill="F7CAAC"/>
          </w:tcPr>
          <w:p w14:paraId="3036FDDE" w14:textId="77777777" w:rsidR="002E5507" w:rsidRDefault="002E5507" w:rsidP="002E5507">
            <w:pPr>
              <w:jc w:val="both"/>
              <w:rPr>
                <w:b/>
              </w:rPr>
            </w:pPr>
            <w:r>
              <w:rPr>
                <w:b/>
              </w:rPr>
              <w:t xml:space="preserve">Podpis </w:t>
            </w:r>
          </w:p>
        </w:tc>
        <w:tc>
          <w:tcPr>
            <w:tcW w:w="4554" w:type="dxa"/>
            <w:gridSpan w:val="5"/>
          </w:tcPr>
          <w:p w14:paraId="48B60C35" w14:textId="77777777" w:rsidR="002E5507" w:rsidRDefault="002E5507" w:rsidP="002E5507">
            <w:pPr>
              <w:jc w:val="both"/>
            </w:pPr>
          </w:p>
        </w:tc>
        <w:tc>
          <w:tcPr>
            <w:tcW w:w="789" w:type="dxa"/>
            <w:gridSpan w:val="2"/>
            <w:shd w:val="clear" w:color="auto" w:fill="F7CAAC"/>
          </w:tcPr>
          <w:p w14:paraId="0AFF2FF0" w14:textId="77777777" w:rsidR="002E5507" w:rsidRDefault="002E5507" w:rsidP="002E5507">
            <w:pPr>
              <w:jc w:val="both"/>
            </w:pPr>
            <w:r>
              <w:rPr>
                <w:b/>
              </w:rPr>
              <w:t>datum</w:t>
            </w:r>
          </w:p>
        </w:tc>
        <w:tc>
          <w:tcPr>
            <w:tcW w:w="2028" w:type="dxa"/>
            <w:gridSpan w:val="3"/>
          </w:tcPr>
          <w:p w14:paraId="7ADEC620" w14:textId="747099AE" w:rsidR="002E5507" w:rsidRDefault="002E5507" w:rsidP="002E5507">
            <w:pPr>
              <w:jc w:val="both"/>
            </w:pPr>
          </w:p>
        </w:tc>
      </w:tr>
    </w:tbl>
    <w:p w14:paraId="41A8B712" w14:textId="77777777" w:rsidR="002E5507" w:rsidRDefault="002E5507" w:rsidP="002E5507"/>
    <w:p w14:paraId="59062374" w14:textId="77777777" w:rsidR="0075277E" w:rsidRDefault="0075277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2E5507" w14:paraId="4D668C5F" w14:textId="77777777" w:rsidTr="002E5507">
        <w:tc>
          <w:tcPr>
            <w:tcW w:w="9859" w:type="dxa"/>
            <w:gridSpan w:val="12"/>
            <w:tcBorders>
              <w:bottom w:val="double" w:sz="4" w:space="0" w:color="auto"/>
            </w:tcBorders>
            <w:shd w:val="clear" w:color="auto" w:fill="BDD6EE"/>
          </w:tcPr>
          <w:p w14:paraId="778BE895" w14:textId="05B3AD25" w:rsidR="002E5507" w:rsidRDefault="002E5507" w:rsidP="002E5507">
            <w:pPr>
              <w:jc w:val="both"/>
              <w:rPr>
                <w:b/>
                <w:sz w:val="28"/>
              </w:rPr>
            </w:pPr>
            <w:r>
              <w:rPr>
                <w:b/>
                <w:sz w:val="28"/>
              </w:rPr>
              <w:lastRenderedPageBreak/>
              <w:t>C-I – Personální zabezpečení</w:t>
            </w:r>
          </w:p>
        </w:tc>
      </w:tr>
      <w:tr w:rsidR="002E5507" w14:paraId="776DCA00" w14:textId="77777777" w:rsidTr="002E5507">
        <w:tc>
          <w:tcPr>
            <w:tcW w:w="2518" w:type="dxa"/>
            <w:tcBorders>
              <w:top w:val="double" w:sz="4" w:space="0" w:color="auto"/>
            </w:tcBorders>
            <w:shd w:val="clear" w:color="auto" w:fill="F7CAAC"/>
          </w:tcPr>
          <w:p w14:paraId="7223F63F" w14:textId="77777777" w:rsidR="002E5507" w:rsidRDefault="002E5507" w:rsidP="002E5507">
            <w:pPr>
              <w:jc w:val="both"/>
              <w:rPr>
                <w:b/>
              </w:rPr>
            </w:pPr>
            <w:r>
              <w:rPr>
                <w:b/>
              </w:rPr>
              <w:t>Vysoká škola</w:t>
            </w:r>
          </w:p>
        </w:tc>
        <w:tc>
          <w:tcPr>
            <w:tcW w:w="7341" w:type="dxa"/>
            <w:gridSpan w:val="11"/>
          </w:tcPr>
          <w:p w14:paraId="68AAB1A4" w14:textId="77777777" w:rsidR="002E5507" w:rsidRDefault="002E5507" w:rsidP="002E5507">
            <w:pPr>
              <w:jc w:val="both"/>
            </w:pPr>
            <w:r>
              <w:t>Univerzita Tomáše Bati ve Zlíně</w:t>
            </w:r>
          </w:p>
        </w:tc>
      </w:tr>
      <w:tr w:rsidR="002E5507" w14:paraId="3D2D619B" w14:textId="77777777" w:rsidTr="002E5507">
        <w:tc>
          <w:tcPr>
            <w:tcW w:w="2518" w:type="dxa"/>
            <w:shd w:val="clear" w:color="auto" w:fill="F7CAAC"/>
          </w:tcPr>
          <w:p w14:paraId="49EB51A5" w14:textId="77777777" w:rsidR="002E5507" w:rsidRDefault="002E5507" w:rsidP="002E5507">
            <w:pPr>
              <w:jc w:val="both"/>
              <w:rPr>
                <w:b/>
              </w:rPr>
            </w:pPr>
            <w:r>
              <w:rPr>
                <w:b/>
              </w:rPr>
              <w:t>Součást vysoké školy</w:t>
            </w:r>
          </w:p>
        </w:tc>
        <w:tc>
          <w:tcPr>
            <w:tcW w:w="7341" w:type="dxa"/>
            <w:gridSpan w:val="11"/>
          </w:tcPr>
          <w:p w14:paraId="63A7F34B" w14:textId="77777777" w:rsidR="002E5507" w:rsidRDefault="002E5507" w:rsidP="002E5507">
            <w:pPr>
              <w:jc w:val="both"/>
            </w:pPr>
            <w:r>
              <w:t>Fakulta managementu a ekonomiky</w:t>
            </w:r>
          </w:p>
        </w:tc>
      </w:tr>
      <w:tr w:rsidR="002E5507" w14:paraId="28B5FB90" w14:textId="77777777" w:rsidTr="002E5507">
        <w:tc>
          <w:tcPr>
            <w:tcW w:w="2518" w:type="dxa"/>
            <w:shd w:val="clear" w:color="auto" w:fill="F7CAAC"/>
          </w:tcPr>
          <w:p w14:paraId="11065D97" w14:textId="77777777" w:rsidR="002E5507" w:rsidRDefault="002E5507" w:rsidP="002E5507">
            <w:pPr>
              <w:jc w:val="both"/>
              <w:rPr>
                <w:b/>
              </w:rPr>
            </w:pPr>
            <w:r>
              <w:rPr>
                <w:b/>
              </w:rPr>
              <w:t>Název studijního programu</w:t>
            </w:r>
          </w:p>
        </w:tc>
        <w:tc>
          <w:tcPr>
            <w:tcW w:w="7341" w:type="dxa"/>
            <w:gridSpan w:val="11"/>
          </w:tcPr>
          <w:p w14:paraId="3C411B02" w14:textId="6B737F20" w:rsidR="002E5507" w:rsidRPr="0075277E" w:rsidRDefault="0075277E" w:rsidP="0075277E">
            <w:pPr>
              <w:rPr>
                <w:sz w:val="22"/>
                <w:szCs w:val="22"/>
              </w:rPr>
            </w:pPr>
            <w:r>
              <w:t>Tourism Economics and Hospitality Management</w:t>
            </w:r>
          </w:p>
        </w:tc>
      </w:tr>
      <w:tr w:rsidR="002E5507" w14:paraId="07A9B0C3" w14:textId="77777777" w:rsidTr="002E5507">
        <w:tc>
          <w:tcPr>
            <w:tcW w:w="2518" w:type="dxa"/>
            <w:shd w:val="clear" w:color="auto" w:fill="F7CAAC"/>
          </w:tcPr>
          <w:p w14:paraId="68808300" w14:textId="77777777" w:rsidR="002E5507" w:rsidRDefault="002E5507" w:rsidP="002E5507">
            <w:pPr>
              <w:jc w:val="both"/>
              <w:rPr>
                <w:b/>
              </w:rPr>
            </w:pPr>
            <w:r>
              <w:rPr>
                <w:b/>
              </w:rPr>
              <w:t>Jméno a příjmení</w:t>
            </w:r>
          </w:p>
        </w:tc>
        <w:tc>
          <w:tcPr>
            <w:tcW w:w="4536" w:type="dxa"/>
            <w:gridSpan w:val="5"/>
          </w:tcPr>
          <w:p w14:paraId="252E7FFA" w14:textId="77777777" w:rsidR="002E5507" w:rsidRDefault="002E5507" w:rsidP="002E5507">
            <w:pPr>
              <w:jc w:val="both"/>
            </w:pPr>
            <w:r>
              <w:t>Drahomíra PAVELKOVÁ</w:t>
            </w:r>
          </w:p>
        </w:tc>
        <w:tc>
          <w:tcPr>
            <w:tcW w:w="709" w:type="dxa"/>
            <w:shd w:val="clear" w:color="auto" w:fill="F7CAAC"/>
          </w:tcPr>
          <w:p w14:paraId="03F05FA8" w14:textId="77777777" w:rsidR="002E5507" w:rsidRDefault="002E5507" w:rsidP="002E5507">
            <w:pPr>
              <w:jc w:val="both"/>
              <w:rPr>
                <w:b/>
              </w:rPr>
            </w:pPr>
            <w:r>
              <w:rPr>
                <w:b/>
              </w:rPr>
              <w:t>Tituly</w:t>
            </w:r>
          </w:p>
        </w:tc>
        <w:tc>
          <w:tcPr>
            <w:tcW w:w="2096" w:type="dxa"/>
            <w:gridSpan w:val="5"/>
          </w:tcPr>
          <w:p w14:paraId="37926E99" w14:textId="77777777" w:rsidR="002E5507" w:rsidRDefault="002E5507" w:rsidP="002E5507">
            <w:pPr>
              <w:jc w:val="both"/>
            </w:pPr>
            <w:r>
              <w:t xml:space="preserve">prof. Dr. Ing. </w:t>
            </w:r>
          </w:p>
        </w:tc>
      </w:tr>
      <w:tr w:rsidR="002E5507" w14:paraId="4901F611" w14:textId="77777777" w:rsidTr="002E5507">
        <w:tc>
          <w:tcPr>
            <w:tcW w:w="2518" w:type="dxa"/>
            <w:shd w:val="clear" w:color="auto" w:fill="F7CAAC"/>
          </w:tcPr>
          <w:p w14:paraId="13EEDFC4" w14:textId="77777777" w:rsidR="002E5507" w:rsidRDefault="002E5507" w:rsidP="002E5507">
            <w:pPr>
              <w:jc w:val="both"/>
              <w:rPr>
                <w:b/>
              </w:rPr>
            </w:pPr>
            <w:r>
              <w:rPr>
                <w:b/>
              </w:rPr>
              <w:t>Rok narození</w:t>
            </w:r>
          </w:p>
        </w:tc>
        <w:tc>
          <w:tcPr>
            <w:tcW w:w="829" w:type="dxa"/>
          </w:tcPr>
          <w:p w14:paraId="4E0B1B26" w14:textId="77777777" w:rsidR="002E5507" w:rsidRDefault="002E5507" w:rsidP="002E5507">
            <w:pPr>
              <w:jc w:val="both"/>
            </w:pPr>
            <w:r>
              <w:t>1963</w:t>
            </w:r>
          </w:p>
        </w:tc>
        <w:tc>
          <w:tcPr>
            <w:tcW w:w="1721" w:type="dxa"/>
            <w:shd w:val="clear" w:color="auto" w:fill="F7CAAC"/>
          </w:tcPr>
          <w:p w14:paraId="1B1D5C72" w14:textId="77777777" w:rsidR="002E5507" w:rsidRDefault="002E5507" w:rsidP="002E5507">
            <w:pPr>
              <w:jc w:val="both"/>
              <w:rPr>
                <w:b/>
              </w:rPr>
            </w:pPr>
            <w:r>
              <w:rPr>
                <w:b/>
              </w:rPr>
              <w:t>typ vztahu k VŠ</w:t>
            </w:r>
          </w:p>
        </w:tc>
        <w:tc>
          <w:tcPr>
            <w:tcW w:w="992" w:type="dxa"/>
            <w:gridSpan w:val="2"/>
          </w:tcPr>
          <w:p w14:paraId="50703A82" w14:textId="77777777" w:rsidR="002E5507" w:rsidRDefault="002E5507" w:rsidP="002E5507">
            <w:pPr>
              <w:jc w:val="both"/>
            </w:pPr>
            <w:r>
              <w:t>pp</w:t>
            </w:r>
          </w:p>
        </w:tc>
        <w:tc>
          <w:tcPr>
            <w:tcW w:w="994" w:type="dxa"/>
            <w:shd w:val="clear" w:color="auto" w:fill="F7CAAC"/>
          </w:tcPr>
          <w:p w14:paraId="7C8176CC" w14:textId="77777777" w:rsidR="002E5507" w:rsidRDefault="002E5507" w:rsidP="002E5507">
            <w:pPr>
              <w:jc w:val="both"/>
              <w:rPr>
                <w:b/>
              </w:rPr>
            </w:pPr>
            <w:r>
              <w:rPr>
                <w:b/>
              </w:rPr>
              <w:t>rozsah</w:t>
            </w:r>
          </w:p>
        </w:tc>
        <w:tc>
          <w:tcPr>
            <w:tcW w:w="709" w:type="dxa"/>
          </w:tcPr>
          <w:p w14:paraId="0DB76DB1" w14:textId="77777777" w:rsidR="002E5507" w:rsidRDefault="002E5507" w:rsidP="002E5507">
            <w:pPr>
              <w:jc w:val="both"/>
            </w:pPr>
            <w:r>
              <w:t>40</w:t>
            </w:r>
          </w:p>
        </w:tc>
        <w:tc>
          <w:tcPr>
            <w:tcW w:w="775" w:type="dxa"/>
            <w:gridSpan w:val="3"/>
            <w:shd w:val="clear" w:color="auto" w:fill="F7CAAC"/>
          </w:tcPr>
          <w:p w14:paraId="50F7E343" w14:textId="77777777" w:rsidR="002E5507" w:rsidRDefault="002E5507" w:rsidP="002E5507">
            <w:pPr>
              <w:jc w:val="both"/>
              <w:rPr>
                <w:b/>
              </w:rPr>
            </w:pPr>
            <w:r>
              <w:rPr>
                <w:b/>
              </w:rPr>
              <w:t>do kdy</w:t>
            </w:r>
          </w:p>
        </w:tc>
        <w:tc>
          <w:tcPr>
            <w:tcW w:w="1321" w:type="dxa"/>
            <w:gridSpan w:val="2"/>
          </w:tcPr>
          <w:p w14:paraId="50D65183" w14:textId="77777777" w:rsidR="002E5507" w:rsidRDefault="002E5507" w:rsidP="002E5507">
            <w:pPr>
              <w:jc w:val="both"/>
            </w:pPr>
            <w:r>
              <w:t>N</w:t>
            </w:r>
          </w:p>
        </w:tc>
      </w:tr>
      <w:tr w:rsidR="002E5507" w14:paraId="2697F7CE" w14:textId="77777777" w:rsidTr="002E5507">
        <w:tc>
          <w:tcPr>
            <w:tcW w:w="5068" w:type="dxa"/>
            <w:gridSpan w:val="3"/>
            <w:shd w:val="clear" w:color="auto" w:fill="F7CAAC"/>
          </w:tcPr>
          <w:p w14:paraId="6B49BE18" w14:textId="77777777" w:rsidR="002E5507" w:rsidRDefault="002E5507" w:rsidP="002E5507">
            <w:pPr>
              <w:jc w:val="both"/>
              <w:rPr>
                <w:b/>
              </w:rPr>
            </w:pPr>
            <w:r>
              <w:rPr>
                <w:b/>
              </w:rPr>
              <w:t>Typ vztahu na součásti VŠ, která uskutečňuje st. program</w:t>
            </w:r>
          </w:p>
        </w:tc>
        <w:tc>
          <w:tcPr>
            <w:tcW w:w="992" w:type="dxa"/>
            <w:gridSpan w:val="2"/>
          </w:tcPr>
          <w:p w14:paraId="070E8958" w14:textId="77777777" w:rsidR="002E5507" w:rsidRDefault="002E5507" w:rsidP="002E5507">
            <w:pPr>
              <w:jc w:val="both"/>
            </w:pPr>
            <w:r>
              <w:t>pp</w:t>
            </w:r>
          </w:p>
        </w:tc>
        <w:tc>
          <w:tcPr>
            <w:tcW w:w="994" w:type="dxa"/>
            <w:shd w:val="clear" w:color="auto" w:fill="F7CAAC"/>
          </w:tcPr>
          <w:p w14:paraId="53B7BABA" w14:textId="77777777" w:rsidR="002E5507" w:rsidRDefault="002E5507" w:rsidP="002E5507">
            <w:pPr>
              <w:jc w:val="both"/>
              <w:rPr>
                <w:b/>
              </w:rPr>
            </w:pPr>
            <w:r>
              <w:rPr>
                <w:b/>
              </w:rPr>
              <w:t>rozsah</w:t>
            </w:r>
          </w:p>
        </w:tc>
        <w:tc>
          <w:tcPr>
            <w:tcW w:w="709" w:type="dxa"/>
          </w:tcPr>
          <w:p w14:paraId="4A834F88" w14:textId="77777777" w:rsidR="002E5507" w:rsidRDefault="002E5507" w:rsidP="002E5507">
            <w:pPr>
              <w:jc w:val="both"/>
            </w:pPr>
            <w:r>
              <w:t>40</w:t>
            </w:r>
          </w:p>
        </w:tc>
        <w:tc>
          <w:tcPr>
            <w:tcW w:w="775" w:type="dxa"/>
            <w:gridSpan w:val="3"/>
            <w:shd w:val="clear" w:color="auto" w:fill="F7CAAC"/>
          </w:tcPr>
          <w:p w14:paraId="2A8EE5B5" w14:textId="77777777" w:rsidR="002E5507" w:rsidRDefault="002E5507" w:rsidP="002E5507">
            <w:pPr>
              <w:jc w:val="both"/>
              <w:rPr>
                <w:b/>
              </w:rPr>
            </w:pPr>
            <w:r>
              <w:rPr>
                <w:b/>
              </w:rPr>
              <w:t>do kdy</w:t>
            </w:r>
          </w:p>
        </w:tc>
        <w:tc>
          <w:tcPr>
            <w:tcW w:w="1321" w:type="dxa"/>
            <w:gridSpan w:val="2"/>
          </w:tcPr>
          <w:p w14:paraId="470F074D" w14:textId="77777777" w:rsidR="002E5507" w:rsidRDefault="002E5507" w:rsidP="002E5507">
            <w:pPr>
              <w:jc w:val="both"/>
            </w:pPr>
            <w:r>
              <w:t>N</w:t>
            </w:r>
          </w:p>
        </w:tc>
      </w:tr>
      <w:tr w:rsidR="002E5507" w14:paraId="20D8EACB" w14:textId="77777777" w:rsidTr="002E5507">
        <w:tc>
          <w:tcPr>
            <w:tcW w:w="6060" w:type="dxa"/>
            <w:gridSpan w:val="5"/>
            <w:shd w:val="clear" w:color="auto" w:fill="F7CAAC"/>
          </w:tcPr>
          <w:p w14:paraId="2F0A63B7"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3CA04111" w14:textId="77777777" w:rsidR="002E5507" w:rsidRDefault="002E5507" w:rsidP="002E5507">
            <w:pPr>
              <w:jc w:val="both"/>
              <w:rPr>
                <w:b/>
              </w:rPr>
            </w:pPr>
            <w:r>
              <w:rPr>
                <w:b/>
              </w:rPr>
              <w:t>typ prac. vztahu</w:t>
            </w:r>
          </w:p>
        </w:tc>
        <w:tc>
          <w:tcPr>
            <w:tcW w:w="2096" w:type="dxa"/>
            <w:gridSpan w:val="5"/>
            <w:shd w:val="clear" w:color="auto" w:fill="F7CAAC"/>
          </w:tcPr>
          <w:p w14:paraId="6AECFDFE" w14:textId="77777777" w:rsidR="002E5507" w:rsidRDefault="002E5507" w:rsidP="002E5507">
            <w:pPr>
              <w:jc w:val="both"/>
              <w:rPr>
                <w:b/>
              </w:rPr>
            </w:pPr>
            <w:r>
              <w:rPr>
                <w:b/>
              </w:rPr>
              <w:t>rozsah</w:t>
            </w:r>
          </w:p>
        </w:tc>
      </w:tr>
      <w:tr w:rsidR="002E5507" w14:paraId="0A3F7D2F" w14:textId="77777777" w:rsidTr="002E5507">
        <w:tc>
          <w:tcPr>
            <w:tcW w:w="6060" w:type="dxa"/>
            <w:gridSpan w:val="5"/>
          </w:tcPr>
          <w:p w14:paraId="3CB4286A" w14:textId="77777777" w:rsidR="002E5507" w:rsidRDefault="002E5507" w:rsidP="002E5507">
            <w:pPr>
              <w:jc w:val="both"/>
            </w:pPr>
          </w:p>
        </w:tc>
        <w:tc>
          <w:tcPr>
            <w:tcW w:w="1703" w:type="dxa"/>
            <w:gridSpan w:val="2"/>
          </w:tcPr>
          <w:p w14:paraId="667F4CF6" w14:textId="77777777" w:rsidR="002E5507" w:rsidRDefault="002E5507" w:rsidP="002E5507">
            <w:pPr>
              <w:jc w:val="both"/>
            </w:pPr>
          </w:p>
        </w:tc>
        <w:tc>
          <w:tcPr>
            <w:tcW w:w="2096" w:type="dxa"/>
            <w:gridSpan w:val="5"/>
          </w:tcPr>
          <w:p w14:paraId="3CB86D22" w14:textId="77777777" w:rsidR="002E5507" w:rsidRDefault="002E5507" w:rsidP="002E5507">
            <w:pPr>
              <w:jc w:val="both"/>
            </w:pPr>
          </w:p>
        </w:tc>
      </w:tr>
      <w:tr w:rsidR="002E5507" w14:paraId="0C9BA9CC" w14:textId="77777777" w:rsidTr="002E5507">
        <w:tc>
          <w:tcPr>
            <w:tcW w:w="9859" w:type="dxa"/>
            <w:gridSpan w:val="12"/>
            <w:shd w:val="clear" w:color="auto" w:fill="F7CAAC"/>
          </w:tcPr>
          <w:p w14:paraId="40B220A8"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4E5856B3" w14:textId="77777777" w:rsidTr="002E5507">
        <w:trPr>
          <w:trHeight w:val="140"/>
        </w:trPr>
        <w:tc>
          <w:tcPr>
            <w:tcW w:w="9859" w:type="dxa"/>
            <w:gridSpan w:val="12"/>
            <w:tcBorders>
              <w:top w:val="nil"/>
            </w:tcBorders>
          </w:tcPr>
          <w:p w14:paraId="4ACDA5A4" w14:textId="77777777" w:rsidR="002E5507" w:rsidRDefault="002E5507" w:rsidP="002E5507">
            <w:pPr>
              <w:jc w:val="both"/>
            </w:pPr>
            <w:r>
              <w:t xml:space="preserve">Research </w:t>
            </w:r>
            <w:proofErr w:type="gramStart"/>
            <w:r>
              <w:t>Methodology - garant</w:t>
            </w:r>
            <w:proofErr w:type="gramEnd"/>
            <w:r>
              <w:t>, přednášející (60%)</w:t>
            </w:r>
          </w:p>
        </w:tc>
      </w:tr>
      <w:tr w:rsidR="002E5507" w14:paraId="416C1326" w14:textId="77777777" w:rsidTr="002E5507">
        <w:tc>
          <w:tcPr>
            <w:tcW w:w="9859" w:type="dxa"/>
            <w:gridSpan w:val="12"/>
            <w:shd w:val="clear" w:color="auto" w:fill="F7CAAC"/>
          </w:tcPr>
          <w:p w14:paraId="2E02EDDD" w14:textId="77777777" w:rsidR="002E5507" w:rsidRDefault="002E5507" w:rsidP="002E5507">
            <w:pPr>
              <w:jc w:val="both"/>
            </w:pPr>
            <w:r>
              <w:rPr>
                <w:b/>
              </w:rPr>
              <w:t xml:space="preserve">Údaje o vzdělání na VŠ </w:t>
            </w:r>
          </w:p>
        </w:tc>
      </w:tr>
      <w:tr w:rsidR="002E5507" w:rsidRPr="00DC2A60" w14:paraId="011706B4" w14:textId="77777777" w:rsidTr="002E5507">
        <w:trPr>
          <w:trHeight w:val="709"/>
        </w:trPr>
        <w:tc>
          <w:tcPr>
            <w:tcW w:w="9859" w:type="dxa"/>
            <w:gridSpan w:val="12"/>
          </w:tcPr>
          <w:p w14:paraId="6A2766CE" w14:textId="2BA4EAAA" w:rsidR="002E5507" w:rsidRPr="00F4520E" w:rsidRDefault="002E5507" w:rsidP="0084101F">
            <w:pPr>
              <w:ind w:left="1100" w:hanging="1100"/>
            </w:pPr>
            <w:r w:rsidRPr="00F4520E">
              <w:t>1982</w:t>
            </w:r>
            <w:r w:rsidR="0084101F">
              <w:t>-</w:t>
            </w:r>
            <w:r w:rsidRPr="00F4520E">
              <w:t xml:space="preserve">1987   </w:t>
            </w:r>
            <w:r w:rsidR="0084101F">
              <w:t xml:space="preserve"> </w:t>
            </w:r>
            <w:r w:rsidRPr="00F4520E">
              <w:t xml:space="preserve">Slovenská technická univerzita v Bratislavě, Chemickotechnologická </w:t>
            </w:r>
            <w:proofErr w:type="gramStart"/>
            <w:r w:rsidRPr="00F4520E">
              <w:t>fakulta - specializace</w:t>
            </w:r>
            <w:proofErr w:type="gramEnd"/>
            <w:r w:rsidRPr="00F4520E">
              <w:t>: Ekonomika a řízení chemického a potravinářského průmyslu (Ing.)</w:t>
            </w:r>
          </w:p>
          <w:p w14:paraId="049FCA0D" w14:textId="70CB54B2" w:rsidR="002E5507" w:rsidRPr="00DC2A60" w:rsidRDefault="002E5507" w:rsidP="002E5507">
            <w:r w:rsidRPr="00F4520E">
              <w:t xml:space="preserve">1994-1998 </w:t>
            </w:r>
            <w:r w:rsidR="0084101F">
              <w:t xml:space="preserve"> </w:t>
            </w:r>
            <w:r w:rsidRPr="00F4520E">
              <w:t xml:space="preserve">  VUT Brno, Fakulta podnikatelská, obor Ekonomika a řízení podniku (Ph.D.)</w:t>
            </w:r>
          </w:p>
        </w:tc>
      </w:tr>
      <w:tr w:rsidR="002E5507" w14:paraId="31845E1B" w14:textId="77777777" w:rsidTr="002E5507">
        <w:tc>
          <w:tcPr>
            <w:tcW w:w="9859" w:type="dxa"/>
            <w:gridSpan w:val="12"/>
            <w:shd w:val="clear" w:color="auto" w:fill="F7CAAC"/>
          </w:tcPr>
          <w:p w14:paraId="6B68E0C9" w14:textId="77777777" w:rsidR="002E5507" w:rsidRDefault="002E5507" w:rsidP="002E5507">
            <w:pPr>
              <w:jc w:val="both"/>
              <w:rPr>
                <w:b/>
              </w:rPr>
            </w:pPr>
            <w:r>
              <w:rPr>
                <w:b/>
              </w:rPr>
              <w:t>Údaje o odborném působení od absolvování VŠ</w:t>
            </w:r>
          </w:p>
        </w:tc>
      </w:tr>
      <w:tr w:rsidR="002E5507" w14:paraId="61A68F74" w14:textId="77777777" w:rsidTr="002E5507">
        <w:trPr>
          <w:trHeight w:val="1090"/>
        </w:trPr>
        <w:tc>
          <w:tcPr>
            <w:tcW w:w="9859" w:type="dxa"/>
            <w:gridSpan w:val="12"/>
          </w:tcPr>
          <w:p w14:paraId="3E1B0428" w14:textId="52A7C161" w:rsidR="002E5507" w:rsidRPr="00F4520E" w:rsidRDefault="002E5507" w:rsidP="002E5507">
            <w:pPr>
              <w:rPr>
                <w:bCs/>
              </w:rPr>
            </w:pPr>
            <w:r w:rsidRPr="00F4520E">
              <w:t>1988</w:t>
            </w:r>
            <w:r w:rsidR="0084101F">
              <w:t>-</w:t>
            </w:r>
            <w:r w:rsidRPr="00F4520E">
              <w:t xml:space="preserve">1992   </w:t>
            </w:r>
            <w:r w:rsidR="0084101F">
              <w:t xml:space="preserve">  </w:t>
            </w:r>
            <w:r w:rsidRPr="00F4520E">
              <w:t>VŠE Bratislava, asistentka – Katedra vědeckotechnického rozvoje</w:t>
            </w:r>
            <w:r w:rsidRPr="00F4520E">
              <w:rPr>
                <w:bCs/>
              </w:rPr>
              <w:t>,</w:t>
            </w:r>
            <w:r w:rsidRPr="00F4520E">
              <w:t xml:space="preserve"> odb. asistentka Katedra managementu</w:t>
            </w:r>
          </w:p>
          <w:p w14:paraId="2D7B3DE9" w14:textId="279B1F21" w:rsidR="002E5507" w:rsidRPr="00F4520E" w:rsidRDefault="002E5507" w:rsidP="002E5507">
            <w:r w:rsidRPr="00F4520E">
              <w:t>1992</w:t>
            </w:r>
            <w:r w:rsidR="0084101F">
              <w:t>-</w:t>
            </w:r>
            <w:r w:rsidRPr="00F4520E">
              <w:t xml:space="preserve">2000  </w:t>
            </w:r>
            <w:r w:rsidR="0084101F">
              <w:t xml:space="preserve">  </w:t>
            </w:r>
            <w:r w:rsidRPr="00F4520E">
              <w:t xml:space="preserve"> VUT Brno, FaME ve Zlíně, odborná asistentka, ředitelka Ústavu managementu</w:t>
            </w:r>
          </w:p>
          <w:p w14:paraId="6C02E324" w14:textId="1D57496A" w:rsidR="002E5507" w:rsidRPr="00F4520E" w:rsidRDefault="002E5507" w:rsidP="002E5507">
            <w:pPr>
              <w:jc w:val="both"/>
            </w:pPr>
            <w:proofErr w:type="gramStart"/>
            <w:r w:rsidRPr="00F4520E">
              <w:t>2001-dosud</w:t>
            </w:r>
            <w:proofErr w:type="gramEnd"/>
            <w:r w:rsidRPr="00F4520E">
              <w:t xml:space="preserve">    UTB ve Zlíně, Fakulta managementu a ekonomiky, ředitelka Ústavu financí a účetnictví </w:t>
            </w:r>
          </w:p>
          <w:p w14:paraId="45D0D191" w14:textId="77777777" w:rsidR="002E5507" w:rsidRPr="00F4520E" w:rsidRDefault="002E5507" w:rsidP="002E5507">
            <w:pPr>
              <w:jc w:val="both"/>
            </w:pPr>
            <w:r w:rsidRPr="00F4520E">
              <w:t xml:space="preserve">                         proděkanka pro kombinované formy studia a CŽV (2002-2004) </w:t>
            </w:r>
          </w:p>
          <w:p w14:paraId="77047A52" w14:textId="0B54A270" w:rsidR="002E5507" w:rsidRPr="00F4520E" w:rsidRDefault="002E5507" w:rsidP="002E5507">
            <w:r w:rsidRPr="00F4520E">
              <w:t xml:space="preserve">                         prorektorka UTB pro tvůrčí činnosti</w:t>
            </w:r>
            <w:r w:rsidRPr="00F4520E">
              <w:rPr>
                <w:rFonts w:ascii="MingLiU" w:eastAsia="MingLiU" w:hAnsi="MingLiU" w:cs="MingLiU"/>
              </w:rPr>
              <w:t xml:space="preserve"> </w:t>
            </w:r>
            <w:r w:rsidRPr="00F4520E">
              <w:t>(2004-2007)</w:t>
            </w:r>
          </w:p>
          <w:p w14:paraId="01D5830B" w14:textId="77777777" w:rsidR="002E5507" w:rsidRPr="00F4520E" w:rsidRDefault="002E5507" w:rsidP="002E5507">
            <w:r w:rsidRPr="00F4520E">
              <w:t xml:space="preserve">                         děkanka Fakulty managementu a ekonomiky (2008-2015)</w:t>
            </w:r>
          </w:p>
          <w:p w14:paraId="7710FC28" w14:textId="77777777" w:rsidR="002E5507" w:rsidRDefault="002E5507" w:rsidP="002E5507">
            <w:r w:rsidRPr="00F4520E">
              <w:t xml:space="preserve">                         prorektorka UTB pro pedagogickou činnost (2016-2017)</w:t>
            </w:r>
          </w:p>
        </w:tc>
      </w:tr>
      <w:tr w:rsidR="002E5507" w14:paraId="4B11ADC3" w14:textId="77777777" w:rsidTr="002E5507">
        <w:trPr>
          <w:trHeight w:val="250"/>
        </w:trPr>
        <w:tc>
          <w:tcPr>
            <w:tcW w:w="9859" w:type="dxa"/>
            <w:gridSpan w:val="12"/>
            <w:shd w:val="clear" w:color="auto" w:fill="F7CAAC"/>
          </w:tcPr>
          <w:p w14:paraId="4DDA4EE6" w14:textId="77777777" w:rsidR="002E5507" w:rsidRDefault="002E5507" w:rsidP="002E5507">
            <w:pPr>
              <w:jc w:val="both"/>
            </w:pPr>
            <w:r>
              <w:rPr>
                <w:b/>
              </w:rPr>
              <w:t>Zkušenosti s vedením kvalifikačních a rigorózních prací</w:t>
            </w:r>
          </w:p>
        </w:tc>
      </w:tr>
      <w:tr w:rsidR="002E5507" w14:paraId="4E9F2BE8" w14:textId="77777777" w:rsidTr="002E5507">
        <w:trPr>
          <w:trHeight w:val="222"/>
        </w:trPr>
        <w:tc>
          <w:tcPr>
            <w:tcW w:w="9859" w:type="dxa"/>
            <w:gridSpan w:val="12"/>
          </w:tcPr>
          <w:p w14:paraId="0043F460" w14:textId="77777777" w:rsidR="002E5507" w:rsidRDefault="002E5507" w:rsidP="002E5507">
            <w:pPr>
              <w:tabs>
                <w:tab w:val="left" w:pos="5610"/>
              </w:tabs>
              <w:jc w:val="both"/>
            </w:pPr>
            <w:r>
              <w:t xml:space="preserve">Počet vedených bakalářských prací – 65 </w:t>
            </w:r>
          </w:p>
          <w:p w14:paraId="4A02B4E1" w14:textId="77777777" w:rsidR="002E5507" w:rsidRDefault="002E5507" w:rsidP="002E5507">
            <w:pPr>
              <w:tabs>
                <w:tab w:val="left" w:pos="5610"/>
              </w:tabs>
              <w:jc w:val="both"/>
            </w:pPr>
            <w:r>
              <w:t>Počet vedených diplomových prací – 150</w:t>
            </w:r>
          </w:p>
          <w:p w14:paraId="64E209CF" w14:textId="77777777" w:rsidR="002E5507" w:rsidRDefault="002E5507" w:rsidP="002E5507">
            <w:pPr>
              <w:jc w:val="both"/>
            </w:pPr>
            <w:r>
              <w:t>Počet vedených disertačních prací – 16</w:t>
            </w:r>
          </w:p>
        </w:tc>
      </w:tr>
      <w:tr w:rsidR="002E5507" w14:paraId="3FE51B70" w14:textId="77777777" w:rsidTr="002E5507">
        <w:trPr>
          <w:cantSplit/>
          <w:trHeight w:val="216"/>
        </w:trPr>
        <w:tc>
          <w:tcPr>
            <w:tcW w:w="3347" w:type="dxa"/>
            <w:gridSpan w:val="2"/>
            <w:tcBorders>
              <w:top w:val="single" w:sz="12" w:space="0" w:color="auto"/>
            </w:tcBorders>
            <w:shd w:val="clear" w:color="auto" w:fill="F7CAAC"/>
          </w:tcPr>
          <w:p w14:paraId="4B6437BA"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5EBAA93E"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FBA516" w14:textId="77777777" w:rsidR="002E5507" w:rsidRDefault="002E5507" w:rsidP="002E550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5F9169C" w14:textId="77777777" w:rsidR="002E5507" w:rsidRDefault="002E5507" w:rsidP="002E5507">
            <w:pPr>
              <w:jc w:val="both"/>
              <w:rPr>
                <w:b/>
              </w:rPr>
            </w:pPr>
            <w:r>
              <w:rPr>
                <w:b/>
              </w:rPr>
              <w:t>Ohlasy publikací</w:t>
            </w:r>
          </w:p>
        </w:tc>
      </w:tr>
      <w:tr w:rsidR="002E5507" w14:paraId="4CEC26FD" w14:textId="77777777" w:rsidTr="002E5507">
        <w:trPr>
          <w:cantSplit/>
        </w:trPr>
        <w:tc>
          <w:tcPr>
            <w:tcW w:w="3347" w:type="dxa"/>
            <w:gridSpan w:val="2"/>
          </w:tcPr>
          <w:p w14:paraId="535A7D70" w14:textId="77777777" w:rsidR="002E5507" w:rsidRDefault="002E5507" w:rsidP="002E5507">
            <w:pPr>
              <w:jc w:val="both"/>
            </w:pPr>
            <w:r w:rsidRPr="00726559">
              <w:t>Podniková ekonomika a management</w:t>
            </w:r>
          </w:p>
        </w:tc>
        <w:tc>
          <w:tcPr>
            <w:tcW w:w="2245" w:type="dxa"/>
            <w:gridSpan w:val="2"/>
          </w:tcPr>
          <w:p w14:paraId="518B2527" w14:textId="77777777" w:rsidR="002E5507" w:rsidRDefault="002E5507" w:rsidP="002E5507">
            <w:pPr>
              <w:jc w:val="both"/>
            </w:pPr>
            <w:r>
              <w:t>2002</w:t>
            </w:r>
          </w:p>
        </w:tc>
        <w:tc>
          <w:tcPr>
            <w:tcW w:w="2248" w:type="dxa"/>
            <w:gridSpan w:val="4"/>
            <w:tcBorders>
              <w:right w:val="single" w:sz="12" w:space="0" w:color="auto"/>
            </w:tcBorders>
          </w:tcPr>
          <w:p w14:paraId="621D1F7C" w14:textId="77777777" w:rsidR="002E5507" w:rsidRDefault="002E5507" w:rsidP="002E5507">
            <w:r w:rsidRPr="00726559">
              <w:t>Technická univerzit</w:t>
            </w:r>
            <w:r>
              <w:t>a Liberec</w:t>
            </w:r>
          </w:p>
        </w:tc>
        <w:tc>
          <w:tcPr>
            <w:tcW w:w="632" w:type="dxa"/>
            <w:tcBorders>
              <w:left w:val="single" w:sz="12" w:space="0" w:color="auto"/>
            </w:tcBorders>
            <w:shd w:val="clear" w:color="auto" w:fill="F7CAAC"/>
          </w:tcPr>
          <w:p w14:paraId="124DBB7B" w14:textId="77777777" w:rsidR="002E5507" w:rsidRDefault="002E5507" w:rsidP="002E5507">
            <w:pPr>
              <w:jc w:val="both"/>
            </w:pPr>
            <w:r>
              <w:rPr>
                <w:b/>
              </w:rPr>
              <w:t>WOS</w:t>
            </w:r>
          </w:p>
        </w:tc>
        <w:tc>
          <w:tcPr>
            <w:tcW w:w="693" w:type="dxa"/>
            <w:gridSpan w:val="2"/>
            <w:shd w:val="clear" w:color="auto" w:fill="F7CAAC"/>
          </w:tcPr>
          <w:p w14:paraId="4B1E1295" w14:textId="77777777" w:rsidR="002E5507" w:rsidRDefault="002E5507" w:rsidP="002E5507">
            <w:pPr>
              <w:jc w:val="both"/>
              <w:rPr>
                <w:sz w:val="18"/>
              </w:rPr>
            </w:pPr>
            <w:r>
              <w:rPr>
                <w:b/>
                <w:sz w:val="18"/>
              </w:rPr>
              <w:t>Scopus</w:t>
            </w:r>
          </w:p>
        </w:tc>
        <w:tc>
          <w:tcPr>
            <w:tcW w:w="694" w:type="dxa"/>
            <w:shd w:val="clear" w:color="auto" w:fill="F7CAAC"/>
          </w:tcPr>
          <w:p w14:paraId="5BBBC11C" w14:textId="77777777" w:rsidR="002E5507" w:rsidRDefault="002E5507" w:rsidP="002E5507">
            <w:pPr>
              <w:jc w:val="both"/>
            </w:pPr>
            <w:r>
              <w:rPr>
                <w:b/>
                <w:sz w:val="18"/>
              </w:rPr>
              <w:t>ostatní</w:t>
            </w:r>
          </w:p>
        </w:tc>
      </w:tr>
      <w:tr w:rsidR="002E5507" w14:paraId="1BD03ABC" w14:textId="77777777" w:rsidTr="002E5507">
        <w:trPr>
          <w:cantSplit/>
          <w:trHeight w:val="70"/>
        </w:trPr>
        <w:tc>
          <w:tcPr>
            <w:tcW w:w="3347" w:type="dxa"/>
            <w:gridSpan w:val="2"/>
            <w:shd w:val="clear" w:color="auto" w:fill="F7CAAC"/>
          </w:tcPr>
          <w:p w14:paraId="1AA08D42" w14:textId="77777777" w:rsidR="002E5507" w:rsidRDefault="002E5507" w:rsidP="002E5507">
            <w:pPr>
              <w:jc w:val="both"/>
            </w:pPr>
            <w:r>
              <w:rPr>
                <w:b/>
              </w:rPr>
              <w:t>Obor jmenovacího řízení</w:t>
            </w:r>
          </w:p>
        </w:tc>
        <w:tc>
          <w:tcPr>
            <w:tcW w:w="2245" w:type="dxa"/>
            <w:gridSpan w:val="2"/>
            <w:shd w:val="clear" w:color="auto" w:fill="F7CAAC"/>
          </w:tcPr>
          <w:p w14:paraId="1C57CC2F"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6F40EB2E"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288B4830" w14:textId="77777777" w:rsidR="002E5507" w:rsidRDefault="002E5507" w:rsidP="002E5507">
            <w:pPr>
              <w:jc w:val="both"/>
              <w:rPr>
                <w:b/>
              </w:rPr>
            </w:pPr>
            <w:r>
              <w:rPr>
                <w:b/>
              </w:rPr>
              <w:t>89</w:t>
            </w:r>
          </w:p>
        </w:tc>
        <w:tc>
          <w:tcPr>
            <w:tcW w:w="693" w:type="dxa"/>
            <w:gridSpan w:val="2"/>
            <w:vMerge w:val="restart"/>
          </w:tcPr>
          <w:p w14:paraId="025D1250" w14:textId="77777777" w:rsidR="002E5507" w:rsidRDefault="002E5507" w:rsidP="002E5507">
            <w:pPr>
              <w:jc w:val="both"/>
              <w:rPr>
                <w:b/>
              </w:rPr>
            </w:pPr>
            <w:r>
              <w:rPr>
                <w:b/>
              </w:rPr>
              <w:t>127</w:t>
            </w:r>
          </w:p>
        </w:tc>
        <w:tc>
          <w:tcPr>
            <w:tcW w:w="694" w:type="dxa"/>
            <w:vMerge w:val="restart"/>
          </w:tcPr>
          <w:p w14:paraId="4794355E" w14:textId="77777777" w:rsidR="002E5507" w:rsidRDefault="002E5507" w:rsidP="002E5507">
            <w:pPr>
              <w:jc w:val="both"/>
              <w:rPr>
                <w:b/>
              </w:rPr>
            </w:pPr>
            <w:r>
              <w:rPr>
                <w:b/>
              </w:rPr>
              <w:t>1960</w:t>
            </w:r>
          </w:p>
        </w:tc>
      </w:tr>
      <w:tr w:rsidR="002E5507" w14:paraId="1C7A8496" w14:textId="77777777" w:rsidTr="002E5507">
        <w:trPr>
          <w:trHeight w:val="205"/>
        </w:trPr>
        <w:tc>
          <w:tcPr>
            <w:tcW w:w="3347" w:type="dxa"/>
            <w:gridSpan w:val="2"/>
          </w:tcPr>
          <w:p w14:paraId="1E69F1C6" w14:textId="77777777" w:rsidR="002E5507" w:rsidRDefault="002E5507" w:rsidP="002E5507">
            <w:pPr>
              <w:jc w:val="both"/>
            </w:pPr>
            <w:r w:rsidRPr="00726559">
              <w:t>Management a ekonomika podniku</w:t>
            </w:r>
          </w:p>
        </w:tc>
        <w:tc>
          <w:tcPr>
            <w:tcW w:w="2245" w:type="dxa"/>
            <w:gridSpan w:val="2"/>
          </w:tcPr>
          <w:p w14:paraId="616D0A9A" w14:textId="77777777" w:rsidR="002E5507" w:rsidRDefault="002E5507" w:rsidP="002E5507">
            <w:pPr>
              <w:jc w:val="both"/>
            </w:pPr>
            <w:r>
              <w:t>2010</w:t>
            </w:r>
          </w:p>
        </w:tc>
        <w:tc>
          <w:tcPr>
            <w:tcW w:w="2248" w:type="dxa"/>
            <w:gridSpan w:val="4"/>
            <w:tcBorders>
              <w:right w:val="single" w:sz="12" w:space="0" w:color="auto"/>
            </w:tcBorders>
          </w:tcPr>
          <w:p w14:paraId="2F3C8F56" w14:textId="77777777" w:rsidR="002E5507" w:rsidRDefault="002E5507" w:rsidP="002E5507">
            <w:pPr>
              <w:jc w:val="both"/>
            </w:pPr>
            <w:r>
              <w:t>UTB</w:t>
            </w:r>
            <w:r w:rsidRPr="00726559">
              <w:t xml:space="preserve"> ve Zlíně</w:t>
            </w:r>
          </w:p>
        </w:tc>
        <w:tc>
          <w:tcPr>
            <w:tcW w:w="632" w:type="dxa"/>
            <w:vMerge/>
            <w:tcBorders>
              <w:left w:val="single" w:sz="12" w:space="0" w:color="auto"/>
            </w:tcBorders>
            <w:vAlign w:val="center"/>
          </w:tcPr>
          <w:p w14:paraId="4153A478" w14:textId="77777777" w:rsidR="002E5507" w:rsidRDefault="002E5507" w:rsidP="002E5507">
            <w:pPr>
              <w:rPr>
                <w:b/>
              </w:rPr>
            </w:pPr>
          </w:p>
        </w:tc>
        <w:tc>
          <w:tcPr>
            <w:tcW w:w="693" w:type="dxa"/>
            <w:gridSpan w:val="2"/>
            <w:vMerge/>
            <w:vAlign w:val="center"/>
          </w:tcPr>
          <w:p w14:paraId="40D95B59" w14:textId="77777777" w:rsidR="002E5507" w:rsidRDefault="002E5507" w:rsidP="002E5507">
            <w:pPr>
              <w:rPr>
                <w:b/>
              </w:rPr>
            </w:pPr>
          </w:p>
        </w:tc>
        <w:tc>
          <w:tcPr>
            <w:tcW w:w="694" w:type="dxa"/>
            <w:vMerge/>
            <w:vAlign w:val="center"/>
          </w:tcPr>
          <w:p w14:paraId="6D92314F" w14:textId="77777777" w:rsidR="002E5507" w:rsidRDefault="002E5507" w:rsidP="002E5507">
            <w:pPr>
              <w:rPr>
                <w:b/>
              </w:rPr>
            </w:pPr>
          </w:p>
        </w:tc>
      </w:tr>
      <w:tr w:rsidR="002E5507" w14:paraId="7A83C1D1" w14:textId="77777777" w:rsidTr="002E5507">
        <w:tc>
          <w:tcPr>
            <w:tcW w:w="9859" w:type="dxa"/>
            <w:gridSpan w:val="12"/>
            <w:shd w:val="clear" w:color="auto" w:fill="F7CAAC"/>
          </w:tcPr>
          <w:p w14:paraId="233D1CBA"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9619A0" w14:paraId="0172B754" w14:textId="77777777" w:rsidTr="002E5507">
        <w:trPr>
          <w:trHeight w:val="416"/>
        </w:trPr>
        <w:tc>
          <w:tcPr>
            <w:tcW w:w="9859" w:type="dxa"/>
            <w:gridSpan w:val="12"/>
          </w:tcPr>
          <w:p w14:paraId="256DA5F4" w14:textId="106B33CB" w:rsidR="0092759C" w:rsidRPr="00490105" w:rsidRDefault="0092759C" w:rsidP="0092759C">
            <w:pPr>
              <w:widowControl w:val="0"/>
              <w:autoSpaceDE w:val="0"/>
              <w:autoSpaceDN w:val="0"/>
              <w:adjustRightInd w:val="0"/>
              <w:jc w:val="both"/>
              <w:rPr>
                <w:color w:val="000000"/>
              </w:rPr>
            </w:pPr>
            <w:bookmarkStart w:id="289" w:name="_Hlk88549786"/>
            <w:r w:rsidRPr="00490105">
              <w:rPr>
                <w:color w:val="000000"/>
              </w:rPr>
              <w:t xml:space="preserve">PAVELKOVÁ, D., ŽIŽKA, M., HOMOLKA, L., KNÁPKOVÁ, A., PELLONEOVÁ, N. Do clustered firms outperform the non-clustered? Evidence of financial performance in traditional industries. </w:t>
            </w:r>
            <w:r w:rsidRPr="002F0946">
              <w:rPr>
                <w:i/>
                <w:color w:val="000000"/>
              </w:rPr>
              <w:t>Economic Research-Ekonomska Istrazivanja</w:t>
            </w:r>
            <w:r>
              <w:rPr>
                <w:color w:val="000000"/>
              </w:rPr>
              <w:t xml:space="preserve">. </w:t>
            </w:r>
            <w:r w:rsidRPr="00490105">
              <w:rPr>
                <w:color w:val="000000"/>
              </w:rPr>
              <w:t xml:space="preserve">2021. ISSN </w:t>
            </w:r>
            <w:proofErr w:type="gramStart"/>
            <w:r w:rsidRPr="00490105">
              <w:rPr>
                <w:color w:val="000000"/>
              </w:rPr>
              <w:t>1331-677X</w:t>
            </w:r>
            <w:proofErr w:type="gramEnd"/>
            <w:r w:rsidRPr="00490105">
              <w:rPr>
                <w:color w:val="000000"/>
              </w:rPr>
              <w:t xml:space="preserve">. </w:t>
            </w:r>
            <w:hyperlink r:id="rId53" w:history="1">
              <w:r w:rsidRPr="0039116F">
                <w:rPr>
                  <w:rStyle w:val="Hypertextovodkaz"/>
                </w:rPr>
                <w:t>https://doi.org/10.1080/1331677X.2021.1874460</w:t>
              </w:r>
            </w:hyperlink>
            <w:r>
              <w:rPr>
                <w:color w:val="000000"/>
              </w:rPr>
              <w:t xml:space="preserve"> </w:t>
            </w:r>
            <w:r w:rsidR="0075283F" w:rsidRPr="0075283F">
              <w:rPr>
                <w:color w:val="000000"/>
              </w:rPr>
              <w:t>(30%)</w:t>
            </w:r>
          </w:p>
          <w:bookmarkEnd w:id="289"/>
          <w:p w14:paraId="7A843D21"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HOMOLKA, L., NGO, M.V., PAVELKOVÁ, D., LE, T.B., DEHNING, B. </w:t>
            </w:r>
            <w:proofErr w:type="gramStart"/>
            <w:r w:rsidRPr="00490105">
              <w:rPr>
                <w:color w:val="000000"/>
              </w:rPr>
              <w:t>Short- and</w:t>
            </w:r>
            <w:proofErr w:type="gramEnd"/>
            <w:r w:rsidRPr="00490105">
              <w:rPr>
                <w:color w:val="000000"/>
              </w:rPr>
              <w:t xml:space="preserve"> medium-term car registration forecasting based on selected macro and socio-economic indicators in European countries. </w:t>
            </w:r>
            <w:r w:rsidRPr="002F0946">
              <w:rPr>
                <w:i/>
                <w:color w:val="000000"/>
              </w:rPr>
              <w:t>Research in Transportation Economics</w:t>
            </w:r>
            <w:r>
              <w:rPr>
                <w:color w:val="000000"/>
              </w:rPr>
              <w:t xml:space="preserve">. </w:t>
            </w:r>
            <w:r w:rsidRPr="00490105">
              <w:rPr>
                <w:color w:val="000000"/>
              </w:rPr>
              <w:t xml:space="preserve">2019, vol. 80. ISSN 0739-8859. </w:t>
            </w:r>
            <w:r>
              <w:rPr>
                <w:color w:val="000000"/>
              </w:rPr>
              <w:t>(</w:t>
            </w:r>
            <w:proofErr w:type="gramStart"/>
            <w:r>
              <w:rPr>
                <w:color w:val="000000"/>
              </w:rPr>
              <w:t>25%</w:t>
            </w:r>
            <w:proofErr w:type="gramEnd"/>
            <w:r>
              <w:rPr>
                <w:color w:val="000000"/>
              </w:rPr>
              <w:t>)</w:t>
            </w:r>
          </w:p>
          <w:p w14:paraId="3E2A23BC"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PAVELKOVÁ, D., HOMOLKA, L., VYCHYTILOVÁ, J., NGO, M. V., BACH, L.T., DEHNING, B. Passenger Car Sales Projections: Measuring the Accuracy of a Sales Forecasting Model. </w:t>
            </w:r>
            <w:r w:rsidRPr="002F0946">
              <w:rPr>
                <w:i/>
                <w:color w:val="000000"/>
              </w:rPr>
              <w:t>Ekonomický časopis</w:t>
            </w:r>
            <w:r w:rsidRPr="00490105">
              <w:rPr>
                <w:color w:val="000000"/>
              </w:rPr>
              <w:t xml:space="preserve">. 2018, Volume 66, Issue 3, pp. 227-249. ISSN 00133035. </w:t>
            </w:r>
            <w:r>
              <w:rPr>
                <w:color w:val="000000"/>
              </w:rPr>
              <w:t>(</w:t>
            </w:r>
            <w:proofErr w:type="gramStart"/>
            <w:r>
              <w:rPr>
                <w:color w:val="000000"/>
              </w:rPr>
              <w:t>30%</w:t>
            </w:r>
            <w:proofErr w:type="gramEnd"/>
            <w:r>
              <w:rPr>
                <w:color w:val="000000"/>
              </w:rPr>
              <w:t>)</w:t>
            </w:r>
          </w:p>
          <w:p w14:paraId="71A9A9CD"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PAVELKOVÁ, D., HOMOLKA, L., KNÁPKOVÁ, A., KOLMAN, K., PHAM, H. EVA and Key Performance Indicators: The Case of Automotive Sector in PreCrisis, Crisis and Post-Crisis Periods. </w:t>
            </w:r>
            <w:r w:rsidRPr="002F0946">
              <w:rPr>
                <w:i/>
                <w:color w:val="000000"/>
              </w:rPr>
              <w:t>Economics and Sociology</w:t>
            </w:r>
            <w:r w:rsidRPr="00490105">
              <w:rPr>
                <w:color w:val="000000"/>
              </w:rPr>
              <w:t xml:space="preserve">. 2018, Vol. 11, No 3, pp. 78-95. ISSN </w:t>
            </w:r>
            <w:proofErr w:type="gramStart"/>
            <w:r w:rsidRPr="00490105">
              <w:rPr>
                <w:color w:val="000000"/>
              </w:rPr>
              <w:t>2071-789X</w:t>
            </w:r>
            <w:proofErr w:type="gramEnd"/>
            <w:r w:rsidRPr="00490105">
              <w:rPr>
                <w:color w:val="000000"/>
              </w:rPr>
              <w:t xml:space="preserve">. DOI: 10.14254/2071-789X.2018/11-3/5 </w:t>
            </w:r>
            <w:r>
              <w:rPr>
                <w:color w:val="000000"/>
              </w:rPr>
              <w:t>(35%)</w:t>
            </w:r>
          </w:p>
          <w:p w14:paraId="14E41AC1" w14:textId="77777777" w:rsidR="0092759C" w:rsidRPr="00490105" w:rsidRDefault="0092759C" w:rsidP="0092759C">
            <w:pPr>
              <w:widowControl w:val="0"/>
              <w:autoSpaceDE w:val="0"/>
              <w:autoSpaceDN w:val="0"/>
              <w:adjustRightInd w:val="0"/>
              <w:jc w:val="both"/>
              <w:rPr>
                <w:color w:val="000000"/>
              </w:rPr>
            </w:pPr>
            <w:r w:rsidRPr="00490105">
              <w:rPr>
                <w:color w:val="000000"/>
              </w:rPr>
              <w:t xml:space="preserve">NGO, M.V., PAVELKOVÁ, D., PHAN, Q.P.T., NGUYEN, N.V. Customer Relationship Management (CRM) in small and medium tourism enterprises: A dynamic capabilities perspective. </w:t>
            </w:r>
            <w:r w:rsidRPr="002F0946">
              <w:rPr>
                <w:i/>
                <w:color w:val="000000"/>
              </w:rPr>
              <w:t>Tourism and Hospitality Managemen</w:t>
            </w:r>
            <w:r>
              <w:rPr>
                <w:i/>
                <w:color w:val="000000"/>
              </w:rPr>
              <w:t>t</w:t>
            </w:r>
            <w:r w:rsidRPr="00490105">
              <w:rPr>
                <w:color w:val="000000"/>
              </w:rPr>
              <w:t xml:space="preserve">. 2018, vol. 24, iss. 1, s. 63-86. ISSN 1330-7533. </w:t>
            </w:r>
            <w:r>
              <w:rPr>
                <w:color w:val="000000"/>
              </w:rPr>
              <w:t>(</w:t>
            </w:r>
            <w:proofErr w:type="gramStart"/>
            <w:r>
              <w:rPr>
                <w:color w:val="000000"/>
              </w:rPr>
              <w:t>25%</w:t>
            </w:r>
            <w:proofErr w:type="gramEnd"/>
            <w:r>
              <w:rPr>
                <w:color w:val="000000"/>
              </w:rPr>
              <w:t>)</w:t>
            </w:r>
          </w:p>
          <w:p w14:paraId="3FE4A752" w14:textId="77777777" w:rsidR="0084101F" w:rsidRPr="00AD11C9" w:rsidRDefault="0084101F" w:rsidP="00AD11C9">
            <w:pPr>
              <w:jc w:val="both"/>
              <w:rPr>
                <w:i/>
                <w:color w:val="FF0000"/>
              </w:rPr>
            </w:pPr>
            <w:r w:rsidRPr="00AD11C9">
              <w:rPr>
                <w:i/>
              </w:rPr>
              <w:t>Přehled projektové činnosti:</w:t>
            </w:r>
            <w:r w:rsidRPr="00AD11C9">
              <w:rPr>
                <w:i/>
                <w:color w:val="FF0000"/>
              </w:rPr>
              <w:t xml:space="preserve"> </w:t>
            </w:r>
          </w:p>
          <w:p w14:paraId="41F3C0EB" w14:textId="77777777" w:rsidR="0084101F" w:rsidRPr="00AD11C9" w:rsidRDefault="0084101F" w:rsidP="00AD11C9">
            <w:pPr>
              <w:widowControl w:val="0"/>
              <w:autoSpaceDE w:val="0"/>
              <w:autoSpaceDN w:val="0"/>
              <w:adjustRightInd w:val="0"/>
              <w:jc w:val="both"/>
              <w:rPr>
                <w:rFonts w:eastAsia="Calibri"/>
                <w:color w:val="000000" w:themeColor="text1"/>
                <w:lang w:val="en-US" w:eastAsia="en-US"/>
              </w:rPr>
            </w:pPr>
            <w:r w:rsidRPr="00AD11C9">
              <w:rPr>
                <w:color w:val="000000" w:themeColor="text1"/>
                <w:lang w:val="en-GB"/>
              </w:rPr>
              <w:t xml:space="preserve">TA ČR </w:t>
            </w:r>
            <w:r w:rsidRPr="00AD11C9">
              <w:rPr>
                <w:rFonts w:eastAsia="Calibri"/>
                <w:color w:val="000000" w:themeColor="text1"/>
                <w:lang w:val="en-US" w:eastAsia="en-US"/>
              </w:rPr>
              <w:t xml:space="preserve">TL03000319: </w:t>
            </w:r>
            <w:r w:rsidRPr="00AD11C9">
              <w:rPr>
                <w:rFonts w:eastAsia="Calibri"/>
                <w:color w:val="000000" w:themeColor="text1"/>
                <w:lang w:eastAsia="en-US"/>
              </w:rPr>
              <w:t>Ekonomika a etika zahraničních investorů v ČR 2020-2023 (členka řešitelského týmu)</w:t>
            </w:r>
          </w:p>
          <w:p w14:paraId="3F3CBFD4" w14:textId="77777777" w:rsidR="0084101F" w:rsidRPr="00AD11C9" w:rsidRDefault="0084101F" w:rsidP="00AD11C9">
            <w:pPr>
              <w:tabs>
                <w:tab w:val="left" w:pos="1134"/>
              </w:tabs>
              <w:jc w:val="both"/>
            </w:pPr>
            <w:r w:rsidRPr="00AD11C9">
              <w:t>TA ČR TD010158 Klastrová politika České republiky a jejích regionů pro globální konkurenceschopnost a udržitelný růst 2012-2013 (hlavní řešitelka)</w:t>
            </w:r>
          </w:p>
          <w:p w14:paraId="1897F44C" w14:textId="77777777" w:rsidR="0084101F" w:rsidRPr="00AD11C9" w:rsidRDefault="0084101F" w:rsidP="00AD11C9">
            <w:pPr>
              <w:tabs>
                <w:tab w:val="left" w:pos="1134"/>
              </w:tabs>
              <w:jc w:val="both"/>
            </w:pPr>
            <w:r w:rsidRPr="00AD11C9">
              <w:t xml:space="preserve">GAČR </w:t>
            </w:r>
            <w:proofErr w:type="gramStart"/>
            <w:r w:rsidRPr="00AD11C9">
              <w:t>16-25536S</w:t>
            </w:r>
            <w:proofErr w:type="gramEnd"/>
            <w:r w:rsidRPr="00AD11C9">
              <w:t>: Metodika tvorby modelu predikce sektorové a podnikové výkonnosti v makroekonomických souvislostech 2016-2018 (hlavní řešitelka)</w:t>
            </w:r>
          </w:p>
          <w:p w14:paraId="1883B7A4" w14:textId="77777777" w:rsidR="0084101F" w:rsidRPr="00AD11C9" w:rsidRDefault="0084101F" w:rsidP="00AD11C9">
            <w:pPr>
              <w:tabs>
                <w:tab w:val="left" w:pos="2565"/>
              </w:tabs>
              <w:jc w:val="both"/>
            </w:pPr>
            <w:r w:rsidRPr="00AD11C9">
              <w:t>GA ČR 402/09/1739 Tvorba modelu pro měření a řízení výkonnosti podniků 2009-2011 (členka řešitelského týmu)</w:t>
            </w:r>
          </w:p>
          <w:p w14:paraId="1028D29E" w14:textId="77777777" w:rsidR="0084101F" w:rsidRPr="00AD11C9" w:rsidRDefault="0084101F" w:rsidP="00AD11C9">
            <w:pPr>
              <w:tabs>
                <w:tab w:val="left" w:pos="1134"/>
              </w:tabs>
              <w:jc w:val="both"/>
            </w:pPr>
            <w:r w:rsidRPr="00AD11C9">
              <w:t>GA ČR 402/08/H051 Optimalizace multidisciplinárního navrhování a modelování výrobního systému virtuálních firem 2008-2011 (spoluřešitelka)</w:t>
            </w:r>
          </w:p>
          <w:p w14:paraId="0924A82E" w14:textId="77777777" w:rsidR="0084101F" w:rsidRPr="00AD11C9" w:rsidRDefault="0084101F" w:rsidP="00AD11C9">
            <w:pPr>
              <w:tabs>
                <w:tab w:val="left" w:pos="1134"/>
              </w:tabs>
              <w:jc w:val="both"/>
            </w:pPr>
            <w:r w:rsidRPr="00AD11C9">
              <w:lastRenderedPageBreak/>
              <w:t>GA ČR 102/07/1495 Hodnocení přínosů vyspělých technologií 2007-2010 (spoluřešitelka)</w:t>
            </w:r>
          </w:p>
          <w:p w14:paraId="5E54A9B3" w14:textId="77777777" w:rsidR="0084101F" w:rsidRPr="00AD11C9" w:rsidRDefault="0084101F" w:rsidP="00AD11C9">
            <w:pPr>
              <w:tabs>
                <w:tab w:val="left" w:pos="1134"/>
              </w:tabs>
              <w:jc w:val="both"/>
            </w:pPr>
            <w:r w:rsidRPr="00AD11C9">
              <w:t>GA ČR 402/06/1526 Měření a řízení výkonnosti klastrů 2006-2009 (hlavní řešitelka)</w:t>
            </w:r>
          </w:p>
          <w:p w14:paraId="70FF32AF" w14:textId="77777777" w:rsidR="0084101F" w:rsidRPr="00AD11C9" w:rsidRDefault="0084101F" w:rsidP="00AD11C9">
            <w:pPr>
              <w:jc w:val="both"/>
            </w:pPr>
            <w:r w:rsidRPr="00AD11C9">
              <w:t>GA ČR 402/03/0555 Faktory ovlivňující tvorbu ekonomické přidané hodnoty v plastikářském a gumárenském průmyslu 2003-2005 (hlavní řešitelka)</w:t>
            </w:r>
          </w:p>
          <w:p w14:paraId="09484AAE" w14:textId="77777777" w:rsidR="0084101F" w:rsidRPr="00AD11C9" w:rsidRDefault="0084101F" w:rsidP="00AD11C9">
            <w:pPr>
              <w:jc w:val="both"/>
            </w:pPr>
            <w:r w:rsidRPr="00AD11C9">
              <w:t xml:space="preserve">MPO ČR: </w:t>
            </w:r>
            <w:r w:rsidRPr="00AD11C9">
              <w:rPr>
                <w:rFonts w:eastAsiaTheme="minorHAnsi"/>
                <w:lang w:eastAsia="en-US"/>
              </w:rPr>
              <w:t xml:space="preserve">Vyhodnocení internacionalizačních aktivit klastrových organizací v ČR a jejich ekonomických efektů, návrh opatření na podporu nadnárodní spolupráce klastrů, 2012 </w:t>
            </w:r>
            <w:r w:rsidRPr="00AD11C9">
              <w:t>(hlavní řešitelka)</w:t>
            </w:r>
          </w:p>
          <w:p w14:paraId="3565A64A" w14:textId="77777777" w:rsidR="0084101F" w:rsidRPr="00AD11C9" w:rsidRDefault="0084101F" w:rsidP="00AD11C9">
            <w:pPr>
              <w:jc w:val="both"/>
            </w:pPr>
            <w:r w:rsidRPr="00AD11C9">
              <w:rPr>
                <w:rFonts w:eastAsiaTheme="minorHAnsi"/>
                <w:lang w:eastAsia="en-US"/>
              </w:rPr>
              <w:t xml:space="preserve">MPO ČR: Zpracování indikátorů pro hodnocení klastrů v rámci první výzvy OP PIK 2015 </w:t>
            </w:r>
            <w:r w:rsidRPr="00AD11C9">
              <w:t>(hlavní řešitelka)</w:t>
            </w:r>
          </w:p>
          <w:p w14:paraId="17A93DC0" w14:textId="77777777" w:rsidR="0084101F" w:rsidRPr="00AD11C9" w:rsidRDefault="0084101F" w:rsidP="00AD11C9">
            <w:pPr>
              <w:jc w:val="both"/>
            </w:pPr>
            <w:r w:rsidRPr="00AD11C9">
              <w:t>Visegrad Fund: V4ClusterPol 21520157: V4 cluster policies and their influence on the viability of cluster organizations 2016 (hlavní řešitelka)</w:t>
            </w:r>
          </w:p>
          <w:p w14:paraId="2BAF5C3F" w14:textId="52B2B28F" w:rsidR="002E5507" w:rsidRPr="00AD11C9" w:rsidRDefault="0084101F" w:rsidP="00AD11C9">
            <w:pPr>
              <w:widowControl w:val="0"/>
              <w:autoSpaceDE w:val="0"/>
              <w:autoSpaceDN w:val="0"/>
              <w:adjustRightInd w:val="0"/>
              <w:jc w:val="both"/>
              <w:rPr>
                <w:color w:val="000000"/>
              </w:rPr>
            </w:pPr>
            <w:r w:rsidRPr="00AD11C9">
              <w:rPr>
                <w:bCs/>
                <w:color w:val="000000" w:themeColor="text1"/>
              </w:rPr>
              <w:t>Visegrad Fund:</w:t>
            </w:r>
            <w:r w:rsidRPr="00AD11C9">
              <w:rPr>
                <w:rFonts w:cstheme="minorHAnsi"/>
                <w:lang w:val="en-GB"/>
              </w:rPr>
              <w:t xml:space="preserve"> </w:t>
            </w:r>
            <w:r w:rsidRPr="00AD11C9">
              <w:rPr>
                <w:color w:val="000000"/>
              </w:rPr>
              <w:t>Clusters as platforms for business-research (B2</w:t>
            </w:r>
            <w:proofErr w:type="gramStart"/>
            <w:r w:rsidRPr="00AD11C9">
              <w:rPr>
                <w:color w:val="000000"/>
              </w:rPr>
              <w:t>R)/</w:t>
            </w:r>
            <w:proofErr w:type="gramEnd"/>
            <w:r w:rsidRPr="00AD11C9">
              <w:rPr>
                <w:color w:val="000000"/>
              </w:rPr>
              <w:t>research-business (R2B) relations, 2021-2022 (spoluřešitelka)</w:t>
            </w:r>
          </w:p>
        </w:tc>
      </w:tr>
      <w:tr w:rsidR="002E5507" w14:paraId="12C6A60B" w14:textId="77777777" w:rsidTr="002E5507">
        <w:trPr>
          <w:trHeight w:val="218"/>
        </w:trPr>
        <w:tc>
          <w:tcPr>
            <w:tcW w:w="9859" w:type="dxa"/>
            <w:gridSpan w:val="12"/>
            <w:shd w:val="clear" w:color="auto" w:fill="F7CAAC"/>
          </w:tcPr>
          <w:p w14:paraId="28EFCE36" w14:textId="77777777" w:rsidR="002E5507" w:rsidRDefault="002E5507" w:rsidP="002E5507">
            <w:pPr>
              <w:rPr>
                <w:b/>
              </w:rPr>
            </w:pPr>
            <w:r>
              <w:rPr>
                <w:b/>
              </w:rPr>
              <w:lastRenderedPageBreak/>
              <w:t>Působení v zahraničí</w:t>
            </w:r>
          </w:p>
        </w:tc>
      </w:tr>
      <w:tr w:rsidR="002E5507" w:rsidRPr="00DC2A60" w14:paraId="41964CB5" w14:textId="77777777" w:rsidTr="002E5507">
        <w:trPr>
          <w:trHeight w:val="56"/>
        </w:trPr>
        <w:tc>
          <w:tcPr>
            <w:tcW w:w="9859" w:type="dxa"/>
            <w:gridSpan w:val="12"/>
          </w:tcPr>
          <w:p w14:paraId="69DCAA5B" w14:textId="403AC8EF" w:rsidR="002E5507" w:rsidRDefault="0084101F" w:rsidP="002E5507">
            <w:r>
              <w:t>č</w:t>
            </w:r>
            <w:r w:rsidR="002E5507" w:rsidRPr="00DC2A60">
              <w:t xml:space="preserve">erven-srpen 1985 </w:t>
            </w:r>
            <w:r w:rsidR="002E5507">
              <w:t xml:space="preserve">- </w:t>
            </w:r>
            <w:r w:rsidR="002E5507" w:rsidRPr="00DC2A60">
              <w:t>Japonsko, Yokohama National University</w:t>
            </w:r>
          </w:p>
          <w:p w14:paraId="518049A6" w14:textId="42CA9F51" w:rsidR="002E5507" w:rsidRPr="00DC2A60" w:rsidRDefault="0084101F" w:rsidP="002E5507">
            <w:r>
              <w:t>d</w:t>
            </w:r>
            <w:r w:rsidR="002E5507">
              <w:t>uben-červen 2019 a září-listopad 2019 – Rakousko, University of Vienna</w:t>
            </w:r>
          </w:p>
        </w:tc>
      </w:tr>
      <w:tr w:rsidR="002E5507" w14:paraId="6C46E452" w14:textId="77777777" w:rsidTr="002E5507">
        <w:trPr>
          <w:cantSplit/>
          <w:trHeight w:val="56"/>
        </w:trPr>
        <w:tc>
          <w:tcPr>
            <w:tcW w:w="2518" w:type="dxa"/>
            <w:shd w:val="clear" w:color="auto" w:fill="F7CAAC"/>
          </w:tcPr>
          <w:p w14:paraId="3E0988B5" w14:textId="77777777" w:rsidR="002E5507" w:rsidRDefault="002E5507" w:rsidP="002E5507">
            <w:pPr>
              <w:jc w:val="both"/>
              <w:rPr>
                <w:b/>
              </w:rPr>
            </w:pPr>
            <w:r>
              <w:rPr>
                <w:b/>
              </w:rPr>
              <w:t xml:space="preserve">Podpis </w:t>
            </w:r>
          </w:p>
        </w:tc>
        <w:tc>
          <w:tcPr>
            <w:tcW w:w="4536" w:type="dxa"/>
            <w:gridSpan w:val="5"/>
          </w:tcPr>
          <w:p w14:paraId="0ECE5023" w14:textId="77777777" w:rsidR="002E5507" w:rsidRDefault="002E5507" w:rsidP="002E5507">
            <w:pPr>
              <w:jc w:val="both"/>
            </w:pPr>
          </w:p>
        </w:tc>
        <w:tc>
          <w:tcPr>
            <w:tcW w:w="786" w:type="dxa"/>
            <w:gridSpan w:val="2"/>
            <w:shd w:val="clear" w:color="auto" w:fill="F7CAAC"/>
          </w:tcPr>
          <w:p w14:paraId="1BE51407" w14:textId="77777777" w:rsidR="002E5507" w:rsidRDefault="002E5507" w:rsidP="002E5507">
            <w:pPr>
              <w:jc w:val="both"/>
            </w:pPr>
            <w:r>
              <w:rPr>
                <w:b/>
              </w:rPr>
              <w:t>datum</w:t>
            </w:r>
          </w:p>
        </w:tc>
        <w:tc>
          <w:tcPr>
            <w:tcW w:w="2019" w:type="dxa"/>
            <w:gridSpan w:val="4"/>
          </w:tcPr>
          <w:p w14:paraId="3E3E04B2" w14:textId="77777777" w:rsidR="002E5507" w:rsidRDefault="002E5507" w:rsidP="002E5507">
            <w:pPr>
              <w:jc w:val="both"/>
            </w:pPr>
          </w:p>
        </w:tc>
      </w:tr>
    </w:tbl>
    <w:p w14:paraId="76B21ED0" w14:textId="77777777" w:rsidR="002E5507" w:rsidRDefault="002E5507" w:rsidP="002E5507"/>
    <w:p w14:paraId="2A5509AD" w14:textId="77777777" w:rsidR="002E5507" w:rsidRDefault="002E5507" w:rsidP="002E5507"/>
    <w:p w14:paraId="1B60EBEB" w14:textId="77777777" w:rsidR="002E5507" w:rsidRDefault="002E5507" w:rsidP="002E5507"/>
    <w:p w14:paraId="70476771" w14:textId="77777777" w:rsidR="002E5507" w:rsidRDefault="002E5507" w:rsidP="002E5507"/>
    <w:p w14:paraId="7E58486B" w14:textId="77777777" w:rsidR="002E5507" w:rsidRDefault="002E5507" w:rsidP="002E5507"/>
    <w:p w14:paraId="1BDF2024" w14:textId="77777777" w:rsidR="002E5507" w:rsidRDefault="002E5507" w:rsidP="002E5507"/>
    <w:p w14:paraId="59E0D4E0" w14:textId="77777777" w:rsidR="002E5507" w:rsidRDefault="002E5507" w:rsidP="002E5507"/>
    <w:p w14:paraId="21538060" w14:textId="77777777" w:rsidR="002E5507" w:rsidRDefault="002E5507" w:rsidP="002E5507"/>
    <w:p w14:paraId="1B70A50A" w14:textId="77777777" w:rsidR="002E5507" w:rsidRDefault="002E5507" w:rsidP="002E5507"/>
    <w:p w14:paraId="4B783305" w14:textId="77777777" w:rsidR="002E5507" w:rsidRDefault="002E5507" w:rsidP="002E5507"/>
    <w:p w14:paraId="5D4A1E1B" w14:textId="77777777" w:rsidR="002E5507" w:rsidRDefault="002E5507" w:rsidP="002E5507"/>
    <w:p w14:paraId="7F71E319" w14:textId="77777777" w:rsidR="002E5507" w:rsidRDefault="002E5507" w:rsidP="002E5507"/>
    <w:p w14:paraId="4F22287F" w14:textId="77777777" w:rsidR="002E5507" w:rsidRDefault="002E5507" w:rsidP="002E5507"/>
    <w:p w14:paraId="6C78780F" w14:textId="77777777" w:rsidR="002E5507" w:rsidRDefault="002E5507" w:rsidP="002E5507"/>
    <w:p w14:paraId="64A2D52D" w14:textId="77777777" w:rsidR="002E5507" w:rsidRDefault="002E5507" w:rsidP="002E5507"/>
    <w:p w14:paraId="55D917C2" w14:textId="77777777" w:rsidR="002E5507" w:rsidRDefault="002E5507" w:rsidP="002E5507"/>
    <w:p w14:paraId="04714359" w14:textId="77777777" w:rsidR="002E5507" w:rsidRDefault="002E5507" w:rsidP="002E5507"/>
    <w:p w14:paraId="083166F5" w14:textId="77777777" w:rsidR="002E5507" w:rsidRDefault="002E5507" w:rsidP="002E5507"/>
    <w:p w14:paraId="0A101894" w14:textId="77777777" w:rsidR="00AD11C9" w:rsidRDefault="00AD11C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E5507" w14:paraId="51114D6F" w14:textId="77777777" w:rsidTr="002E5507">
        <w:tc>
          <w:tcPr>
            <w:tcW w:w="9900" w:type="dxa"/>
            <w:gridSpan w:val="11"/>
            <w:tcBorders>
              <w:bottom w:val="double" w:sz="4" w:space="0" w:color="auto"/>
            </w:tcBorders>
            <w:shd w:val="clear" w:color="auto" w:fill="BDD6EE"/>
          </w:tcPr>
          <w:p w14:paraId="6A476C44" w14:textId="141F2661" w:rsidR="002E5507" w:rsidRDefault="002E5507" w:rsidP="002E5507">
            <w:pPr>
              <w:jc w:val="both"/>
              <w:rPr>
                <w:b/>
                <w:sz w:val="28"/>
              </w:rPr>
            </w:pPr>
            <w:r>
              <w:rPr>
                <w:b/>
                <w:sz w:val="28"/>
              </w:rPr>
              <w:lastRenderedPageBreak/>
              <w:t>C-I – Personální zabezpečení</w:t>
            </w:r>
          </w:p>
        </w:tc>
      </w:tr>
      <w:tr w:rsidR="002E5507" w14:paraId="429E06F8" w14:textId="77777777" w:rsidTr="002E5507">
        <w:tc>
          <w:tcPr>
            <w:tcW w:w="2529" w:type="dxa"/>
            <w:tcBorders>
              <w:top w:val="double" w:sz="4" w:space="0" w:color="auto"/>
            </w:tcBorders>
            <w:shd w:val="clear" w:color="auto" w:fill="F7CAAC"/>
          </w:tcPr>
          <w:p w14:paraId="1FD48846" w14:textId="77777777" w:rsidR="002E5507" w:rsidRDefault="002E5507" w:rsidP="002E5507">
            <w:pPr>
              <w:jc w:val="both"/>
              <w:rPr>
                <w:b/>
              </w:rPr>
            </w:pPr>
            <w:r>
              <w:rPr>
                <w:b/>
              </w:rPr>
              <w:t>Vysoká škola</w:t>
            </w:r>
          </w:p>
        </w:tc>
        <w:tc>
          <w:tcPr>
            <w:tcW w:w="7371" w:type="dxa"/>
            <w:gridSpan w:val="10"/>
          </w:tcPr>
          <w:p w14:paraId="377C9CF4" w14:textId="77777777" w:rsidR="002E5507" w:rsidRDefault="002E5507" w:rsidP="002E5507">
            <w:pPr>
              <w:jc w:val="both"/>
            </w:pPr>
            <w:r>
              <w:t>Univerzita Tomáše Bati ve Zlíně</w:t>
            </w:r>
          </w:p>
        </w:tc>
      </w:tr>
      <w:tr w:rsidR="002E5507" w14:paraId="457FEA08" w14:textId="77777777" w:rsidTr="002E5507">
        <w:tc>
          <w:tcPr>
            <w:tcW w:w="2529" w:type="dxa"/>
            <w:shd w:val="clear" w:color="auto" w:fill="F7CAAC"/>
          </w:tcPr>
          <w:p w14:paraId="437E3920" w14:textId="77777777" w:rsidR="002E5507" w:rsidRDefault="002E5507" w:rsidP="002E5507">
            <w:pPr>
              <w:jc w:val="both"/>
              <w:rPr>
                <w:b/>
              </w:rPr>
            </w:pPr>
            <w:r>
              <w:rPr>
                <w:b/>
              </w:rPr>
              <w:t>Součást vysoké školy</w:t>
            </w:r>
          </w:p>
        </w:tc>
        <w:tc>
          <w:tcPr>
            <w:tcW w:w="7371" w:type="dxa"/>
            <w:gridSpan w:val="10"/>
          </w:tcPr>
          <w:p w14:paraId="5C626314" w14:textId="77777777" w:rsidR="002E5507" w:rsidRDefault="002E5507" w:rsidP="002E5507">
            <w:pPr>
              <w:jc w:val="both"/>
            </w:pPr>
            <w:r>
              <w:t>Fakulta managementu a ekonomiky</w:t>
            </w:r>
          </w:p>
        </w:tc>
      </w:tr>
      <w:tr w:rsidR="002E5507" w14:paraId="4BA6CA49" w14:textId="77777777" w:rsidTr="002E5507">
        <w:tc>
          <w:tcPr>
            <w:tcW w:w="2529" w:type="dxa"/>
            <w:shd w:val="clear" w:color="auto" w:fill="F7CAAC"/>
          </w:tcPr>
          <w:p w14:paraId="574200BC" w14:textId="77777777" w:rsidR="002E5507" w:rsidRDefault="002E5507" w:rsidP="002E5507">
            <w:pPr>
              <w:jc w:val="both"/>
              <w:rPr>
                <w:b/>
              </w:rPr>
            </w:pPr>
            <w:r>
              <w:rPr>
                <w:b/>
              </w:rPr>
              <w:t>Název studijního programu</w:t>
            </w:r>
          </w:p>
        </w:tc>
        <w:tc>
          <w:tcPr>
            <w:tcW w:w="7371" w:type="dxa"/>
            <w:gridSpan w:val="10"/>
          </w:tcPr>
          <w:p w14:paraId="1A22FF3F" w14:textId="3BCEF8A8" w:rsidR="002E5507" w:rsidRPr="0075277E" w:rsidRDefault="0075277E" w:rsidP="0075277E">
            <w:pPr>
              <w:rPr>
                <w:sz w:val="22"/>
                <w:szCs w:val="22"/>
              </w:rPr>
            </w:pPr>
            <w:r>
              <w:t>Tourism Economics and Hospitality Management</w:t>
            </w:r>
          </w:p>
        </w:tc>
      </w:tr>
      <w:tr w:rsidR="002E5507" w14:paraId="06F50375" w14:textId="77777777" w:rsidTr="002E5507">
        <w:tc>
          <w:tcPr>
            <w:tcW w:w="2529" w:type="dxa"/>
            <w:shd w:val="clear" w:color="auto" w:fill="F7CAAC"/>
          </w:tcPr>
          <w:p w14:paraId="58AB2769" w14:textId="77777777" w:rsidR="002E5507" w:rsidRDefault="002E5507" w:rsidP="002E5507">
            <w:pPr>
              <w:jc w:val="both"/>
              <w:rPr>
                <w:b/>
              </w:rPr>
            </w:pPr>
            <w:r>
              <w:rPr>
                <w:b/>
              </w:rPr>
              <w:t>Jméno a příjmení</w:t>
            </w:r>
          </w:p>
        </w:tc>
        <w:tc>
          <w:tcPr>
            <w:tcW w:w="4554" w:type="dxa"/>
            <w:gridSpan w:val="5"/>
          </w:tcPr>
          <w:p w14:paraId="3913DFA1" w14:textId="77777777" w:rsidR="002E5507" w:rsidRPr="00D833B6" w:rsidRDefault="002E5507" w:rsidP="002E5507">
            <w:pPr>
              <w:jc w:val="both"/>
              <w:rPr>
                <w:bCs/>
              </w:rPr>
            </w:pPr>
            <w:r w:rsidRPr="00D833B6">
              <w:rPr>
                <w:bCs/>
              </w:rPr>
              <w:t>Martin PETŘÍČEK</w:t>
            </w:r>
          </w:p>
        </w:tc>
        <w:tc>
          <w:tcPr>
            <w:tcW w:w="712" w:type="dxa"/>
            <w:shd w:val="clear" w:color="auto" w:fill="F7CAAC"/>
          </w:tcPr>
          <w:p w14:paraId="4A770053" w14:textId="77777777" w:rsidR="002E5507" w:rsidRDefault="002E5507" w:rsidP="002E5507">
            <w:pPr>
              <w:jc w:val="both"/>
              <w:rPr>
                <w:b/>
              </w:rPr>
            </w:pPr>
            <w:r>
              <w:rPr>
                <w:b/>
              </w:rPr>
              <w:t>Tituly</w:t>
            </w:r>
          </w:p>
        </w:tc>
        <w:tc>
          <w:tcPr>
            <w:tcW w:w="2105" w:type="dxa"/>
            <w:gridSpan w:val="4"/>
          </w:tcPr>
          <w:p w14:paraId="52544C03" w14:textId="77777777" w:rsidR="002E5507" w:rsidRDefault="002E5507" w:rsidP="002E5507">
            <w:pPr>
              <w:jc w:val="both"/>
            </w:pPr>
            <w:r>
              <w:t>Ing., Ph.D.</w:t>
            </w:r>
          </w:p>
        </w:tc>
      </w:tr>
      <w:tr w:rsidR="002E5507" w14:paraId="62DB4578" w14:textId="77777777" w:rsidTr="002E5507">
        <w:tc>
          <w:tcPr>
            <w:tcW w:w="2529" w:type="dxa"/>
            <w:shd w:val="clear" w:color="auto" w:fill="F7CAAC"/>
          </w:tcPr>
          <w:p w14:paraId="0092565B" w14:textId="77777777" w:rsidR="002E5507" w:rsidRDefault="002E5507" w:rsidP="002E5507">
            <w:pPr>
              <w:jc w:val="both"/>
              <w:rPr>
                <w:b/>
              </w:rPr>
            </w:pPr>
            <w:r>
              <w:rPr>
                <w:b/>
              </w:rPr>
              <w:t>Rok narození</w:t>
            </w:r>
          </w:p>
        </w:tc>
        <w:tc>
          <w:tcPr>
            <w:tcW w:w="832" w:type="dxa"/>
          </w:tcPr>
          <w:p w14:paraId="0907930A" w14:textId="77777777" w:rsidR="002E5507" w:rsidRDefault="002E5507" w:rsidP="002E5507">
            <w:pPr>
              <w:jc w:val="both"/>
            </w:pPr>
            <w:r>
              <w:t>1986</w:t>
            </w:r>
          </w:p>
        </w:tc>
        <w:tc>
          <w:tcPr>
            <w:tcW w:w="1728" w:type="dxa"/>
            <w:shd w:val="clear" w:color="auto" w:fill="F7CAAC"/>
          </w:tcPr>
          <w:p w14:paraId="02A0A008" w14:textId="77777777" w:rsidR="002E5507" w:rsidRDefault="002E5507" w:rsidP="002E5507">
            <w:pPr>
              <w:jc w:val="both"/>
              <w:rPr>
                <w:b/>
              </w:rPr>
            </w:pPr>
            <w:r>
              <w:rPr>
                <w:b/>
              </w:rPr>
              <w:t>typ vztahu k VŠ</w:t>
            </w:r>
          </w:p>
        </w:tc>
        <w:tc>
          <w:tcPr>
            <w:tcW w:w="996" w:type="dxa"/>
            <w:gridSpan w:val="2"/>
          </w:tcPr>
          <w:p w14:paraId="67281720" w14:textId="77777777" w:rsidR="002E5507" w:rsidRDefault="002E5507" w:rsidP="002E5507">
            <w:pPr>
              <w:jc w:val="both"/>
            </w:pPr>
          </w:p>
        </w:tc>
        <w:tc>
          <w:tcPr>
            <w:tcW w:w="998" w:type="dxa"/>
            <w:shd w:val="clear" w:color="auto" w:fill="F7CAAC"/>
          </w:tcPr>
          <w:p w14:paraId="080C2260" w14:textId="77777777" w:rsidR="002E5507" w:rsidRDefault="002E5507" w:rsidP="002E5507">
            <w:pPr>
              <w:jc w:val="both"/>
              <w:rPr>
                <w:b/>
              </w:rPr>
            </w:pPr>
            <w:r>
              <w:rPr>
                <w:b/>
              </w:rPr>
              <w:t>rozsah</w:t>
            </w:r>
          </w:p>
        </w:tc>
        <w:tc>
          <w:tcPr>
            <w:tcW w:w="712" w:type="dxa"/>
          </w:tcPr>
          <w:p w14:paraId="548F7359" w14:textId="77777777" w:rsidR="002E5507" w:rsidRDefault="002E5507" w:rsidP="002E5507">
            <w:pPr>
              <w:jc w:val="both"/>
            </w:pPr>
          </w:p>
        </w:tc>
        <w:tc>
          <w:tcPr>
            <w:tcW w:w="712" w:type="dxa"/>
            <w:gridSpan w:val="2"/>
            <w:shd w:val="clear" w:color="auto" w:fill="F7CAAC"/>
          </w:tcPr>
          <w:p w14:paraId="1E48F932" w14:textId="77777777" w:rsidR="002E5507" w:rsidRDefault="002E5507" w:rsidP="002E5507">
            <w:pPr>
              <w:jc w:val="both"/>
              <w:rPr>
                <w:b/>
              </w:rPr>
            </w:pPr>
            <w:r>
              <w:rPr>
                <w:b/>
              </w:rPr>
              <w:t>do kdy</w:t>
            </w:r>
          </w:p>
        </w:tc>
        <w:tc>
          <w:tcPr>
            <w:tcW w:w="1393" w:type="dxa"/>
            <w:gridSpan w:val="2"/>
          </w:tcPr>
          <w:p w14:paraId="708CC129" w14:textId="77777777" w:rsidR="002E5507" w:rsidRDefault="002E5507" w:rsidP="002E5507">
            <w:pPr>
              <w:jc w:val="both"/>
            </w:pPr>
          </w:p>
        </w:tc>
      </w:tr>
      <w:tr w:rsidR="002E5507" w14:paraId="5E93B5FF" w14:textId="77777777" w:rsidTr="002E5507">
        <w:tc>
          <w:tcPr>
            <w:tcW w:w="5089" w:type="dxa"/>
            <w:gridSpan w:val="3"/>
            <w:shd w:val="clear" w:color="auto" w:fill="F7CAAC"/>
          </w:tcPr>
          <w:p w14:paraId="1104E4F0" w14:textId="77777777" w:rsidR="002E5507" w:rsidRDefault="002E5507" w:rsidP="002E5507">
            <w:pPr>
              <w:jc w:val="both"/>
              <w:rPr>
                <w:b/>
              </w:rPr>
            </w:pPr>
            <w:r>
              <w:rPr>
                <w:b/>
              </w:rPr>
              <w:t>Typ vztahu na součásti VŠ, která uskutečňuje st. program</w:t>
            </w:r>
          </w:p>
        </w:tc>
        <w:tc>
          <w:tcPr>
            <w:tcW w:w="996" w:type="dxa"/>
            <w:gridSpan w:val="2"/>
          </w:tcPr>
          <w:p w14:paraId="03CF8496" w14:textId="77777777" w:rsidR="002E5507" w:rsidRDefault="002E5507" w:rsidP="002E5507">
            <w:pPr>
              <w:jc w:val="both"/>
            </w:pPr>
          </w:p>
        </w:tc>
        <w:tc>
          <w:tcPr>
            <w:tcW w:w="998" w:type="dxa"/>
            <w:shd w:val="clear" w:color="auto" w:fill="F7CAAC"/>
          </w:tcPr>
          <w:p w14:paraId="4B1E2736" w14:textId="77777777" w:rsidR="002E5507" w:rsidRDefault="002E5507" w:rsidP="002E5507">
            <w:pPr>
              <w:jc w:val="both"/>
              <w:rPr>
                <w:b/>
              </w:rPr>
            </w:pPr>
            <w:r>
              <w:rPr>
                <w:b/>
              </w:rPr>
              <w:t>rozsah</w:t>
            </w:r>
          </w:p>
        </w:tc>
        <w:tc>
          <w:tcPr>
            <w:tcW w:w="712" w:type="dxa"/>
          </w:tcPr>
          <w:p w14:paraId="5ED32FB6" w14:textId="77777777" w:rsidR="002E5507" w:rsidRDefault="002E5507" w:rsidP="002E5507">
            <w:pPr>
              <w:jc w:val="both"/>
            </w:pPr>
          </w:p>
        </w:tc>
        <w:tc>
          <w:tcPr>
            <w:tcW w:w="712" w:type="dxa"/>
            <w:gridSpan w:val="2"/>
            <w:shd w:val="clear" w:color="auto" w:fill="F7CAAC"/>
          </w:tcPr>
          <w:p w14:paraId="66DA44F0" w14:textId="77777777" w:rsidR="002E5507" w:rsidRDefault="002E5507" w:rsidP="002E5507">
            <w:pPr>
              <w:jc w:val="both"/>
              <w:rPr>
                <w:b/>
              </w:rPr>
            </w:pPr>
            <w:r>
              <w:rPr>
                <w:b/>
              </w:rPr>
              <w:t>do kdy</w:t>
            </w:r>
          </w:p>
        </w:tc>
        <w:tc>
          <w:tcPr>
            <w:tcW w:w="1393" w:type="dxa"/>
            <w:gridSpan w:val="2"/>
          </w:tcPr>
          <w:p w14:paraId="5E9393A3" w14:textId="77777777" w:rsidR="002E5507" w:rsidRDefault="002E5507" w:rsidP="002E5507">
            <w:pPr>
              <w:jc w:val="both"/>
            </w:pPr>
          </w:p>
        </w:tc>
      </w:tr>
      <w:tr w:rsidR="002E5507" w14:paraId="19463765" w14:textId="77777777" w:rsidTr="002E5507">
        <w:tc>
          <w:tcPr>
            <w:tcW w:w="6085" w:type="dxa"/>
            <w:gridSpan w:val="5"/>
            <w:shd w:val="clear" w:color="auto" w:fill="F7CAAC"/>
          </w:tcPr>
          <w:p w14:paraId="63B9D30C" w14:textId="77777777" w:rsidR="002E5507" w:rsidRDefault="002E5507" w:rsidP="002E5507">
            <w:pPr>
              <w:jc w:val="both"/>
            </w:pPr>
            <w:r>
              <w:rPr>
                <w:b/>
              </w:rPr>
              <w:t>Další současná působení jako akademický pracovník na jiných VŠ</w:t>
            </w:r>
          </w:p>
        </w:tc>
        <w:tc>
          <w:tcPr>
            <w:tcW w:w="1710" w:type="dxa"/>
            <w:gridSpan w:val="2"/>
            <w:shd w:val="clear" w:color="auto" w:fill="F7CAAC"/>
          </w:tcPr>
          <w:p w14:paraId="6AE26446" w14:textId="77777777" w:rsidR="002E5507" w:rsidRDefault="002E5507" w:rsidP="002E5507">
            <w:pPr>
              <w:jc w:val="both"/>
              <w:rPr>
                <w:b/>
              </w:rPr>
            </w:pPr>
            <w:r>
              <w:rPr>
                <w:b/>
              </w:rPr>
              <w:t>typ prac. vztahu</w:t>
            </w:r>
          </w:p>
        </w:tc>
        <w:tc>
          <w:tcPr>
            <w:tcW w:w="2105" w:type="dxa"/>
            <w:gridSpan w:val="4"/>
            <w:shd w:val="clear" w:color="auto" w:fill="F7CAAC"/>
          </w:tcPr>
          <w:p w14:paraId="0A2DC75F" w14:textId="77777777" w:rsidR="002E5507" w:rsidRDefault="002E5507" w:rsidP="002E5507">
            <w:pPr>
              <w:jc w:val="both"/>
              <w:rPr>
                <w:b/>
              </w:rPr>
            </w:pPr>
            <w:r>
              <w:rPr>
                <w:b/>
              </w:rPr>
              <w:t>rozsah</w:t>
            </w:r>
          </w:p>
        </w:tc>
      </w:tr>
      <w:tr w:rsidR="002E5507" w14:paraId="5C5DE089" w14:textId="77777777" w:rsidTr="002E5507">
        <w:tc>
          <w:tcPr>
            <w:tcW w:w="6085" w:type="dxa"/>
            <w:gridSpan w:val="5"/>
          </w:tcPr>
          <w:p w14:paraId="35C7D3CA" w14:textId="52A276A5" w:rsidR="002E5507" w:rsidRDefault="004C72AE" w:rsidP="002E5507">
            <w:pPr>
              <w:jc w:val="both"/>
            </w:pPr>
            <w:r w:rsidRPr="004C72AE">
              <w:t xml:space="preserve">Vysoká škola hotelová </w:t>
            </w:r>
            <w:del w:id="290" w:author="Pavla Trefilová" w:date="2022-05-11T15:44:00Z">
              <w:r w:rsidRPr="004C72AE" w:rsidDel="005034E2">
                <w:delText>v Praze 8</w:delText>
              </w:r>
            </w:del>
            <w:ins w:id="291" w:author="Pavla Trefilová" w:date="2022-05-11T15:44:00Z">
              <w:r w:rsidR="005034E2">
                <w:t>a ekonomická s.r.o.</w:t>
              </w:r>
            </w:ins>
          </w:p>
        </w:tc>
        <w:tc>
          <w:tcPr>
            <w:tcW w:w="1710" w:type="dxa"/>
            <w:gridSpan w:val="2"/>
          </w:tcPr>
          <w:p w14:paraId="4E14CBC4" w14:textId="77777777" w:rsidR="002E5507" w:rsidRDefault="002E5507" w:rsidP="002E5507">
            <w:pPr>
              <w:jc w:val="both"/>
            </w:pPr>
            <w:r>
              <w:t>pp</w:t>
            </w:r>
          </w:p>
        </w:tc>
        <w:tc>
          <w:tcPr>
            <w:tcW w:w="2105" w:type="dxa"/>
            <w:gridSpan w:val="4"/>
          </w:tcPr>
          <w:p w14:paraId="0EDA00D0" w14:textId="77777777" w:rsidR="002E5507" w:rsidRDefault="002E5507" w:rsidP="002E5507">
            <w:pPr>
              <w:jc w:val="both"/>
            </w:pPr>
            <w:r>
              <w:t>40 h/t</w:t>
            </w:r>
          </w:p>
        </w:tc>
      </w:tr>
      <w:tr w:rsidR="002E5507" w14:paraId="61295389" w14:textId="77777777" w:rsidTr="002E5507">
        <w:tc>
          <w:tcPr>
            <w:tcW w:w="9900" w:type="dxa"/>
            <w:gridSpan w:val="11"/>
            <w:shd w:val="clear" w:color="auto" w:fill="F7CAAC"/>
          </w:tcPr>
          <w:p w14:paraId="187BD1B9"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1AD80365" w14:textId="77777777" w:rsidTr="00F4520E">
        <w:trPr>
          <w:trHeight w:val="648"/>
        </w:trPr>
        <w:tc>
          <w:tcPr>
            <w:tcW w:w="9900" w:type="dxa"/>
            <w:gridSpan w:val="11"/>
            <w:tcBorders>
              <w:top w:val="nil"/>
            </w:tcBorders>
          </w:tcPr>
          <w:p w14:paraId="0976AADB" w14:textId="77777777" w:rsidR="002E5507" w:rsidRDefault="002E5507" w:rsidP="002E5507">
            <w:pPr>
              <w:pStyle w:val="Bezmezer"/>
            </w:pPr>
            <w:r>
              <w:t>Revenue Management – přednášející (50 %)</w:t>
            </w:r>
          </w:p>
          <w:p w14:paraId="28853F3E" w14:textId="77777777" w:rsidR="002E5507" w:rsidRDefault="002E5507" w:rsidP="002E5507">
            <w:pPr>
              <w:pStyle w:val="Bezmezer"/>
            </w:pPr>
            <w:r>
              <w:t>Školitel</w:t>
            </w:r>
          </w:p>
        </w:tc>
      </w:tr>
      <w:tr w:rsidR="002E5507" w14:paraId="61B111B0" w14:textId="77777777" w:rsidTr="002E5507">
        <w:tc>
          <w:tcPr>
            <w:tcW w:w="9900" w:type="dxa"/>
            <w:gridSpan w:val="11"/>
            <w:shd w:val="clear" w:color="auto" w:fill="F7CAAC"/>
          </w:tcPr>
          <w:p w14:paraId="6C06F34F" w14:textId="77777777" w:rsidR="002E5507" w:rsidRDefault="002E5507" w:rsidP="002E5507">
            <w:pPr>
              <w:jc w:val="both"/>
            </w:pPr>
            <w:r>
              <w:rPr>
                <w:b/>
              </w:rPr>
              <w:t xml:space="preserve">Údaje o vzdělání na VŠ </w:t>
            </w:r>
          </w:p>
        </w:tc>
      </w:tr>
      <w:tr w:rsidR="002E5507" w14:paraId="44EC8824" w14:textId="77777777" w:rsidTr="00F4520E">
        <w:trPr>
          <w:trHeight w:val="887"/>
        </w:trPr>
        <w:tc>
          <w:tcPr>
            <w:tcW w:w="9900" w:type="dxa"/>
            <w:gridSpan w:val="11"/>
          </w:tcPr>
          <w:p w14:paraId="61006DAB" w14:textId="273601A6" w:rsidR="002E5507" w:rsidRPr="0081008A" w:rsidRDefault="002E5507" w:rsidP="002E5507">
            <w:pPr>
              <w:jc w:val="both"/>
            </w:pPr>
            <w:proofErr w:type="gramStart"/>
            <w:r w:rsidRPr="0081008A">
              <w:t>2009</w:t>
            </w:r>
            <w:r w:rsidR="00F4520E">
              <w:t xml:space="preserve"> </w:t>
            </w:r>
            <w:r>
              <w:t xml:space="preserve"> Vysoká</w:t>
            </w:r>
            <w:proofErr w:type="gramEnd"/>
            <w:r>
              <w:t xml:space="preserve"> škola ekonomická v Praze, Národohospodářská fakulta, obor: Národní hospodářství</w:t>
            </w:r>
            <w:r w:rsidR="00F4520E">
              <w:t xml:space="preserve"> (Bc.)</w:t>
            </w:r>
          </w:p>
          <w:p w14:paraId="687C2611" w14:textId="7810DD6A" w:rsidR="002E5507" w:rsidRPr="00EB7594" w:rsidRDefault="002E5507" w:rsidP="002E5507">
            <w:pPr>
              <w:jc w:val="both"/>
            </w:pPr>
            <w:proofErr w:type="gramStart"/>
            <w:r w:rsidRPr="00EB7594">
              <w:t>2011</w:t>
            </w:r>
            <w:r w:rsidR="00F4520E">
              <w:t xml:space="preserve"> </w:t>
            </w:r>
            <w:r w:rsidRPr="00EB7594">
              <w:t xml:space="preserve"> Technická</w:t>
            </w:r>
            <w:proofErr w:type="gramEnd"/>
            <w:r w:rsidRPr="00EB7594">
              <w:t xml:space="preserve"> univerzita v Liberci, Ekonomická fakulta, obor: Podniková ekonomika</w:t>
            </w:r>
            <w:r w:rsidR="00F4520E">
              <w:t xml:space="preserve"> (Ing.)</w:t>
            </w:r>
          </w:p>
          <w:p w14:paraId="7DCD380F" w14:textId="561ABF02" w:rsidR="002E5507" w:rsidRDefault="002E5507" w:rsidP="002E5507">
            <w:pPr>
              <w:jc w:val="both"/>
              <w:rPr>
                <w:b/>
              </w:rPr>
            </w:pPr>
            <w:proofErr w:type="gramStart"/>
            <w:r w:rsidRPr="00EB7594">
              <w:t>2015</w:t>
            </w:r>
            <w:r w:rsidR="00F4520E">
              <w:t xml:space="preserve"> </w:t>
            </w:r>
            <w:r w:rsidRPr="00EB7594">
              <w:t xml:space="preserve"> Technická</w:t>
            </w:r>
            <w:proofErr w:type="gramEnd"/>
            <w:r>
              <w:t xml:space="preserve"> univerzita v Liberci, Ekonomická fakulta, obor: Organizace a řízení podniků</w:t>
            </w:r>
            <w:r w:rsidR="00F4520E">
              <w:t xml:space="preserve"> (Ph.D.)</w:t>
            </w:r>
          </w:p>
        </w:tc>
      </w:tr>
      <w:tr w:rsidR="002E5507" w14:paraId="5D374AA0" w14:textId="77777777" w:rsidTr="002E5507">
        <w:tc>
          <w:tcPr>
            <w:tcW w:w="9900" w:type="dxa"/>
            <w:gridSpan w:val="11"/>
            <w:shd w:val="clear" w:color="auto" w:fill="F7CAAC"/>
          </w:tcPr>
          <w:p w14:paraId="412FAE1C" w14:textId="77777777" w:rsidR="002E5507" w:rsidRDefault="002E5507" w:rsidP="002E5507">
            <w:pPr>
              <w:jc w:val="both"/>
              <w:rPr>
                <w:b/>
              </w:rPr>
            </w:pPr>
            <w:r>
              <w:rPr>
                <w:b/>
              </w:rPr>
              <w:t>Údaje o odborném působení od absolvování VŠ</w:t>
            </w:r>
          </w:p>
        </w:tc>
      </w:tr>
      <w:tr w:rsidR="002E5507" w14:paraId="64F85405" w14:textId="77777777" w:rsidTr="002E5507">
        <w:trPr>
          <w:trHeight w:val="1090"/>
        </w:trPr>
        <w:tc>
          <w:tcPr>
            <w:tcW w:w="9900" w:type="dxa"/>
            <w:gridSpan w:val="11"/>
          </w:tcPr>
          <w:p w14:paraId="2D36CFE4" w14:textId="1491DEC5" w:rsidR="002E5507" w:rsidRDefault="002E5507" w:rsidP="002E5507">
            <w:pPr>
              <w:jc w:val="both"/>
            </w:pPr>
            <w:r>
              <w:t>2020</w:t>
            </w:r>
            <w:r w:rsidR="00D67057">
              <w:t>-</w:t>
            </w:r>
            <w:proofErr w:type="gramStart"/>
            <w:r>
              <w:t xml:space="preserve">dosud  </w:t>
            </w:r>
            <w:r w:rsidR="004C72AE" w:rsidRPr="004C72AE">
              <w:t>Vysoká</w:t>
            </w:r>
            <w:proofErr w:type="gramEnd"/>
            <w:r w:rsidR="004C72AE" w:rsidRPr="004C72AE">
              <w:t xml:space="preserve"> škola hotelová </w:t>
            </w:r>
            <w:del w:id="292" w:author="Pavla Trefilová" w:date="2022-05-11T15:44:00Z">
              <w:r w:rsidR="004C72AE" w:rsidRPr="004C72AE" w:rsidDel="00474E16">
                <w:delText>v Praze 8</w:delText>
              </w:r>
            </w:del>
            <w:ins w:id="293" w:author="Pavla Trefilová" w:date="2022-05-11T15:44:00Z">
              <w:r w:rsidR="00474E16">
                <w:t>a ekonomická s.r.o.</w:t>
              </w:r>
            </w:ins>
            <w:r>
              <w:t>, rektor</w:t>
            </w:r>
          </w:p>
          <w:p w14:paraId="2AD229A8" w14:textId="7C24AE9F" w:rsidR="002E5507" w:rsidRDefault="002E5507" w:rsidP="002E5507">
            <w:pPr>
              <w:jc w:val="both"/>
            </w:pPr>
            <w:r>
              <w:t>2014</w:t>
            </w:r>
            <w:r w:rsidR="00D67057">
              <w:t>-</w:t>
            </w:r>
            <w:r>
              <w:t xml:space="preserve">2020 </w:t>
            </w:r>
            <w:r w:rsidR="00D67057">
              <w:t xml:space="preserve"> </w:t>
            </w:r>
            <w:r>
              <w:t xml:space="preserve">  </w:t>
            </w:r>
            <w:r w:rsidR="004C72AE" w:rsidRPr="004C72AE">
              <w:t>Vysoká škola hotelová v Praze 8</w:t>
            </w:r>
            <w:r>
              <w:t>, odborný asistent Katedry ekonomie a ekonomiky</w:t>
            </w:r>
          </w:p>
          <w:p w14:paraId="5B94E4FA" w14:textId="53A8C969" w:rsidR="002E5507" w:rsidRDefault="002E5507" w:rsidP="002E5507">
            <w:pPr>
              <w:jc w:val="both"/>
            </w:pPr>
            <w:r>
              <w:t>2010</w:t>
            </w:r>
            <w:r w:rsidR="00D67057">
              <w:t>-</w:t>
            </w:r>
            <w:r>
              <w:t xml:space="preserve">2015  </w:t>
            </w:r>
            <w:r w:rsidR="00D67057">
              <w:t xml:space="preserve"> </w:t>
            </w:r>
            <w:r>
              <w:t xml:space="preserve"> OSVČ; realizace přípravných kurzů pro makléřské zkoušky (ve spolupráci s EFPA)</w:t>
            </w:r>
          </w:p>
          <w:p w14:paraId="7A212794" w14:textId="0D43A4CD" w:rsidR="002E5507" w:rsidRDefault="002E5507" w:rsidP="002E5507">
            <w:pPr>
              <w:jc w:val="both"/>
            </w:pPr>
            <w:r>
              <w:t>2010</w:t>
            </w:r>
            <w:r w:rsidR="00D67057">
              <w:t>-</w:t>
            </w:r>
            <w:r>
              <w:t xml:space="preserve">2011   </w:t>
            </w:r>
            <w:r w:rsidR="00D67057">
              <w:t xml:space="preserve"> </w:t>
            </w:r>
            <w:r>
              <w:t>Raiffeisenbank, a.s.; Relationship manager premium clients</w:t>
            </w:r>
          </w:p>
        </w:tc>
      </w:tr>
      <w:tr w:rsidR="002E5507" w14:paraId="416512AE" w14:textId="77777777" w:rsidTr="002E5507">
        <w:trPr>
          <w:trHeight w:val="250"/>
        </w:trPr>
        <w:tc>
          <w:tcPr>
            <w:tcW w:w="9900" w:type="dxa"/>
            <w:gridSpan w:val="11"/>
            <w:shd w:val="clear" w:color="auto" w:fill="F7CAAC"/>
          </w:tcPr>
          <w:p w14:paraId="25BC3C61" w14:textId="77777777" w:rsidR="002E5507" w:rsidRDefault="002E5507" w:rsidP="002E5507">
            <w:pPr>
              <w:jc w:val="both"/>
            </w:pPr>
            <w:r>
              <w:rPr>
                <w:b/>
              </w:rPr>
              <w:t>Zkušenosti s vedením kvalifikačních a rigorózních prací</w:t>
            </w:r>
          </w:p>
        </w:tc>
      </w:tr>
      <w:tr w:rsidR="002E5507" w14:paraId="05700A25" w14:textId="77777777" w:rsidTr="00F4520E">
        <w:trPr>
          <w:trHeight w:val="512"/>
        </w:trPr>
        <w:tc>
          <w:tcPr>
            <w:tcW w:w="9900" w:type="dxa"/>
            <w:gridSpan w:val="11"/>
          </w:tcPr>
          <w:p w14:paraId="5D8A74F3" w14:textId="77777777" w:rsidR="002E5507" w:rsidRDefault="002E5507" w:rsidP="002E5507">
            <w:pPr>
              <w:jc w:val="both"/>
            </w:pPr>
            <w:r>
              <w:t>Počet vedených bakalářských prací – 33</w:t>
            </w:r>
          </w:p>
          <w:p w14:paraId="23B58305" w14:textId="77777777" w:rsidR="002E5507" w:rsidRDefault="002E5507" w:rsidP="002E5507">
            <w:pPr>
              <w:jc w:val="both"/>
            </w:pPr>
            <w:r>
              <w:t>Počet vedených diplomových prací – 21</w:t>
            </w:r>
          </w:p>
        </w:tc>
      </w:tr>
      <w:tr w:rsidR="002E5507" w14:paraId="26D20AB4" w14:textId="77777777" w:rsidTr="002E5507">
        <w:trPr>
          <w:cantSplit/>
        </w:trPr>
        <w:tc>
          <w:tcPr>
            <w:tcW w:w="3361" w:type="dxa"/>
            <w:gridSpan w:val="2"/>
            <w:tcBorders>
              <w:top w:val="single" w:sz="12" w:space="0" w:color="auto"/>
            </w:tcBorders>
            <w:shd w:val="clear" w:color="auto" w:fill="F7CAAC"/>
          </w:tcPr>
          <w:p w14:paraId="3641F12D" w14:textId="77777777" w:rsidR="002E5507" w:rsidRDefault="002E5507" w:rsidP="002E5507">
            <w:pPr>
              <w:jc w:val="both"/>
            </w:pPr>
            <w:r>
              <w:rPr>
                <w:b/>
              </w:rPr>
              <w:t xml:space="preserve">Obor habilitačního řízení </w:t>
            </w:r>
          </w:p>
        </w:tc>
        <w:tc>
          <w:tcPr>
            <w:tcW w:w="2254" w:type="dxa"/>
            <w:gridSpan w:val="2"/>
            <w:tcBorders>
              <w:top w:val="single" w:sz="12" w:space="0" w:color="auto"/>
            </w:tcBorders>
            <w:shd w:val="clear" w:color="auto" w:fill="F7CAAC"/>
          </w:tcPr>
          <w:p w14:paraId="1ACE2CFB" w14:textId="77777777" w:rsidR="002E5507" w:rsidRDefault="002E5507" w:rsidP="002E55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2A066A8" w14:textId="77777777" w:rsidR="002E5507" w:rsidRDefault="002E5507" w:rsidP="002E55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0E8F3432" w14:textId="77777777" w:rsidR="002E5507" w:rsidRDefault="002E5507" w:rsidP="002E5507">
            <w:pPr>
              <w:jc w:val="both"/>
              <w:rPr>
                <w:b/>
              </w:rPr>
            </w:pPr>
            <w:r>
              <w:rPr>
                <w:b/>
              </w:rPr>
              <w:t>Ohlasy publikací</w:t>
            </w:r>
          </w:p>
        </w:tc>
      </w:tr>
      <w:tr w:rsidR="002E5507" w14:paraId="24E8F116" w14:textId="77777777" w:rsidTr="002E5507">
        <w:trPr>
          <w:cantSplit/>
        </w:trPr>
        <w:tc>
          <w:tcPr>
            <w:tcW w:w="3361" w:type="dxa"/>
            <w:gridSpan w:val="2"/>
          </w:tcPr>
          <w:p w14:paraId="62F15921" w14:textId="77777777" w:rsidR="002E5507" w:rsidRDefault="002E5507" w:rsidP="002E5507">
            <w:pPr>
              <w:jc w:val="both"/>
            </w:pPr>
          </w:p>
        </w:tc>
        <w:tc>
          <w:tcPr>
            <w:tcW w:w="2254" w:type="dxa"/>
            <w:gridSpan w:val="2"/>
          </w:tcPr>
          <w:p w14:paraId="5FF53A9A" w14:textId="77777777" w:rsidR="002E5507" w:rsidRDefault="002E5507" w:rsidP="002E5507">
            <w:pPr>
              <w:jc w:val="both"/>
            </w:pPr>
          </w:p>
        </w:tc>
        <w:tc>
          <w:tcPr>
            <w:tcW w:w="2257" w:type="dxa"/>
            <w:gridSpan w:val="4"/>
            <w:tcBorders>
              <w:right w:val="single" w:sz="12" w:space="0" w:color="auto"/>
            </w:tcBorders>
          </w:tcPr>
          <w:p w14:paraId="5DD60A33" w14:textId="77777777" w:rsidR="002E5507" w:rsidRDefault="002E5507" w:rsidP="002E5507">
            <w:pPr>
              <w:jc w:val="both"/>
            </w:pPr>
          </w:p>
        </w:tc>
        <w:tc>
          <w:tcPr>
            <w:tcW w:w="635" w:type="dxa"/>
            <w:tcBorders>
              <w:left w:val="single" w:sz="12" w:space="0" w:color="auto"/>
            </w:tcBorders>
            <w:shd w:val="clear" w:color="auto" w:fill="F7CAAC"/>
          </w:tcPr>
          <w:p w14:paraId="775221B6" w14:textId="77777777" w:rsidR="002E5507" w:rsidRDefault="002E5507" w:rsidP="002E5507">
            <w:pPr>
              <w:jc w:val="both"/>
            </w:pPr>
            <w:r>
              <w:rPr>
                <w:b/>
              </w:rPr>
              <w:t>WOS</w:t>
            </w:r>
          </w:p>
        </w:tc>
        <w:tc>
          <w:tcPr>
            <w:tcW w:w="696" w:type="dxa"/>
            <w:shd w:val="clear" w:color="auto" w:fill="F7CAAC"/>
          </w:tcPr>
          <w:p w14:paraId="24E4457F" w14:textId="77777777" w:rsidR="002E5507" w:rsidRDefault="002E5507" w:rsidP="002E5507">
            <w:pPr>
              <w:jc w:val="both"/>
              <w:rPr>
                <w:sz w:val="18"/>
              </w:rPr>
            </w:pPr>
            <w:r>
              <w:rPr>
                <w:b/>
                <w:sz w:val="18"/>
              </w:rPr>
              <w:t>Scopus</w:t>
            </w:r>
          </w:p>
        </w:tc>
        <w:tc>
          <w:tcPr>
            <w:tcW w:w="697" w:type="dxa"/>
            <w:shd w:val="clear" w:color="auto" w:fill="F7CAAC"/>
          </w:tcPr>
          <w:p w14:paraId="644ACEB5" w14:textId="77777777" w:rsidR="002E5507" w:rsidRDefault="002E5507" w:rsidP="002E5507">
            <w:pPr>
              <w:jc w:val="both"/>
            </w:pPr>
            <w:r>
              <w:rPr>
                <w:b/>
                <w:sz w:val="18"/>
              </w:rPr>
              <w:t>ostatní</w:t>
            </w:r>
          </w:p>
        </w:tc>
      </w:tr>
      <w:tr w:rsidR="002E5507" w14:paraId="4A07C127" w14:textId="77777777" w:rsidTr="002E5507">
        <w:trPr>
          <w:cantSplit/>
          <w:trHeight w:val="70"/>
        </w:trPr>
        <w:tc>
          <w:tcPr>
            <w:tcW w:w="3361" w:type="dxa"/>
            <w:gridSpan w:val="2"/>
            <w:shd w:val="clear" w:color="auto" w:fill="F7CAAC"/>
          </w:tcPr>
          <w:p w14:paraId="1775B216" w14:textId="77777777" w:rsidR="002E5507" w:rsidRDefault="002E5507" w:rsidP="002E5507">
            <w:pPr>
              <w:jc w:val="both"/>
            </w:pPr>
            <w:r>
              <w:rPr>
                <w:b/>
              </w:rPr>
              <w:t>Obor jmenovacího řízení</w:t>
            </w:r>
          </w:p>
        </w:tc>
        <w:tc>
          <w:tcPr>
            <w:tcW w:w="2254" w:type="dxa"/>
            <w:gridSpan w:val="2"/>
            <w:shd w:val="clear" w:color="auto" w:fill="F7CAAC"/>
          </w:tcPr>
          <w:p w14:paraId="193DA859" w14:textId="77777777" w:rsidR="002E5507" w:rsidRDefault="002E5507" w:rsidP="002E5507">
            <w:pPr>
              <w:jc w:val="both"/>
            </w:pPr>
            <w:r>
              <w:rPr>
                <w:b/>
              </w:rPr>
              <w:t>Rok udělení hodnosti</w:t>
            </w:r>
          </w:p>
        </w:tc>
        <w:tc>
          <w:tcPr>
            <w:tcW w:w="2257" w:type="dxa"/>
            <w:gridSpan w:val="4"/>
            <w:tcBorders>
              <w:right w:val="single" w:sz="12" w:space="0" w:color="auto"/>
            </w:tcBorders>
            <w:shd w:val="clear" w:color="auto" w:fill="F7CAAC"/>
          </w:tcPr>
          <w:p w14:paraId="6D701434" w14:textId="77777777" w:rsidR="002E5507" w:rsidRDefault="002E5507" w:rsidP="002E5507">
            <w:pPr>
              <w:jc w:val="both"/>
            </w:pPr>
            <w:r>
              <w:rPr>
                <w:b/>
              </w:rPr>
              <w:t>Řízení konáno na VŠ</w:t>
            </w:r>
          </w:p>
        </w:tc>
        <w:tc>
          <w:tcPr>
            <w:tcW w:w="635" w:type="dxa"/>
            <w:vMerge w:val="restart"/>
            <w:tcBorders>
              <w:left w:val="single" w:sz="12" w:space="0" w:color="auto"/>
            </w:tcBorders>
          </w:tcPr>
          <w:p w14:paraId="7FC3FFBB" w14:textId="77777777" w:rsidR="002E5507" w:rsidRDefault="002E5507" w:rsidP="002E5507">
            <w:pPr>
              <w:jc w:val="both"/>
              <w:rPr>
                <w:b/>
              </w:rPr>
            </w:pPr>
            <w:r>
              <w:rPr>
                <w:b/>
              </w:rPr>
              <w:t>13</w:t>
            </w:r>
          </w:p>
        </w:tc>
        <w:tc>
          <w:tcPr>
            <w:tcW w:w="696" w:type="dxa"/>
            <w:vMerge w:val="restart"/>
          </w:tcPr>
          <w:p w14:paraId="1D36980E" w14:textId="77777777" w:rsidR="002E5507" w:rsidRDefault="002E5507" w:rsidP="002E5507">
            <w:pPr>
              <w:jc w:val="both"/>
              <w:rPr>
                <w:b/>
              </w:rPr>
            </w:pPr>
            <w:r>
              <w:rPr>
                <w:b/>
              </w:rPr>
              <w:t>9</w:t>
            </w:r>
          </w:p>
        </w:tc>
        <w:tc>
          <w:tcPr>
            <w:tcW w:w="697" w:type="dxa"/>
            <w:vMerge w:val="restart"/>
          </w:tcPr>
          <w:p w14:paraId="527412F2" w14:textId="77777777" w:rsidR="002E5507" w:rsidRDefault="002E5507" w:rsidP="002E5507">
            <w:pPr>
              <w:jc w:val="both"/>
              <w:rPr>
                <w:b/>
              </w:rPr>
            </w:pPr>
            <w:r>
              <w:rPr>
                <w:b/>
              </w:rPr>
              <w:t>19</w:t>
            </w:r>
          </w:p>
        </w:tc>
      </w:tr>
      <w:tr w:rsidR="002E5507" w14:paraId="5524501A" w14:textId="77777777" w:rsidTr="002E5507">
        <w:trPr>
          <w:trHeight w:val="205"/>
        </w:trPr>
        <w:tc>
          <w:tcPr>
            <w:tcW w:w="3361" w:type="dxa"/>
            <w:gridSpan w:val="2"/>
          </w:tcPr>
          <w:p w14:paraId="2689DCF2" w14:textId="77777777" w:rsidR="002E5507" w:rsidRDefault="002E5507" w:rsidP="002E5507">
            <w:pPr>
              <w:jc w:val="both"/>
            </w:pPr>
          </w:p>
        </w:tc>
        <w:tc>
          <w:tcPr>
            <w:tcW w:w="2254" w:type="dxa"/>
            <w:gridSpan w:val="2"/>
          </w:tcPr>
          <w:p w14:paraId="11EDF959" w14:textId="77777777" w:rsidR="002E5507" w:rsidRDefault="002E5507" w:rsidP="002E5507">
            <w:pPr>
              <w:jc w:val="both"/>
            </w:pPr>
          </w:p>
        </w:tc>
        <w:tc>
          <w:tcPr>
            <w:tcW w:w="2257" w:type="dxa"/>
            <w:gridSpan w:val="4"/>
            <w:tcBorders>
              <w:right w:val="single" w:sz="12" w:space="0" w:color="auto"/>
            </w:tcBorders>
          </w:tcPr>
          <w:p w14:paraId="71837F1B" w14:textId="77777777" w:rsidR="002E5507" w:rsidRDefault="002E5507" w:rsidP="002E5507">
            <w:pPr>
              <w:jc w:val="both"/>
            </w:pPr>
          </w:p>
        </w:tc>
        <w:tc>
          <w:tcPr>
            <w:tcW w:w="635" w:type="dxa"/>
            <w:vMerge/>
            <w:tcBorders>
              <w:left w:val="single" w:sz="12" w:space="0" w:color="auto"/>
            </w:tcBorders>
            <w:vAlign w:val="center"/>
          </w:tcPr>
          <w:p w14:paraId="5CB01C5A" w14:textId="77777777" w:rsidR="002E5507" w:rsidRDefault="002E5507" w:rsidP="002E5507">
            <w:pPr>
              <w:rPr>
                <w:b/>
              </w:rPr>
            </w:pPr>
          </w:p>
        </w:tc>
        <w:tc>
          <w:tcPr>
            <w:tcW w:w="696" w:type="dxa"/>
            <w:vMerge/>
            <w:vAlign w:val="center"/>
          </w:tcPr>
          <w:p w14:paraId="6B3C981D" w14:textId="77777777" w:rsidR="002E5507" w:rsidRDefault="002E5507" w:rsidP="002E5507">
            <w:pPr>
              <w:rPr>
                <w:b/>
              </w:rPr>
            </w:pPr>
          </w:p>
        </w:tc>
        <w:tc>
          <w:tcPr>
            <w:tcW w:w="697" w:type="dxa"/>
            <w:vMerge/>
            <w:vAlign w:val="center"/>
          </w:tcPr>
          <w:p w14:paraId="0EA46E33" w14:textId="77777777" w:rsidR="002E5507" w:rsidRDefault="002E5507" w:rsidP="002E5507">
            <w:pPr>
              <w:rPr>
                <w:b/>
              </w:rPr>
            </w:pPr>
          </w:p>
        </w:tc>
      </w:tr>
      <w:tr w:rsidR="002E5507" w14:paraId="445F1D99" w14:textId="77777777" w:rsidTr="002E5507">
        <w:tc>
          <w:tcPr>
            <w:tcW w:w="9900" w:type="dxa"/>
            <w:gridSpan w:val="11"/>
            <w:shd w:val="clear" w:color="auto" w:fill="F7CAAC"/>
          </w:tcPr>
          <w:p w14:paraId="6D21CA69"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CA27C9" w14:paraId="088CB0FA" w14:textId="77777777" w:rsidTr="002E5507">
        <w:trPr>
          <w:trHeight w:val="2347"/>
        </w:trPr>
        <w:tc>
          <w:tcPr>
            <w:tcW w:w="9900" w:type="dxa"/>
            <w:gridSpan w:val="11"/>
          </w:tcPr>
          <w:p w14:paraId="75EEE66D" w14:textId="77777777" w:rsidR="00AB1D4D" w:rsidRPr="00C52267" w:rsidRDefault="00AB1D4D" w:rsidP="00AB1D4D">
            <w:pPr>
              <w:pStyle w:val="Bezmezer"/>
              <w:jc w:val="both"/>
            </w:pPr>
            <w:bookmarkStart w:id="294" w:name="_Hlk88549813"/>
            <w:r w:rsidRPr="00C52267">
              <w:t xml:space="preserve">PETŘÍČEK, M., CHALUPA, Š., MELAS, D. </w:t>
            </w:r>
            <w:r w:rsidRPr="00C52267">
              <w:rPr>
                <w:iCs/>
              </w:rPr>
              <w:t>Model of Price Optimization as a Part of Hotel Revenue Management</w:t>
            </w:r>
            <w:r w:rsidRPr="00C52267">
              <w:t xml:space="preserve"> — Stochastic Approach. </w:t>
            </w:r>
            <w:r w:rsidRPr="00C52267">
              <w:rPr>
                <w:i/>
              </w:rPr>
              <w:t>Mathematics.</w:t>
            </w:r>
            <w:r w:rsidRPr="00C52267">
              <w:t xml:space="preserve"> Switzerland: MDPI, 2021, Vol. 9, no. 13: 1552. ISSN 2227-7390. doi:10.3390/math9131552. </w:t>
            </w:r>
            <w:r w:rsidRPr="00C52267">
              <w:rPr>
                <w:color w:val="000000"/>
              </w:rPr>
              <w:t>(</w:t>
            </w:r>
            <w:proofErr w:type="gramStart"/>
            <w:r w:rsidRPr="00C52267">
              <w:rPr>
                <w:color w:val="000000"/>
              </w:rPr>
              <w:t>55%</w:t>
            </w:r>
            <w:proofErr w:type="gramEnd"/>
            <w:r w:rsidRPr="00C52267">
              <w:rPr>
                <w:color w:val="000000"/>
              </w:rPr>
              <w:t>)</w:t>
            </w:r>
          </w:p>
          <w:p w14:paraId="690AE2AD" w14:textId="77777777" w:rsidR="00AB1D4D" w:rsidRPr="00C52267" w:rsidRDefault="00AB1D4D" w:rsidP="00AB1D4D">
            <w:pPr>
              <w:pStyle w:val="Bezmezer"/>
              <w:jc w:val="both"/>
            </w:pPr>
            <w:r w:rsidRPr="00C52267">
              <w:t xml:space="preserve">PETŘÍČEK, M., CHALUPA, Š., LEVIČKOVÁ, V. </w:t>
            </w:r>
            <w:r w:rsidRPr="00C52267">
              <w:rPr>
                <w:iCs/>
              </w:rPr>
              <w:t>Comparison of expected marginal revenue models in the hospitality industry</w:t>
            </w:r>
            <w:r w:rsidRPr="00C52267">
              <w:t xml:space="preserve">. </w:t>
            </w:r>
            <w:r w:rsidRPr="00C52267">
              <w:rPr>
                <w:i/>
              </w:rPr>
              <w:t>Journal of Revenue and Pricing Management.</w:t>
            </w:r>
            <w:r w:rsidRPr="00C52267">
              <w:t xml:space="preserve"> Springer, 2021. ISSN 1476-6930. doi:10.1057/s41272-021-00328-9.</w:t>
            </w:r>
            <w:r w:rsidRPr="00C52267">
              <w:rPr>
                <w:color w:val="000000"/>
              </w:rPr>
              <w:t xml:space="preserve"> (</w:t>
            </w:r>
            <w:proofErr w:type="gramStart"/>
            <w:r w:rsidRPr="00C52267">
              <w:rPr>
                <w:color w:val="000000"/>
              </w:rPr>
              <w:t>55%</w:t>
            </w:r>
            <w:proofErr w:type="gramEnd"/>
            <w:r w:rsidRPr="00C52267">
              <w:rPr>
                <w:color w:val="000000"/>
              </w:rPr>
              <w:t>)</w:t>
            </w:r>
          </w:p>
          <w:p w14:paraId="61A6E315" w14:textId="77777777" w:rsidR="00AB1D4D" w:rsidRPr="00C52267" w:rsidRDefault="00AB1D4D" w:rsidP="00AB1D4D">
            <w:pPr>
              <w:pStyle w:val="Bezmezer"/>
              <w:jc w:val="both"/>
            </w:pPr>
            <w:r w:rsidRPr="00C52267">
              <w:t xml:space="preserve">PETŘÍČEK, M., CHALUPA, Š. </w:t>
            </w:r>
            <w:r w:rsidRPr="00C52267">
              <w:rPr>
                <w:iCs/>
              </w:rPr>
              <w:t>Consumer Behaviour in the Accommodation Services Market – a Comparison of Vienna, Bratislava and Prague in 2018</w:t>
            </w:r>
            <w:r w:rsidRPr="00C52267">
              <w:t xml:space="preserve">. </w:t>
            </w:r>
            <w:r w:rsidRPr="00C52267">
              <w:rPr>
                <w:i/>
              </w:rPr>
              <w:t>Comparative Economic Research. Central and Eastern Europe</w:t>
            </w:r>
            <w:r w:rsidRPr="00C52267">
              <w:t xml:space="preserve">. Łódź University Press, 2021, Vol. 24, No. 2, pp. 137-153. ISSN 1508-2008. doi:10.18778/1508-2008.24.16. </w:t>
            </w:r>
            <w:r w:rsidRPr="00C52267">
              <w:rPr>
                <w:color w:val="000000"/>
              </w:rPr>
              <w:t>(</w:t>
            </w:r>
            <w:proofErr w:type="gramStart"/>
            <w:r w:rsidRPr="00C52267">
              <w:rPr>
                <w:color w:val="000000"/>
              </w:rPr>
              <w:t>50%</w:t>
            </w:r>
            <w:proofErr w:type="gramEnd"/>
            <w:r w:rsidRPr="00C52267">
              <w:rPr>
                <w:color w:val="000000"/>
              </w:rPr>
              <w:t>)</w:t>
            </w:r>
          </w:p>
          <w:p w14:paraId="5A628D78" w14:textId="77777777" w:rsidR="00AB1D4D" w:rsidRPr="00C52267" w:rsidRDefault="00AB1D4D" w:rsidP="00AB1D4D">
            <w:pPr>
              <w:pStyle w:val="Bezmezer"/>
              <w:jc w:val="both"/>
            </w:pPr>
            <w:r w:rsidRPr="00C52267">
              <w:t>PETŘÍČEK, M., CHALUPA, Š., CHADT, K.</w:t>
            </w:r>
            <w:r w:rsidRPr="00C52267">
              <w:rPr>
                <w:iCs/>
              </w:rPr>
              <w:t xml:space="preserve"> Identification of consumer behavior based on price elasticity: A case study of the Prague market of accommodation services.</w:t>
            </w:r>
            <w:r w:rsidRPr="00C52267">
              <w:t xml:space="preserve"> </w:t>
            </w:r>
            <w:r w:rsidRPr="00C52267">
              <w:rPr>
                <w:i/>
              </w:rPr>
              <w:t>Sustainability.</w:t>
            </w:r>
            <w:r w:rsidRPr="00C52267">
              <w:t xml:space="preserve"> MDPI, 2020, Vol. 12, No. 22, pp. 1-14. ISSN 2071-1050. doi:10.3390/su12229452 </w:t>
            </w:r>
            <w:r w:rsidRPr="00C52267">
              <w:rPr>
                <w:color w:val="000000"/>
              </w:rPr>
              <w:t>(</w:t>
            </w:r>
            <w:proofErr w:type="gramStart"/>
            <w:r w:rsidRPr="00C52267">
              <w:rPr>
                <w:color w:val="000000"/>
              </w:rPr>
              <w:t>34%</w:t>
            </w:r>
            <w:proofErr w:type="gramEnd"/>
            <w:r w:rsidRPr="00C52267">
              <w:rPr>
                <w:color w:val="000000"/>
              </w:rPr>
              <w:t>)</w:t>
            </w:r>
          </w:p>
          <w:p w14:paraId="11DA2391" w14:textId="77777777" w:rsidR="00AB1D4D" w:rsidRPr="00F4520E" w:rsidRDefault="00AB1D4D" w:rsidP="00AB1D4D">
            <w:pPr>
              <w:pStyle w:val="Bezmezer"/>
              <w:jc w:val="both"/>
            </w:pPr>
            <w:r w:rsidRPr="00C52267">
              <w:t xml:space="preserve">CHALUPA, Š., PETŘÍČEK, M. </w:t>
            </w:r>
            <w:r w:rsidRPr="00C52267">
              <w:rPr>
                <w:iCs/>
              </w:rPr>
              <w:t>Using Customer Characteristics to Manage Marketing and Revenue Management Activities</w:t>
            </w:r>
            <w:r w:rsidRPr="00C52267">
              <w:t xml:space="preserve">. </w:t>
            </w:r>
            <w:r w:rsidRPr="00C52267">
              <w:rPr>
                <w:i/>
              </w:rPr>
              <w:t>TEM Journal</w:t>
            </w:r>
            <w:r w:rsidRPr="00C52267">
              <w:t xml:space="preserve">. Serbia: UIKTEN, 2020, Vol. 9, No. 3, pp. 1088-1093. ISSN 2217-8309. doi:10.18421/TEM93-33. </w:t>
            </w:r>
            <w:r w:rsidRPr="00C52267">
              <w:rPr>
                <w:color w:val="000000"/>
              </w:rPr>
              <w:t>(</w:t>
            </w:r>
            <w:proofErr w:type="gramStart"/>
            <w:r w:rsidRPr="00C52267">
              <w:rPr>
                <w:color w:val="000000"/>
              </w:rPr>
              <w:t>50%</w:t>
            </w:r>
            <w:proofErr w:type="gramEnd"/>
            <w:r w:rsidRPr="00C52267">
              <w:rPr>
                <w:color w:val="000000"/>
              </w:rPr>
              <w:t>)</w:t>
            </w:r>
          </w:p>
          <w:bookmarkEnd w:id="294"/>
          <w:p w14:paraId="269FF490" w14:textId="77777777" w:rsidR="002E5507" w:rsidRPr="00DA1FFC" w:rsidRDefault="002E5507" w:rsidP="002E5507">
            <w:pPr>
              <w:jc w:val="both"/>
              <w:rPr>
                <w:bCs/>
                <w:i/>
                <w:iCs/>
              </w:rPr>
            </w:pPr>
            <w:r w:rsidRPr="00DA1FFC">
              <w:rPr>
                <w:bCs/>
                <w:i/>
                <w:iCs/>
              </w:rPr>
              <w:t>Projektová činnost</w:t>
            </w:r>
            <w:r>
              <w:rPr>
                <w:bCs/>
                <w:i/>
                <w:iCs/>
              </w:rPr>
              <w:t>:</w:t>
            </w:r>
          </w:p>
          <w:p w14:paraId="6176057D" w14:textId="77777777" w:rsidR="002E5507" w:rsidRDefault="002E5507" w:rsidP="002E5507">
            <w:pPr>
              <w:jc w:val="both"/>
            </w:pPr>
            <w:r w:rsidRPr="00CA27C9">
              <w:t>Spoluřešitel projektu TAČR TL01000191, Inovace systémů řízení subjektů cestovního ruchu pomocí nástrojů procesního řízení. 03/</w:t>
            </w:r>
            <w:proofErr w:type="gramStart"/>
            <w:r w:rsidRPr="00CA27C9">
              <w:t>2018 - 02</w:t>
            </w:r>
            <w:proofErr w:type="gramEnd"/>
            <w:r w:rsidRPr="00CA27C9">
              <w:t>/2022</w:t>
            </w:r>
          </w:p>
          <w:p w14:paraId="07BD69B3" w14:textId="77777777" w:rsidR="002E5507" w:rsidRPr="00CA27C9" w:rsidRDefault="002E5507" w:rsidP="00F4520E">
            <w:r>
              <w:t xml:space="preserve">Spoluřešitel projektu Inovace vyššího odborného vzdělávání, </w:t>
            </w:r>
            <w:proofErr w:type="gramStart"/>
            <w:r w:rsidRPr="00D05053">
              <w:t>VOV - ekonomická</w:t>
            </w:r>
            <w:proofErr w:type="gramEnd"/>
            <w:r w:rsidRPr="00D05053">
              <w:t xml:space="preserve"> sekce – CZ.02.3.68/0.0/0.0/16_041/0008049</w:t>
            </w:r>
            <w:r>
              <w:t>. 05/</w:t>
            </w:r>
            <w:proofErr w:type="gramStart"/>
            <w:r>
              <w:t>2018 – 05</w:t>
            </w:r>
            <w:proofErr w:type="gramEnd"/>
            <w:r>
              <w:t>/2021</w:t>
            </w:r>
          </w:p>
        </w:tc>
      </w:tr>
      <w:tr w:rsidR="002E5507" w14:paraId="5338A42D" w14:textId="77777777" w:rsidTr="002E5507">
        <w:trPr>
          <w:trHeight w:val="218"/>
        </w:trPr>
        <w:tc>
          <w:tcPr>
            <w:tcW w:w="9900" w:type="dxa"/>
            <w:gridSpan w:val="11"/>
            <w:shd w:val="clear" w:color="auto" w:fill="F7CAAC"/>
          </w:tcPr>
          <w:p w14:paraId="186E1C19" w14:textId="77777777" w:rsidR="002E5507" w:rsidRDefault="002E5507" w:rsidP="002E5507">
            <w:pPr>
              <w:rPr>
                <w:b/>
              </w:rPr>
            </w:pPr>
            <w:r>
              <w:rPr>
                <w:b/>
              </w:rPr>
              <w:t>Působení v zahraničí</w:t>
            </w:r>
          </w:p>
        </w:tc>
      </w:tr>
      <w:tr w:rsidR="002E5507" w14:paraId="60AAA3F3" w14:textId="77777777" w:rsidTr="002E5507">
        <w:trPr>
          <w:trHeight w:val="328"/>
        </w:trPr>
        <w:tc>
          <w:tcPr>
            <w:tcW w:w="9900" w:type="dxa"/>
            <w:gridSpan w:val="11"/>
          </w:tcPr>
          <w:p w14:paraId="3EFF3BEC" w14:textId="77777777" w:rsidR="002E5507" w:rsidRDefault="002E5507" w:rsidP="002E5507">
            <w:pPr>
              <w:rPr>
                <w:b/>
              </w:rPr>
            </w:pPr>
            <w:r>
              <w:rPr>
                <w:b/>
              </w:rPr>
              <w:t xml:space="preserve"> </w:t>
            </w:r>
          </w:p>
        </w:tc>
      </w:tr>
      <w:tr w:rsidR="002E5507" w14:paraId="529AF95E" w14:textId="77777777" w:rsidTr="00F4520E">
        <w:trPr>
          <w:cantSplit/>
          <w:trHeight w:val="242"/>
        </w:trPr>
        <w:tc>
          <w:tcPr>
            <w:tcW w:w="2529" w:type="dxa"/>
            <w:shd w:val="clear" w:color="auto" w:fill="F7CAAC"/>
          </w:tcPr>
          <w:p w14:paraId="0D608B9B" w14:textId="77777777" w:rsidR="002E5507" w:rsidRDefault="002E5507" w:rsidP="002E5507">
            <w:pPr>
              <w:jc w:val="both"/>
              <w:rPr>
                <w:b/>
              </w:rPr>
            </w:pPr>
            <w:r>
              <w:rPr>
                <w:b/>
              </w:rPr>
              <w:t xml:space="preserve">Podpis </w:t>
            </w:r>
          </w:p>
        </w:tc>
        <w:tc>
          <w:tcPr>
            <w:tcW w:w="4554" w:type="dxa"/>
            <w:gridSpan w:val="5"/>
          </w:tcPr>
          <w:p w14:paraId="4BD8631E" w14:textId="77777777" w:rsidR="002E5507" w:rsidRDefault="002E5507" w:rsidP="002E5507">
            <w:pPr>
              <w:jc w:val="both"/>
            </w:pPr>
          </w:p>
        </w:tc>
        <w:tc>
          <w:tcPr>
            <w:tcW w:w="789" w:type="dxa"/>
            <w:gridSpan w:val="2"/>
            <w:shd w:val="clear" w:color="auto" w:fill="F7CAAC"/>
          </w:tcPr>
          <w:p w14:paraId="475F5D60" w14:textId="77777777" w:rsidR="002E5507" w:rsidRDefault="002E5507" w:rsidP="002E5507">
            <w:pPr>
              <w:jc w:val="both"/>
            </w:pPr>
            <w:r>
              <w:rPr>
                <w:b/>
              </w:rPr>
              <w:t>datum</w:t>
            </w:r>
          </w:p>
        </w:tc>
        <w:tc>
          <w:tcPr>
            <w:tcW w:w="2028" w:type="dxa"/>
            <w:gridSpan w:val="3"/>
          </w:tcPr>
          <w:p w14:paraId="308DFFCC" w14:textId="77777777" w:rsidR="002E5507" w:rsidRDefault="002E5507" w:rsidP="002E5507">
            <w:pPr>
              <w:jc w:val="both"/>
            </w:pPr>
          </w:p>
        </w:tc>
      </w:tr>
    </w:tbl>
    <w:p w14:paraId="1E5D7733" w14:textId="77777777" w:rsidR="002E5507" w:rsidRDefault="002E5507" w:rsidP="002E550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5BB1BDFC" w14:textId="77777777" w:rsidTr="002E5507">
        <w:tc>
          <w:tcPr>
            <w:tcW w:w="9859" w:type="dxa"/>
            <w:gridSpan w:val="11"/>
            <w:tcBorders>
              <w:bottom w:val="double" w:sz="4" w:space="0" w:color="auto"/>
            </w:tcBorders>
            <w:shd w:val="clear" w:color="auto" w:fill="BDD6EE"/>
          </w:tcPr>
          <w:p w14:paraId="305583E5" w14:textId="77777777" w:rsidR="002E5507" w:rsidRDefault="002E5507" w:rsidP="002E5507">
            <w:pPr>
              <w:jc w:val="both"/>
              <w:rPr>
                <w:b/>
                <w:sz w:val="28"/>
              </w:rPr>
            </w:pPr>
            <w:r>
              <w:rPr>
                <w:b/>
                <w:sz w:val="28"/>
              </w:rPr>
              <w:lastRenderedPageBreak/>
              <w:t>C-I – Personální zabezpečení</w:t>
            </w:r>
          </w:p>
        </w:tc>
      </w:tr>
      <w:tr w:rsidR="002E5507" w14:paraId="1ABB5ACF" w14:textId="77777777" w:rsidTr="002E5507">
        <w:tc>
          <w:tcPr>
            <w:tcW w:w="2518" w:type="dxa"/>
            <w:tcBorders>
              <w:top w:val="double" w:sz="4" w:space="0" w:color="auto"/>
            </w:tcBorders>
            <w:shd w:val="clear" w:color="auto" w:fill="F7CAAC"/>
          </w:tcPr>
          <w:p w14:paraId="4CD24590" w14:textId="77777777" w:rsidR="002E5507" w:rsidRDefault="002E5507" w:rsidP="002E5507">
            <w:pPr>
              <w:jc w:val="both"/>
              <w:rPr>
                <w:b/>
              </w:rPr>
            </w:pPr>
            <w:r>
              <w:rPr>
                <w:b/>
              </w:rPr>
              <w:t>Vysoká škola</w:t>
            </w:r>
          </w:p>
        </w:tc>
        <w:tc>
          <w:tcPr>
            <w:tcW w:w="7341" w:type="dxa"/>
            <w:gridSpan w:val="10"/>
          </w:tcPr>
          <w:p w14:paraId="39C3770F" w14:textId="77777777" w:rsidR="002E5507" w:rsidRDefault="002E5507" w:rsidP="002E5507">
            <w:pPr>
              <w:jc w:val="both"/>
            </w:pPr>
            <w:r>
              <w:t>Univerzita Tomáše Bati ve Zlíně</w:t>
            </w:r>
          </w:p>
        </w:tc>
      </w:tr>
      <w:tr w:rsidR="002E5507" w14:paraId="459CF2B0" w14:textId="77777777" w:rsidTr="002E5507">
        <w:tc>
          <w:tcPr>
            <w:tcW w:w="2518" w:type="dxa"/>
            <w:shd w:val="clear" w:color="auto" w:fill="F7CAAC"/>
          </w:tcPr>
          <w:p w14:paraId="2097814E" w14:textId="77777777" w:rsidR="002E5507" w:rsidRDefault="002E5507" w:rsidP="002E5507">
            <w:pPr>
              <w:jc w:val="both"/>
              <w:rPr>
                <w:b/>
              </w:rPr>
            </w:pPr>
            <w:r>
              <w:rPr>
                <w:b/>
              </w:rPr>
              <w:t>Součást vysoké školy</w:t>
            </w:r>
          </w:p>
        </w:tc>
        <w:tc>
          <w:tcPr>
            <w:tcW w:w="7341" w:type="dxa"/>
            <w:gridSpan w:val="10"/>
          </w:tcPr>
          <w:p w14:paraId="6F485976" w14:textId="77777777" w:rsidR="002E5507" w:rsidRDefault="002E5507" w:rsidP="002E5507">
            <w:pPr>
              <w:jc w:val="both"/>
            </w:pPr>
            <w:r>
              <w:t>Fakulta managementu a ekonomiky</w:t>
            </w:r>
          </w:p>
        </w:tc>
      </w:tr>
      <w:tr w:rsidR="002E5507" w14:paraId="01601ACE" w14:textId="77777777" w:rsidTr="002E5507">
        <w:tc>
          <w:tcPr>
            <w:tcW w:w="2518" w:type="dxa"/>
            <w:shd w:val="clear" w:color="auto" w:fill="F7CAAC"/>
          </w:tcPr>
          <w:p w14:paraId="3117164A" w14:textId="77777777" w:rsidR="002E5507" w:rsidRDefault="002E5507" w:rsidP="002E5507">
            <w:pPr>
              <w:jc w:val="both"/>
              <w:rPr>
                <w:b/>
              </w:rPr>
            </w:pPr>
            <w:r>
              <w:rPr>
                <w:b/>
              </w:rPr>
              <w:t>Název studijního programu</w:t>
            </w:r>
          </w:p>
        </w:tc>
        <w:tc>
          <w:tcPr>
            <w:tcW w:w="7341" w:type="dxa"/>
            <w:gridSpan w:val="10"/>
          </w:tcPr>
          <w:p w14:paraId="5DBEF23E" w14:textId="544368B2" w:rsidR="002E5507" w:rsidRPr="0075277E" w:rsidRDefault="0075277E" w:rsidP="0075277E">
            <w:pPr>
              <w:rPr>
                <w:sz w:val="22"/>
                <w:szCs w:val="22"/>
              </w:rPr>
            </w:pPr>
            <w:r>
              <w:t>Tourism Economics and Hospitality Management</w:t>
            </w:r>
          </w:p>
        </w:tc>
      </w:tr>
      <w:tr w:rsidR="002E5507" w14:paraId="687038D7" w14:textId="77777777" w:rsidTr="002E5507">
        <w:tc>
          <w:tcPr>
            <w:tcW w:w="2518" w:type="dxa"/>
            <w:shd w:val="clear" w:color="auto" w:fill="F7CAAC"/>
          </w:tcPr>
          <w:p w14:paraId="5EF101FD" w14:textId="77777777" w:rsidR="002E5507" w:rsidRDefault="002E5507" w:rsidP="002E5507">
            <w:pPr>
              <w:jc w:val="both"/>
              <w:rPr>
                <w:b/>
              </w:rPr>
            </w:pPr>
            <w:r>
              <w:rPr>
                <w:b/>
              </w:rPr>
              <w:t>Jméno a příjmení</w:t>
            </w:r>
          </w:p>
        </w:tc>
        <w:tc>
          <w:tcPr>
            <w:tcW w:w="4536" w:type="dxa"/>
            <w:gridSpan w:val="5"/>
          </w:tcPr>
          <w:p w14:paraId="5EE626BE" w14:textId="29C590B9" w:rsidR="002E5507" w:rsidRDefault="002E5507" w:rsidP="002E5507">
            <w:pPr>
              <w:jc w:val="both"/>
            </w:pPr>
            <w:r>
              <w:t xml:space="preserve">Boris </w:t>
            </w:r>
            <w:r w:rsidR="00F4520E">
              <w:t>POPESKO</w:t>
            </w:r>
          </w:p>
        </w:tc>
        <w:tc>
          <w:tcPr>
            <w:tcW w:w="709" w:type="dxa"/>
            <w:shd w:val="clear" w:color="auto" w:fill="F7CAAC"/>
          </w:tcPr>
          <w:p w14:paraId="3E69388A" w14:textId="77777777" w:rsidR="002E5507" w:rsidRDefault="002E5507" w:rsidP="002E5507">
            <w:pPr>
              <w:jc w:val="both"/>
              <w:rPr>
                <w:b/>
              </w:rPr>
            </w:pPr>
            <w:r>
              <w:rPr>
                <w:b/>
              </w:rPr>
              <w:t>Tituly</w:t>
            </w:r>
          </w:p>
        </w:tc>
        <w:tc>
          <w:tcPr>
            <w:tcW w:w="2096" w:type="dxa"/>
            <w:gridSpan w:val="4"/>
          </w:tcPr>
          <w:p w14:paraId="65AAE717" w14:textId="77777777" w:rsidR="002E5507" w:rsidRDefault="002E5507" w:rsidP="002E5507">
            <w:pPr>
              <w:jc w:val="both"/>
            </w:pPr>
            <w:r>
              <w:t>prof. Ing. Ph.D.</w:t>
            </w:r>
          </w:p>
        </w:tc>
      </w:tr>
      <w:tr w:rsidR="002E5507" w14:paraId="49388A8C" w14:textId="77777777" w:rsidTr="002E5507">
        <w:tc>
          <w:tcPr>
            <w:tcW w:w="2518" w:type="dxa"/>
            <w:shd w:val="clear" w:color="auto" w:fill="F7CAAC"/>
          </w:tcPr>
          <w:p w14:paraId="344187FE" w14:textId="77777777" w:rsidR="002E5507" w:rsidRDefault="002E5507" w:rsidP="002E5507">
            <w:pPr>
              <w:jc w:val="both"/>
              <w:rPr>
                <w:b/>
              </w:rPr>
            </w:pPr>
            <w:r>
              <w:rPr>
                <w:b/>
              </w:rPr>
              <w:t>Rok narození</w:t>
            </w:r>
          </w:p>
        </w:tc>
        <w:tc>
          <w:tcPr>
            <w:tcW w:w="829" w:type="dxa"/>
          </w:tcPr>
          <w:p w14:paraId="510AE6BA" w14:textId="77777777" w:rsidR="002E5507" w:rsidRDefault="002E5507" w:rsidP="002E5507">
            <w:pPr>
              <w:jc w:val="both"/>
            </w:pPr>
            <w:r>
              <w:t>1978</w:t>
            </w:r>
          </w:p>
        </w:tc>
        <w:tc>
          <w:tcPr>
            <w:tcW w:w="1721" w:type="dxa"/>
            <w:shd w:val="clear" w:color="auto" w:fill="F7CAAC"/>
          </w:tcPr>
          <w:p w14:paraId="2A42440A" w14:textId="77777777" w:rsidR="002E5507" w:rsidRDefault="002E5507" w:rsidP="002E5507">
            <w:pPr>
              <w:jc w:val="both"/>
              <w:rPr>
                <w:b/>
              </w:rPr>
            </w:pPr>
            <w:r>
              <w:rPr>
                <w:b/>
              </w:rPr>
              <w:t>typ vztahu k VŠ</w:t>
            </w:r>
          </w:p>
        </w:tc>
        <w:tc>
          <w:tcPr>
            <w:tcW w:w="992" w:type="dxa"/>
            <w:gridSpan w:val="2"/>
          </w:tcPr>
          <w:p w14:paraId="4B38FEA3" w14:textId="77777777" w:rsidR="002E5507" w:rsidRDefault="002E5507" w:rsidP="002E5507">
            <w:pPr>
              <w:jc w:val="both"/>
            </w:pPr>
            <w:r>
              <w:t>pp</w:t>
            </w:r>
          </w:p>
        </w:tc>
        <w:tc>
          <w:tcPr>
            <w:tcW w:w="994" w:type="dxa"/>
            <w:shd w:val="clear" w:color="auto" w:fill="F7CAAC"/>
          </w:tcPr>
          <w:p w14:paraId="648D863C" w14:textId="77777777" w:rsidR="002E5507" w:rsidRDefault="002E5507" w:rsidP="002E5507">
            <w:pPr>
              <w:jc w:val="both"/>
              <w:rPr>
                <w:b/>
              </w:rPr>
            </w:pPr>
            <w:r>
              <w:rPr>
                <w:b/>
              </w:rPr>
              <w:t>rozsah</w:t>
            </w:r>
          </w:p>
        </w:tc>
        <w:tc>
          <w:tcPr>
            <w:tcW w:w="709" w:type="dxa"/>
          </w:tcPr>
          <w:p w14:paraId="24638F87" w14:textId="77777777" w:rsidR="002E5507" w:rsidRDefault="002E5507" w:rsidP="002E5507">
            <w:pPr>
              <w:jc w:val="both"/>
            </w:pPr>
            <w:r>
              <w:t>40</w:t>
            </w:r>
          </w:p>
        </w:tc>
        <w:tc>
          <w:tcPr>
            <w:tcW w:w="709" w:type="dxa"/>
            <w:gridSpan w:val="2"/>
            <w:shd w:val="clear" w:color="auto" w:fill="F7CAAC"/>
          </w:tcPr>
          <w:p w14:paraId="1A85FED1" w14:textId="77777777" w:rsidR="002E5507" w:rsidRDefault="002E5507" w:rsidP="002E5507">
            <w:pPr>
              <w:jc w:val="both"/>
              <w:rPr>
                <w:b/>
              </w:rPr>
            </w:pPr>
            <w:r>
              <w:rPr>
                <w:b/>
              </w:rPr>
              <w:t>do kdy</w:t>
            </w:r>
          </w:p>
        </w:tc>
        <w:tc>
          <w:tcPr>
            <w:tcW w:w="1387" w:type="dxa"/>
            <w:gridSpan w:val="2"/>
          </w:tcPr>
          <w:p w14:paraId="218D6A6D" w14:textId="77777777" w:rsidR="002E5507" w:rsidRDefault="002E5507" w:rsidP="002E5507">
            <w:pPr>
              <w:jc w:val="both"/>
            </w:pPr>
            <w:r>
              <w:t>N</w:t>
            </w:r>
          </w:p>
        </w:tc>
      </w:tr>
      <w:tr w:rsidR="002E5507" w14:paraId="5590B880" w14:textId="77777777" w:rsidTr="002E5507">
        <w:tc>
          <w:tcPr>
            <w:tcW w:w="5068" w:type="dxa"/>
            <w:gridSpan w:val="3"/>
            <w:shd w:val="clear" w:color="auto" w:fill="F7CAAC"/>
          </w:tcPr>
          <w:p w14:paraId="19280A7B" w14:textId="77777777" w:rsidR="002E5507" w:rsidRDefault="002E5507" w:rsidP="002E5507">
            <w:pPr>
              <w:jc w:val="both"/>
              <w:rPr>
                <w:b/>
              </w:rPr>
            </w:pPr>
            <w:r>
              <w:rPr>
                <w:b/>
              </w:rPr>
              <w:t>Typ vztahu na součásti VŠ, která uskutečňuje st. program</w:t>
            </w:r>
          </w:p>
        </w:tc>
        <w:tc>
          <w:tcPr>
            <w:tcW w:w="992" w:type="dxa"/>
            <w:gridSpan w:val="2"/>
          </w:tcPr>
          <w:p w14:paraId="3026E08F" w14:textId="77777777" w:rsidR="002E5507" w:rsidRDefault="002E5507" w:rsidP="002E5507">
            <w:pPr>
              <w:jc w:val="both"/>
            </w:pPr>
            <w:r>
              <w:t>pp</w:t>
            </w:r>
          </w:p>
        </w:tc>
        <w:tc>
          <w:tcPr>
            <w:tcW w:w="994" w:type="dxa"/>
            <w:shd w:val="clear" w:color="auto" w:fill="F7CAAC"/>
          </w:tcPr>
          <w:p w14:paraId="5E81998D" w14:textId="77777777" w:rsidR="002E5507" w:rsidRDefault="002E5507" w:rsidP="002E5507">
            <w:pPr>
              <w:jc w:val="both"/>
              <w:rPr>
                <w:b/>
              </w:rPr>
            </w:pPr>
            <w:r>
              <w:rPr>
                <w:b/>
              </w:rPr>
              <w:t>rozsah</w:t>
            </w:r>
          </w:p>
        </w:tc>
        <w:tc>
          <w:tcPr>
            <w:tcW w:w="709" w:type="dxa"/>
          </w:tcPr>
          <w:p w14:paraId="2CEC9AA1" w14:textId="77777777" w:rsidR="002E5507" w:rsidRDefault="002E5507" w:rsidP="002E5507">
            <w:pPr>
              <w:jc w:val="both"/>
            </w:pPr>
            <w:r>
              <w:t>40</w:t>
            </w:r>
          </w:p>
        </w:tc>
        <w:tc>
          <w:tcPr>
            <w:tcW w:w="709" w:type="dxa"/>
            <w:gridSpan w:val="2"/>
            <w:shd w:val="clear" w:color="auto" w:fill="F7CAAC"/>
          </w:tcPr>
          <w:p w14:paraId="0BF4D541" w14:textId="77777777" w:rsidR="002E5507" w:rsidRDefault="002E5507" w:rsidP="002E5507">
            <w:pPr>
              <w:jc w:val="both"/>
              <w:rPr>
                <w:b/>
              </w:rPr>
            </w:pPr>
            <w:r>
              <w:rPr>
                <w:b/>
              </w:rPr>
              <w:t>do kdy</w:t>
            </w:r>
          </w:p>
        </w:tc>
        <w:tc>
          <w:tcPr>
            <w:tcW w:w="1387" w:type="dxa"/>
            <w:gridSpan w:val="2"/>
          </w:tcPr>
          <w:p w14:paraId="4AA5CC05" w14:textId="77777777" w:rsidR="002E5507" w:rsidRDefault="002E5507" w:rsidP="002E5507">
            <w:pPr>
              <w:jc w:val="both"/>
            </w:pPr>
            <w:r>
              <w:t>N</w:t>
            </w:r>
          </w:p>
        </w:tc>
      </w:tr>
      <w:tr w:rsidR="002E5507" w14:paraId="796F2CDF" w14:textId="77777777" w:rsidTr="002E5507">
        <w:tc>
          <w:tcPr>
            <w:tcW w:w="6060" w:type="dxa"/>
            <w:gridSpan w:val="5"/>
            <w:shd w:val="clear" w:color="auto" w:fill="F7CAAC"/>
          </w:tcPr>
          <w:p w14:paraId="2C02FACA"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095BEDA1" w14:textId="77777777" w:rsidR="002E5507" w:rsidRDefault="002E5507" w:rsidP="002E5507">
            <w:pPr>
              <w:jc w:val="both"/>
              <w:rPr>
                <w:b/>
              </w:rPr>
            </w:pPr>
            <w:r>
              <w:rPr>
                <w:b/>
              </w:rPr>
              <w:t>typ prac. vztahu</w:t>
            </w:r>
          </w:p>
        </w:tc>
        <w:tc>
          <w:tcPr>
            <w:tcW w:w="2096" w:type="dxa"/>
            <w:gridSpan w:val="4"/>
            <w:shd w:val="clear" w:color="auto" w:fill="F7CAAC"/>
          </w:tcPr>
          <w:p w14:paraId="26B7EF97" w14:textId="77777777" w:rsidR="002E5507" w:rsidRDefault="002E5507" w:rsidP="002E5507">
            <w:pPr>
              <w:jc w:val="both"/>
              <w:rPr>
                <w:b/>
              </w:rPr>
            </w:pPr>
            <w:r>
              <w:rPr>
                <w:b/>
              </w:rPr>
              <w:t>rozsah</w:t>
            </w:r>
          </w:p>
        </w:tc>
      </w:tr>
      <w:tr w:rsidR="002E5507" w14:paraId="7484DF65" w14:textId="77777777" w:rsidTr="002E5507">
        <w:tc>
          <w:tcPr>
            <w:tcW w:w="6060" w:type="dxa"/>
            <w:gridSpan w:val="5"/>
          </w:tcPr>
          <w:p w14:paraId="39196FFB" w14:textId="77777777" w:rsidR="002E5507" w:rsidRDefault="002E5507" w:rsidP="002E5507">
            <w:pPr>
              <w:jc w:val="both"/>
            </w:pPr>
            <w:r>
              <w:t>Vysoká škola podnikání a práva, a.s.</w:t>
            </w:r>
          </w:p>
        </w:tc>
        <w:tc>
          <w:tcPr>
            <w:tcW w:w="1703" w:type="dxa"/>
            <w:gridSpan w:val="2"/>
          </w:tcPr>
          <w:p w14:paraId="1FE9CB86" w14:textId="77777777" w:rsidR="002E5507" w:rsidRDefault="002E5507" w:rsidP="002E5507">
            <w:pPr>
              <w:jc w:val="both"/>
            </w:pPr>
            <w:r>
              <w:t>pp</w:t>
            </w:r>
          </w:p>
        </w:tc>
        <w:tc>
          <w:tcPr>
            <w:tcW w:w="2096" w:type="dxa"/>
            <w:gridSpan w:val="4"/>
          </w:tcPr>
          <w:p w14:paraId="67319743" w14:textId="77777777" w:rsidR="002E5507" w:rsidRDefault="002E5507" w:rsidP="002E5507">
            <w:pPr>
              <w:jc w:val="both"/>
            </w:pPr>
            <w:r>
              <w:t>20</w:t>
            </w:r>
          </w:p>
        </w:tc>
      </w:tr>
      <w:tr w:rsidR="002E5507" w14:paraId="1889A5EC" w14:textId="77777777" w:rsidTr="002E5507">
        <w:tc>
          <w:tcPr>
            <w:tcW w:w="6060" w:type="dxa"/>
            <w:gridSpan w:val="5"/>
          </w:tcPr>
          <w:p w14:paraId="287B21C6" w14:textId="77777777" w:rsidR="002E5507" w:rsidRDefault="002E5507" w:rsidP="002E5507">
            <w:pPr>
              <w:jc w:val="both"/>
            </w:pPr>
          </w:p>
        </w:tc>
        <w:tc>
          <w:tcPr>
            <w:tcW w:w="1703" w:type="dxa"/>
            <w:gridSpan w:val="2"/>
          </w:tcPr>
          <w:p w14:paraId="16CB7AFB" w14:textId="77777777" w:rsidR="002E5507" w:rsidRDefault="002E5507" w:rsidP="002E5507">
            <w:pPr>
              <w:jc w:val="both"/>
            </w:pPr>
          </w:p>
        </w:tc>
        <w:tc>
          <w:tcPr>
            <w:tcW w:w="2096" w:type="dxa"/>
            <w:gridSpan w:val="4"/>
          </w:tcPr>
          <w:p w14:paraId="17399EB1" w14:textId="77777777" w:rsidR="002E5507" w:rsidRDefault="002E5507" w:rsidP="002E5507">
            <w:pPr>
              <w:jc w:val="both"/>
            </w:pPr>
          </w:p>
        </w:tc>
      </w:tr>
      <w:tr w:rsidR="002E5507" w14:paraId="0869E7E3" w14:textId="77777777" w:rsidTr="002E5507">
        <w:tc>
          <w:tcPr>
            <w:tcW w:w="9859" w:type="dxa"/>
            <w:gridSpan w:val="11"/>
            <w:shd w:val="clear" w:color="auto" w:fill="F7CAAC"/>
          </w:tcPr>
          <w:p w14:paraId="5978BFFB"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33735ADD" w14:textId="77777777" w:rsidTr="00F4520E">
        <w:trPr>
          <w:trHeight w:val="749"/>
        </w:trPr>
        <w:tc>
          <w:tcPr>
            <w:tcW w:w="9859" w:type="dxa"/>
            <w:gridSpan w:val="11"/>
            <w:tcBorders>
              <w:top w:val="nil"/>
            </w:tcBorders>
          </w:tcPr>
          <w:p w14:paraId="61F1B1ED" w14:textId="77777777" w:rsidR="002E5507" w:rsidRDefault="002E5507" w:rsidP="002E5507">
            <w:pPr>
              <w:jc w:val="both"/>
            </w:pPr>
            <w:r>
              <w:t>Business Economy – garant, přednášející (</w:t>
            </w:r>
            <w:proofErr w:type="gramStart"/>
            <w:r>
              <w:t>100%</w:t>
            </w:r>
            <w:proofErr w:type="gramEnd"/>
            <w:r>
              <w:t>)</w:t>
            </w:r>
          </w:p>
          <w:p w14:paraId="1043AF5C" w14:textId="77777777" w:rsidR="002E5507" w:rsidRDefault="002E5507" w:rsidP="002E5507">
            <w:pPr>
              <w:jc w:val="both"/>
            </w:pPr>
            <w:proofErr w:type="gramStart"/>
            <w:r>
              <w:t>Management - přednášející</w:t>
            </w:r>
            <w:proofErr w:type="gramEnd"/>
            <w:r>
              <w:t xml:space="preserve"> (10%)</w:t>
            </w:r>
          </w:p>
          <w:p w14:paraId="0FAB233B" w14:textId="77777777" w:rsidR="002E5507" w:rsidRDefault="002E5507" w:rsidP="002E5507">
            <w:pPr>
              <w:jc w:val="both"/>
            </w:pPr>
            <w:r>
              <w:t>Člen Oborové rady</w:t>
            </w:r>
          </w:p>
        </w:tc>
      </w:tr>
      <w:tr w:rsidR="002E5507" w14:paraId="7E6B0F67" w14:textId="77777777" w:rsidTr="002E5507">
        <w:tc>
          <w:tcPr>
            <w:tcW w:w="9859" w:type="dxa"/>
            <w:gridSpan w:val="11"/>
            <w:shd w:val="clear" w:color="auto" w:fill="F7CAAC"/>
          </w:tcPr>
          <w:p w14:paraId="6B718E40" w14:textId="77777777" w:rsidR="002E5507" w:rsidRDefault="002E5507" w:rsidP="002E5507">
            <w:pPr>
              <w:jc w:val="both"/>
            </w:pPr>
            <w:r>
              <w:rPr>
                <w:b/>
              </w:rPr>
              <w:t xml:space="preserve">Údaje o vzdělání na VŠ </w:t>
            </w:r>
          </w:p>
        </w:tc>
      </w:tr>
      <w:tr w:rsidR="002E5507" w14:paraId="0B73D4BF" w14:textId="77777777" w:rsidTr="00F4520E">
        <w:trPr>
          <w:trHeight w:val="735"/>
        </w:trPr>
        <w:tc>
          <w:tcPr>
            <w:tcW w:w="9859" w:type="dxa"/>
            <w:gridSpan w:val="11"/>
          </w:tcPr>
          <w:p w14:paraId="6C3AE0D2" w14:textId="44118662" w:rsidR="002E5507" w:rsidRDefault="002E5507" w:rsidP="00F4520E">
            <w:pPr>
              <w:pStyle w:val="Zkladntext"/>
              <w:spacing w:after="0"/>
              <w:ind w:left="1172" w:hanging="1172"/>
            </w:pPr>
            <w:r w:rsidRPr="00607BF8">
              <w:t>199</w:t>
            </w:r>
            <w:r>
              <w:t>6</w:t>
            </w:r>
            <w:r w:rsidRPr="00607BF8">
              <w:t>-</w:t>
            </w:r>
            <w:r>
              <w:t>1999</w:t>
            </w:r>
            <w:r w:rsidRPr="00607BF8">
              <w:tab/>
            </w:r>
            <w:r>
              <w:t>VUT Brno</w:t>
            </w:r>
            <w:r w:rsidRPr="00607BF8">
              <w:t xml:space="preserve">, Fakulta </w:t>
            </w:r>
            <w:r>
              <w:t>managementu a ekonomiky ve Zlíně</w:t>
            </w:r>
            <w:r w:rsidRPr="00607BF8">
              <w:t>, obor „</w:t>
            </w:r>
            <w:r>
              <w:t>Ekonomika a management“</w:t>
            </w:r>
            <w:r w:rsidR="00F4520E">
              <w:t xml:space="preserve"> (</w:t>
            </w:r>
            <w:r>
              <w:t>Bc.</w:t>
            </w:r>
            <w:r w:rsidR="00F4520E">
              <w:t>)</w:t>
            </w:r>
          </w:p>
          <w:p w14:paraId="29CFC29D" w14:textId="337366E0" w:rsidR="002E5507" w:rsidRPr="00607BF8" w:rsidRDefault="002E5507" w:rsidP="00F4520E">
            <w:pPr>
              <w:pStyle w:val="Zkladntext"/>
              <w:spacing w:after="0"/>
              <w:ind w:left="1172" w:hanging="1172"/>
              <w:rPr>
                <w:b/>
              </w:rPr>
            </w:pPr>
            <w:r>
              <w:t>1999-2001</w:t>
            </w:r>
            <w:r>
              <w:tab/>
            </w:r>
            <w:r w:rsidRPr="00607BF8">
              <w:t xml:space="preserve">UTB ve Zlíně, Fakulta </w:t>
            </w:r>
            <w:r>
              <w:t>managementu a ekonomiky</w:t>
            </w:r>
            <w:r w:rsidRPr="00607BF8">
              <w:t>, obor „</w:t>
            </w:r>
            <w:r>
              <w:t>Ekonomika a management“</w:t>
            </w:r>
            <w:r w:rsidR="00F4520E">
              <w:t xml:space="preserve"> (</w:t>
            </w:r>
            <w:r>
              <w:t>Ing.</w:t>
            </w:r>
            <w:r w:rsidR="00F4520E">
              <w:t>)</w:t>
            </w:r>
          </w:p>
          <w:p w14:paraId="508EA59A" w14:textId="0E48EB41" w:rsidR="002E5507" w:rsidRPr="00F4520E" w:rsidRDefault="002E5507" w:rsidP="00F4520E">
            <w:pPr>
              <w:pStyle w:val="Zkladntext"/>
              <w:spacing w:after="0"/>
              <w:ind w:left="1172" w:hanging="1172"/>
              <w:rPr>
                <w:b/>
              </w:rPr>
            </w:pPr>
            <w:r w:rsidRPr="00607BF8">
              <w:t>200</w:t>
            </w:r>
            <w:r>
              <w:t>1</w:t>
            </w:r>
            <w:r w:rsidRPr="00607BF8">
              <w:t>-200</w:t>
            </w:r>
            <w:r>
              <w:t>5</w:t>
            </w:r>
            <w:r w:rsidRPr="00607BF8">
              <w:tab/>
              <w:t xml:space="preserve">UTB ve Zlíně, Fakulta </w:t>
            </w:r>
            <w:r>
              <w:t>managementu a ekonomiky</w:t>
            </w:r>
            <w:r w:rsidRPr="00607BF8">
              <w:t>, obor „</w:t>
            </w:r>
            <w:r>
              <w:t>Ekonomika a management podniku</w:t>
            </w:r>
            <w:r w:rsidRPr="00607BF8">
              <w:t>“</w:t>
            </w:r>
            <w:r w:rsidR="00F4520E">
              <w:t xml:space="preserve"> (</w:t>
            </w:r>
            <w:r w:rsidRPr="00607BF8">
              <w:t>Ph.D</w:t>
            </w:r>
            <w:r w:rsidR="00F4520E">
              <w:t>.)</w:t>
            </w:r>
          </w:p>
        </w:tc>
      </w:tr>
      <w:tr w:rsidR="002E5507" w14:paraId="4B647057" w14:textId="77777777" w:rsidTr="002E5507">
        <w:tc>
          <w:tcPr>
            <w:tcW w:w="9859" w:type="dxa"/>
            <w:gridSpan w:val="11"/>
            <w:shd w:val="clear" w:color="auto" w:fill="F7CAAC"/>
          </w:tcPr>
          <w:p w14:paraId="75B56805" w14:textId="77777777" w:rsidR="002E5507" w:rsidRDefault="002E5507" w:rsidP="002E5507">
            <w:pPr>
              <w:jc w:val="both"/>
              <w:rPr>
                <w:b/>
              </w:rPr>
            </w:pPr>
            <w:r>
              <w:rPr>
                <w:b/>
              </w:rPr>
              <w:t>Údaje o odborném působení od absolvování VŠ</w:t>
            </w:r>
          </w:p>
        </w:tc>
      </w:tr>
      <w:tr w:rsidR="002E5507" w14:paraId="530E99CA" w14:textId="77777777" w:rsidTr="002E5507">
        <w:trPr>
          <w:trHeight w:val="1090"/>
        </w:trPr>
        <w:tc>
          <w:tcPr>
            <w:tcW w:w="9859" w:type="dxa"/>
            <w:gridSpan w:val="11"/>
          </w:tcPr>
          <w:p w14:paraId="6736A26E" w14:textId="77777777" w:rsidR="002E5507" w:rsidRPr="00607BF8" w:rsidRDefault="002E5507" w:rsidP="00F4520E">
            <w:pPr>
              <w:pStyle w:val="Zkladntext"/>
              <w:spacing w:after="0"/>
              <w:ind w:left="1172" w:hanging="1172"/>
              <w:rPr>
                <w:b/>
              </w:rPr>
            </w:pPr>
            <w:r w:rsidRPr="00607BF8">
              <w:t>200</w:t>
            </w:r>
            <w:r>
              <w:t>2</w:t>
            </w:r>
            <w:r w:rsidRPr="00607BF8">
              <w:t>-20</w:t>
            </w:r>
            <w:r>
              <w:t>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36023439" w14:textId="77777777" w:rsidR="002E5507" w:rsidRDefault="002E5507" w:rsidP="00F4520E">
            <w:pPr>
              <w:pStyle w:val="Zkladntext"/>
              <w:spacing w:after="0"/>
              <w:ind w:left="1172" w:hanging="1172"/>
            </w:pPr>
            <w:r w:rsidRPr="00197686">
              <w:t>2006-2012</w:t>
            </w:r>
            <w:r>
              <w:t xml:space="preserve">      </w:t>
            </w:r>
            <w:r w:rsidRPr="00197686">
              <w:t>OPTIMICON, s.r.o. – jednatel</w:t>
            </w:r>
          </w:p>
          <w:p w14:paraId="0D9A3585" w14:textId="77777777" w:rsidR="002E5507" w:rsidRDefault="002E5507" w:rsidP="00F4520E">
            <w:pPr>
              <w:pStyle w:val="Zkladntext"/>
              <w:spacing w:after="0"/>
              <w:ind w:left="1172" w:hanging="1172"/>
            </w:pPr>
            <w:proofErr w:type="gramStart"/>
            <w:r w:rsidRPr="00607BF8">
              <w:t>201</w:t>
            </w:r>
            <w:r>
              <w:t>1</w:t>
            </w:r>
            <w:r w:rsidRPr="00607BF8">
              <w:t>-</w:t>
            </w:r>
            <w:r>
              <w:t>dosud</w:t>
            </w:r>
            <w:proofErr w:type="gramEnd"/>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7003D561" w14:textId="77777777" w:rsidR="002E5507" w:rsidRDefault="002E5507" w:rsidP="00F4520E">
            <w:pPr>
              <w:pStyle w:val="Zkladntext"/>
              <w:spacing w:after="0"/>
              <w:ind w:left="1172" w:hanging="1172"/>
            </w:pPr>
            <w:r w:rsidRPr="00197686">
              <w:t>2011-2015</w:t>
            </w:r>
            <w:r>
              <w:tab/>
              <w:t>Vysoká škola podnikání,</w:t>
            </w:r>
            <w:r w:rsidRPr="00197686">
              <w:t xml:space="preserve"> </w:t>
            </w:r>
            <w:r>
              <w:t>a</w:t>
            </w:r>
            <w:r w:rsidRPr="00197686">
              <w:t>kademický pracovn</w:t>
            </w:r>
            <w:r>
              <w:t>ík</w:t>
            </w:r>
          </w:p>
          <w:p w14:paraId="5E1DCE91" w14:textId="77777777" w:rsidR="002E5507" w:rsidRPr="00197686" w:rsidRDefault="002E5507" w:rsidP="00F4520E">
            <w:pPr>
              <w:pStyle w:val="Zkladntext"/>
              <w:spacing w:after="0"/>
              <w:ind w:left="1172" w:hanging="1172"/>
            </w:pPr>
            <w:r>
              <w:t>2015-2017</w:t>
            </w:r>
            <w:r w:rsidRPr="00197686">
              <w:tab/>
              <w:t>Vysoká škola podnikání a práva, akademický pracovník</w:t>
            </w:r>
          </w:p>
          <w:p w14:paraId="388A72E8" w14:textId="77777777" w:rsidR="002E5507" w:rsidRDefault="002E5507" w:rsidP="00F4520E">
            <w:pPr>
              <w:pStyle w:val="Zkladntext"/>
              <w:spacing w:after="0"/>
              <w:ind w:left="1172" w:hanging="1172"/>
            </w:pPr>
            <w:r>
              <w:t>2017-2018      Paneurópska Vysoká Škola, Bratislava</w:t>
            </w:r>
          </w:p>
          <w:p w14:paraId="32670D24" w14:textId="77777777" w:rsidR="002E5507" w:rsidRDefault="002E5507" w:rsidP="00F4520E">
            <w:pPr>
              <w:pStyle w:val="Zkladntext"/>
              <w:spacing w:after="0"/>
              <w:ind w:left="1172" w:hanging="1172"/>
            </w:pPr>
            <w:r>
              <w:t>2018-2020      Vysoká škola obchodní v Praze, o.p.s.</w:t>
            </w:r>
          </w:p>
          <w:p w14:paraId="004786E4" w14:textId="46FE1388" w:rsidR="002E5507" w:rsidRDefault="002E5507" w:rsidP="00F4520E">
            <w:pPr>
              <w:pStyle w:val="Zkladntext"/>
              <w:spacing w:after="0"/>
              <w:ind w:left="1172" w:hanging="1172"/>
            </w:pPr>
            <w:r>
              <w:t>2020-</w:t>
            </w:r>
            <w:r w:rsidRPr="00197686">
              <w:tab/>
              <w:t>Vysoká škola podnikání a práva, akademický pracovník</w:t>
            </w:r>
          </w:p>
        </w:tc>
      </w:tr>
      <w:tr w:rsidR="002E5507" w14:paraId="078ACED3" w14:textId="77777777" w:rsidTr="002E5507">
        <w:trPr>
          <w:trHeight w:val="250"/>
        </w:trPr>
        <w:tc>
          <w:tcPr>
            <w:tcW w:w="9859" w:type="dxa"/>
            <w:gridSpan w:val="11"/>
            <w:shd w:val="clear" w:color="auto" w:fill="F7CAAC"/>
          </w:tcPr>
          <w:p w14:paraId="722EC6BA" w14:textId="77777777" w:rsidR="002E5507" w:rsidRDefault="002E5507" w:rsidP="002E5507">
            <w:pPr>
              <w:jc w:val="both"/>
            </w:pPr>
            <w:r>
              <w:rPr>
                <w:b/>
              </w:rPr>
              <w:t>Zkušenosti s vedením kvalifikačních a rigorózních prací</w:t>
            </w:r>
          </w:p>
        </w:tc>
      </w:tr>
      <w:tr w:rsidR="002E5507" w14:paraId="2D490EB7" w14:textId="77777777" w:rsidTr="00F4520E">
        <w:trPr>
          <w:trHeight w:val="678"/>
        </w:trPr>
        <w:tc>
          <w:tcPr>
            <w:tcW w:w="9859" w:type="dxa"/>
            <w:gridSpan w:val="11"/>
          </w:tcPr>
          <w:p w14:paraId="732D34DD" w14:textId="77777777" w:rsidR="002E5507" w:rsidRDefault="002E5507" w:rsidP="002E5507">
            <w:pPr>
              <w:jc w:val="both"/>
            </w:pPr>
            <w:r>
              <w:t>Počet vedených bakalářských prací – 100</w:t>
            </w:r>
          </w:p>
          <w:p w14:paraId="2851F5AD" w14:textId="77777777" w:rsidR="002E5507" w:rsidRDefault="002E5507" w:rsidP="002E5507">
            <w:pPr>
              <w:jc w:val="both"/>
            </w:pPr>
            <w:r>
              <w:t>Počet vedených diplomových prací – 130</w:t>
            </w:r>
          </w:p>
          <w:p w14:paraId="6B4ABD32" w14:textId="77777777" w:rsidR="002E5507" w:rsidRDefault="002E5507" w:rsidP="002E5507">
            <w:pPr>
              <w:jc w:val="both"/>
            </w:pPr>
            <w:r>
              <w:t>Počet vedených disertačních prací – 4</w:t>
            </w:r>
          </w:p>
        </w:tc>
      </w:tr>
      <w:tr w:rsidR="002E5507" w14:paraId="24B8218D" w14:textId="77777777" w:rsidTr="002E5507">
        <w:trPr>
          <w:cantSplit/>
        </w:trPr>
        <w:tc>
          <w:tcPr>
            <w:tcW w:w="3347" w:type="dxa"/>
            <w:gridSpan w:val="2"/>
            <w:tcBorders>
              <w:top w:val="single" w:sz="12" w:space="0" w:color="auto"/>
            </w:tcBorders>
            <w:shd w:val="clear" w:color="auto" w:fill="F7CAAC"/>
          </w:tcPr>
          <w:p w14:paraId="66C65D84"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62FE8564"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503182"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881C71" w14:textId="77777777" w:rsidR="002E5507" w:rsidRDefault="002E5507" w:rsidP="002E5507">
            <w:pPr>
              <w:jc w:val="both"/>
              <w:rPr>
                <w:b/>
              </w:rPr>
            </w:pPr>
            <w:r>
              <w:rPr>
                <w:b/>
              </w:rPr>
              <w:t>Ohlasy publikací</w:t>
            </w:r>
          </w:p>
        </w:tc>
      </w:tr>
      <w:tr w:rsidR="002E5507" w14:paraId="532FD64E" w14:textId="77777777" w:rsidTr="002E5507">
        <w:trPr>
          <w:cantSplit/>
        </w:trPr>
        <w:tc>
          <w:tcPr>
            <w:tcW w:w="3347" w:type="dxa"/>
            <w:gridSpan w:val="2"/>
          </w:tcPr>
          <w:p w14:paraId="46EBD37F" w14:textId="77777777" w:rsidR="002E5507" w:rsidRDefault="002E5507" w:rsidP="002E5507">
            <w:pPr>
              <w:jc w:val="both"/>
            </w:pPr>
            <w:r w:rsidRPr="00992018">
              <w:t>Management a ekonomika podniku</w:t>
            </w:r>
          </w:p>
        </w:tc>
        <w:tc>
          <w:tcPr>
            <w:tcW w:w="2245" w:type="dxa"/>
            <w:gridSpan w:val="2"/>
          </w:tcPr>
          <w:p w14:paraId="601D8E98" w14:textId="77777777" w:rsidR="002E5507" w:rsidRDefault="002E5507" w:rsidP="002E5507">
            <w:pPr>
              <w:jc w:val="both"/>
            </w:pPr>
            <w:r>
              <w:t>2010</w:t>
            </w:r>
          </w:p>
        </w:tc>
        <w:tc>
          <w:tcPr>
            <w:tcW w:w="2248" w:type="dxa"/>
            <w:gridSpan w:val="4"/>
            <w:tcBorders>
              <w:right w:val="single" w:sz="12" w:space="0" w:color="auto"/>
            </w:tcBorders>
          </w:tcPr>
          <w:p w14:paraId="68F446CA" w14:textId="77777777" w:rsidR="002E5507" w:rsidRDefault="002E5507" w:rsidP="002E5507">
            <w:pPr>
              <w:jc w:val="both"/>
            </w:pPr>
            <w:r>
              <w:t>UTB ve Zlíně</w:t>
            </w:r>
          </w:p>
        </w:tc>
        <w:tc>
          <w:tcPr>
            <w:tcW w:w="632" w:type="dxa"/>
            <w:tcBorders>
              <w:left w:val="single" w:sz="12" w:space="0" w:color="auto"/>
            </w:tcBorders>
            <w:shd w:val="clear" w:color="auto" w:fill="F7CAAC"/>
          </w:tcPr>
          <w:p w14:paraId="7E4CB0F6" w14:textId="77777777" w:rsidR="002E5507" w:rsidRDefault="002E5507" w:rsidP="002E5507">
            <w:pPr>
              <w:jc w:val="both"/>
            </w:pPr>
            <w:r>
              <w:rPr>
                <w:b/>
              </w:rPr>
              <w:t>WOS</w:t>
            </w:r>
          </w:p>
        </w:tc>
        <w:tc>
          <w:tcPr>
            <w:tcW w:w="693" w:type="dxa"/>
            <w:shd w:val="clear" w:color="auto" w:fill="F7CAAC"/>
          </w:tcPr>
          <w:p w14:paraId="5F2DB7B0" w14:textId="77777777" w:rsidR="002E5507" w:rsidRDefault="002E5507" w:rsidP="002E5507">
            <w:pPr>
              <w:jc w:val="both"/>
              <w:rPr>
                <w:sz w:val="18"/>
              </w:rPr>
            </w:pPr>
            <w:r>
              <w:rPr>
                <w:b/>
                <w:sz w:val="18"/>
              </w:rPr>
              <w:t>Scopus</w:t>
            </w:r>
          </w:p>
        </w:tc>
        <w:tc>
          <w:tcPr>
            <w:tcW w:w="694" w:type="dxa"/>
            <w:shd w:val="clear" w:color="auto" w:fill="F7CAAC"/>
          </w:tcPr>
          <w:p w14:paraId="77ECD18C" w14:textId="77777777" w:rsidR="002E5507" w:rsidRDefault="002E5507" w:rsidP="002E5507">
            <w:pPr>
              <w:jc w:val="both"/>
            </w:pPr>
            <w:r>
              <w:rPr>
                <w:b/>
                <w:sz w:val="18"/>
              </w:rPr>
              <w:t>ostatní</w:t>
            </w:r>
          </w:p>
        </w:tc>
      </w:tr>
      <w:tr w:rsidR="002E5507" w14:paraId="13633EFE" w14:textId="77777777" w:rsidTr="002E5507">
        <w:trPr>
          <w:cantSplit/>
          <w:trHeight w:val="70"/>
        </w:trPr>
        <w:tc>
          <w:tcPr>
            <w:tcW w:w="3347" w:type="dxa"/>
            <w:gridSpan w:val="2"/>
            <w:shd w:val="clear" w:color="auto" w:fill="F7CAAC"/>
          </w:tcPr>
          <w:p w14:paraId="6D3D3E48" w14:textId="77777777" w:rsidR="002E5507" w:rsidRDefault="002E5507" w:rsidP="002E5507">
            <w:pPr>
              <w:jc w:val="both"/>
            </w:pPr>
            <w:r>
              <w:rPr>
                <w:b/>
              </w:rPr>
              <w:t>Obor jmenovacího řízení</w:t>
            </w:r>
          </w:p>
        </w:tc>
        <w:tc>
          <w:tcPr>
            <w:tcW w:w="2245" w:type="dxa"/>
            <w:gridSpan w:val="2"/>
            <w:shd w:val="clear" w:color="auto" w:fill="F7CAAC"/>
          </w:tcPr>
          <w:p w14:paraId="618B4917"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377FD7CA"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3E863175" w14:textId="77777777" w:rsidR="002E5507" w:rsidRDefault="002E5507" w:rsidP="002E5507">
            <w:pPr>
              <w:jc w:val="both"/>
              <w:rPr>
                <w:b/>
              </w:rPr>
            </w:pPr>
            <w:r>
              <w:rPr>
                <w:b/>
              </w:rPr>
              <w:t>130</w:t>
            </w:r>
          </w:p>
        </w:tc>
        <w:tc>
          <w:tcPr>
            <w:tcW w:w="693" w:type="dxa"/>
            <w:vMerge w:val="restart"/>
          </w:tcPr>
          <w:p w14:paraId="3D241D83" w14:textId="77777777" w:rsidR="002E5507" w:rsidRDefault="002E5507" w:rsidP="002E5507">
            <w:pPr>
              <w:jc w:val="both"/>
              <w:rPr>
                <w:b/>
              </w:rPr>
            </w:pPr>
            <w:r>
              <w:rPr>
                <w:b/>
              </w:rPr>
              <w:t>115</w:t>
            </w:r>
          </w:p>
        </w:tc>
        <w:tc>
          <w:tcPr>
            <w:tcW w:w="694" w:type="dxa"/>
            <w:vMerge w:val="restart"/>
          </w:tcPr>
          <w:p w14:paraId="2D8CF36C" w14:textId="77777777" w:rsidR="002E5507" w:rsidRDefault="002E5507" w:rsidP="002E5507">
            <w:pPr>
              <w:jc w:val="both"/>
              <w:rPr>
                <w:b/>
              </w:rPr>
            </w:pPr>
            <w:r>
              <w:rPr>
                <w:b/>
              </w:rPr>
              <w:t>1259</w:t>
            </w:r>
          </w:p>
        </w:tc>
      </w:tr>
      <w:tr w:rsidR="002E5507" w14:paraId="5155997F" w14:textId="77777777" w:rsidTr="002E5507">
        <w:trPr>
          <w:trHeight w:val="205"/>
        </w:trPr>
        <w:tc>
          <w:tcPr>
            <w:tcW w:w="3347" w:type="dxa"/>
            <w:gridSpan w:val="2"/>
          </w:tcPr>
          <w:p w14:paraId="6174580F" w14:textId="77777777" w:rsidR="002E5507" w:rsidRDefault="002E5507" w:rsidP="002E5507">
            <w:pPr>
              <w:jc w:val="both"/>
            </w:pPr>
            <w:r w:rsidRPr="00992018">
              <w:t>Management a ekonomika podniku</w:t>
            </w:r>
          </w:p>
        </w:tc>
        <w:tc>
          <w:tcPr>
            <w:tcW w:w="2245" w:type="dxa"/>
            <w:gridSpan w:val="2"/>
          </w:tcPr>
          <w:p w14:paraId="476323B8" w14:textId="77777777" w:rsidR="002E5507" w:rsidRDefault="002E5507" w:rsidP="002E5507">
            <w:pPr>
              <w:jc w:val="both"/>
            </w:pPr>
            <w:r>
              <w:t>2019</w:t>
            </w:r>
          </w:p>
        </w:tc>
        <w:tc>
          <w:tcPr>
            <w:tcW w:w="2248" w:type="dxa"/>
            <w:gridSpan w:val="4"/>
            <w:tcBorders>
              <w:right w:val="single" w:sz="12" w:space="0" w:color="auto"/>
            </w:tcBorders>
          </w:tcPr>
          <w:p w14:paraId="415E35BE" w14:textId="77777777" w:rsidR="002E5507" w:rsidRDefault="002E5507" w:rsidP="002E5507">
            <w:pPr>
              <w:jc w:val="both"/>
            </w:pPr>
            <w:r>
              <w:t>UTB ve Zlíně</w:t>
            </w:r>
          </w:p>
        </w:tc>
        <w:tc>
          <w:tcPr>
            <w:tcW w:w="632" w:type="dxa"/>
            <w:vMerge/>
            <w:tcBorders>
              <w:left w:val="single" w:sz="12" w:space="0" w:color="auto"/>
            </w:tcBorders>
            <w:vAlign w:val="center"/>
          </w:tcPr>
          <w:p w14:paraId="56408314" w14:textId="77777777" w:rsidR="002E5507" w:rsidRDefault="002E5507" w:rsidP="002E5507">
            <w:pPr>
              <w:rPr>
                <w:b/>
              </w:rPr>
            </w:pPr>
          </w:p>
        </w:tc>
        <w:tc>
          <w:tcPr>
            <w:tcW w:w="693" w:type="dxa"/>
            <w:vMerge/>
            <w:vAlign w:val="center"/>
          </w:tcPr>
          <w:p w14:paraId="03F173EE" w14:textId="77777777" w:rsidR="002E5507" w:rsidRDefault="002E5507" w:rsidP="002E5507">
            <w:pPr>
              <w:rPr>
                <w:b/>
              </w:rPr>
            </w:pPr>
          </w:p>
        </w:tc>
        <w:tc>
          <w:tcPr>
            <w:tcW w:w="694" w:type="dxa"/>
            <w:vMerge/>
            <w:vAlign w:val="center"/>
          </w:tcPr>
          <w:p w14:paraId="60F926E2" w14:textId="77777777" w:rsidR="002E5507" w:rsidRDefault="002E5507" w:rsidP="002E5507">
            <w:pPr>
              <w:rPr>
                <w:b/>
              </w:rPr>
            </w:pPr>
          </w:p>
        </w:tc>
      </w:tr>
      <w:tr w:rsidR="002E5507" w14:paraId="6776998F" w14:textId="77777777" w:rsidTr="002E5507">
        <w:tc>
          <w:tcPr>
            <w:tcW w:w="9859" w:type="dxa"/>
            <w:gridSpan w:val="11"/>
            <w:shd w:val="clear" w:color="auto" w:fill="F7CAAC"/>
          </w:tcPr>
          <w:p w14:paraId="5BEE7E78"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E46AED" w14:paraId="50640728" w14:textId="77777777" w:rsidTr="00D67057">
        <w:trPr>
          <w:trHeight w:val="567"/>
        </w:trPr>
        <w:tc>
          <w:tcPr>
            <w:tcW w:w="9859" w:type="dxa"/>
            <w:gridSpan w:val="11"/>
          </w:tcPr>
          <w:p w14:paraId="4BEDE63B" w14:textId="77777777" w:rsidR="002E5507" w:rsidRDefault="002E5507" w:rsidP="002E5507">
            <w:pPr>
              <w:pStyle w:val="Odstavecseseznamem"/>
              <w:spacing w:after="60"/>
              <w:ind w:left="0" w:right="113"/>
            </w:pPr>
            <w:r>
              <w:t xml:space="preserve">Celkový počet záznamů ve WoS: 35, Celkový počet záznamů ve Scopus: 33, ORCiD: </w:t>
            </w:r>
            <w:r w:rsidRPr="002B1103">
              <w:t>0000-0002-3590-7070</w:t>
            </w:r>
          </w:p>
          <w:p w14:paraId="288352A4" w14:textId="77777777" w:rsidR="0092759C" w:rsidRDefault="0092759C" w:rsidP="0092759C">
            <w:pPr>
              <w:jc w:val="both"/>
              <w:rPr>
                <w:caps/>
              </w:rPr>
            </w:pPr>
            <w:r w:rsidRPr="002B1103">
              <w:rPr>
                <w:caps/>
              </w:rPr>
              <w:t xml:space="preserve">WAGNER, J., PETERA, P., POPESKO, B., NOVÁK, P., ŠAFR, K. </w:t>
            </w:r>
            <w:r w:rsidRPr="002B1103">
              <w:t xml:space="preserve">Usefulness of the budget: the mediating effect of participative budgeting and budget-based evaluation and rewarding, </w:t>
            </w:r>
            <w:r w:rsidRPr="002B1103">
              <w:rPr>
                <w:i/>
              </w:rPr>
              <w:t>Baltic Journal of Management</w:t>
            </w:r>
            <w:r w:rsidRPr="002B1103">
              <w:t xml:space="preserve">. 2021, </w:t>
            </w:r>
            <w:r>
              <w:t xml:space="preserve">Volume </w:t>
            </w:r>
            <w:r w:rsidRPr="002B1103">
              <w:t>16</w:t>
            </w:r>
            <w:r>
              <w:t xml:space="preserve">. Issue </w:t>
            </w:r>
            <w:r w:rsidRPr="002B1103">
              <w:t>4</w:t>
            </w:r>
            <w:r>
              <w:t>.</w:t>
            </w:r>
            <w:r w:rsidRPr="002B1103">
              <w:t xml:space="preserve"> ISSN 1746-5265</w:t>
            </w:r>
            <w:r>
              <w:t>.</w:t>
            </w:r>
          </w:p>
          <w:p w14:paraId="51063731" w14:textId="77777777" w:rsidR="0092759C" w:rsidRDefault="0092759C" w:rsidP="0092759C">
            <w:pPr>
              <w:jc w:val="both"/>
            </w:pPr>
            <w:r w:rsidRPr="002B1103">
              <w:rPr>
                <w:caps/>
              </w:rPr>
              <w:t xml:space="preserve">UDDIN, S., POPESKO, B., PAPADAKI, Š., WAGNER, J. </w:t>
            </w:r>
            <w:r w:rsidRPr="002B1103">
              <w:t xml:space="preserve">Performance Measurement in a transitional Economy: Unfolding a case of KPI´s, </w:t>
            </w:r>
            <w:r w:rsidRPr="002B1103">
              <w:rPr>
                <w:i/>
              </w:rPr>
              <w:t>Accounting, Auditing &amp;Accountability Journal</w:t>
            </w:r>
            <w:r>
              <w:t>.</w:t>
            </w:r>
            <w:r w:rsidRPr="002B1103">
              <w:t xml:space="preserve"> 2020, </w:t>
            </w:r>
            <w:r>
              <w:t xml:space="preserve">Volume </w:t>
            </w:r>
            <w:r w:rsidRPr="002B1103">
              <w:t>34</w:t>
            </w:r>
            <w:r>
              <w:t xml:space="preserve">, Issue </w:t>
            </w:r>
            <w:r w:rsidRPr="002B1103">
              <w:t>2</w:t>
            </w:r>
            <w:r>
              <w:t xml:space="preserve">. </w:t>
            </w:r>
            <w:r w:rsidRPr="002B1103">
              <w:t>ISSN</w:t>
            </w:r>
            <w:r>
              <w:t xml:space="preserve"> </w:t>
            </w:r>
            <w:r w:rsidRPr="002B1103">
              <w:t>0951-3574</w:t>
            </w:r>
            <w:r>
              <w:t>.</w:t>
            </w:r>
            <w:r w:rsidRPr="002B1103">
              <w:t xml:space="preserve"> </w:t>
            </w:r>
            <w:r>
              <w:t>(</w:t>
            </w:r>
            <w:proofErr w:type="gramStart"/>
            <w:r>
              <w:t>37%</w:t>
            </w:r>
            <w:proofErr w:type="gramEnd"/>
            <w:r>
              <w:t>)</w:t>
            </w:r>
          </w:p>
          <w:p w14:paraId="768035EE" w14:textId="77777777" w:rsidR="0092759C" w:rsidRPr="00FE62C4" w:rsidRDefault="0092759C" w:rsidP="0092759C">
            <w:pPr>
              <w:pStyle w:val="mojepublikace"/>
              <w:numPr>
                <w:ilvl w:val="0"/>
                <w:numId w:val="0"/>
              </w:numPr>
              <w:tabs>
                <w:tab w:val="clear" w:pos="851"/>
              </w:tabs>
              <w:spacing w:before="0" w:after="0" w:line="240" w:lineRule="auto"/>
              <w:rPr>
                <w:sz w:val="20"/>
                <w:szCs w:val="20"/>
                <w:lang w:val="en-GB"/>
              </w:rPr>
            </w:pPr>
            <w:r w:rsidRPr="0040054C">
              <w:rPr>
                <w:caps/>
                <w:sz w:val="20"/>
                <w:szCs w:val="20"/>
                <w:lang w:val="en-GB"/>
              </w:rPr>
              <w:t>Dokulil, J., Popesko, B.,</w:t>
            </w:r>
            <w:r w:rsidRPr="0040054C">
              <w:rPr>
                <w:sz w:val="20"/>
                <w:szCs w:val="20"/>
                <w:lang w:val="en-GB"/>
              </w:rPr>
              <w:t xml:space="preserve"> </w:t>
            </w:r>
            <w:r>
              <w:rPr>
                <w:sz w:val="20"/>
                <w:szCs w:val="20"/>
                <w:lang w:val="en-GB"/>
              </w:rPr>
              <w:t xml:space="preserve">DVORSKÝ, J. </w:t>
            </w:r>
            <w:r w:rsidRPr="00FE62C4">
              <w:rPr>
                <w:sz w:val="20"/>
                <w:szCs w:val="20"/>
                <w:lang w:val="en-GB"/>
              </w:rPr>
              <w:t>The budgeting processes of Czech companies: the role of the ownership structure and foreign capital</w:t>
            </w:r>
            <w:r w:rsidRPr="0040054C">
              <w:rPr>
                <w:sz w:val="20"/>
                <w:szCs w:val="20"/>
                <w:lang w:val="en-GB"/>
              </w:rPr>
              <w:t xml:space="preserve">. </w:t>
            </w:r>
            <w:r w:rsidRPr="0040054C">
              <w:rPr>
                <w:i/>
                <w:sz w:val="20"/>
                <w:szCs w:val="20"/>
                <w:lang w:val="en-GB"/>
              </w:rPr>
              <w:t>Oeconomia Copernicana</w:t>
            </w:r>
            <w:r>
              <w:rPr>
                <w:i/>
                <w:sz w:val="20"/>
                <w:szCs w:val="20"/>
                <w:lang w:val="en-GB"/>
              </w:rPr>
              <w:t>.</w:t>
            </w:r>
            <w:r>
              <w:rPr>
                <w:sz w:val="20"/>
                <w:szCs w:val="20"/>
                <w:lang w:val="en-GB"/>
              </w:rPr>
              <w:t xml:space="preserve"> </w:t>
            </w:r>
            <w:r w:rsidRPr="0040054C">
              <w:rPr>
                <w:sz w:val="20"/>
                <w:szCs w:val="20"/>
                <w:lang w:val="en-GB"/>
              </w:rPr>
              <w:t>20</w:t>
            </w:r>
            <w:r>
              <w:rPr>
                <w:sz w:val="20"/>
                <w:szCs w:val="20"/>
                <w:lang w:val="en-GB"/>
              </w:rPr>
              <w:t>20,</w:t>
            </w:r>
            <w:r w:rsidRPr="0040054C">
              <w:rPr>
                <w:sz w:val="20"/>
                <w:szCs w:val="20"/>
                <w:lang w:val="en-GB"/>
              </w:rPr>
              <w:t xml:space="preserve"> </w:t>
            </w:r>
            <w:r>
              <w:rPr>
                <w:sz w:val="20"/>
                <w:szCs w:val="20"/>
                <w:lang w:val="en-GB"/>
              </w:rPr>
              <w:t>Volume 11, Issue 4.</w:t>
            </w:r>
            <w:r w:rsidRPr="0040054C">
              <w:rPr>
                <w:sz w:val="20"/>
                <w:szCs w:val="20"/>
                <w:lang w:val="en-GB"/>
              </w:rPr>
              <w:t xml:space="preserve"> ISSN 2083-1277.</w:t>
            </w:r>
            <w:r>
              <w:rPr>
                <w:sz w:val="20"/>
                <w:szCs w:val="20"/>
                <w:lang w:val="en-GB"/>
              </w:rPr>
              <w:t xml:space="preserve"> (35%)</w:t>
            </w:r>
          </w:p>
          <w:p w14:paraId="2FA1D137" w14:textId="77777777" w:rsidR="0092759C" w:rsidRDefault="0092759C" w:rsidP="0092759C">
            <w:pPr>
              <w:jc w:val="both"/>
            </w:pPr>
            <w:r w:rsidRPr="002B1103">
              <w:rPr>
                <w:caps/>
              </w:rPr>
              <w:t xml:space="preserve">KLJUCNIKOV, A., POPESKO, B., KLOUDOVA, J. </w:t>
            </w:r>
            <w:r w:rsidRPr="002B1103">
              <w:t>Economics of the International Ridesharing Services – A Trap for Amateurs</w:t>
            </w:r>
            <w:r>
              <w:t>.</w:t>
            </w:r>
            <w:r w:rsidRPr="002B1103">
              <w:t xml:space="preserve"> </w:t>
            </w:r>
            <w:r w:rsidRPr="00F4520E">
              <w:rPr>
                <w:i/>
              </w:rPr>
              <w:t>Entrepreneurship and Sustainability Issues,</w:t>
            </w:r>
            <w:r w:rsidRPr="002B1103">
              <w:t xml:space="preserve"> 2019, Volume 6, Issue 3, pp.</w:t>
            </w:r>
            <w:r>
              <w:t xml:space="preserve"> ISSN</w:t>
            </w:r>
            <w:r w:rsidRPr="002B1103">
              <w:t xml:space="preserve"> 1172-1181</w:t>
            </w:r>
            <w:r>
              <w:t>. (</w:t>
            </w:r>
            <w:proofErr w:type="gramStart"/>
            <w:r>
              <w:t>33%</w:t>
            </w:r>
            <w:proofErr w:type="gramEnd"/>
            <w:r>
              <w:t>)</w:t>
            </w:r>
          </w:p>
          <w:p w14:paraId="6DE3F83B" w14:textId="77777777" w:rsidR="0092759C" w:rsidRPr="002B1103" w:rsidRDefault="0092759C" w:rsidP="0092759C">
            <w:pPr>
              <w:jc w:val="both"/>
            </w:pPr>
            <w:r w:rsidRPr="002B1103">
              <w:t xml:space="preserve">POPESKO, B., NOVÁK, P., DVORSKÝ, </w:t>
            </w:r>
            <w:r>
              <w:t>J</w:t>
            </w:r>
            <w:r w:rsidRPr="002B1103">
              <w:t>., PAPADAKI, Š. The Maturity of a Budgeting System and its Influence on Corporate Performance</w:t>
            </w:r>
            <w:r>
              <w:t>.</w:t>
            </w:r>
            <w:r w:rsidRPr="002B1103">
              <w:t xml:space="preserve"> </w:t>
            </w:r>
            <w:r w:rsidRPr="002B1103">
              <w:rPr>
                <w:i/>
              </w:rPr>
              <w:t>Acta Polytechnica Hungarica</w:t>
            </w:r>
            <w:r w:rsidRPr="002B1103">
              <w:t>, Volume 14, Issue 7, 2017</w:t>
            </w:r>
            <w:r>
              <w:t>.</w:t>
            </w:r>
            <w:r w:rsidRPr="002B1103">
              <w:t xml:space="preserve"> ISSN 1785-8860</w:t>
            </w:r>
            <w:r>
              <w:t>. (</w:t>
            </w:r>
            <w:proofErr w:type="gramStart"/>
            <w:r>
              <w:t>35%</w:t>
            </w:r>
            <w:proofErr w:type="gramEnd"/>
            <w:r>
              <w:t>)</w:t>
            </w:r>
          </w:p>
          <w:p w14:paraId="2EBBD27F" w14:textId="77777777" w:rsidR="00F4520E" w:rsidRPr="00DA1FFC" w:rsidRDefault="00F4520E" w:rsidP="00F4520E">
            <w:pPr>
              <w:jc w:val="both"/>
              <w:rPr>
                <w:bCs/>
                <w:i/>
                <w:iCs/>
              </w:rPr>
            </w:pPr>
            <w:r w:rsidRPr="00DA1FFC">
              <w:rPr>
                <w:bCs/>
                <w:i/>
                <w:iCs/>
              </w:rPr>
              <w:t>Projektová činnost</w:t>
            </w:r>
            <w:r>
              <w:rPr>
                <w:bCs/>
                <w:i/>
                <w:iCs/>
              </w:rPr>
              <w:t>:</w:t>
            </w:r>
          </w:p>
          <w:p w14:paraId="60E5BF47" w14:textId="77777777" w:rsidR="002E5507" w:rsidRPr="00607BF8" w:rsidRDefault="002E5507" w:rsidP="002E5507">
            <w:pPr>
              <w:jc w:val="both"/>
            </w:pPr>
            <w:r>
              <w:t>Řešitel</w:t>
            </w:r>
            <w:r w:rsidRPr="00607BF8">
              <w:t xml:space="preserve"> projektu</w:t>
            </w:r>
            <w:r>
              <w:t xml:space="preserve"> </w:t>
            </w:r>
            <w:r w:rsidRPr="0069770E">
              <w:t>Implementace procesních systémů řízení nákladů a jejich vliv na výkonnost průmyslových firem</w:t>
            </w:r>
            <w:r w:rsidRPr="00607BF8">
              <w:t xml:space="preserve"> </w:t>
            </w:r>
            <w:r>
              <w:t>Postdoktorský</w:t>
            </w:r>
            <w:r w:rsidRPr="00607BF8">
              <w:t xml:space="preserve"> p</w:t>
            </w:r>
            <w:r>
              <w:t>rojekt Grantové agentury ČR č. 4</w:t>
            </w:r>
            <w:r w:rsidRPr="00607BF8">
              <w:t>02/0</w:t>
            </w:r>
            <w:r>
              <w:t>7</w:t>
            </w:r>
            <w:r w:rsidRPr="00607BF8">
              <w:t>/</w:t>
            </w:r>
            <w:r>
              <w:t>P296, doba řešení 2007-2009</w:t>
            </w:r>
            <w:r w:rsidRPr="00607BF8">
              <w:t>.</w:t>
            </w:r>
          </w:p>
          <w:p w14:paraId="68E7F72F" w14:textId="77777777" w:rsidR="002E5507" w:rsidRDefault="002E5507" w:rsidP="002E5507">
            <w:pPr>
              <w:jc w:val="both"/>
            </w:pPr>
            <w:r>
              <w:lastRenderedPageBreak/>
              <w:t>Ř</w:t>
            </w:r>
            <w:r w:rsidRPr="00607BF8">
              <w:t xml:space="preserve">ešitel projektu </w:t>
            </w:r>
            <w:r>
              <w:t>Interní grantové Agentury Ministerstva zdravotnictví</w:t>
            </w:r>
            <w:r w:rsidRPr="00607BF8">
              <w:t xml:space="preserve"> </w:t>
            </w:r>
            <w:r w:rsidRPr="0069770E">
              <w:t>Aplikace moderních kalkulačních metod pro účely optimalizace nákladů ve zdravotnictví</w:t>
            </w:r>
            <w:r w:rsidRPr="00607BF8">
              <w:t>,</w:t>
            </w:r>
            <w:r>
              <w:t xml:space="preserve"> NT/12235-3,</w:t>
            </w:r>
            <w:r w:rsidRPr="00607BF8">
              <w:t xml:space="preserve"> do</w:t>
            </w:r>
            <w:r>
              <w:t>ba řešení 2011-2013</w:t>
            </w:r>
            <w:r w:rsidRPr="00607BF8">
              <w:t>.</w:t>
            </w:r>
          </w:p>
          <w:p w14:paraId="2602B199" w14:textId="77777777" w:rsidR="002E5507" w:rsidRPr="00E46AED" w:rsidRDefault="002E5507" w:rsidP="002E5507">
            <w:pPr>
              <w:jc w:val="both"/>
            </w:pPr>
            <w:r>
              <w:t>Řešitel</w:t>
            </w:r>
            <w:r w:rsidRPr="00607BF8">
              <w:t xml:space="preserve"> projektu</w:t>
            </w:r>
            <w:r>
              <w:t xml:space="preserve"> Determinanty systémů rozpočetnictví a měření výkonnosti a jejich vliv chování a výkonnost organizací. Standardní</w:t>
            </w:r>
            <w:r w:rsidRPr="00607BF8">
              <w:t xml:space="preserve"> p</w:t>
            </w:r>
            <w:r>
              <w:t xml:space="preserve">rojekt Grantové agentury ČR č. </w:t>
            </w:r>
            <w:r w:rsidRPr="00E46AED">
              <w:t>402/</w:t>
            </w:r>
            <w:proofErr w:type="gramStart"/>
            <w:r w:rsidRPr="00E46AED">
              <w:t>17-13518S</w:t>
            </w:r>
            <w:proofErr w:type="gramEnd"/>
            <w:r>
              <w:t>, doba řešení 2017-2019.</w:t>
            </w:r>
          </w:p>
        </w:tc>
      </w:tr>
      <w:tr w:rsidR="002E5507" w14:paraId="71611B05" w14:textId="77777777" w:rsidTr="002E5507">
        <w:trPr>
          <w:trHeight w:val="218"/>
        </w:trPr>
        <w:tc>
          <w:tcPr>
            <w:tcW w:w="9859" w:type="dxa"/>
            <w:gridSpan w:val="11"/>
            <w:shd w:val="clear" w:color="auto" w:fill="F7CAAC"/>
          </w:tcPr>
          <w:p w14:paraId="28737BCC" w14:textId="77777777" w:rsidR="002E5507" w:rsidRDefault="002E5507" w:rsidP="002E5507">
            <w:pPr>
              <w:rPr>
                <w:b/>
              </w:rPr>
            </w:pPr>
            <w:r>
              <w:rPr>
                <w:b/>
              </w:rPr>
              <w:lastRenderedPageBreak/>
              <w:t>Působení v zahraničí</w:t>
            </w:r>
          </w:p>
        </w:tc>
      </w:tr>
      <w:tr w:rsidR="002E5507" w:rsidRPr="00062C57" w14:paraId="73E8EF13" w14:textId="77777777" w:rsidTr="002E5507">
        <w:trPr>
          <w:trHeight w:val="328"/>
        </w:trPr>
        <w:tc>
          <w:tcPr>
            <w:tcW w:w="9859" w:type="dxa"/>
            <w:gridSpan w:val="11"/>
          </w:tcPr>
          <w:p w14:paraId="35568DD2" w14:textId="77777777" w:rsidR="002E5507" w:rsidRDefault="002E5507" w:rsidP="002E5507">
            <w:r w:rsidRPr="00062C57">
              <w:t>2020 – University of Essex, Essex Business School – visiting professor</w:t>
            </w:r>
          </w:p>
          <w:p w14:paraId="573A5558" w14:textId="6D6ECD60" w:rsidR="002E5507" w:rsidRPr="00062C57" w:rsidRDefault="002E5507" w:rsidP="00D67057">
            <w:pPr>
              <w:jc w:val="both"/>
            </w:pPr>
            <w:r>
              <w:t>Mnohonásobné přednáškové pobyty v rámci programu Erasmus na vysokých školách ve Finsku, Turecku, Řecku, Portugalsku, Polsku, Itálii a Lotyšsku.</w:t>
            </w:r>
          </w:p>
        </w:tc>
      </w:tr>
      <w:tr w:rsidR="002E5507" w14:paraId="02309084" w14:textId="77777777" w:rsidTr="00F4520E">
        <w:trPr>
          <w:cantSplit/>
          <w:trHeight w:val="146"/>
        </w:trPr>
        <w:tc>
          <w:tcPr>
            <w:tcW w:w="2518" w:type="dxa"/>
            <w:shd w:val="clear" w:color="auto" w:fill="F7CAAC"/>
          </w:tcPr>
          <w:p w14:paraId="4A28B180" w14:textId="77777777" w:rsidR="002E5507" w:rsidRDefault="002E5507" w:rsidP="002E5507">
            <w:pPr>
              <w:jc w:val="both"/>
              <w:rPr>
                <w:b/>
              </w:rPr>
            </w:pPr>
            <w:r>
              <w:rPr>
                <w:b/>
              </w:rPr>
              <w:t xml:space="preserve">Podpis </w:t>
            </w:r>
          </w:p>
        </w:tc>
        <w:tc>
          <w:tcPr>
            <w:tcW w:w="4536" w:type="dxa"/>
            <w:gridSpan w:val="5"/>
          </w:tcPr>
          <w:p w14:paraId="162E503F" w14:textId="77777777" w:rsidR="002E5507" w:rsidRDefault="002E5507" w:rsidP="002E5507">
            <w:pPr>
              <w:jc w:val="both"/>
            </w:pPr>
          </w:p>
        </w:tc>
        <w:tc>
          <w:tcPr>
            <w:tcW w:w="786" w:type="dxa"/>
            <w:gridSpan w:val="2"/>
            <w:shd w:val="clear" w:color="auto" w:fill="F7CAAC"/>
          </w:tcPr>
          <w:p w14:paraId="09C94513" w14:textId="77777777" w:rsidR="002E5507" w:rsidRDefault="002E5507" w:rsidP="002E5507">
            <w:pPr>
              <w:jc w:val="both"/>
            </w:pPr>
            <w:r>
              <w:rPr>
                <w:b/>
              </w:rPr>
              <w:t>datum</w:t>
            </w:r>
          </w:p>
        </w:tc>
        <w:tc>
          <w:tcPr>
            <w:tcW w:w="2019" w:type="dxa"/>
            <w:gridSpan w:val="3"/>
          </w:tcPr>
          <w:p w14:paraId="096BA89F" w14:textId="77777777" w:rsidR="002E5507" w:rsidRDefault="002E5507" w:rsidP="002E5507">
            <w:pPr>
              <w:jc w:val="both"/>
            </w:pPr>
          </w:p>
        </w:tc>
      </w:tr>
    </w:tbl>
    <w:p w14:paraId="1C24C6A3" w14:textId="77777777" w:rsidR="002E5507" w:rsidRDefault="002E5507" w:rsidP="002E5507"/>
    <w:p w14:paraId="49E514E9" w14:textId="77777777" w:rsidR="002E5507" w:rsidRDefault="002E5507" w:rsidP="002E5507"/>
    <w:p w14:paraId="74601A3D" w14:textId="77777777" w:rsidR="002E5507" w:rsidRDefault="002E5507" w:rsidP="002E5507"/>
    <w:p w14:paraId="25DB9012" w14:textId="77777777" w:rsidR="002E5507" w:rsidRDefault="002E5507" w:rsidP="002E5507"/>
    <w:p w14:paraId="7332CA64" w14:textId="77777777" w:rsidR="002E5507" w:rsidRDefault="002E5507" w:rsidP="002E5507"/>
    <w:p w14:paraId="7E8B65F2" w14:textId="77777777" w:rsidR="002E5507" w:rsidRDefault="002E5507" w:rsidP="002E5507"/>
    <w:p w14:paraId="44D2EC6D" w14:textId="77777777" w:rsidR="002E5507" w:rsidRDefault="002E5507" w:rsidP="002E5507"/>
    <w:p w14:paraId="6AC4E0A5" w14:textId="77777777" w:rsidR="002E5507" w:rsidRDefault="002E5507" w:rsidP="002E5507"/>
    <w:p w14:paraId="1DEB0BFC" w14:textId="77777777" w:rsidR="002E5507" w:rsidRDefault="002E5507" w:rsidP="002E5507"/>
    <w:p w14:paraId="5D3787B4" w14:textId="77777777" w:rsidR="002E5507" w:rsidRDefault="002E5507" w:rsidP="002E5507"/>
    <w:p w14:paraId="365DF755" w14:textId="77777777" w:rsidR="002E5507" w:rsidRDefault="002E5507" w:rsidP="002E5507"/>
    <w:p w14:paraId="4DE643C8" w14:textId="77777777" w:rsidR="002E5507" w:rsidRDefault="002E5507" w:rsidP="002E5507"/>
    <w:p w14:paraId="15C32993" w14:textId="77777777" w:rsidR="002E5507" w:rsidRDefault="002E5507" w:rsidP="002E5507"/>
    <w:p w14:paraId="7B1E9EAD" w14:textId="77777777" w:rsidR="002E5507" w:rsidRDefault="002E5507" w:rsidP="002E5507"/>
    <w:p w14:paraId="60BA4E7A" w14:textId="77777777" w:rsidR="002E5507" w:rsidRDefault="002E5507" w:rsidP="002E5507"/>
    <w:p w14:paraId="6661936E" w14:textId="77777777" w:rsidR="002E5507" w:rsidRDefault="002E5507" w:rsidP="002E5507"/>
    <w:p w14:paraId="4861DF7E" w14:textId="77777777" w:rsidR="002E5507" w:rsidRDefault="002E5507" w:rsidP="002E5507"/>
    <w:p w14:paraId="6DC7BA44" w14:textId="77777777" w:rsidR="002E5507" w:rsidRDefault="002E5507" w:rsidP="002E5507"/>
    <w:p w14:paraId="2241A636" w14:textId="77777777" w:rsidR="002E5507" w:rsidRDefault="002E5507" w:rsidP="002E5507"/>
    <w:p w14:paraId="4B92217C" w14:textId="77777777" w:rsidR="002E5507" w:rsidRDefault="002E5507" w:rsidP="002E5507"/>
    <w:p w14:paraId="401B70E8" w14:textId="77777777" w:rsidR="002E5507" w:rsidRDefault="002E5507" w:rsidP="002E5507"/>
    <w:p w14:paraId="77C74C78" w14:textId="77777777" w:rsidR="002E5507" w:rsidRDefault="002E5507" w:rsidP="002E5507"/>
    <w:p w14:paraId="33CD8FC8" w14:textId="77777777" w:rsidR="002E5507" w:rsidRDefault="002E5507" w:rsidP="002E5507"/>
    <w:p w14:paraId="7011AC9E" w14:textId="77777777" w:rsidR="002E5507" w:rsidRDefault="002E5507" w:rsidP="002E5507"/>
    <w:p w14:paraId="711815BE" w14:textId="77777777" w:rsidR="002E5507" w:rsidRDefault="002E5507" w:rsidP="002E5507"/>
    <w:p w14:paraId="44070D0A" w14:textId="77777777" w:rsidR="002E5507" w:rsidRDefault="002E5507" w:rsidP="002E5507"/>
    <w:p w14:paraId="5D8C0B94" w14:textId="77777777" w:rsidR="002E5507" w:rsidRDefault="002E5507" w:rsidP="002E5507"/>
    <w:p w14:paraId="60A50986" w14:textId="77777777" w:rsidR="002E5507" w:rsidRDefault="002E5507" w:rsidP="002E5507"/>
    <w:p w14:paraId="366B54F0" w14:textId="77777777" w:rsidR="002E5507" w:rsidRDefault="002E5507" w:rsidP="002E5507"/>
    <w:p w14:paraId="4EA64D4F" w14:textId="77777777" w:rsidR="002E5507" w:rsidRDefault="002E5507" w:rsidP="002E5507"/>
    <w:p w14:paraId="5CF0AC89" w14:textId="77777777" w:rsidR="002E5507" w:rsidRDefault="002E5507" w:rsidP="002E5507"/>
    <w:p w14:paraId="1817DFA2" w14:textId="77777777" w:rsidR="002E5507" w:rsidRDefault="002E5507" w:rsidP="002E5507"/>
    <w:p w14:paraId="678D46F5" w14:textId="77777777" w:rsidR="00F4520E" w:rsidRDefault="00F4520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273"/>
        <w:gridCol w:w="359"/>
        <w:gridCol w:w="350"/>
        <w:gridCol w:w="343"/>
        <w:gridCol w:w="15"/>
        <w:gridCol w:w="679"/>
      </w:tblGrid>
      <w:tr w:rsidR="002E5507" w14:paraId="63FEE367" w14:textId="77777777" w:rsidTr="002E5507">
        <w:tc>
          <w:tcPr>
            <w:tcW w:w="9859" w:type="dxa"/>
            <w:gridSpan w:val="14"/>
            <w:tcBorders>
              <w:bottom w:val="double" w:sz="4" w:space="0" w:color="auto"/>
            </w:tcBorders>
            <w:shd w:val="clear" w:color="auto" w:fill="BDD6EE"/>
          </w:tcPr>
          <w:p w14:paraId="66EB17DA" w14:textId="3633428F" w:rsidR="002E5507" w:rsidRDefault="002E5507" w:rsidP="002E5507">
            <w:pPr>
              <w:jc w:val="both"/>
              <w:rPr>
                <w:b/>
                <w:sz w:val="28"/>
              </w:rPr>
            </w:pPr>
            <w:r>
              <w:rPr>
                <w:b/>
                <w:sz w:val="28"/>
              </w:rPr>
              <w:lastRenderedPageBreak/>
              <w:t>C-I – Personální zabezpečení</w:t>
            </w:r>
          </w:p>
        </w:tc>
      </w:tr>
      <w:tr w:rsidR="002E5507" w14:paraId="1103BCE7" w14:textId="77777777" w:rsidTr="002E5507">
        <w:tc>
          <w:tcPr>
            <w:tcW w:w="2518" w:type="dxa"/>
            <w:tcBorders>
              <w:top w:val="double" w:sz="4" w:space="0" w:color="auto"/>
            </w:tcBorders>
            <w:shd w:val="clear" w:color="auto" w:fill="F7CAAC"/>
          </w:tcPr>
          <w:p w14:paraId="4466E51F" w14:textId="77777777" w:rsidR="002E5507" w:rsidRDefault="002E5507" w:rsidP="002E5507">
            <w:pPr>
              <w:jc w:val="both"/>
              <w:rPr>
                <w:b/>
              </w:rPr>
            </w:pPr>
            <w:r>
              <w:rPr>
                <w:b/>
              </w:rPr>
              <w:t>Vysoká škola</w:t>
            </w:r>
          </w:p>
        </w:tc>
        <w:tc>
          <w:tcPr>
            <w:tcW w:w="7341" w:type="dxa"/>
            <w:gridSpan w:val="13"/>
          </w:tcPr>
          <w:p w14:paraId="3A70B605" w14:textId="77777777" w:rsidR="002E5507" w:rsidRDefault="002E5507" w:rsidP="002E5507">
            <w:pPr>
              <w:jc w:val="both"/>
            </w:pPr>
            <w:r>
              <w:t>Univerzita Tomáše Bati ve Zlíně</w:t>
            </w:r>
          </w:p>
        </w:tc>
      </w:tr>
      <w:tr w:rsidR="002E5507" w14:paraId="39110013" w14:textId="77777777" w:rsidTr="002E5507">
        <w:tc>
          <w:tcPr>
            <w:tcW w:w="2518" w:type="dxa"/>
            <w:shd w:val="clear" w:color="auto" w:fill="F7CAAC"/>
          </w:tcPr>
          <w:p w14:paraId="5772B0A6" w14:textId="77777777" w:rsidR="002E5507" w:rsidRDefault="002E5507" w:rsidP="002E5507">
            <w:pPr>
              <w:jc w:val="both"/>
              <w:rPr>
                <w:b/>
              </w:rPr>
            </w:pPr>
            <w:r>
              <w:rPr>
                <w:b/>
              </w:rPr>
              <w:t>Součást vysoké školy</w:t>
            </w:r>
          </w:p>
        </w:tc>
        <w:tc>
          <w:tcPr>
            <w:tcW w:w="7341" w:type="dxa"/>
            <w:gridSpan w:val="13"/>
          </w:tcPr>
          <w:p w14:paraId="65EFBC20" w14:textId="77777777" w:rsidR="002E5507" w:rsidRDefault="002E5507" w:rsidP="002E5507">
            <w:pPr>
              <w:jc w:val="both"/>
            </w:pPr>
            <w:r>
              <w:t>Fakulta managementu a ekonomiky</w:t>
            </w:r>
          </w:p>
        </w:tc>
      </w:tr>
      <w:tr w:rsidR="002E5507" w14:paraId="4C5D0277" w14:textId="77777777" w:rsidTr="002E5507">
        <w:tc>
          <w:tcPr>
            <w:tcW w:w="2518" w:type="dxa"/>
            <w:shd w:val="clear" w:color="auto" w:fill="F7CAAC"/>
          </w:tcPr>
          <w:p w14:paraId="5C3CBAAF" w14:textId="77777777" w:rsidR="002E5507" w:rsidRDefault="002E5507" w:rsidP="002E5507">
            <w:pPr>
              <w:jc w:val="both"/>
              <w:rPr>
                <w:b/>
              </w:rPr>
            </w:pPr>
            <w:r>
              <w:rPr>
                <w:b/>
              </w:rPr>
              <w:t>Název studijního programu</w:t>
            </w:r>
          </w:p>
        </w:tc>
        <w:tc>
          <w:tcPr>
            <w:tcW w:w="7341" w:type="dxa"/>
            <w:gridSpan w:val="13"/>
          </w:tcPr>
          <w:p w14:paraId="20D2A6FD" w14:textId="29366AEA" w:rsidR="002E5507" w:rsidRPr="0075277E" w:rsidRDefault="0075277E" w:rsidP="0075277E">
            <w:pPr>
              <w:rPr>
                <w:sz w:val="22"/>
                <w:szCs w:val="22"/>
              </w:rPr>
            </w:pPr>
            <w:r>
              <w:t>Tourism Economics and Hospitality Management</w:t>
            </w:r>
          </w:p>
        </w:tc>
      </w:tr>
      <w:tr w:rsidR="002E5507" w14:paraId="079112D8" w14:textId="77777777" w:rsidTr="002E5507">
        <w:tc>
          <w:tcPr>
            <w:tcW w:w="2518" w:type="dxa"/>
            <w:shd w:val="clear" w:color="auto" w:fill="F7CAAC"/>
          </w:tcPr>
          <w:p w14:paraId="27345ECE" w14:textId="77777777" w:rsidR="002E5507" w:rsidRDefault="002E5507" w:rsidP="002E5507">
            <w:pPr>
              <w:jc w:val="both"/>
              <w:rPr>
                <w:b/>
              </w:rPr>
            </w:pPr>
            <w:r>
              <w:rPr>
                <w:b/>
              </w:rPr>
              <w:t>Jméno a příjmení</w:t>
            </w:r>
          </w:p>
        </w:tc>
        <w:tc>
          <w:tcPr>
            <w:tcW w:w="4536" w:type="dxa"/>
            <w:gridSpan w:val="5"/>
          </w:tcPr>
          <w:p w14:paraId="1F25DAEE" w14:textId="77777777" w:rsidR="002E5507" w:rsidRDefault="002E5507" w:rsidP="002E5507">
            <w:pPr>
              <w:jc w:val="both"/>
            </w:pPr>
            <w:r>
              <w:t>Rastislav RAJNOHA</w:t>
            </w:r>
          </w:p>
        </w:tc>
        <w:tc>
          <w:tcPr>
            <w:tcW w:w="1059" w:type="dxa"/>
            <w:gridSpan w:val="3"/>
            <w:shd w:val="clear" w:color="auto" w:fill="F7CAAC"/>
          </w:tcPr>
          <w:p w14:paraId="0A4CAAFD" w14:textId="77777777" w:rsidR="002E5507" w:rsidRDefault="002E5507" w:rsidP="002E5507">
            <w:pPr>
              <w:jc w:val="both"/>
              <w:rPr>
                <w:b/>
              </w:rPr>
            </w:pPr>
            <w:r>
              <w:rPr>
                <w:b/>
              </w:rPr>
              <w:t>Tituly</w:t>
            </w:r>
          </w:p>
        </w:tc>
        <w:tc>
          <w:tcPr>
            <w:tcW w:w="1746" w:type="dxa"/>
            <w:gridSpan w:val="5"/>
          </w:tcPr>
          <w:p w14:paraId="3A486D2C" w14:textId="77777777" w:rsidR="002E5507" w:rsidRDefault="002E5507" w:rsidP="002E5507">
            <w:pPr>
              <w:jc w:val="both"/>
            </w:pPr>
            <w:r>
              <w:t>prof. Ing., PhD.</w:t>
            </w:r>
          </w:p>
        </w:tc>
      </w:tr>
      <w:tr w:rsidR="002E5507" w14:paraId="1C211B42" w14:textId="77777777" w:rsidTr="002E5507">
        <w:tc>
          <w:tcPr>
            <w:tcW w:w="2518" w:type="dxa"/>
            <w:shd w:val="clear" w:color="auto" w:fill="F7CAAC"/>
          </w:tcPr>
          <w:p w14:paraId="638CA47C" w14:textId="77777777" w:rsidR="002E5507" w:rsidRDefault="002E5507" w:rsidP="002E5507">
            <w:pPr>
              <w:jc w:val="both"/>
              <w:rPr>
                <w:b/>
              </w:rPr>
            </w:pPr>
            <w:r>
              <w:rPr>
                <w:b/>
              </w:rPr>
              <w:t>Rok narození</w:t>
            </w:r>
          </w:p>
        </w:tc>
        <w:tc>
          <w:tcPr>
            <w:tcW w:w="829" w:type="dxa"/>
          </w:tcPr>
          <w:p w14:paraId="258F15D8" w14:textId="77777777" w:rsidR="002E5507" w:rsidRDefault="002E5507" w:rsidP="002E5507">
            <w:pPr>
              <w:jc w:val="both"/>
            </w:pPr>
            <w:r>
              <w:t>1971</w:t>
            </w:r>
          </w:p>
        </w:tc>
        <w:tc>
          <w:tcPr>
            <w:tcW w:w="1721" w:type="dxa"/>
            <w:shd w:val="clear" w:color="auto" w:fill="F7CAAC"/>
          </w:tcPr>
          <w:p w14:paraId="7D45CF6A" w14:textId="77777777" w:rsidR="002E5507" w:rsidRDefault="002E5507" w:rsidP="002E5507">
            <w:pPr>
              <w:jc w:val="both"/>
              <w:rPr>
                <w:b/>
              </w:rPr>
            </w:pPr>
            <w:r>
              <w:rPr>
                <w:b/>
              </w:rPr>
              <w:t>typ vztahu k VŠ</w:t>
            </w:r>
          </w:p>
        </w:tc>
        <w:tc>
          <w:tcPr>
            <w:tcW w:w="992" w:type="dxa"/>
            <w:gridSpan w:val="2"/>
          </w:tcPr>
          <w:p w14:paraId="7A330E70" w14:textId="77777777" w:rsidR="002E5507" w:rsidRDefault="002E5507" w:rsidP="002E5507">
            <w:pPr>
              <w:jc w:val="both"/>
            </w:pPr>
            <w:r>
              <w:t>pp</w:t>
            </w:r>
          </w:p>
        </w:tc>
        <w:tc>
          <w:tcPr>
            <w:tcW w:w="994" w:type="dxa"/>
            <w:shd w:val="clear" w:color="auto" w:fill="F7CAAC"/>
          </w:tcPr>
          <w:p w14:paraId="13BDE57D" w14:textId="77777777" w:rsidR="002E5507" w:rsidRDefault="002E5507" w:rsidP="002E5507">
            <w:pPr>
              <w:jc w:val="both"/>
              <w:rPr>
                <w:b/>
              </w:rPr>
            </w:pPr>
            <w:r>
              <w:rPr>
                <w:b/>
              </w:rPr>
              <w:t>rozsah</w:t>
            </w:r>
          </w:p>
        </w:tc>
        <w:tc>
          <w:tcPr>
            <w:tcW w:w="1059" w:type="dxa"/>
            <w:gridSpan w:val="3"/>
          </w:tcPr>
          <w:p w14:paraId="77199731" w14:textId="77777777" w:rsidR="002E5507" w:rsidRDefault="002E5507" w:rsidP="002E5507">
            <w:r>
              <w:t xml:space="preserve">20 </w:t>
            </w:r>
          </w:p>
        </w:tc>
        <w:tc>
          <w:tcPr>
            <w:tcW w:w="709" w:type="dxa"/>
            <w:gridSpan w:val="2"/>
            <w:shd w:val="clear" w:color="auto" w:fill="F7CAAC"/>
          </w:tcPr>
          <w:p w14:paraId="2BCA2824" w14:textId="77777777" w:rsidR="002E5507" w:rsidRPr="002336DA" w:rsidRDefault="002E5507" w:rsidP="002E5507">
            <w:pPr>
              <w:jc w:val="both"/>
              <w:rPr>
                <w:b/>
                <w:sz w:val="18"/>
              </w:rPr>
            </w:pPr>
            <w:r w:rsidRPr="002336DA">
              <w:rPr>
                <w:b/>
                <w:sz w:val="18"/>
              </w:rPr>
              <w:t>do kdy</w:t>
            </w:r>
          </w:p>
        </w:tc>
        <w:tc>
          <w:tcPr>
            <w:tcW w:w="1037" w:type="dxa"/>
            <w:gridSpan w:val="3"/>
          </w:tcPr>
          <w:p w14:paraId="0572B1F1" w14:textId="77777777" w:rsidR="002E5507" w:rsidRDefault="002E5507" w:rsidP="002E5507">
            <w:pPr>
              <w:jc w:val="both"/>
            </w:pPr>
            <w:r>
              <w:t>N</w:t>
            </w:r>
          </w:p>
        </w:tc>
      </w:tr>
      <w:tr w:rsidR="002E5507" w14:paraId="2D741F1B" w14:textId="77777777" w:rsidTr="002E5507">
        <w:tc>
          <w:tcPr>
            <w:tcW w:w="5068" w:type="dxa"/>
            <w:gridSpan w:val="3"/>
            <w:shd w:val="clear" w:color="auto" w:fill="F7CAAC"/>
          </w:tcPr>
          <w:p w14:paraId="3D1F6900" w14:textId="77777777" w:rsidR="002E5507" w:rsidRDefault="002E5507" w:rsidP="002E5507">
            <w:pPr>
              <w:jc w:val="both"/>
              <w:rPr>
                <w:b/>
              </w:rPr>
            </w:pPr>
            <w:r>
              <w:rPr>
                <w:b/>
              </w:rPr>
              <w:t>Typ vztahu na součásti VŠ, která uskutečňuje st. program</w:t>
            </w:r>
          </w:p>
        </w:tc>
        <w:tc>
          <w:tcPr>
            <w:tcW w:w="992" w:type="dxa"/>
            <w:gridSpan w:val="2"/>
          </w:tcPr>
          <w:p w14:paraId="790BFD6A" w14:textId="77777777" w:rsidR="002E5507" w:rsidRDefault="002E5507" w:rsidP="002E5507">
            <w:pPr>
              <w:jc w:val="both"/>
            </w:pPr>
            <w:r>
              <w:t>pp</w:t>
            </w:r>
          </w:p>
        </w:tc>
        <w:tc>
          <w:tcPr>
            <w:tcW w:w="994" w:type="dxa"/>
            <w:shd w:val="clear" w:color="auto" w:fill="F7CAAC"/>
          </w:tcPr>
          <w:p w14:paraId="5C05B23C" w14:textId="77777777" w:rsidR="002E5507" w:rsidRDefault="002E5507" w:rsidP="002E5507">
            <w:pPr>
              <w:jc w:val="both"/>
              <w:rPr>
                <w:b/>
              </w:rPr>
            </w:pPr>
            <w:r>
              <w:rPr>
                <w:b/>
              </w:rPr>
              <w:t>rozsah</w:t>
            </w:r>
          </w:p>
        </w:tc>
        <w:tc>
          <w:tcPr>
            <w:tcW w:w="1059" w:type="dxa"/>
            <w:gridSpan w:val="3"/>
          </w:tcPr>
          <w:p w14:paraId="619382D5" w14:textId="77777777" w:rsidR="002E5507" w:rsidRDefault="002E5507" w:rsidP="002E5507">
            <w:r>
              <w:t>20</w:t>
            </w:r>
          </w:p>
        </w:tc>
        <w:tc>
          <w:tcPr>
            <w:tcW w:w="709" w:type="dxa"/>
            <w:gridSpan w:val="2"/>
            <w:shd w:val="clear" w:color="auto" w:fill="F7CAAC"/>
          </w:tcPr>
          <w:p w14:paraId="730F19D1" w14:textId="77777777" w:rsidR="002E5507" w:rsidRPr="002336DA" w:rsidRDefault="002E5507" w:rsidP="002E5507">
            <w:pPr>
              <w:jc w:val="both"/>
              <w:rPr>
                <w:b/>
                <w:sz w:val="18"/>
              </w:rPr>
            </w:pPr>
            <w:r w:rsidRPr="002336DA">
              <w:rPr>
                <w:b/>
                <w:sz w:val="18"/>
              </w:rPr>
              <w:t>do kdy</w:t>
            </w:r>
          </w:p>
        </w:tc>
        <w:tc>
          <w:tcPr>
            <w:tcW w:w="1037" w:type="dxa"/>
            <w:gridSpan w:val="3"/>
          </w:tcPr>
          <w:p w14:paraId="255E4B1B" w14:textId="77777777" w:rsidR="002E5507" w:rsidRDefault="002E5507" w:rsidP="002E5507">
            <w:pPr>
              <w:jc w:val="both"/>
            </w:pPr>
            <w:r>
              <w:t>N</w:t>
            </w:r>
          </w:p>
        </w:tc>
      </w:tr>
      <w:tr w:rsidR="002E5507" w14:paraId="0426C312" w14:textId="77777777" w:rsidTr="002E5507">
        <w:tc>
          <w:tcPr>
            <w:tcW w:w="6060" w:type="dxa"/>
            <w:gridSpan w:val="5"/>
            <w:shd w:val="clear" w:color="auto" w:fill="F7CAAC"/>
          </w:tcPr>
          <w:p w14:paraId="5ADA0F8C" w14:textId="77777777" w:rsidR="002E5507" w:rsidRDefault="002E5507" w:rsidP="002E5507">
            <w:pPr>
              <w:jc w:val="both"/>
            </w:pPr>
            <w:r>
              <w:rPr>
                <w:b/>
              </w:rPr>
              <w:t>Další současná působení jako akademický pracovník na jiných VŠ</w:t>
            </w:r>
          </w:p>
        </w:tc>
        <w:tc>
          <w:tcPr>
            <w:tcW w:w="2053" w:type="dxa"/>
            <w:gridSpan w:val="4"/>
            <w:shd w:val="clear" w:color="auto" w:fill="F7CAAC"/>
          </w:tcPr>
          <w:p w14:paraId="7A93454C" w14:textId="77777777" w:rsidR="002E5507" w:rsidRDefault="002E5507" w:rsidP="002E5507">
            <w:pPr>
              <w:jc w:val="both"/>
              <w:rPr>
                <w:b/>
              </w:rPr>
            </w:pPr>
            <w:r>
              <w:rPr>
                <w:b/>
              </w:rPr>
              <w:t>typ prac. vztahu</w:t>
            </w:r>
          </w:p>
        </w:tc>
        <w:tc>
          <w:tcPr>
            <w:tcW w:w="1746" w:type="dxa"/>
            <w:gridSpan w:val="5"/>
            <w:shd w:val="clear" w:color="auto" w:fill="F7CAAC"/>
          </w:tcPr>
          <w:p w14:paraId="7ED673D6" w14:textId="77777777" w:rsidR="002E5507" w:rsidRDefault="002E5507" w:rsidP="002E5507">
            <w:pPr>
              <w:jc w:val="both"/>
              <w:rPr>
                <w:b/>
              </w:rPr>
            </w:pPr>
            <w:r>
              <w:rPr>
                <w:b/>
              </w:rPr>
              <w:t>rozsah</w:t>
            </w:r>
          </w:p>
        </w:tc>
      </w:tr>
      <w:tr w:rsidR="002E5507" w14:paraId="606B72B9" w14:textId="77777777" w:rsidTr="002E5507">
        <w:tc>
          <w:tcPr>
            <w:tcW w:w="6060" w:type="dxa"/>
            <w:gridSpan w:val="5"/>
          </w:tcPr>
          <w:p w14:paraId="5E16336C" w14:textId="77777777" w:rsidR="002E5507" w:rsidRPr="006201B3" w:rsidRDefault="002E5507" w:rsidP="002E5507">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4"/>
          </w:tcPr>
          <w:p w14:paraId="14BFA4AF" w14:textId="77777777" w:rsidR="002E5507" w:rsidRDefault="002E5507" w:rsidP="002E5507">
            <w:pPr>
              <w:jc w:val="both"/>
            </w:pPr>
            <w:r>
              <w:t>pp</w:t>
            </w:r>
          </w:p>
        </w:tc>
        <w:tc>
          <w:tcPr>
            <w:tcW w:w="1746" w:type="dxa"/>
            <w:gridSpan w:val="5"/>
          </w:tcPr>
          <w:p w14:paraId="171D7703" w14:textId="77777777" w:rsidR="002E5507" w:rsidRDefault="002E5507" w:rsidP="002E5507">
            <w:pPr>
              <w:jc w:val="both"/>
            </w:pPr>
            <w:r>
              <w:t>40</w:t>
            </w:r>
          </w:p>
        </w:tc>
      </w:tr>
      <w:tr w:rsidR="002E5507" w14:paraId="0CC0F495" w14:textId="77777777" w:rsidTr="002E5507">
        <w:tc>
          <w:tcPr>
            <w:tcW w:w="6060" w:type="dxa"/>
            <w:gridSpan w:val="5"/>
          </w:tcPr>
          <w:p w14:paraId="151D0BBC" w14:textId="77777777" w:rsidR="002E5507" w:rsidRDefault="002E5507" w:rsidP="002E5507">
            <w:pPr>
              <w:jc w:val="both"/>
            </w:pPr>
          </w:p>
        </w:tc>
        <w:tc>
          <w:tcPr>
            <w:tcW w:w="2053" w:type="dxa"/>
            <w:gridSpan w:val="4"/>
          </w:tcPr>
          <w:p w14:paraId="1657EDB0" w14:textId="77777777" w:rsidR="002E5507" w:rsidRDefault="002E5507" w:rsidP="002E5507">
            <w:pPr>
              <w:jc w:val="both"/>
            </w:pPr>
          </w:p>
        </w:tc>
        <w:tc>
          <w:tcPr>
            <w:tcW w:w="1746" w:type="dxa"/>
            <w:gridSpan w:val="5"/>
          </w:tcPr>
          <w:p w14:paraId="464629DE" w14:textId="77777777" w:rsidR="002E5507" w:rsidRDefault="002E5507" w:rsidP="002E5507">
            <w:pPr>
              <w:jc w:val="both"/>
            </w:pPr>
          </w:p>
        </w:tc>
      </w:tr>
      <w:tr w:rsidR="002E5507" w14:paraId="2B7A42C7" w14:textId="77777777" w:rsidTr="002E5507">
        <w:tc>
          <w:tcPr>
            <w:tcW w:w="9859" w:type="dxa"/>
            <w:gridSpan w:val="14"/>
            <w:shd w:val="clear" w:color="auto" w:fill="F7CAAC"/>
          </w:tcPr>
          <w:p w14:paraId="61739DD1"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3F13F959" w14:textId="77777777" w:rsidTr="002E5507">
        <w:trPr>
          <w:trHeight w:val="388"/>
        </w:trPr>
        <w:tc>
          <w:tcPr>
            <w:tcW w:w="9859" w:type="dxa"/>
            <w:gridSpan w:val="14"/>
            <w:tcBorders>
              <w:top w:val="nil"/>
            </w:tcBorders>
          </w:tcPr>
          <w:p w14:paraId="71680851" w14:textId="48CF6D82" w:rsidR="002E5507" w:rsidRDefault="002E5507" w:rsidP="002E5507">
            <w:pPr>
              <w:jc w:val="both"/>
            </w:pPr>
            <w:r>
              <w:t>Management – přednášející (10 %)</w:t>
            </w:r>
          </w:p>
        </w:tc>
      </w:tr>
      <w:tr w:rsidR="002E5507" w14:paraId="602C7DD5" w14:textId="77777777" w:rsidTr="002E5507">
        <w:tc>
          <w:tcPr>
            <w:tcW w:w="9859" w:type="dxa"/>
            <w:gridSpan w:val="14"/>
            <w:shd w:val="clear" w:color="auto" w:fill="F7CAAC"/>
          </w:tcPr>
          <w:p w14:paraId="7C5190CA" w14:textId="77777777" w:rsidR="002E5507" w:rsidRDefault="002E5507" w:rsidP="002E5507">
            <w:pPr>
              <w:jc w:val="both"/>
            </w:pPr>
            <w:r>
              <w:rPr>
                <w:b/>
              </w:rPr>
              <w:t xml:space="preserve">Údaje o vzdělání na VŠ </w:t>
            </w:r>
          </w:p>
        </w:tc>
      </w:tr>
      <w:tr w:rsidR="002E5507" w:rsidRPr="00734837" w14:paraId="2598DB09" w14:textId="77777777" w:rsidTr="002E5507">
        <w:trPr>
          <w:trHeight w:val="784"/>
        </w:trPr>
        <w:tc>
          <w:tcPr>
            <w:tcW w:w="9859" w:type="dxa"/>
            <w:gridSpan w:val="14"/>
          </w:tcPr>
          <w:p w14:paraId="25E43650" w14:textId="20915ADE" w:rsidR="002E5507" w:rsidRPr="00BC1D36" w:rsidRDefault="002E5507" w:rsidP="002E5507">
            <w:pPr>
              <w:jc w:val="both"/>
              <w:rPr>
                <w:bCs/>
                <w:color w:val="000000"/>
                <w:szCs w:val="24"/>
              </w:rPr>
            </w:pPr>
            <w:r w:rsidRPr="00BC1D36">
              <w:rPr>
                <w:bCs/>
                <w:color w:val="000000"/>
                <w:szCs w:val="24"/>
              </w:rPr>
              <w:t>1989</w:t>
            </w:r>
            <w:r w:rsidR="00D67057">
              <w:rPr>
                <w:bCs/>
                <w:color w:val="000000"/>
                <w:szCs w:val="24"/>
              </w:rPr>
              <w:t>-</w:t>
            </w:r>
            <w:r w:rsidRPr="00BC1D36">
              <w:rPr>
                <w:bCs/>
                <w:color w:val="000000"/>
                <w:szCs w:val="24"/>
              </w:rPr>
              <w:t xml:space="preserve">1994 </w:t>
            </w:r>
            <w:r w:rsidRPr="00BC1D36">
              <w:t xml:space="preserve">Vysoká škola lesnická a dřevařská ve Zvolenu, Dřevařská fakulta, studijní obor Ekonomika a řízení </w:t>
            </w:r>
            <w:r w:rsidRPr="00BC1D36">
              <w:br/>
              <w:t xml:space="preserve">                    dřevozpracujícího průmyslu </w:t>
            </w:r>
            <w:r w:rsidRPr="00BC1D36">
              <w:rPr>
                <w:color w:val="000000"/>
                <w:szCs w:val="24"/>
              </w:rPr>
              <w:t>(Ing.)</w:t>
            </w:r>
            <w:r w:rsidRPr="00BC1D36">
              <w:rPr>
                <w:bCs/>
                <w:color w:val="000000"/>
                <w:szCs w:val="24"/>
              </w:rPr>
              <w:t xml:space="preserve"> </w:t>
            </w:r>
          </w:p>
          <w:p w14:paraId="3F045E0C" w14:textId="6FD34AC5" w:rsidR="002E5507" w:rsidRPr="00734837" w:rsidRDefault="002E5507" w:rsidP="002E5507">
            <w:pPr>
              <w:jc w:val="both"/>
              <w:rPr>
                <w:b/>
              </w:rPr>
            </w:pPr>
            <w:r w:rsidRPr="00BC1D36">
              <w:rPr>
                <w:bCs/>
                <w:color w:val="000000"/>
                <w:szCs w:val="24"/>
              </w:rPr>
              <w:t>1994</w:t>
            </w:r>
            <w:r w:rsidR="00D67057">
              <w:rPr>
                <w:bCs/>
                <w:color w:val="000000"/>
                <w:szCs w:val="24"/>
              </w:rPr>
              <w:t>-</w:t>
            </w:r>
            <w:r w:rsidRPr="00BC1D36">
              <w:rPr>
                <w:bCs/>
                <w:color w:val="000000"/>
                <w:szCs w:val="24"/>
              </w:rPr>
              <w:t>2004:</w:t>
            </w:r>
            <w:r>
              <w:rPr>
                <w:b/>
                <w:bCs/>
                <w:color w:val="000000"/>
                <w:szCs w:val="24"/>
              </w:rPr>
              <w:t xml:space="preserve"> </w:t>
            </w:r>
            <w:r>
              <w:t xml:space="preserve">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C2E7B">
              <w:rPr>
                <w:color w:val="000000"/>
                <w:szCs w:val="24"/>
              </w:rPr>
              <w:t>Ph.D.)</w:t>
            </w:r>
          </w:p>
        </w:tc>
      </w:tr>
      <w:tr w:rsidR="002E5507" w14:paraId="4D116E45" w14:textId="77777777" w:rsidTr="002E5507">
        <w:tc>
          <w:tcPr>
            <w:tcW w:w="9859" w:type="dxa"/>
            <w:gridSpan w:val="14"/>
            <w:shd w:val="clear" w:color="auto" w:fill="F7CAAC"/>
          </w:tcPr>
          <w:p w14:paraId="7417B897" w14:textId="77777777" w:rsidR="002E5507" w:rsidRDefault="002E5507" w:rsidP="002E5507">
            <w:pPr>
              <w:jc w:val="both"/>
              <w:rPr>
                <w:b/>
              </w:rPr>
            </w:pPr>
            <w:r>
              <w:rPr>
                <w:b/>
              </w:rPr>
              <w:t>Údaje o odborném působení od absolvování VŠ</w:t>
            </w:r>
          </w:p>
        </w:tc>
      </w:tr>
      <w:tr w:rsidR="002E5507" w:rsidRPr="0006721D" w14:paraId="4A693773" w14:textId="77777777" w:rsidTr="002E5507">
        <w:trPr>
          <w:trHeight w:val="887"/>
        </w:trPr>
        <w:tc>
          <w:tcPr>
            <w:tcW w:w="9859" w:type="dxa"/>
            <w:gridSpan w:val="14"/>
          </w:tcPr>
          <w:p w14:paraId="30C018D2" w14:textId="0976731C" w:rsidR="002E5507" w:rsidRPr="00BC1D36" w:rsidRDefault="002E5507" w:rsidP="002E5507">
            <w:pPr>
              <w:jc w:val="both"/>
              <w:rPr>
                <w:color w:val="000000" w:themeColor="text1"/>
              </w:rPr>
            </w:pPr>
            <w:proofErr w:type="gramStart"/>
            <w:r w:rsidRPr="00BC1D36">
              <w:rPr>
                <w:color w:val="000000" w:themeColor="text1"/>
              </w:rPr>
              <w:t>2019-</w:t>
            </w:r>
            <w:r w:rsidRPr="00BC1D36">
              <w:rPr>
                <w:color w:val="000000" w:themeColor="text1"/>
                <w:szCs w:val="24"/>
              </w:rPr>
              <w:t>dosud</w:t>
            </w:r>
            <w:proofErr w:type="gramEnd"/>
            <w:r w:rsidRPr="00BC1D36">
              <w:rPr>
                <w:color w:val="000000" w:themeColor="text1"/>
                <w:szCs w:val="24"/>
              </w:rPr>
              <w:t xml:space="preserve"> </w:t>
            </w:r>
            <w:r w:rsidRPr="00BC1D36">
              <w:rPr>
                <w:color w:val="000000" w:themeColor="text1"/>
              </w:rPr>
              <w:t>VŠ pedagog - profesor, Univerzita Tomáše Bati ve Zlíně, Fakulta managementu a ekonomiky</w:t>
            </w:r>
          </w:p>
          <w:p w14:paraId="5484FC44" w14:textId="706FBB6F" w:rsidR="002E5507" w:rsidRPr="00BC1D36" w:rsidRDefault="002E5507" w:rsidP="002E5507">
            <w:pPr>
              <w:jc w:val="both"/>
            </w:pPr>
            <w:r w:rsidRPr="00BC1D36">
              <w:t>2011-</w:t>
            </w:r>
            <w:r w:rsidRPr="00BC1D36">
              <w:rPr>
                <w:color w:val="000000"/>
                <w:szCs w:val="24"/>
              </w:rPr>
              <w:t xml:space="preserve">2019   </w:t>
            </w:r>
            <w:r w:rsidRPr="00BC1D36">
              <w:t xml:space="preserve">VŠ </w:t>
            </w:r>
            <w:proofErr w:type="gramStart"/>
            <w:r w:rsidRPr="00BC1D36">
              <w:t>pedagog - docent</w:t>
            </w:r>
            <w:proofErr w:type="gramEnd"/>
            <w:r w:rsidRPr="00BC1D36">
              <w:rPr>
                <w:color w:val="000000" w:themeColor="text1"/>
              </w:rPr>
              <w:t xml:space="preserve">, </w:t>
            </w:r>
            <w:r w:rsidRPr="00BC1D36">
              <w:rPr>
                <w:color w:val="262626"/>
              </w:rPr>
              <w:t>Univerzita Tomáše Bati ve Zlíně, Fakulta managementu a ekonomiky</w:t>
            </w:r>
          </w:p>
          <w:p w14:paraId="0CCE9D97" w14:textId="2B33772D" w:rsidR="002E5507" w:rsidRPr="00BC1D36" w:rsidRDefault="002E5507" w:rsidP="002E5507">
            <w:pPr>
              <w:jc w:val="both"/>
            </w:pPr>
            <w:r w:rsidRPr="00BC1D36">
              <w:t xml:space="preserve">2010-2011   VŠ </w:t>
            </w:r>
            <w:proofErr w:type="gramStart"/>
            <w:r w:rsidRPr="00BC1D36">
              <w:t>pedagog - docent</w:t>
            </w:r>
            <w:proofErr w:type="gramEnd"/>
            <w:r w:rsidRPr="00BC1D36">
              <w:rPr>
                <w:color w:val="000000" w:themeColor="text1"/>
              </w:rPr>
              <w:t xml:space="preserve">, </w:t>
            </w:r>
            <w:r w:rsidRPr="00BC1D36">
              <w:rPr>
                <w:color w:val="262626"/>
              </w:rPr>
              <w:t>Univerzita Tomáše Bati ve Zlíně, Fakulta logistiky a krizového řízení</w:t>
            </w:r>
          </w:p>
          <w:p w14:paraId="6D805802" w14:textId="634A0F22" w:rsidR="002E5507" w:rsidRPr="00BC1D36" w:rsidRDefault="002E5507" w:rsidP="002E5507">
            <w:pPr>
              <w:jc w:val="both"/>
            </w:pPr>
            <w:r w:rsidRPr="00BC1D36">
              <w:t>2009-2016</w:t>
            </w:r>
            <w:r w:rsidRPr="00BC1D36">
              <w:rPr>
                <w:rFonts w:asciiTheme="minorHAnsi" w:hAnsiTheme="minorHAnsi" w:cstheme="minorHAnsi"/>
              </w:rPr>
              <w:t xml:space="preserve">   </w:t>
            </w:r>
            <w:r w:rsidRPr="00BC1D36">
              <w:t xml:space="preserve">VŠ </w:t>
            </w:r>
            <w:proofErr w:type="gramStart"/>
            <w:r w:rsidRPr="00BC1D36">
              <w:t>pedagog - docent</w:t>
            </w:r>
            <w:proofErr w:type="gramEnd"/>
            <w:r w:rsidRPr="00BC1D36">
              <w:t xml:space="preserve">, </w:t>
            </w:r>
            <w:r w:rsidRPr="00BC1D36">
              <w:rPr>
                <w:color w:val="262626"/>
              </w:rPr>
              <w:t>Technická univerzita ve Zvolenu, Katedra podnikového hospodářství</w:t>
            </w:r>
          </w:p>
          <w:p w14:paraId="6FBD40BB" w14:textId="11AE3593" w:rsidR="002E5507" w:rsidRPr="0006721D" w:rsidRDefault="002E5507" w:rsidP="002E5507">
            <w:pPr>
              <w:jc w:val="both"/>
            </w:pPr>
            <w:r w:rsidRPr="00BC1D36">
              <w:t>1994-2009</w:t>
            </w:r>
            <w:r w:rsidRPr="0006721D">
              <w:t xml:space="preserve"> </w:t>
            </w:r>
            <w:r>
              <w:t xml:space="preserve">  </w:t>
            </w:r>
            <w:r w:rsidRPr="0006721D">
              <w:t xml:space="preserve">VŠ </w:t>
            </w:r>
            <w:proofErr w:type="gramStart"/>
            <w:r w:rsidRPr="0006721D">
              <w:t>pedagog - odborný</w:t>
            </w:r>
            <w:proofErr w:type="gramEnd"/>
            <w:r w:rsidRPr="0006721D">
              <w:t xml:space="preserve"> asistent, </w:t>
            </w:r>
            <w:r w:rsidRPr="0006721D">
              <w:rPr>
                <w:color w:val="262626"/>
              </w:rPr>
              <w:t>Technická univerzita ve Zvolenu, Katedra podnikového hospodářství</w:t>
            </w:r>
          </w:p>
        </w:tc>
      </w:tr>
      <w:tr w:rsidR="002E5507" w14:paraId="107B42A9" w14:textId="77777777" w:rsidTr="002E5507">
        <w:trPr>
          <w:trHeight w:val="250"/>
        </w:trPr>
        <w:tc>
          <w:tcPr>
            <w:tcW w:w="9859" w:type="dxa"/>
            <w:gridSpan w:val="14"/>
            <w:shd w:val="clear" w:color="auto" w:fill="F7CAAC"/>
          </w:tcPr>
          <w:p w14:paraId="418117CF" w14:textId="77777777" w:rsidR="002E5507" w:rsidRDefault="002E5507" w:rsidP="002E5507">
            <w:pPr>
              <w:jc w:val="both"/>
            </w:pPr>
            <w:r>
              <w:rPr>
                <w:b/>
              </w:rPr>
              <w:t>Zkušenosti s vedením kvalifikačních a rigorózních prací</w:t>
            </w:r>
          </w:p>
        </w:tc>
      </w:tr>
      <w:tr w:rsidR="002E5507" w14:paraId="59C9764C" w14:textId="77777777" w:rsidTr="002E5507">
        <w:trPr>
          <w:trHeight w:val="112"/>
        </w:trPr>
        <w:tc>
          <w:tcPr>
            <w:tcW w:w="9859" w:type="dxa"/>
            <w:gridSpan w:val="14"/>
          </w:tcPr>
          <w:p w14:paraId="63B8F46E" w14:textId="77777777" w:rsidR="002E5507" w:rsidRDefault="002E5507" w:rsidP="002E5507">
            <w:pPr>
              <w:jc w:val="both"/>
            </w:pPr>
            <w:r>
              <w:t>Počet vedených bakalářských prací – 49</w:t>
            </w:r>
          </w:p>
          <w:p w14:paraId="49861227" w14:textId="77777777" w:rsidR="002E5507" w:rsidRDefault="002E5507" w:rsidP="002E5507">
            <w:pPr>
              <w:jc w:val="both"/>
            </w:pPr>
            <w:r>
              <w:t>Počet vedených diplomových prací – 129</w:t>
            </w:r>
          </w:p>
          <w:p w14:paraId="3773351D" w14:textId="77777777" w:rsidR="002E5507" w:rsidRDefault="002E5507" w:rsidP="002E5507">
            <w:pPr>
              <w:jc w:val="both"/>
            </w:pPr>
            <w:r>
              <w:t>Počet vedených disertačních prací – 4</w:t>
            </w:r>
          </w:p>
        </w:tc>
      </w:tr>
      <w:tr w:rsidR="002E5507" w14:paraId="406A763B" w14:textId="77777777" w:rsidTr="002E5507">
        <w:trPr>
          <w:cantSplit/>
        </w:trPr>
        <w:tc>
          <w:tcPr>
            <w:tcW w:w="3347" w:type="dxa"/>
            <w:gridSpan w:val="2"/>
            <w:tcBorders>
              <w:top w:val="single" w:sz="12" w:space="0" w:color="auto"/>
            </w:tcBorders>
            <w:shd w:val="clear" w:color="auto" w:fill="F7CAAC"/>
          </w:tcPr>
          <w:p w14:paraId="20CC1681"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508824FC"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FFB463" w14:textId="77777777" w:rsidR="002E5507" w:rsidRDefault="002E5507" w:rsidP="002E5507">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19B7EF77" w14:textId="77777777" w:rsidR="002E5507" w:rsidRDefault="002E5507" w:rsidP="002E5507">
            <w:pPr>
              <w:jc w:val="both"/>
              <w:rPr>
                <w:b/>
              </w:rPr>
            </w:pPr>
            <w:r>
              <w:rPr>
                <w:b/>
              </w:rPr>
              <w:t>Ohlasy publikací</w:t>
            </w:r>
          </w:p>
        </w:tc>
      </w:tr>
      <w:tr w:rsidR="002E5507" w14:paraId="1823AD0A" w14:textId="77777777" w:rsidTr="002E5507">
        <w:trPr>
          <w:cantSplit/>
        </w:trPr>
        <w:tc>
          <w:tcPr>
            <w:tcW w:w="3347" w:type="dxa"/>
            <w:gridSpan w:val="2"/>
          </w:tcPr>
          <w:p w14:paraId="4F4692A5" w14:textId="77777777" w:rsidR="002E5507" w:rsidRDefault="002E5507" w:rsidP="002E5507">
            <w:pPr>
              <w:jc w:val="both"/>
            </w:pPr>
            <w:r>
              <w:t>Management</w:t>
            </w:r>
          </w:p>
        </w:tc>
        <w:tc>
          <w:tcPr>
            <w:tcW w:w="2245" w:type="dxa"/>
            <w:gridSpan w:val="2"/>
          </w:tcPr>
          <w:p w14:paraId="61749C48" w14:textId="77777777" w:rsidR="002E5507" w:rsidRDefault="002E5507" w:rsidP="002E5507">
            <w:pPr>
              <w:jc w:val="both"/>
            </w:pPr>
            <w:r>
              <w:t>2009</w:t>
            </w:r>
          </w:p>
        </w:tc>
        <w:tc>
          <w:tcPr>
            <w:tcW w:w="2248" w:type="dxa"/>
            <w:gridSpan w:val="4"/>
            <w:tcBorders>
              <w:right w:val="single" w:sz="12" w:space="0" w:color="auto"/>
            </w:tcBorders>
          </w:tcPr>
          <w:p w14:paraId="519C55EA" w14:textId="77777777" w:rsidR="002E5507" w:rsidRDefault="002E5507" w:rsidP="002E5507">
            <w:pPr>
              <w:jc w:val="both"/>
            </w:pPr>
            <w:r>
              <w:t>PU v Prešove</w:t>
            </w:r>
          </w:p>
        </w:tc>
        <w:tc>
          <w:tcPr>
            <w:tcW w:w="632" w:type="dxa"/>
            <w:gridSpan w:val="2"/>
            <w:tcBorders>
              <w:left w:val="single" w:sz="12" w:space="0" w:color="auto"/>
            </w:tcBorders>
            <w:shd w:val="clear" w:color="auto" w:fill="F7CAAC"/>
          </w:tcPr>
          <w:p w14:paraId="7598D117" w14:textId="77777777" w:rsidR="002E5507" w:rsidRDefault="002E5507" w:rsidP="002E5507">
            <w:pPr>
              <w:jc w:val="both"/>
            </w:pPr>
            <w:r>
              <w:rPr>
                <w:b/>
              </w:rPr>
              <w:t>WOS</w:t>
            </w:r>
          </w:p>
        </w:tc>
        <w:tc>
          <w:tcPr>
            <w:tcW w:w="708" w:type="dxa"/>
            <w:gridSpan w:val="3"/>
            <w:shd w:val="clear" w:color="auto" w:fill="F7CAAC"/>
          </w:tcPr>
          <w:p w14:paraId="029A4C75" w14:textId="77777777" w:rsidR="002E5507" w:rsidRDefault="002E5507" w:rsidP="002E5507">
            <w:pPr>
              <w:jc w:val="both"/>
              <w:rPr>
                <w:sz w:val="18"/>
              </w:rPr>
            </w:pPr>
            <w:r>
              <w:rPr>
                <w:b/>
                <w:sz w:val="18"/>
              </w:rPr>
              <w:t>Scopus</w:t>
            </w:r>
          </w:p>
        </w:tc>
        <w:tc>
          <w:tcPr>
            <w:tcW w:w="679" w:type="dxa"/>
            <w:shd w:val="clear" w:color="auto" w:fill="F7CAAC"/>
          </w:tcPr>
          <w:p w14:paraId="7473C399" w14:textId="77777777" w:rsidR="002E5507" w:rsidRDefault="002E5507" w:rsidP="002E5507">
            <w:pPr>
              <w:jc w:val="both"/>
            </w:pPr>
            <w:r>
              <w:rPr>
                <w:b/>
                <w:sz w:val="18"/>
              </w:rPr>
              <w:t>ostatní</w:t>
            </w:r>
          </w:p>
        </w:tc>
      </w:tr>
      <w:tr w:rsidR="002E5507" w:rsidRPr="005A0078" w14:paraId="76A9B895" w14:textId="77777777" w:rsidTr="002E5507">
        <w:trPr>
          <w:cantSplit/>
          <w:trHeight w:val="70"/>
        </w:trPr>
        <w:tc>
          <w:tcPr>
            <w:tcW w:w="3347" w:type="dxa"/>
            <w:gridSpan w:val="2"/>
            <w:shd w:val="clear" w:color="auto" w:fill="F7CAAC"/>
          </w:tcPr>
          <w:p w14:paraId="2BB204C4" w14:textId="77777777" w:rsidR="002E5507" w:rsidRDefault="002E5507" w:rsidP="002E5507">
            <w:pPr>
              <w:jc w:val="both"/>
            </w:pPr>
            <w:r>
              <w:rPr>
                <w:b/>
              </w:rPr>
              <w:t>Obor jmenovacího řízení</w:t>
            </w:r>
          </w:p>
        </w:tc>
        <w:tc>
          <w:tcPr>
            <w:tcW w:w="2245" w:type="dxa"/>
            <w:gridSpan w:val="2"/>
            <w:shd w:val="clear" w:color="auto" w:fill="F7CAAC"/>
          </w:tcPr>
          <w:p w14:paraId="676DAC84"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5803192" w14:textId="77777777" w:rsidR="002E5507" w:rsidRDefault="002E5507" w:rsidP="002E5507">
            <w:pPr>
              <w:jc w:val="both"/>
            </w:pPr>
            <w:r>
              <w:rPr>
                <w:b/>
              </w:rPr>
              <w:t>Řízení konáno na VŠ</w:t>
            </w:r>
          </w:p>
        </w:tc>
        <w:tc>
          <w:tcPr>
            <w:tcW w:w="632" w:type="dxa"/>
            <w:gridSpan w:val="2"/>
            <w:vMerge w:val="restart"/>
            <w:tcBorders>
              <w:left w:val="single" w:sz="12" w:space="0" w:color="auto"/>
            </w:tcBorders>
          </w:tcPr>
          <w:p w14:paraId="51FAA446" w14:textId="77777777" w:rsidR="002E5507" w:rsidRDefault="002E5507" w:rsidP="002E5507">
            <w:pPr>
              <w:jc w:val="both"/>
              <w:rPr>
                <w:b/>
              </w:rPr>
            </w:pPr>
            <w:r>
              <w:rPr>
                <w:b/>
              </w:rPr>
              <w:t>297</w:t>
            </w:r>
          </w:p>
          <w:p w14:paraId="177D038C" w14:textId="77777777" w:rsidR="002E5507" w:rsidRPr="004A3060" w:rsidRDefault="002E5507" w:rsidP="002E5507">
            <w:pPr>
              <w:jc w:val="both"/>
              <w:rPr>
                <w:sz w:val="16"/>
                <w:szCs w:val="16"/>
              </w:rPr>
            </w:pPr>
            <w:r w:rsidRPr="004A3060">
              <w:rPr>
                <w:sz w:val="16"/>
                <w:szCs w:val="16"/>
              </w:rPr>
              <w:t>/Hi-11/</w:t>
            </w:r>
          </w:p>
        </w:tc>
        <w:tc>
          <w:tcPr>
            <w:tcW w:w="708" w:type="dxa"/>
            <w:gridSpan w:val="3"/>
            <w:vMerge w:val="restart"/>
          </w:tcPr>
          <w:p w14:paraId="31FDDDD6" w14:textId="77777777" w:rsidR="002E5507" w:rsidRDefault="002E5507" w:rsidP="002E5507">
            <w:pPr>
              <w:jc w:val="both"/>
              <w:rPr>
                <w:b/>
              </w:rPr>
            </w:pPr>
            <w:r>
              <w:rPr>
                <w:b/>
              </w:rPr>
              <w:t>129</w:t>
            </w:r>
          </w:p>
          <w:p w14:paraId="73343B9F" w14:textId="77777777" w:rsidR="002E5507" w:rsidRPr="005A0078" w:rsidRDefault="002E5507" w:rsidP="002E5507">
            <w:pPr>
              <w:jc w:val="both"/>
              <w:rPr>
                <w:b/>
              </w:rPr>
            </w:pPr>
            <w:r w:rsidRPr="004A3060">
              <w:rPr>
                <w:sz w:val="16"/>
                <w:szCs w:val="16"/>
              </w:rPr>
              <w:t>/Hi</w:t>
            </w:r>
            <w:r>
              <w:rPr>
                <w:sz w:val="16"/>
                <w:szCs w:val="16"/>
              </w:rPr>
              <w:t>-8</w:t>
            </w:r>
            <w:r w:rsidRPr="004A3060">
              <w:rPr>
                <w:sz w:val="16"/>
                <w:szCs w:val="16"/>
              </w:rPr>
              <w:t>/</w:t>
            </w:r>
          </w:p>
        </w:tc>
        <w:tc>
          <w:tcPr>
            <w:tcW w:w="679" w:type="dxa"/>
            <w:vMerge w:val="restart"/>
          </w:tcPr>
          <w:p w14:paraId="35E03DA5" w14:textId="77777777" w:rsidR="002E5507" w:rsidRPr="005A0078" w:rsidRDefault="002E5507" w:rsidP="002E5507">
            <w:pPr>
              <w:jc w:val="both"/>
              <w:rPr>
                <w:b/>
              </w:rPr>
            </w:pPr>
            <w:r>
              <w:rPr>
                <w:b/>
              </w:rPr>
              <w:t>335</w:t>
            </w:r>
          </w:p>
        </w:tc>
      </w:tr>
      <w:tr w:rsidR="002E5507" w14:paraId="128B0C82" w14:textId="77777777" w:rsidTr="002E5507">
        <w:trPr>
          <w:trHeight w:val="205"/>
        </w:trPr>
        <w:tc>
          <w:tcPr>
            <w:tcW w:w="3347" w:type="dxa"/>
            <w:gridSpan w:val="2"/>
          </w:tcPr>
          <w:p w14:paraId="681B1D91" w14:textId="77777777" w:rsidR="002E5507" w:rsidRDefault="002E5507" w:rsidP="002E5507">
            <w:pPr>
              <w:jc w:val="both"/>
            </w:pPr>
            <w:r w:rsidRPr="00992018">
              <w:t>Management a ekonomika podniku</w:t>
            </w:r>
          </w:p>
        </w:tc>
        <w:tc>
          <w:tcPr>
            <w:tcW w:w="2245" w:type="dxa"/>
            <w:gridSpan w:val="2"/>
          </w:tcPr>
          <w:p w14:paraId="734A442D" w14:textId="77777777" w:rsidR="002E5507" w:rsidRDefault="002E5507" w:rsidP="002E5507">
            <w:pPr>
              <w:jc w:val="both"/>
            </w:pPr>
            <w:r>
              <w:t>2019</w:t>
            </w:r>
          </w:p>
        </w:tc>
        <w:tc>
          <w:tcPr>
            <w:tcW w:w="2248" w:type="dxa"/>
            <w:gridSpan w:val="4"/>
            <w:tcBorders>
              <w:right w:val="single" w:sz="12" w:space="0" w:color="auto"/>
            </w:tcBorders>
          </w:tcPr>
          <w:p w14:paraId="03265FE6" w14:textId="77777777" w:rsidR="002E5507" w:rsidRDefault="002E5507" w:rsidP="002E5507">
            <w:pPr>
              <w:jc w:val="both"/>
            </w:pPr>
            <w:r>
              <w:t>UTB ve Zlíně</w:t>
            </w:r>
          </w:p>
        </w:tc>
        <w:tc>
          <w:tcPr>
            <w:tcW w:w="632" w:type="dxa"/>
            <w:gridSpan w:val="2"/>
            <w:vMerge/>
            <w:tcBorders>
              <w:left w:val="single" w:sz="12" w:space="0" w:color="auto"/>
            </w:tcBorders>
            <w:vAlign w:val="center"/>
          </w:tcPr>
          <w:p w14:paraId="72399D3E" w14:textId="77777777" w:rsidR="002E5507" w:rsidRDefault="002E5507" w:rsidP="002E5507">
            <w:pPr>
              <w:rPr>
                <w:b/>
              </w:rPr>
            </w:pPr>
          </w:p>
        </w:tc>
        <w:tc>
          <w:tcPr>
            <w:tcW w:w="708" w:type="dxa"/>
            <w:gridSpan w:val="3"/>
            <w:vMerge/>
            <w:vAlign w:val="center"/>
          </w:tcPr>
          <w:p w14:paraId="2752578D" w14:textId="77777777" w:rsidR="002E5507" w:rsidRDefault="002E5507" w:rsidP="002E5507">
            <w:pPr>
              <w:rPr>
                <w:b/>
              </w:rPr>
            </w:pPr>
          </w:p>
        </w:tc>
        <w:tc>
          <w:tcPr>
            <w:tcW w:w="679" w:type="dxa"/>
            <w:vMerge/>
            <w:vAlign w:val="center"/>
          </w:tcPr>
          <w:p w14:paraId="1CF588BA" w14:textId="77777777" w:rsidR="002E5507" w:rsidRDefault="002E5507" w:rsidP="002E5507">
            <w:pPr>
              <w:rPr>
                <w:b/>
              </w:rPr>
            </w:pPr>
          </w:p>
        </w:tc>
      </w:tr>
      <w:tr w:rsidR="002E5507" w14:paraId="6855E5D1" w14:textId="77777777" w:rsidTr="002E5507">
        <w:tc>
          <w:tcPr>
            <w:tcW w:w="9859" w:type="dxa"/>
            <w:gridSpan w:val="14"/>
            <w:shd w:val="clear" w:color="auto" w:fill="F7CAAC"/>
          </w:tcPr>
          <w:p w14:paraId="7B6B8EE5"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DA297F" w14:paraId="53CA73C1" w14:textId="77777777" w:rsidTr="002E5507">
        <w:trPr>
          <w:trHeight w:val="2347"/>
        </w:trPr>
        <w:tc>
          <w:tcPr>
            <w:tcW w:w="9859" w:type="dxa"/>
            <w:gridSpan w:val="14"/>
          </w:tcPr>
          <w:p w14:paraId="2DF20CA9" w14:textId="77777777" w:rsidR="0092759C" w:rsidRPr="00AC2E7B" w:rsidRDefault="0092759C" w:rsidP="0092759C">
            <w:pPr>
              <w:jc w:val="both"/>
              <w:rPr>
                <w:caps/>
                <w:color w:val="000000" w:themeColor="text1"/>
              </w:rPr>
            </w:pPr>
            <w:r w:rsidRPr="00AC2E7B">
              <w:rPr>
                <w:caps/>
                <w:color w:val="000000" w:themeColor="text1"/>
              </w:rPr>
              <w:t>Rajnoha, R., Hadač, J</w:t>
            </w:r>
            <w:r w:rsidRPr="00AC2E7B">
              <w:rPr>
                <w:color w:val="000000" w:themeColor="text1"/>
              </w:rPr>
              <w:t xml:space="preserve">. Strategic Key Elements in Big Data Analytics as Driving Forces of IoT Manufacturing Value Creation: A Challenge for Research Framework. </w:t>
            </w:r>
            <w:r w:rsidRPr="00AC2E7B">
              <w:rPr>
                <w:i/>
                <w:iCs/>
                <w:color w:val="000000" w:themeColor="text1"/>
              </w:rPr>
              <w:t>IEEE Transactions on Engineering Management</w:t>
            </w:r>
            <w:r w:rsidRPr="00AC2E7B">
              <w:rPr>
                <w:color w:val="000000" w:themeColor="text1"/>
              </w:rPr>
              <w:t xml:space="preserve">. 2021, Early Access (18 October 2021), pp. 1-16. ISSN </w:t>
            </w:r>
            <w:r w:rsidRPr="00AC2E7B">
              <w:rPr>
                <w:rStyle w:val="value"/>
                <w:color w:val="000000" w:themeColor="text1"/>
              </w:rPr>
              <w:t xml:space="preserve">0018-9391. </w:t>
            </w:r>
            <w:r w:rsidRPr="00AC2E7B">
              <w:rPr>
                <w:color w:val="000000" w:themeColor="text1"/>
              </w:rPr>
              <w:t xml:space="preserve">doi: </w:t>
            </w:r>
            <w:hyperlink r:id="rId54" w:tgtFrame="_blank" w:history="1">
              <w:r w:rsidRPr="00AC2E7B">
                <w:rPr>
                  <w:rStyle w:val="Hypertextovodkaz"/>
                  <w:color w:val="000000" w:themeColor="text1"/>
                </w:rPr>
                <w:t>10.1109/TEM.2021.3113502</w:t>
              </w:r>
            </w:hyperlink>
            <w:r w:rsidRPr="00AC2E7B">
              <w:rPr>
                <w:color w:val="000000" w:themeColor="text1"/>
              </w:rPr>
              <w:t xml:space="preserve"> (</w:t>
            </w:r>
            <w:proofErr w:type="gramStart"/>
            <w:r w:rsidRPr="00AC2E7B">
              <w:rPr>
                <w:color w:val="000000" w:themeColor="text1"/>
              </w:rPr>
              <w:t>75%</w:t>
            </w:r>
            <w:proofErr w:type="gramEnd"/>
            <w:r w:rsidRPr="00AC2E7B">
              <w:rPr>
                <w:color w:val="000000" w:themeColor="text1"/>
              </w:rPr>
              <w:t xml:space="preserve">). </w:t>
            </w:r>
          </w:p>
          <w:p w14:paraId="39DC687E" w14:textId="77777777" w:rsidR="0092759C" w:rsidRPr="00AC2E7B" w:rsidRDefault="0092759C" w:rsidP="0092759C">
            <w:pPr>
              <w:jc w:val="both"/>
              <w:rPr>
                <w:color w:val="000000" w:themeColor="text1"/>
                <w:lang w:eastAsia="sk-SK"/>
              </w:rPr>
            </w:pPr>
            <w:r w:rsidRPr="00AC2E7B">
              <w:rPr>
                <w:caps/>
                <w:color w:val="000000" w:themeColor="text1"/>
              </w:rPr>
              <w:t>Rajnoha, R., Lesníková, P., Štefko, R., Schmidtová, J., Formánek, I</w:t>
            </w:r>
            <w:r w:rsidRPr="00AC2E7B">
              <w:rPr>
                <w:color w:val="000000" w:themeColor="text1"/>
              </w:rPr>
              <w:t xml:space="preserve">. Transformations in Strategic Business Planning in the Context of Sustainability and Business Goals Setting. </w:t>
            </w:r>
            <w:r w:rsidRPr="00AC2E7B">
              <w:rPr>
                <w:i/>
                <w:color w:val="000000" w:themeColor="text1"/>
              </w:rPr>
              <w:t>Transformations in Business &amp; Economics</w:t>
            </w:r>
            <w:r w:rsidRPr="00AC2E7B">
              <w:rPr>
                <w:color w:val="000000" w:themeColor="text1"/>
              </w:rPr>
              <w:t xml:space="preserve">. 2019, </w:t>
            </w:r>
            <w:r w:rsidRPr="00AC2E7B">
              <w:t>Volume</w:t>
            </w:r>
            <w:r w:rsidRPr="00AC2E7B">
              <w:rPr>
                <w:color w:val="000000" w:themeColor="text1"/>
              </w:rPr>
              <w:t xml:space="preserve"> 18, </w:t>
            </w:r>
            <w:r w:rsidRPr="00AC2E7B">
              <w:t>Issue</w:t>
            </w:r>
            <w:r w:rsidRPr="00AC2E7B">
              <w:rPr>
                <w:color w:val="000000" w:themeColor="text1"/>
              </w:rPr>
              <w:t xml:space="preserve"> 2(47), pp. 44-66. </w:t>
            </w:r>
            <w:r w:rsidRPr="00AC2E7B">
              <w:rPr>
                <w:lang w:val="en-US"/>
              </w:rPr>
              <w:t>ISSN</w:t>
            </w:r>
            <w:r w:rsidRPr="00AC2E7B">
              <w:rPr>
                <w:rStyle w:val="Siln"/>
              </w:rPr>
              <w:t xml:space="preserve"> </w:t>
            </w:r>
            <w:r w:rsidRPr="00AC2E7B">
              <w:rPr>
                <w:rStyle w:val="value"/>
              </w:rPr>
              <w:t>1648-4460</w:t>
            </w:r>
            <w:r w:rsidRPr="00AC2E7B">
              <w:t xml:space="preserve"> </w:t>
            </w:r>
            <w:r w:rsidRPr="00AC2E7B">
              <w:rPr>
                <w:color w:val="000000" w:themeColor="text1"/>
                <w:lang w:val="sk-SK" w:eastAsia="sk-SK"/>
              </w:rPr>
              <w:t>(</w:t>
            </w:r>
            <w:proofErr w:type="gramStart"/>
            <w:r w:rsidRPr="00AC2E7B">
              <w:rPr>
                <w:color w:val="000000" w:themeColor="text1"/>
                <w:lang w:val="sk-SK" w:eastAsia="sk-SK"/>
              </w:rPr>
              <w:t>60%</w:t>
            </w:r>
            <w:proofErr w:type="gramEnd"/>
            <w:r w:rsidRPr="00AC2E7B">
              <w:rPr>
                <w:color w:val="000000" w:themeColor="text1"/>
                <w:lang w:val="sk-SK" w:eastAsia="sk-SK"/>
              </w:rPr>
              <w:t xml:space="preserve">). </w:t>
            </w:r>
          </w:p>
          <w:p w14:paraId="57A16CFC" w14:textId="77777777" w:rsidR="0092759C" w:rsidRPr="00AC2E7B" w:rsidRDefault="0092759C" w:rsidP="0092759C">
            <w:pPr>
              <w:jc w:val="both"/>
              <w:rPr>
                <w:color w:val="000000" w:themeColor="text1"/>
                <w:lang w:eastAsia="sk-SK"/>
              </w:rPr>
            </w:pPr>
            <w:r w:rsidRPr="00AC2E7B">
              <w:rPr>
                <w:caps/>
                <w:color w:val="000000" w:themeColor="text1"/>
              </w:rPr>
              <w:t>Rajnoha, R., Merková, M., Dobrovič, J., Rózsa, Z.</w:t>
            </w:r>
            <w:r w:rsidRPr="00AC2E7B">
              <w:rPr>
                <w:color w:val="000000" w:themeColor="text1"/>
              </w:rPr>
              <w:t xml:space="preserve"> Business performance management and FDI: key differences between foreign and domestic-owned firms–a case of Slovakia. </w:t>
            </w:r>
            <w:r w:rsidRPr="00AC2E7B">
              <w:rPr>
                <w:i/>
                <w:iCs/>
                <w:color w:val="000000" w:themeColor="text1"/>
              </w:rPr>
              <w:t>Journal of Business Economics and Management</w:t>
            </w:r>
            <w:r w:rsidRPr="00AC2E7B">
              <w:rPr>
                <w:color w:val="000000" w:themeColor="text1"/>
              </w:rPr>
              <w:t xml:space="preserve">. 2018, Volume </w:t>
            </w:r>
            <w:r w:rsidRPr="00AC2E7B">
              <w:rPr>
                <w:iCs/>
                <w:color w:val="000000" w:themeColor="text1"/>
              </w:rPr>
              <w:t xml:space="preserve">19, Issue </w:t>
            </w:r>
            <w:r w:rsidRPr="00AC2E7B">
              <w:rPr>
                <w:color w:val="000000" w:themeColor="text1"/>
              </w:rPr>
              <w:t xml:space="preserve">1, pp. 42-62. ISSN </w:t>
            </w:r>
            <w:r w:rsidRPr="00AC2E7B">
              <w:rPr>
                <w:rStyle w:val="value"/>
              </w:rPr>
              <w:t xml:space="preserve">1611-1699. </w:t>
            </w:r>
            <w:r w:rsidRPr="00AC2E7B">
              <w:rPr>
                <w:color w:val="000000" w:themeColor="text1"/>
              </w:rPr>
              <w:t xml:space="preserve">doi: </w:t>
            </w:r>
            <w:r w:rsidRPr="00AC2E7B">
              <w:rPr>
                <w:rStyle w:val="value"/>
                <w:color w:val="000000" w:themeColor="text1"/>
              </w:rPr>
              <w:t>https://doi.org/10.3846/jbem.2018.1538 (</w:t>
            </w:r>
            <w:proofErr w:type="gramStart"/>
            <w:r w:rsidRPr="00AC2E7B">
              <w:rPr>
                <w:rStyle w:val="value"/>
                <w:color w:val="000000" w:themeColor="text1"/>
              </w:rPr>
              <w:t>85%</w:t>
            </w:r>
            <w:proofErr w:type="gramEnd"/>
            <w:r w:rsidRPr="00AC2E7B">
              <w:rPr>
                <w:rStyle w:val="value"/>
                <w:color w:val="000000" w:themeColor="text1"/>
              </w:rPr>
              <w:t xml:space="preserve">). </w:t>
            </w:r>
          </w:p>
          <w:p w14:paraId="66DED6C3" w14:textId="77777777" w:rsidR="0092759C" w:rsidRDefault="0092759C" w:rsidP="0092759C">
            <w:pPr>
              <w:jc w:val="both"/>
              <w:rPr>
                <w:rStyle w:val="value"/>
                <w:color w:val="000000" w:themeColor="text1"/>
              </w:rPr>
            </w:pPr>
            <w:r w:rsidRPr="00AC2E7B">
              <w:rPr>
                <w:caps/>
                <w:color w:val="000000" w:themeColor="text1"/>
              </w:rPr>
              <w:t>Rajnoha, R., Lesníková, P., Krajčík, V.</w:t>
            </w:r>
            <w:r w:rsidRPr="00AC2E7B">
              <w:rPr>
                <w:color w:val="000000" w:themeColor="text1"/>
              </w:rPr>
              <w:t xml:space="preserve"> </w:t>
            </w:r>
            <w:r w:rsidRPr="00AC2E7B">
              <w:rPr>
                <w:color w:val="000000" w:themeColor="text1"/>
                <w:lang w:val="en-GB"/>
              </w:rPr>
              <w:t xml:space="preserve">Influence of business performance measurement systems and corporate sustainability concept to overall business performance: “Save the planet and keep your business performance”. </w:t>
            </w:r>
            <w:r w:rsidRPr="00AC2E7B">
              <w:rPr>
                <w:i/>
                <w:color w:val="000000" w:themeColor="text1"/>
                <w:lang w:val="en-GB"/>
              </w:rPr>
              <w:t>E + M Ekonomie a Management</w:t>
            </w:r>
            <w:r w:rsidRPr="00AC2E7B">
              <w:rPr>
                <w:color w:val="000000" w:themeColor="text1"/>
                <w:lang w:val="en-GB"/>
              </w:rPr>
              <w:t xml:space="preserve">. </w:t>
            </w:r>
            <w:r w:rsidRPr="00AC2E7B">
              <w:rPr>
                <w:color w:val="000000" w:themeColor="text1"/>
              </w:rPr>
              <w:t xml:space="preserve">2017, </w:t>
            </w:r>
            <w:r w:rsidRPr="00AC2E7B">
              <w:rPr>
                <w:color w:val="000000" w:themeColor="text1"/>
                <w:lang w:val="en-GB"/>
              </w:rPr>
              <w:t>Volume 20, Issue 1, pp. 111-128.</w:t>
            </w:r>
            <w:r w:rsidRPr="00AC2E7B">
              <w:rPr>
                <w:color w:val="000000" w:themeColor="text1"/>
                <w:lang w:eastAsia="sk-SK"/>
              </w:rPr>
              <w:t xml:space="preserve"> </w:t>
            </w:r>
            <w:r w:rsidRPr="00AC2E7B">
              <w:rPr>
                <w:color w:val="000000" w:themeColor="text1"/>
              </w:rPr>
              <w:t xml:space="preserve">ISSN </w:t>
            </w:r>
            <w:r w:rsidRPr="00AC2E7B">
              <w:rPr>
                <w:rStyle w:val="value"/>
              </w:rPr>
              <w:t xml:space="preserve">1212-3609. </w:t>
            </w:r>
            <w:r w:rsidRPr="00AC2E7B">
              <w:rPr>
                <w:color w:val="000000" w:themeColor="text1"/>
              </w:rPr>
              <w:t xml:space="preserve">doi: </w:t>
            </w:r>
            <w:r w:rsidRPr="00AC2E7B">
              <w:rPr>
                <w:rStyle w:val="value"/>
              </w:rPr>
              <w:t>10.15240/tul/001/2017-1-</w:t>
            </w:r>
            <w:proofErr w:type="gramStart"/>
            <w:r w:rsidRPr="00AC2E7B">
              <w:rPr>
                <w:rStyle w:val="value"/>
              </w:rPr>
              <w:t>008</w:t>
            </w:r>
            <w:r w:rsidRPr="00AC2E7B">
              <w:rPr>
                <w:rStyle w:val="value"/>
                <w:color w:val="000000" w:themeColor="text1"/>
              </w:rPr>
              <w:t xml:space="preserve">  (</w:t>
            </w:r>
            <w:proofErr w:type="gramEnd"/>
            <w:r w:rsidRPr="00AC2E7B">
              <w:rPr>
                <w:rStyle w:val="value"/>
                <w:color w:val="000000" w:themeColor="text1"/>
              </w:rPr>
              <w:t xml:space="preserve">85%). </w:t>
            </w:r>
          </w:p>
          <w:p w14:paraId="13558B37" w14:textId="0DE1E12B" w:rsidR="002E5507" w:rsidRPr="00DA297F" w:rsidRDefault="0092759C" w:rsidP="0092759C">
            <w:pPr>
              <w:jc w:val="both"/>
              <w:rPr>
                <w:color w:val="000000" w:themeColor="text1"/>
              </w:rPr>
            </w:pPr>
            <w:r w:rsidRPr="00AC2E7B">
              <w:rPr>
                <w:caps/>
              </w:rPr>
              <w:t>Rajnoha</w:t>
            </w:r>
            <w:r w:rsidRPr="00AC2E7B">
              <w:t xml:space="preserve">, R., </w:t>
            </w:r>
            <w:r w:rsidRPr="00AC2E7B">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t xml:space="preserve">1212-3609. </w:t>
            </w:r>
            <w:r>
              <w:rPr>
                <w:lang w:val="sk-SK" w:eastAsia="sk-SK"/>
              </w:rPr>
              <w:t>doi</w:t>
            </w:r>
            <w:r w:rsidRPr="00CC4A98">
              <w:rPr>
                <w:lang w:val="sk-SK" w:eastAsia="sk-SK"/>
              </w:rPr>
              <w:t>:</w:t>
            </w:r>
            <w:r w:rsidRPr="00CC4A98">
              <w:rPr>
                <w:color w:val="000000" w:themeColor="text1"/>
                <w:lang w:val="sk-SK" w:eastAsia="sk-SK"/>
              </w:rPr>
              <w:t xml:space="preserve"> </w:t>
            </w:r>
            <w:hyperlink r:id="rId55"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2E5507" w14:paraId="39326CED" w14:textId="77777777" w:rsidTr="002E5507">
        <w:trPr>
          <w:trHeight w:val="218"/>
        </w:trPr>
        <w:tc>
          <w:tcPr>
            <w:tcW w:w="9859" w:type="dxa"/>
            <w:gridSpan w:val="14"/>
            <w:shd w:val="clear" w:color="auto" w:fill="F7CAAC"/>
          </w:tcPr>
          <w:p w14:paraId="18C7847D" w14:textId="77777777" w:rsidR="002E5507" w:rsidRDefault="002E5507" w:rsidP="002E5507">
            <w:pPr>
              <w:rPr>
                <w:b/>
              </w:rPr>
            </w:pPr>
            <w:r>
              <w:rPr>
                <w:b/>
              </w:rPr>
              <w:t>Působení v zahraničí</w:t>
            </w:r>
          </w:p>
        </w:tc>
      </w:tr>
      <w:tr w:rsidR="002E5507" w:rsidRPr="00B4305C" w14:paraId="26511A78" w14:textId="77777777" w:rsidTr="002E5507">
        <w:trPr>
          <w:trHeight w:val="328"/>
        </w:trPr>
        <w:tc>
          <w:tcPr>
            <w:tcW w:w="9859" w:type="dxa"/>
            <w:gridSpan w:val="14"/>
          </w:tcPr>
          <w:p w14:paraId="5E899ECE" w14:textId="77777777" w:rsidR="002E5507" w:rsidRPr="00B4305C" w:rsidRDefault="002E5507" w:rsidP="002E5507">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09E3574" w14:textId="77777777" w:rsidR="002E5507" w:rsidRPr="00B4305C" w:rsidRDefault="002E5507" w:rsidP="002E5507">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30757D35" w14:textId="77777777" w:rsidR="002E5507" w:rsidRPr="00B4305C" w:rsidRDefault="002E5507" w:rsidP="002E5507">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2E5507" w14:paraId="407D6D39" w14:textId="77777777" w:rsidTr="002E5507">
        <w:trPr>
          <w:cantSplit/>
          <w:trHeight w:val="106"/>
        </w:trPr>
        <w:tc>
          <w:tcPr>
            <w:tcW w:w="2518" w:type="dxa"/>
            <w:shd w:val="clear" w:color="auto" w:fill="F7CAAC"/>
          </w:tcPr>
          <w:p w14:paraId="10713AA0" w14:textId="77777777" w:rsidR="002E5507" w:rsidRDefault="002E5507" w:rsidP="002E5507">
            <w:pPr>
              <w:jc w:val="both"/>
              <w:rPr>
                <w:b/>
              </w:rPr>
            </w:pPr>
            <w:r>
              <w:rPr>
                <w:b/>
              </w:rPr>
              <w:t xml:space="preserve">Podpis </w:t>
            </w:r>
          </w:p>
        </w:tc>
        <w:tc>
          <w:tcPr>
            <w:tcW w:w="4536" w:type="dxa"/>
            <w:gridSpan w:val="5"/>
          </w:tcPr>
          <w:p w14:paraId="62E2B51C" w14:textId="77777777" w:rsidR="002E5507" w:rsidRDefault="002E5507" w:rsidP="002E5507">
            <w:pPr>
              <w:jc w:val="both"/>
            </w:pPr>
          </w:p>
        </w:tc>
        <w:tc>
          <w:tcPr>
            <w:tcW w:w="786" w:type="dxa"/>
            <w:gridSpan w:val="2"/>
            <w:shd w:val="clear" w:color="auto" w:fill="F7CAAC"/>
          </w:tcPr>
          <w:p w14:paraId="2E4ADAB9" w14:textId="77777777" w:rsidR="002E5507" w:rsidRDefault="002E5507" w:rsidP="002E5507">
            <w:pPr>
              <w:jc w:val="both"/>
            </w:pPr>
            <w:r>
              <w:rPr>
                <w:b/>
              </w:rPr>
              <w:t>datum</w:t>
            </w:r>
          </w:p>
        </w:tc>
        <w:tc>
          <w:tcPr>
            <w:tcW w:w="2019" w:type="dxa"/>
            <w:gridSpan w:val="6"/>
          </w:tcPr>
          <w:p w14:paraId="08B5C619" w14:textId="77777777" w:rsidR="002E5507" w:rsidRDefault="002E5507" w:rsidP="002E5507">
            <w:pPr>
              <w:jc w:val="both"/>
            </w:pPr>
          </w:p>
        </w:tc>
      </w:tr>
      <w:tr w:rsidR="002E5507" w14:paraId="4F3C7232" w14:textId="77777777" w:rsidTr="002E5507">
        <w:tc>
          <w:tcPr>
            <w:tcW w:w="9859" w:type="dxa"/>
            <w:gridSpan w:val="14"/>
            <w:tcBorders>
              <w:bottom w:val="double" w:sz="4" w:space="0" w:color="auto"/>
            </w:tcBorders>
            <w:shd w:val="clear" w:color="auto" w:fill="BDD6EE"/>
          </w:tcPr>
          <w:p w14:paraId="4F10B6AA" w14:textId="77777777" w:rsidR="002E5507" w:rsidRDefault="002E5507" w:rsidP="002E5507">
            <w:pPr>
              <w:jc w:val="both"/>
              <w:rPr>
                <w:b/>
                <w:sz w:val="28"/>
              </w:rPr>
            </w:pPr>
            <w:r>
              <w:rPr>
                <w:b/>
                <w:sz w:val="28"/>
              </w:rPr>
              <w:lastRenderedPageBreak/>
              <w:t>C-I – Personální zabezpečení</w:t>
            </w:r>
          </w:p>
        </w:tc>
      </w:tr>
      <w:tr w:rsidR="002E5507" w14:paraId="02987D37" w14:textId="77777777" w:rsidTr="002E5507">
        <w:tc>
          <w:tcPr>
            <w:tcW w:w="2518" w:type="dxa"/>
            <w:tcBorders>
              <w:top w:val="double" w:sz="4" w:space="0" w:color="auto"/>
            </w:tcBorders>
            <w:shd w:val="clear" w:color="auto" w:fill="F7CAAC"/>
          </w:tcPr>
          <w:p w14:paraId="5CF5CB38" w14:textId="77777777" w:rsidR="002E5507" w:rsidRDefault="002E5507" w:rsidP="002E5507">
            <w:pPr>
              <w:jc w:val="both"/>
              <w:rPr>
                <w:b/>
              </w:rPr>
            </w:pPr>
            <w:r>
              <w:rPr>
                <w:b/>
              </w:rPr>
              <w:t>Vysoká škola</w:t>
            </w:r>
          </w:p>
        </w:tc>
        <w:tc>
          <w:tcPr>
            <w:tcW w:w="7341" w:type="dxa"/>
            <w:gridSpan w:val="13"/>
          </w:tcPr>
          <w:p w14:paraId="5C820220" w14:textId="77777777" w:rsidR="002E5507" w:rsidRDefault="002E5507" w:rsidP="002E5507">
            <w:pPr>
              <w:jc w:val="both"/>
            </w:pPr>
            <w:r>
              <w:t>Univerzita Tomáše Bati ve Zlíně</w:t>
            </w:r>
          </w:p>
        </w:tc>
      </w:tr>
      <w:tr w:rsidR="002E5507" w14:paraId="4E29886D" w14:textId="77777777" w:rsidTr="002E5507">
        <w:tc>
          <w:tcPr>
            <w:tcW w:w="2518" w:type="dxa"/>
            <w:shd w:val="clear" w:color="auto" w:fill="F7CAAC"/>
          </w:tcPr>
          <w:p w14:paraId="2F085690" w14:textId="77777777" w:rsidR="002E5507" w:rsidRDefault="002E5507" w:rsidP="002E5507">
            <w:pPr>
              <w:jc w:val="both"/>
              <w:rPr>
                <w:b/>
              </w:rPr>
            </w:pPr>
            <w:r>
              <w:rPr>
                <w:b/>
              </w:rPr>
              <w:t>Součást vysoké školy</w:t>
            </w:r>
          </w:p>
        </w:tc>
        <w:tc>
          <w:tcPr>
            <w:tcW w:w="7341" w:type="dxa"/>
            <w:gridSpan w:val="13"/>
          </w:tcPr>
          <w:p w14:paraId="6DED92E7" w14:textId="77777777" w:rsidR="002E5507" w:rsidRDefault="002E5507" w:rsidP="002E5507">
            <w:pPr>
              <w:jc w:val="both"/>
            </w:pPr>
            <w:r>
              <w:t>Fakulta managementu a ekonomiky</w:t>
            </w:r>
          </w:p>
        </w:tc>
      </w:tr>
      <w:tr w:rsidR="002E5507" w14:paraId="7ACA366F" w14:textId="77777777" w:rsidTr="002E5507">
        <w:tc>
          <w:tcPr>
            <w:tcW w:w="2518" w:type="dxa"/>
            <w:shd w:val="clear" w:color="auto" w:fill="F7CAAC"/>
          </w:tcPr>
          <w:p w14:paraId="2A6395A4" w14:textId="77777777" w:rsidR="002E5507" w:rsidRDefault="002E5507" w:rsidP="002E5507">
            <w:pPr>
              <w:jc w:val="both"/>
              <w:rPr>
                <w:b/>
              </w:rPr>
            </w:pPr>
            <w:r>
              <w:rPr>
                <w:b/>
              </w:rPr>
              <w:t>Název studijního programu</w:t>
            </w:r>
          </w:p>
        </w:tc>
        <w:tc>
          <w:tcPr>
            <w:tcW w:w="7341" w:type="dxa"/>
            <w:gridSpan w:val="13"/>
          </w:tcPr>
          <w:p w14:paraId="49707877" w14:textId="0C799632" w:rsidR="002E5507" w:rsidRPr="0075277E" w:rsidRDefault="0075277E" w:rsidP="0075277E">
            <w:pPr>
              <w:rPr>
                <w:sz w:val="22"/>
                <w:szCs w:val="22"/>
              </w:rPr>
            </w:pPr>
            <w:r>
              <w:t>Tourism Economics and Hospitality Management</w:t>
            </w:r>
          </w:p>
        </w:tc>
      </w:tr>
      <w:tr w:rsidR="002E5507" w14:paraId="2E5EF371" w14:textId="77777777" w:rsidTr="002E5507">
        <w:tc>
          <w:tcPr>
            <w:tcW w:w="2518" w:type="dxa"/>
            <w:shd w:val="clear" w:color="auto" w:fill="F7CAAC"/>
          </w:tcPr>
          <w:p w14:paraId="3A972BEC" w14:textId="77777777" w:rsidR="002E5507" w:rsidRDefault="002E5507" w:rsidP="002E5507">
            <w:pPr>
              <w:jc w:val="both"/>
              <w:rPr>
                <w:b/>
              </w:rPr>
            </w:pPr>
            <w:r>
              <w:rPr>
                <w:b/>
              </w:rPr>
              <w:t>Jméno a příjmení</w:t>
            </w:r>
          </w:p>
        </w:tc>
        <w:tc>
          <w:tcPr>
            <w:tcW w:w="4536" w:type="dxa"/>
            <w:gridSpan w:val="5"/>
          </w:tcPr>
          <w:p w14:paraId="547CD047" w14:textId="77777777" w:rsidR="002E5507" w:rsidRDefault="002E5507" w:rsidP="002E5507">
            <w:pPr>
              <w:jc w:val="both"/>
            </w:pPr>
            <w:r>
              <w:t>Jena ŠVARCOVÁ</w:t>
            </w:r>
          </w:p>
        </w:tc>
        <w:tc>
          <w:tcPr>
            <w:tcW w:w="709" w:type="dxa"/>
            <w:shd w:val="clear" w:color="auto" w:fill="F7CAAC"/>
          </w:tcPr>
          <w:p w14:paraId="534F21F0" w14:textId="77777777" w:rsidR="002E5507" w:rsidRDefault="002E5507" w:rsidP="002E5507">
            <w:pPr>
              <w:jc w:val="both"/>
              <w:rPr>
                <w:b/>
              </w:rPr>
            </w:pPr>
            <w:r>
              <w:rPr>
                <w:b/>
              </w:rPr>
              <w:t>Tituly</w:t>
            </w:r>
          </w:p>
        </w:tc>
        <w:tc>
          <w:tcPr>
            <w:tcW w:w="2096" w:type="dxa"/>
            <w:gridSpan w:val="7"/>
          </w:tcPr>
          <w:p w14:paraId="1DD5CE7A" w14:textId="77777777" w:rsidR="002E5507" w:rsidRDefault="002E5507" w:rsidP="002E5507">
            <w:pPr>
              <w:jc w:val="both"/>
            </w:pPr>
            <w:r>
              <w:t>doc. Ing., Ph.D.</w:t>
            </w:r>
          </w:p>
        </w:tc>
      </w:tr>
      <w:tr w:rsidR="002E5507" w14:paraId="0AB2832F" w14:textId="77777777" w:rsidTr="002E5507">
        <w:tc>
          <w:tcPr>
            <w:tcW w:w="2518" w:type="dxa"/>
            <w:shd w:val="clear" w:color="auto" w:fill="F7CAAC"/>
          </w:tcPr>
          <w:p w14:paraId="0BADF6B8" w14:textId="77777777" w:rsidR="002E5507" w:rsidRDefault="002E5507" w:rsidP="002E5507">
            <w:pPr>
              <w:jc w:val="both"/>
              <w:rPr>
                <w:b/>
              </w:rPr>
            </w:pPr>
            <w:r>
              <w:rPr>
                <w:b/>
              </w:rPr>
              <w:t>Rok narození</w:t>
            </w:r>
          </w:p>
        </w:tc>
        <w:tc>
          <w:tcPr>
            <w:tcW w:w="829" w:type="dxa"/>
          </w:tcPr>
          <w:p w14:paraId="2BDE9AF4" w14:textId="77777777" w:rsidR="002E5507" w:rsidRDefault="002E5507" w:rsidP="002E5507">
            <w:pPr>
              <w:jc w:val="both"/>
            </w:pPr>
            <w:r>
              <w:t>1963</w:t>
            </w:r>
          </w:p>
        </w:tc>
        <w:tc>
          <w:tcPr>
            <w:tcW w:w="1721" w:type="dxa"/>
            <w:shd w:val="clear" w:color="auto" w:fill="F7CAAC"/>
          </w:tcPr>
          <w:p w14:paraId="15EB5FA1" w14:textId="77777777" w:rsidR="002E5507" w:rsidRDefault="002E5507" w:rsidP="002E5507">
            <w:pPr>
              <w:jc w:val="both"/>
              <w:rPr>
                <w:b/>
              </w:rPr>
            </w:pPr>
            <w:r>
              <w:rPr>
                <w:b/>
              </w:rPr>
              <w:t>typ vztahu k VŠ</w:t>
            </w:r>
          </w:p>
        </w:tc>
        <w:tc>
          <w:tcPr>
            <w:tcW w:w="992" w:type="dxa"/>
            <w:gridSpan w:val="2"/>
          </w:tcPr>
          <w:p w14:paraId="01C066EE" w14:textId="77777777" w:rsidR="002E5507" w:rsidRDefault="002E5507" w:rsidP="002E5507">
            <w:pPr>
              <w:jc w:val="both"/>
            </w:pPr>
            <w:r>
              <w:t>pp</w:t>
            </w:r>
          </w:p>
        </w:tc>
        <w:tc>
          <w:tcPr>
            <w:tcW w:w="994" w:type="dxa"/>
            <w:shd w:val="clear" w:color="auto" w:fill="F7CAAC"/>
          </w:tcPr>
          <w:p w14:paraId="4D3957DB" w14:textId="77777777" w:rsidR="002E5507" w:rsidRDefault="002E5507" w:rsidP="002E5507">
            <w:pPr>
              <w:jc w:val="both"/>
              <w:rPr>
                <w:b/>
              </w:rPr>
            </w:pPr>
            <w:r>
              <w:rPr>
                <w:b/>
              </w:rPr>
              <w:t>rozsah</w:t>
            </w:r>
          </w:p>
        </w:tc>
        <w:tc>
          <w:tcPr>
            <w:tcW w:w="709" w:type="dxa"/>
          </w:tcPr>
          <w:p w14:paraId="2BEC4A86" w14:textId="77777777" w:rsidR="002E5507" w:rsidRDefault="002E5507" w:rsidP="002E5507">
            <w:pPr>
              <w:jc w:val="both"/>
            </w:pPr>
            <w:r>
              <w:t>40</w:t>
            </w:r>
          </w:p>
        </w:tc>
        <w:tc>
          <w:tcPr>
            <w:tcW w:w="709" w:type="dxa"/>
            <w:gridSpan w:val="3"/>
            <w:shd w:val="clear" w:color="auto" w:fill="F7CAAC"/>
          </w:tcPr>
          <w:p w14:paraId="22F3B89E" w14:textId="77777777" w:rsidR="002E5507" w:rsidRPr="000C6467" w:rsidRDefault="002E5507" w:rsidP="002E5507">
            <w:pPr>
              <w:jc w:val="both"/>
              <w:rPr>
                <w:b/>
                <w:sz w:val="18"/>
              </w:rPr>
            </w:pPr>
            <w:r w:rsidRPr="000C6467">
              <w:rPr>
                <w:b/>
                <w:sz w:val="18"/>
              </w:rPr>
              <w:t>do kdy</w:t>
            </w:r>
          </w:p>
        </w:tc>
        <w:tc>
          <w:tcPr>
            <w:tcW w:w="1387" w:type="dxa"/>
            <w:gridSpan w:val="4"/>
          </w:tcPr>
          <w:p w14:paraId="7AFE593D" w14:textId="77777777" w:rsidR="002E5507" w:rsidRDefault="002E5507" w:rsidP="002E5507">
            <w:pPr>
              <w:jc w:val="both"/>
            </w:pPr>
            <w:r>
              <w:t>N</w:t>
            </w:r>
          </w:p>
        </w:tc>
      </w:tr>
      <w:tr w:rsidR="002E5507" w14:paraId="4DF88102" w14:textId="77777777" w:rsidTr="002E5507">
        <w:tc>
          <w:tcPr>
            <w:tcW w:w="5068" w:type="dxa"/>
            <w:gridSpan w:val="3"/>
            <w:shd w:val="clear" w:color="auto" w:fill="F7CAAC"/>
          </w:tcPr>
          <w:p w14:paraId="7D5F45A9" w14:textId="77777777" w:rsidR="002E5507" w:rsidRDefault="002E5507" w:rsidP="002E5507">
            <w:pPr>
              <w:jc w:val="both"/>
              <w:rPr>
                <w:b/>
              </w:rPr>
            </w:pPr>
            <w:r>
              <w:rPr>
                <w:b/>
              </w:rPr>
              <w:t>Typ vztahu na součásti VŠ, která uskutečňuje st. program</w:t>
            </w:r>
          </w:p>
        </w:tc>
        <w:tc>
          <w:tcPr>
            <w:tcW w:w="992" w:type="dxa"/>
            <w:gridSpan w:val="2"/>
          </w:tcPr>
          <w:p w14:paraId="4B006F50" w14:textId="77777777" w:rsidR="002E5507" w:rsidRDefault="002E5507" w:rsidP="002E5507">
            <w:pPr>
              <w:jc w:val="both"/>
            </w:pPr>
            <w:r>
              <w:t>pp</w:t>
            </w:r>
          </w:p>
        </w:tc>
        <w:tc>
          <w:tcPr>
            <w:tcW w:w="994" w:type="dxa"/>
            <w:shd w:val="clear" w:color="auto" w:fill="F7CAAC"/>
          </w:tcPr>
          <w:p w14:paraId="6ABB20E8" w14:textId="77777777" w:rsidR="002E5507" w:rsidRDefault="002E5507" w:rsidP="002E5507">
            <w:pPr>
              <w:jc w:val="both"/>
              <w:rPr>
                <w:b/>
              </w:rPr>
            </w:pPr>
            <w:r>
              <w:rPr>
                <w:b/>
              </w:rPr>
              <w:t>rozsah</w:t>
            </w:r>
          </w:p>
        </w:tc>
        <w:tc>
          <w:tcPr>
            <w:tcW w:w="709" w:type="dxa"/>
          </w:tcPr>
          <w:p w14:paraId="27EA641C" w14:textId="77777777" w:rsidR="002E5507" w:rsidRDefault="002E5507" w:rsidP="002E5507">
            <w:pPr>
              <w:jc w:val="both"/>
            </w:pPr>
            <w:r>
              <w:t>40</w:t>
            </w:r>
          </w:p>
        </w:tc>
        <w:tc>
          <w:tcPr>
            <w:tcW w:w="709" w:type="dxa"/>
            <w:gridSpan w:val="3"/>
            <w:shd w:val="clear" w:color="auto" w:fill="F7CAAC"/>
          </w:tcPr>
          <w:p w14:paraId="660F5B5D" w14:textId="77777777" w:rsidR="002E5507" w:rsidRPr="000C6467" w:rsidRDefault="002E5507" w:rsidP="002E5507">
            <w:pPr>
              <w:jc w:val="both"/>
              <w:rPr>
                <w:b/>
                <w:sz w:val="18"/>
              </w:rPr>
            </w:pPr>
            <w:r w:rsidRPr="000C6467">
              <w:rPr>
                <w:b/>
                <w:sz w:val="18"/>
              </w:rPr>
              <w:t>do kdy</w:t>
            </w:r>
          </w:p>
        </w:tc>
        <w:tc>
          <w:tcPr>
            <w:tcW w:w="1387" w:type="dxa"/>
            <w:gridSpan w:val="4"/>
          </w:tcPr>
          <w:p w14:paraId="7630ECC7" w14:textId="77777777" w:rsidR="002E5507" w:rsidRDefault="002E5507" w:rsidP="002E5507">
            <w:pPr>
              <w:jc w:val="both"/>
            </w:pPr>
            <w:r>
              <w:t>N</w:t>
            </w:r>
          </w:p>
        </w:tc>
      </w:tr>
      <w:tr w:rsidR="002E5507" w14:paraId="1B2A9F2B" w14:textId="77777777" w:rsidTr="002E5507">
        <w:tc>
          <w:tcPr>
            <w:tcW w:w="6060" w:type="dxa"/>
            <w:gridSpan w:val="5"/>
            <w:shd w:val="clear" w:color="auto" w:fill="F7CAAC"/>
          </w:tcPr>
          <w:p w14:paraId="517A0729"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51719D24" w14:textId="77777777" w:rsidR="002E5507" w:rsidRDefault="002E5507" w:rsidP="002E5507">
            <w:pPr>
              <w:jc w:val="both"/>
              <w:rPr>
                <w:b/>
              </w:rPr>
            </w:pPr>
            <w:r>
              <w:rPr>
                <w:b/>
              </w:rPr>
              <w:t>typ prac. vztahu</w:t>
            </w:r>
          </w:p>
        </w:tc>
        <w:tc>
          <w:tcPr>
            <w:tcW w:w="2096" w:type="dxa"/>
            <w:gridSpan w:val="7"/>
            <w:shd w:val="clear" w:color="auto" w:fill="F7CAAC"/>
          </w:tcPr>
          <w:p w14:paraId="0EA6417A" w14:textId="77777777" w:rsidR="002E5507" w:rsidRDefault="002E5507" w:rsidP="002E5507">
            <w:pPr>
              <w:jc w:val="both"/>
              <w:rPr>
                <w:b/>
              </w:rPr>
            </w:pPr>
            <w:r>
              <w:rPr>
                <w:b/>
              </w:rPr>
              <w:t>rozsah</w:t>
            </w:r>
          </w:p>
        </w:tc>
      </w:tr>
      <w:tr w:rsidR="002E5507" w14:paraId="447CA39C" w14:textId="77777777" w:rsidTr="002E5507">
        <w:tc>
          <w:tcPr>
            <w:tcW w:w="6060" w:type="dxa"/>
            <w:gridSpan w:val="5"/>
          </w:tcPr>
          <w:p w14:paraId="4D28F0CA" w14:textId="77777777" w:rsidR="002E5507" w:rsidRDefault="002E5507" w:rsidP="002E5507">
            <w:pPr>
              <w:jc w:val="both"/>
            </w:pPr>
          </w:p>
        </w:tc>
        <w:tc>
          <w:tcPr>
            <w:tcW w:w="1703" w:type="dxa"/>
            <w:gridSpan w:val="2"/>
          </w:tcPr>
          <w:p w14:paraId="36AA49C1" w14:textId="77777777" w:rsidR="002E5507" w:rsidRDefault="002E5507" w:rsidP="002E5507">
            <w:pPr>
              <w:jc w:val="both"/>
            </w:pPr>
          </w:p>
        </w:tc>
        <w:tc>
          <w:tcPr>
            <w:tcW w:w="2096" w:type="dxa"/>
            <w:gridSpan w:val="7"/>
          </w:tcPr>
          <w:p w14:paraId="3DDC38D2" w14:textId="77777777" w:rsidR="002E5507" w:rsidRDefault="002E5507" w:rsidP="002E5507">
            <w:pPr>
              <w:jc w:val="both"/>
            </w:pPr>
          </w:p>
        </w:tc>
      </w:tr>
      <w:tr w:rsidR="002E5507" w14:paraId="3F01814C" w14:textId="77777777" w:rsidTr="002E5507">
        <w:tc>
          <w:tcPr>
            <w:tcW w:w="9859" w:type="dxa"/>
            <w:gridSpan w:val="14"/>
            <w:shd w:val="clear" w:color="auto" w:fill="F7CAAC"/>
          </w:tcPr>
          <w:p w14:paraId="7C9D70E8"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5E8B0947" w14:textId="77777777" w:rsidTr="002E5507">
        <w:trPr>
          <w:trHeight w:val="232"/>
        </w:trPr>
        <w:tc>
          <w:tcPr>
            <w:tcW w:w="9859" w:type="dxa"/>
            <w:gridSpan w:val="14"/>
            <w:tcBorders>
              <w:top w:val="nil"/>
            </w:tcBorders>
          </w:tcPr>
          <w:p w14:paraId="37CA14C1" w14:textId="77777777" w:rsidR="002E5507" w:rsidRDefault="002E5507" w:rsidP="002E5507">
            <w:pPr>
              <w:jc w:val="both"/>
            </w:pPr>
            <w:r>
              <w:t xml:space="preserve">Macroeconomics </w:t>
            </w:r>
            <w:proofErr w:type="gramStart"/>
            <w:r>
              <w:t>III  -</w:t>
            </w:r>
            <w:proofErr w:type="gramEnd"/>
            <w:r>
              <w:t xml:space="preserve"> garant, přednášející (100%)</w:t>
            </w:r>
          </w:p>
        </w:tc>
      </w:tr>
      <w:tr w:rsidR="002E5507" w14:paraId="07EAC871" w14:textId="77777777" w:rsidTr="002E5507">
        <w:tc>
          <w:tcPr>
            <w:tcW w:w="9859" w:type="dxa"/>
            <w:gridSpan w:val="14"/>
            <w:shd w:val="clear" w:color="auto" w:fill="F7CAAC"/>
          </w:tcPr>
          <w:p w14:paraId="16EFC87B" w14:textId="77777777" w:rsidR="002E5507" w:rsidRDefault="002E5507" w:rsidP="002E5507">
            <w:pPr>
              <w:jc w:val="both"/>
            </w:pPr>
            <w:r>
              <w:rPr>
                <w:b/>
              </w:rPr>
              <w:t xml:space="preserve">Údaje o vzdělání na VŠ </w:t>
            </w:r>
          </w:p>
        </w:tc>
      </w:tr>
      <w:tr w:rsidR="002E5507" w:rsidRPr="008F369F" w14:paraId="2BA301BD" w14:textId="77777777" w:rsidTr="002E5507">
        <w:trPr>
          <w:trHeight w:val="594"/>
        </w:trPr>
        <w:tc>
          <w:tcPr>
            <w:tcW w:w="9859" w:type="dxa"/>
            <w:gridSpan w:val="14"/>
          </w:tcPr>
          <w:p w14:paraId="55183B8A" w14:textId="611F7C9E" w:rsidR="002E5507" w:rsidRPr="00BC1D36" w:rsidRDefault="002E5507" w:rsidP="002E5507">
            <w:pPr>
              <w:jc w:val="both"/>
            </w:pPr>
            <w:r w:rsidRPr="00BC1D36">
              <w:t>1981-1985</w:t>
            </w:r>
            <w:r w:rsidRPr="00BC1D36">
              <w:tab/>
              <w:t>VŠB Ostrava, ekonomická fakulta obor systémové inženýrství (Ing.)</w:t>
            </w:r>
          </w:p>
          <w:p w14:paraId="1DB10895" w14:textId="0FFC95A3" w:rsidR="002E5507" w:rsidRPr="008F369F" w:rsidRDefault="002E5507" w:rsidP="002E5507">
            <w:pPr>
              <w:jc w:val="both"/>
            </w:pPr>
            <w:r w:rsidRPr="00BC1D36">
              <w:t>2001-2005</w:t>
            </w:r>
            <w:r>
              <w:tab/>
            </w:r>
            <w:r w:rsidRPr="00C41EBA">
              <w:t>UTB ve Zlíně, Fakulta managementu a ekonomiky</w:t>
            </w:r>
            <w:r w:rsidRPr="003E3FA1">
              <w:t>, obor „</w:t>
            </w:r>
            <w:r>
              <w:t>Ekonomika a management podniku</w:t>
            </w:r>
            <w:r w:rsidRPr="00AC2E7B">
              <w:t>“ (Ph.D.)</w:t>
            </w:r>
          </w:p>
        </w:tc>
      </w:tr>
      <w:tr w:rsidR="002E5507" w14:paraId="6DDD361C" w14:textId="77777777" w:rsidTr="002E5507">
        <w:tc>
          <w:tcPr>
            <w:tcW w:w="9859" w:type="dxa"/>
            <w:gridSpan w:val="14"/>
            <w:shd w:val="clear" w:color="auto" w:fill="F7CAAC"/>
          </w:tcPr>
          <w:p w14:paraId="27867FAF" w14:textId="77777777" w:rsidR="002E5507" w:rsidRDefault="002E5507" w:rsidP="002E5507">
            <w:pPr>
              <w:jc w:val="both"/>
              <w:rPr>
                <w:b/>
              </w:rPr>
            </w:pPr>
            <w:r>
              <w:rPr>
                <w:b/>
              </w:rPr>
              <w:t>Údaje o odborném působení od absolvování VŠ</w:t>
            </w:r>
          </w:p>
        </w:tc>
      </w:tr>
      <w:tr w:rsidR="002E5507" w14:paraId="071BD78C" w14:textId="77777777" w:rsidTr="002E5507">
        <w:trPr>
          <w:trHeight w:val="461"/>
        </w:trPr>
        <w:tc>
          <w:tcPr>
            <w:tcW w:w="9859" w:type="dxa"/>
            <w:gridSpan w:val="14"/>
          </w:tcPr>
          <w:p w14:paraId="5A71D2B2" w14:textId="30286D45" w:rsidR="002E5507" w:rsidRPr="00BC1D36" w:rsidRDefault="002E5507" w:rsidP="002E5507">
            <w:pPr>
              <w:jc w:val="both"/>
            </w:pPr>
            <w:r w:rsidRPr="00BC1D36">
              <w:t>1985-1994</w:t>
            </w:r>
            <w:r w:rsidRPr="00BC1D36">
              <w:tab/>
              <w:t>ZPS a.s. Zlín, odborný referent</w:t>
            </w:r>
          </w:p>
          <w:p w14:paraId="5BACE0B0" w14:textId="5F00FA4E" w:rsidR="002E5507" w:rsidRPr="00BC1D36" w:rsidRDefault="002E5507" w:rsidP="002E5507">
            <w:pPr>
              <w:jc w:val="both"/>
            </w:pPr>
            <w:proofErr w:type="gramStart"/>
            <w:r w:rsidRPr="00BC1D36">
              <w:t>1992-dosud</w:t>
            </w:r>
            <w:proofErr w:type="gramEnd"/>
            <w:r w:rsidRPr="00BC1D36">
              <w:tab/>
              <w:t xml:space="preserve">majitelka nakladatelství odborné literatury </w:t>
            </w:r>
          </w:p>
          <w:p w14:paraId="12349A9B" w14:textId="7067FE25" w:rsidR="002E5507" w:rsidRDefault="002E5507" w:rsidP="002E5507">
            <w:pPr>
              <w:jc w:val="both"/>
            </w:pPr>
            <w:proofErr w:type="gramStart"/>
            <w:r w:rsidRPr="00BC1D36">
              <w:t>1999-dosud</w:t>
            </w:r>
            <w:proofErr w:type="gramEnd"/>
            <w:r>
              <w:tab/>
            </w:r>
            <w:r w:rsidRPr="00F111F6">
              <w:t>UTB ve Zlíně</w:t>
            </w:r>
            <w:r>
              <w:t>, Fakulta managementu a ekonomiky, odborná asistentka, od r. 2010 docentka</w:t>
            </w:r>
          </w:p>
        </w:tc>
      </w:tr>
      <w:tr w:rsidR="002E5507" w14:paraId="00A426B9" w14:textId="77777777" w:rsidTr="002E5507">
        <w:trPr>
          <w:trHeight w:val="250"/>
        </w:trPr>
        <w:tc>
          <w:tcPr>
            <w:tcW w:w="9859" w:type="dxa"/>
            <w:gridSpan w:val="14"/>
            <w:shd w:val="clear" w:color="auto" w:fill="F7CAAC"/>
          </w:tcPr>
          <w:p w14:paraId="5228C1EB" w14:textId="77777777" w:rsidR="002E5507" w:rsidRDefault="002E5507" w:rsidP="002E5507">
            <w:pPr>
              <w:jc w:val="both"/>
            </w:pPr>
            <w:r>
              <w:rPr>
                <w:b/>
              </w:rPr>
              <w:t>Zkušenosti s vedením kvalifikačních a rigorózních prací</w:t>
            </w:r>
          </w:p>
        </w:tc>
      </w:tr>
      <w:tr w:rsidR="002E5507" w14:paraId="119ADE09" w14:textId="77777777" w:rsidTr="002E5507">
        <w:trPr>
          <w:trHeight w:val="65"/>
        </w:trPr>
        <w:tc>
          <w:tcPr>
            <w:tcW w:w="9859" w:type="dxa"/>
            <w:gridSpan w:val="14"/>
          </w:tcPr>
          <w:p w14:paraId="346E2C39" w14:textId="77777777" w:rsidR="002E5507" w:rsidRDefault="002E5507" w:rsidP="002E5507">
            <w:pPr>
              <w:jc w:val="both"/>
            </w:pPr>
            <w:r>
              <w:t>Počet vedených bakalářských prací – 32</w:t>
            </w:r>
          </w:p>
          <w:p w14:paraId="01A35636" w14:textId="77777777" w:rsidR="002E5507" w:rsidRDefault="002E5507" w:rsidP="002E5507">
            <w:pPr>
              <w:jc w:val="both"/>
            </w:pPr>
            <w:r>
              <w:t>Počet vedených diplomových prací – 5</w:t>
            </w:r>
          </w:p>
          <w:p w14:paraId="722F09E0" w14:textId="77777777" w:rsidR="002E5507" w:rsidRDefault="002E5507" w:rsidP="002E5507">
            <w:pPr>
              <w:jc w:val="both"/>
            </w:pPr>
            <w:r>
              <w:t xml:space="preserve">Počet vedených disertačních prací – 2 </w:t>
            </w:r>
          </w:p>
        </w:tc>
      </w:tr>
      <w:tr w:rsidR="002E5507" w14:paraId="6911705A" w14:textId="77777777" w:rsidTr="002E5507">
        <w:trPr>
          <w:cantSplit/>
        </w:trPr>
        <w:tc>
          <w:tcPr>
            <w:tcW w:w="3347" w:type="dxa"/>
            <w:gridSpan w:val="2"/>
            <w:tcBorders>
              <w:top w:val="single" w:sz="12" w:space="0" w:color="auto"/>
            </w:tcBorders>
            <w:shd w:val="clear" w:color="auto" w:fill="F7CAAC"/>
          </w:tcPr>
          <w:p w14:paraId="7D44CC11"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5355AF58"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34B6E3" w14:textId="77777777" w:rsidR="002E5507" w:rsidRDefault="002E5507" w:rsidP="002E5507">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1658D5DE" w14:textId="77777777" w:rsidR="002E5507" w:rsidRDefault="002E5507" w:rsidP="002E5507">
            <w:pPr>
              <w:jc w:val="both"/>
              <w:rPr>
                <w:b/>
              </w:rPr>
            </w:pPr>
            <w:r>
              <w:rPr>
                <w:b/>
              </w:rPr>
              <w:t>Ohlasy publikací</w:t>
            </w:r>
          </w:p>
        </w:tc>
      </w:tr>
      <w:tr w:rsidR="002E5507" w14:paraId="67D8C331" w14:textId="77777777" w:rsidTr="002E5507">
        <w:trPr>
          <w:cantSplit/>
        </w:trPr>
        <w:tc>
          <w:tcPr>
            <w:tcW w:w="3347" w:type="dxa"/>
            <w:gridSpan w:val="2"/>
          </w:tcPr>
          <w:p w14:paraId="5D100A34" w14:textId="77777777" w:rsidR="002E5507" w:rsidRDefault="002E5507" w:rsidP="002E5507">
            <w:pPr>
              <w:jc w:val="both"/>
            </w:pPr>
            <w:r>
              <w:t>Management a ekonomika podniku</w:t>
            </w:r>
          </w:p>
        </w:tc>
        <w:tc>
          <w:tcPr>
            <w:tcW w:w="2245" w:type="dxa"/>
            <w:gridSpan w:val="2"/>
          </w:tcPr>
          <w:p w14:paraId="4B64611B" w14:textId="77777777" w:rsidR="002E5507" w:rsidRDefault="002E5507" w:rsidP="002E5507">
            <w:pPr>
              <w:jc w:val="both"/>
            </w:pPr>
            <w:r>
              <w:t>2010</w:t>
            </w:r>
          </w:p>
        </w:tc>
        <w:tc>
          <w:tcPr>
            <w:tcW w:w="2248" w:type="dxa"/>
            <w:gridSpan w:val="4"/>
            <w:tcBorders>
              <w:right w:val="single" w:sz="12" w:space="0" w:color="auto"/>
            </w:tcBorders>
          </w:tcPr>
          <w:p w14:paraId="64EE1815" w14:textId="77777777" w:rsidR="002E5507" w:rsidRDefault="002E5507" w:rsidP="002E5507">
            <w:pPr>
              <w:jc w:val="both"/>
            </w:pPr>
            <w:r>
              <w:t>UTB ve Zlíně</w:t>
            </w:r>
          </w:p>
        </w:tc>
        <w:tc>
          <w:tcPr>
            <w:tcW w:w="632" w:type="dxa"/>
            <w:gridSpan w:val="2"/>
            <w:tcBorders>
              <w:left w:val="single" w:sz="12" w:space="0" w:color="auto"/>
            </w:tcBorders>
            <w:shd w:val="clear" w:color="auto" w:fill="F7CAAC"/>
          </w:tcPr>
          <w:p w14:paraId="1D1EBE37" w14:textId="77777777" w:rsidR="002E5507" w:rsidRDefault="002E5507" w:rsidP="002E5507">
            <w:pPr>
              <w:jc w:val="both"/>
            </w:pPr>
            <w:r>
              <w:rPr>
                <w:b/>
              </w:rPr>
              <w:t>WOS</w:t>
            </w:r>
          </w:p>
        </w:tc>
        <w:tc>
          <w:tcPr>
            <w:tcW w:w="693" w:type="dxa"/>
            <w:gridSpan w:val="2"/>
            <w:shd w:val="clear" w:color="auto" w:fill="F7CAAC"/>
          </w:tcPr>
          <w:p w14:paraId="3F73FCA0" w14:textId="77777777" w:rsidR="002E5507" w:rsidRDefault="002E5507" w:rsidP="002E5507">
            <w:pPr>
              <w:jc w:val="both"/>
              <w:rPr>
                <w:sz w:val="18"/>
              </w:rPr>
            </w:pPr>
            <w:r>
              <w:rPr>
                <w:b/>
                <w:sz w:val="18"/>
              </w:rPr>
              <w:t>Scopus</w:t>
            </w:r>
          </w:p>
        </w:tc>
        <w:tc>
          <w:tcPr>
            <w:tcW w:w="694" w:type="dxa"/>
            <w:gridSpan w:val="2"/>
            <w:shd w:val="clear" w:color="auto" w:fill="F7CAAC"/>
          </w:tcPr>
          <w:p w14:paraId="5FAF6C40" w14:textId="77777777" w:rsidR="002E5507" w:rsidRDefault="002E5507" w:rsidP="002E5507">
            <w:pPr>
              <w:jc w:val="both"/>
            </w:pPr>
            <w:r>
              <w:rPr>
                <w:b/>
                <w:sz w:val="18"/>
              </w:rPr>
              <w:t>ostatní</w:t>
            </w:r>
          </w:p>
        </w:tc>
      </w:tr>
      <w:tr w:rsidR="002E5507" w14:paraId="4E1A74C6" w14:textId="77777777" w:rsidTr="002E5507">
        <w:trPr>
          <w:cantSplit/>
          <w:trHeight w:val="70"/>
        </w:trPr>
        <w:tc>
          <w:tcPr>
            <w:tcW w:w="3347" w:type="dxa"/>
            <w:gridSpan w:val="2"/>
            <w:shd w:val="clear" w:color="auto" w:fill="F7CAAC"/>
          </w:tcPr>
          <w:p w14:paraId="01C516E1" w14:textId="77777777" w:rsidR="002E5507" w:rsidRDefault="002E5507" w:rsidP="002E5507">
            <w:pPr>
              <w:jc w:val="both"/>
            </w:pPr>
            <w:r>
              <w:rPr>
                <w:b/>
              </w:rPr>
              <w:t>Obor jmenovacího řízení</w:t>
            </w:r>
          </w:p>
        </w:tc>
        <w:tc>
          <w:tcPr>
            <w:tcW w:w="2245" w:type="dxa"/>
            <w:gridSpan w:val="2"/>
            <w:shd w:val="clear" w:color="auto" w:fill="F7CAAC"/>
          </w:tcPr>
          <w:p w14:paraId="010B74AF"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2F8800DE" w14:textId="77777777" w:rsidR="002E5507" w:rsidRDefault="002E5507" w:rsidP="002E5507">
            <w:pPr>
              <w:jc w:val="both"/>
            </w:pPr>
            <w:r>
              <w:rPr>
                <w:b/>
              </w:rPr>
              <w:t>Řízení konáno na VŠ</w:t>
            </w:r>
          </w:p>
        </w:tc>
        <w:tc>
          <w:tcPr>
            <w:tcW w:w="632" w:type="dxa"/>
            <w:gridSpan w:val="2"/>
            <w:vMerge w:val="restart"/>
            <w:tcBorders>
              <w:left w:val="single" w:sz="12" w:space="0" w:color="auto"/>
            </w:tcBorders>
          </w:tcPr>
          <w:p w14:paraId="0F962454" w14:textId="77777777" w:rsidR="002E5507" w:rsidRDefault="002E5507" w:rsidP="002E5507">
            <w:pPr>
              <w:jc w:val="both"/>
              <w:rPr>
                <w:b/>
              </w:rPr>
            </w:pPr>
            <w:r>
              <w:rPr>
                <w:b/>
              </w:rPr>
              <w:t>2</w:t>
            </w:r>
          </w:p>
        </w:tc>
        <w:tc>
          <w:tcPr>
            <w:tcW w:w="693" w:type="dxa"/>
            <w:gridSpan w:val="2"/>
            <w:vMerge w:val="restart"/>
          </w:tcPr>
          <w:p w14:paraId="0DFC6F7E" w14:textId="77777777" w:rsidR="002E5507" w:rsidRDefault="002E5507" w:rsidP="002E5507">
            <w:pPr>
              <w:jc w:val="both"/>
              <w:rPr>
                <w:b/>
              </w:rPr>
            </w:pPr>
            <w:r>
              <w:rPr>
                <w:b/>
              </w:rPr>
              <w:t>7</w:t>
            </w:r>
          </w:p>
        </w:tc>
        <w:tc>
          <w:tcPr>
            <w:tcW w:w="694" w:type="dxa"/>
            <w:gridSpan w:val="2"/>
            <w:vMerge w:val="restart"/>
          </w:tcPr>
          <w:p w14:paraId="284DDCC0" w14:textId="77777777" w:rsidR="002E5507" w:rsidRDefault="002E5507" w:rsidP="002E5507">
            <w:pPr>
              <w:jc w:val="both"/>
              <w:rPr>
                <w:b/>
              </w:rPr>
            </w:pPr>
            <w:r>
              <w:rPr>
                <w:b/>
              </w:rPr>
              <w:t>98</w:t>
            </w:r>
          </w:p>
        </w:tc>
      </w:tr>
      <w:tr w:rsidR="002E5507" w14:paraId="4158E942" w14:textId="77777777" w:rsidTr="002E5507">
        <w:trPr>
          <w:trHeight w:val="205"/>
        </w:trPr>
        <w:tc>
          <w:tcPr>
            <w:tcW w:w="3347" w:type="dxa"/>
            <w:gridSpan w:val="2"/>
          </w:tcPr>
          <w:p w14:paraId="67FEA8E8" w14:textId="77777777" w:rsidR="002E5507" w:rsidRDefault="002E5507" w:rsidP="002E5507">
            <w:pPr>
              <w:jc w:val="both"/>
            </w:pPr>
          </w:p>
        </w:tc>
        <w:tc>
          <w:tcPr>
            <w:tcW w:w="2245" w:type="dxa"/>
            <w:gridSpan w:val="2"/>
          </w:tcPr>
          <w:p w14:paraId="2FA2ADB0" w14:textId="77777777" w:rsidR="002E5507" w:rsidRDefault="002E5507" w:rsidP="002E5507">
            <w:pPr>
              <w:jc w:val="both"/>
            </w:pPr>
          </w:p>
        </w:tc>
        <w:tc>
          <w:tcPr>
            <w:tcW w:w="2248" w:type="dxa"/>
            <w:gridSpan w:val="4"/>
            <w:tcBorders>
              <w:right w:val="single" w:sz="12" w:space="0" w:color="auto"/>
            </w:tcBorders>
          </w:tcPr>
          <w:p w14:paraId="0EEE17E0" w14:textId="77777777" w:rsidR="002E5507" w:rsidRDefault="002E5507" w:rsidP="002E5507">
            <w:pPr>
              <w:jc w:val="both"/>
            </w:pPr>
          </w:p>
        </w:tc>
        <w:tc>
          <w:tcPr>
            <w:tcW w:w="632" w:type="dxa"/>
            <w:gridSpan w:val="2"/>
            <w:vMerge/>
            <w:tcBorders>
              <w:left w:val="single" w:sz="12" w:space="0" w:color="auto"/>
            </w:tcBorders>
            <w:vAlign w:val="center"/>
          </w:tcPr>
          <w:p w14:paraId="5F16A52B" w14:textId="77777777" w:rsidR="002E5507" w:rsidRDefault="002E5507" w:rsidP="002E5507">
            <w:pPr>
              <w:rPr>
                <w:b/>
              </w:rPr>
            </w:pPr>
          </w:p>
        </w:tc>
        <w:tc>
          <w:tcPr>
            <w:tcW w:w="693" w:type="dxa"/>
            <w:gridSpan w:val="2"/>
            <w:vMerge/>
            <w:vAlign w:val="center"/>
          </w:tcPr>
          <w:p w14:paraId="02CB56B0" w14:textId="77777777" w:rsidR="002E5507" w:rsidRDefault="002E5507" w:rsidP="002E5507">
            <w:pPr>
              <w:rPr>
                <w:b/>
              </w:rPr>
            </w:pPr>
          </w:p>
        </w:tc>
        <w:tc>
          <w:tcPr>
            <w:tcW w:w="694" w:type="dxa"/>
            <w:gridSpan w:val="2"/>
            <w:vMerge/>
            <w:vAlign w:val="center"/>
          </w:tcPr>
          <w:p w14:paraId="4DC95F46" w14:textId="77777777" w:rsidR="002E5507" w:rsidRDefault="002E5507" w:rsidP="002E5507">
            <w:pPr>
              <w:rPr>
                <w:b/>
              </w:rPr>
            </w:pPr>
          </w:p>
        </w:tc>
      </w:tr>
      <w:tr w:rsidR="002E5507" w14:paraId="1AAD107B" w14:textId="77777777" w:rsidTr="002E5507">
        <w:tc>
          <w:tcPr>
            <w:tcW w:w="9859" w:type="dxa"/>
            <w:gridSpan w:val="14"/>
            <w:shd w:val="clear" w:color="auto" w:fill="F7CAAC"/>
          </w:tcPr>
          <w:p w14:paraId="0AF957E1"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14:paraId="6111F130" w14:textId="77777777" w:rsidTr="002E5507">
        <w:trPr>
          <w:trHeight w:val="566"/>
        </w:trPr>
        <w:tc>
          <w:tcPr>
            <w:tcW w:w="9859" w:type="dxa"/>
            <w:gridSpan w:val="14"/>
          </w:tcPr>
          <w:p w14:paraId="7C5E0BEE" w14:textId="074E0D6A" w:rsidR="002E5507" w:rsidRPr="00AC2E7B" w:rsidRDefault="002E5507" w:rsidP="002E5507">
            <w:pPr>
              <w:pStyle w:val="Prosttext"/>
              <w:jc w:val="both"/>
              <w:rPr>
                <w:rFonts w:ascii="Times New Roman" w:eastAsia="Times New Roman" w:hAnsi="Times New Roman" w:cs="Times New Roman"/>
                <w:sz w:val="20"/>
                <w:szCs w:val="20"/>
              </w:rPr>
            </w:pPr>
            <w:r w:rsidRPr="00AC2E7B">
              <w:rPr>
                <w:rFonts w:ascii="Times New Roman" w:eastAsia="Times New Roman" w:hAnsi="Times New Roman" w:cs="Times New Roman"/>
                <w:bCs/>
                <w:color w:val="000000"/>
                <w:sz w:val="20"/>
                <w:szCs w:val="20"/>
              </w:rPr>
              <w:t>ŠVARCOVÁ, J.,</w:t>
            </w:r>
            <w:r w:rsidRPr="00AC2E7B">
              <w:rPr>
                <w:rFonts w:ascii="Times New Roman" w:eastAsia="Times New Roman" w:hAnsi="Times New Roman" w:cs="Times New Roman"/>
                <w:color w:val="000000"/>
                <w:sz w:val="20"/>
                <w:szCs w:val="20"/>
              </w:rPr>
              <w:t xml:space="preserve"> URBÁNEK, T., POVOLNÁ, L., SOBOTKOVÁ, E. Implementation of R &amp; D results and INDUSTRY 4.0 influenced by selected macroeconomic </w:t>
            </w:r>
            <w:r w:rsidRPr="00AC2E7B">
              <w:rPr>
                <w:rFonts w:ascii="Times New Roman" w:eastAsia="Times New Roman" w:hAnsi="Times New Roman" w:cs="Times New Roman"/>
                <w:sz w:val="20"/>
                <w:szCs w:val="20"/>
              </w:rPr>
              <w:t xml:space="preserve">indicators. </w:t>
            </w:r>
            <w:r w:rsidRPr="00AC2E7B">
              <w:rPr>
                <w:rFonts w:ascii="Times New Roman" w:eastAsia="Times New Roman" w:hAnsi="Times New Roman" w:cs="Times New Roman"/>
                <w:i/>
                <w:sz w:val="20"/>
                <w:szCs w:val="20"/>
              </w:rPr>
              <w:t>Applied Sciences [online].</w:t>
            </w:r>
            <w:r w:rsidRPr="00AC2E7B">
              <w:rPr>
                <w:rFonts w:ascii="Times New Roman" w:eastAsia="Times New Roman" w:hAnsi="Times New Roman" w:cs="Times New Roman"/>
                <w:sz w:val="20"/>
                <w:szCs w:val="20"/>
              </w:rPr>
              <w:t xml:space="preserve"> 2019, vol. 9, iss. 9. ISSN 2076-3417. Dostupné z: </w:t>
            </w:r>
            <w:hyperlink r:id="rId56" w:history="1">
              <w:r w:rsidRPr="00AC2E7B">
                <w:rPr>
                  <w:rStyle w:val="Hypertextovodkaz"/>
                  <w:rFonts w:ascii="Times New Roman" w:eastAsia="Times New Roman" w:hAnsi="Times New Roman" w:cs="Times New Roman"/>
                  <w:sz w:val="20"/>
                  <w:szCs w:val="20"/>
                </w:rPr>
                <w:t>https://www.mdpi.com/2076-3417/9/9/1846</w:t>
              </w:r>
            </w:hyperlink>
            <w:r w:rsidRPr="00AC2E7B">
              <w:rPr>
                <w:rFonts w:ascii="Times New Roman" w:eastAsia="Times New Roman" w:hAnsi="Times New Roman" w:cs="Times New Roman"/>
                <w:sz w:val="20"/>
                <w:szCs w:val="20"/>
              </w:rPr>
              <w:t>. (</w:t>
            </w:r>
            <w:proofErr w:type="gramStart"/>
            <w:r w:rsidRPr="00AC2E7B">
              <w:rPr>
                <w:rFonts w:ascii="Times New Roman" w:eastAsia="Times New Roman" w:hAnsi="Times New Roman" w:cs="Times New Roman"/>
                <w:sz w:val="20"/>
                <w:szCs w:val="20"/>
              </w:rPr>
              <w:t>50%</w:t>
            </w:r>
            <w:proofErr w:type="gramEnd"/>
            <w:r w:rsidRPr="00AC2E7B">
              <w:rPr>
                <w:rFonts w:ascii="Times New Roman" w:eastAsia="Times New Roman" w:hAnsi="Times New Roman" w:cs="Times New Roman"/>
                <w:sz w:val="20"/>
                <w:szCs w:val="20"/>
              </w:rPr>
              <w:t>)</w:t>
            </w:r>
          </w:p>
          <w:p w14:paraId="3EFCB414" w14:textId="77777777" w:rsidR="002E5507" w:rsidRPr="00AC2E7B" w:rsidRDefault="002E5507" w:rsidP="002E5507">
            <w:pPr>
              <w:pStyle w:val="Prosttext"/>
              <w:jc w:val="both"/>
              <w:rPr>
                <w:rFonts w:ascii="Times New Roman" w:hAnsi="Times New Roman" w:cs="Times New Roman"/>
                <w:sz w:val="20"/>
                <w:szCs w:val="20"/>
              </w:rPr>
            </w:pPr>
            <w:r w:rsidRPr="00AC2E7B">
              <w:rPr>
                <w:rFonts w:ascii="Times New Roman" w:eastAsia="Times New Roman" w:hAnsi="Times New Roman" w:cs="Times New Roman"/>
                <w:bCs/>
                <w:sz w:val="20"/>
                <w:szCs w:val="20"/>
              </w:rPr>
              <w:t>ŠVARCOVÁ, J.,</w:t>
            </w:r>
            <w:r w:rsidRPr="00AC2E7B">
              <w:rPr>
                <w:rFonts w:ascii="Times New Roman" w:eastAsia="Times New Roman" w:hAnsi="Times New Roman" w:cs="Times New Roman"/>
                <w:sz w:val="20"/>
                <w:szCs w:val="20"/>
              </w:rPr>
              <w:t xml:space="preserve"> POVOLNÁ, L. Research and Development Contribution to the Czech Industry Branch Growth. In </w:t>
            </w:r>
            <w:r w:rsidRPr="00AC2E7B">
              <w:rPr>
                <w:rFonts w:ascii="Times New Roman" w:hAnsi="Times New Roman" w:cs="Times New Roman"/>
                <w:i/>
                <w:sz w:val="20"/>
                <w:szCs w:val="20"/>
              </w:rPr>
              <w:t>Proceedings of the 43rd International Academic Conference.</w:t>
            </w:r>
            <w:r w:rsidRPr="00AC2E7B">
              <w:rPr>
                <w:rFonts w:ascii="Times New Roman" w:hAnsi="Times New Roman" w:cs="Times New Roman"/>
                <w:sz w:val="20"/>
                <w:szCs w:val="20"/>
              </w:rPr>
              <w:t xml:space="preserve"> Lisabon: International Institute of Social and Economic Sciences, 2018, pp. 250-261. ISBN 978-80-87927-79-3 (</w:t>
            </w:r>
            <w:proofErr w:type="gramStart"/>
            <w:r w:rsidRPr="00AC2E7B">
              <w:rPr>
                <w:rFonts w:ascii="Times New Roman" w:hAnsi="Times New Roman" w:cs="Times New Roman"/>
                <w:sz w:val="20"/>
                <w:szCs w:val="20"/>
              </w:rPr>
              <w:t>80%</w:t>
            </w:r>
            <w:proofErr w:type="gramEnd"/>
            <w:r w:rsidRPr="00AC2E7B">
              <w:rPr>
                <w:rFonts w:ascii="Times New Roman" w:hAnsi="Times New Roman" w:cs="Times New Roman"/>
                <w:sz w:val="20"/>
                <w:szCs w:val="20"/>
              </w:rPr>
              <w:t>).</w:t>
            </w:r>
          </w:p>
          <w:p w14:paraId="7F953E9A" w14:textId="77777777" w:rsidR="002E5507" w:rsidRPr="00AC2E7B" w:rsidRDefault="002E5507" w:rsidP="002E5507">
            <w:pPr>
              <w:pStyle w:val="Prosttext"/>
              <w:jc w:val="both"/>
              <w:rPr>
                <w:rFonts w:ascii="Times New Roman" w:hAnsi="Times New Roman" w:cs="Times New Roman"/>
                <w:sz w:val="20"/>
                <w:szCs w:val="20"/>
              </w:rPr>
            </w:pPr>
            <w:r w:rsidRPr="00AC2E7B">
              <w:rPr>
                <w:rFonts w:ascii="Times New Roman" w:hAnsi="Times New Roman" w:cs="Times New Roman"/>
                <w:sz w:val="20"/>
                <w:szCs w:val="20"/>
              </w:rPr>
              <w:t xml:space="preserve">POVOLNÁ, L., </w:t>
            </w:r>
            <w:r w:rsidRPr="00AC2E7B">
              <w:rPr>
                <w:rFonts w:ascii="Times New Roman" w:hAnsi="Times New Roman" w:cs="Times New Roman"/>
                <w:bCs/>
                <w:sz w:val="20"/>
                <w:szCs w:val="20"/>
              </w:rPr>
              <w:t>ŠVARCOVÁ, J.,</w:t>
            </w:r>
            <w:r w:rsidRPr="00AC2E7B">
              <w:rPr>
                <w:rFonts w:ascii="Times New Roman" w:hAnsi="Times New Roman" w:cs="Times New Roman"/>
                <w:sz w:val="20"/>
                <w:szCs w:val="20"/>
              </w:rPr>
              <w:t xml:space="preserve"> The macroeconomic context of investments in the field of machine tools in the Czech Republic</w:t>
            </w:r>
            <w:r w:rsidRPr="00AC2E7B">
              <w:rPr>
                <w:rFonts w:ascii="Times New Roman" w:hAnsi="Times New Roman" w:cs="Times New Roman"/>
                <w:i/>
                <w:sz w:val="20"/>
                <w:szCs w:val="20"/>
              </w:rPr>
              <w:t>. Journal of Competitiveness</w:t>
            </w:r>
            <w:r w:rsidRPr="00AC2E7B">
              <w:rPr>
                <w:rFonts w:ascii="Times New Roman" w:hAnsi="Times New Roman" w:cs="Times New Roman"/>
                <w:sz w:val="20"/>
                <w:szCs w:val="20"/>
              </w:rPr>
              <w:t xml:space="preserve">. 2017, vol. 9, iss. 2, s. 110-122. ISSN </w:t>
            </w:r>
            <w:proofErr w:type="gramStart"/>
            <w:r w:rsidRPr="00AC2E7B">
              <w:rPr>
                <w:rFonts w:ascii="Times New Roman" w:hAnsi="Times New Roman" w:cs="Times New Roman"/>
                <w:sz w:val="20"/>
                <w:szCs w:val="20"/>
              </w:rPr>
              <w:t>1804-171X</w:t>
            </w:r>
            <w:proofErr w:type="gramEnd"/>
            <w:r w:rsidRPr="00AC2E7B">
              <w:rPr>
                <w:rFonts w:ascii="Times New Roman" w:hAnsi="Times New Roman" w:cs="Times New Roman"/>
                <w:sz w:val="20"/>
                <w:szCs w:val="20"/>
              </w:rPr>
              <w:t xml:space="preserve">. Dostupné z: </w:t>
            </w:r>
          </w:p>
          <w:p w14:paraId="1B8F83E5" w14:textId="77777777" w:rsidR="002E5507" w:rsidRPr="00AC2E7B" w:rsidRDefault="0031324E" w:rsidP="002E5507">
            <w:pPr>
              <w:pStyle w:val="Prosttext"/>
              <w:jc w:val="both"/>
              <w:rPr>
                <w:rFonts w:ascii="Times New Roman" w:hAnsi="Times New Roman" w:cs="Times New Roman"/>
                <w:sz w:val="20"/>
                <w:szCs w:val="20"/>
              </w:rPr>
            </w:pPr>
            <w:hyperlink r:id="rId57" w:history="1">
              <w:r w:rsidR="002E5507" w:rsidRPr="00AC2E7B">
                <w:rPr>
                  <w:rStyle w:val="Hypertextovodkaz"/>
                  <w:rFonts w:ascii="Times New Roman" w:hAnsi="Times New Roman" w:cs="Times New Roman"/>
                  <w:sz w:val="20"/>
                  <w:szCs w:val="20"/>
                </w:rPr>
                <w:t>https://search.proquest.com/docview/1916720788?pq-origsite=gscholar</w:t>
              </w:r>
            </w:hyperlink>
            <w:r w:rsidR="002E5507" w:rsidRPr="00AC2E7B">
              <w:rPr>
                <w:rFonts w:ascii="Times New Roman" w:hAnsi="Times New Roman" w:cs="Times New Roman"/>
                <w:sz w:val="20"/>
                <w:szCs w:val="20"/>
              </w:rPr>
              <w:t xml:space="preserve"> (</w:t>
            </w:r>
            <w:proofErr w:type="gramStart"/>
            <w:r w:rsidR="002E5507" w:rsidRPr="00AC2E7B">
              <w:rPr>
                <w:rFonts w:ascii="Times New Roman" w:hAnsi="Times New Roman" w:cs="Times New Roman"/>
                <w:sz w:val="20"/>
                <w:szCs w:val="20"/>
              </w:rPr>
              <w:t>20%</w:t>
            </w:r>
            <w:proofErr w:type="gramEnd"/>
            <w:r w:rsidR="002E5507" w:rsidRPr="00AC2E7B">
              <w:rPr>
                <w:rFonts w:ascii="Times New Roman" w:hAnsi="Times New Roman" w:cs="Times New Roman"/>
                <w:sz w:val="20"/>
                <w:szCs w:val="20"/>
              </w:rPr>
              <w:t>).</w:t>
            </w:r>
          </w:p>
          <w:p w14:paraId="6EBEB60D" w14:textId="77777777" w:rsidR="002E5507" w:rsidRPr="00E66B0B" w:rsidRDefault="002E5507" w:rsidP="002E5507">
            <w:pPr>
              <w:jc w:val="both"/>
            </w:pPr>
            <w:r w:rsidRPr="00E66B0B">
              <w:rPr>
                <w:i/>
              </w:rPr>
              <w:t>Přehled projektové činnosti:</w:t>
            </w:r>
            <w:r w:rsidRPr="00E66B0B">
              <w:rPr>
                <w:i/>
                <w:color w:val="FF0000"/>
              </w:rPr>
              <w:t xml:space="preserve"> </w:t>
            </w:r>
          </w:p>
          <w:p w14:paraId="255AF547" w14:textId="77777777" w:rsidR="002E5507" w:rsidRDefault="002E5507" w:rsidP="002E5507">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2D8075A4" w14:textId="77777777" w:rsidR="002E5507" w:rsidRPr="002D3B7D" w:rsidRDefault="002E5507" w:rsidP="002E5507">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342DEE0B" w14:textId="77777777" w:rsidR="002E5507" w:rsidRDefault="002E5507" w:rsidP="002E5507">
            <w:pPr>
              <w:jc w:val="both"/>
              <w:rPr>
                <w:b/>
              </w:rPr>
            </w:pPr>
            <w:r w:rsidRPr="002D3B7D">
              <w:rPr>
                <w:szCs w:val="22"/>
              </w:rPr>
              <w:t xml:space="preserve">GA ČR 406/08/0459 </w:t>
            </w:r>
            <w:r w:rsidRPr="002D3B7D">
              <w:t>Rozvoj tacitních znalostí manažerů 2008-2010 (člen řešitelského týmu).</w:t>
            </w:r>
          </w:p>
        </w:tc>
      </w:tr>
      <w:tr w:rsidR="002E5507" w14:paraId="3309EAAD" w14:textId="77777777" w:rsidTr="002E5507">
        <w:trPr>
          <w:trHeight w:val="218"/>
        </w:trPr>
        <w:tc>
          <w:tcPr>
            <w:tcW w:w="9859" w:type="dxa"/>
            <w:gridSpan w:val="14"/>
            <w:shd w:val="clear" w:color="auto" w:fill="F7CAAC"/>
          </w:tcPr>
          <w:p w14:paraId="085EAC70" w14:textId="77777777" w:rsidR="002E5507" w:rsidRDefault="002E5507" w:rsidP="002E5507">
            <w:pPr>
              <w:rPr>
                <w:b/>
              </w:rPr>
            </w:pPr>
            <w:r>
              <w:rPr>
                <w:b/>
              </w:rPr>
              <w:t>Působení v zahraničí</w:t>
            </w:r>
          </w:p>
        </w:tc>
      </w:tr>
      <w:tr w:rsidR="002E5507" w14:paraId="34B2F388" w14:textId="77777777" w:rsidTr="002E5507">
        <w:trPr>
          <w:trHeight w:val="174"/>
        </w:trPr>
        <w:tc>
          <w:tcPr>
            <w:tcW w:w="9859" w:type="dxa"/>
            <w:gridSpan w:val="14"/>
          </w:tcPr>
          <w:p w14:paraId="1E7CCC36" w14:textId="77777777" w:rsidR="002E5507" w:rsidRDefault="002E5507" w:rsidP="002E5507">
            <w:pPr>
              <w:rPr>
                <w:b/>
              </w:rPr>
            </w:pPr>
          </w:p>
        </w:tc>
      </w:tr>
      <w:tr w:rsidR="002E5507" w14:paraId="2550E8B2" w14:textId="77777777" w:rsidTr="002E5507">
        <w:trPr>
          <w:cantSplit/>
          <w:trHeight w:val="56"/>
        </w:trPr>
        <w:tc>
          <w:tcPr>
            <w:tcW w:w="2518" w:type="dxa"/>
            <w:shd w:val="clear" w:color="auto" w:fill="F7CAAC"/>
          </w:tcPr>
          <w:p w14:paraId="50357FEC" w14:textId="77777777" w:rsidR="002E5507" w:rsidRDefault="002E5507" w:rsidP="002E5507">
            <w:pPr>
              <w:jc w:val="both"/>
              <w:rPr>
                <w:b/>
              </w:rPr>
            </w:pPr>
            <w:r>
              <w:rPr>
                <w:b/>
              </w:rPr>
              <w:t xml:space="preserve">Podpis </w:t>
            </w:r>
          </w:p>
        </w:tc>
        <w:tc>
          <w:tcPr>
            <w:tcW w:w="4536" w:type="dxa"/>
            <w:gridSpan w:val="5"/>
          </w:tcPr>
          <w:p w14:paraId="2F796092" w14:textId="77777777" w:rsidR="002E5507" w:rsidRDefault="002E5507" w:rsidP="002E5507">
            <w:pPr>
              <w:jc w:val="both"/>
            </w:pPr>
          </w:p>
        </w:tc>
        <w:tc>
          <w:tcPr>
            <w:tcW w:w="786" w:type="dxa"/>
            <w:gridSpan w:val="2"/>
            <w:shd w:val="clear" w:color="auto" w:fill="F7CAAC"/>
          </w:tcPr>
          <w:p w14:paraId="5E7A80BA" w14:textId="77777777" w:rsidR="002E5507" w:rsidRDefault="002E5507" w:rsidP="002E5507">
            <w:pPr>
              <w:jc w:val="both"/>
            </w:pPr>
            <w:r>
              <w:rPr>
                <w:b/>
              </w:rPr>
              <w:t>datum</w:t>
            </w:r>
          </w:p>
        </w:tc>
        <w:tc>
          <w:tcPr>
            <w:tcW w:w="2019" w:type="dxa"/>
            <w:gridSpan w:val="6"/>
          </w:tcPr>
          <w:p w14:paraId="1CA9488C" w14:textId="77777777" w:rsidR="002E5507" w:rsidRDefault="002E5507" w:rsidP="002E5507">
            <w:pPr>
              <w:jc w:val="both"/>
            </w:pPr>
          </w:p>
        </w:tc>
      </w:tr>
    </w:tbl>
    <w:p w14:paraId="2BFBB33B" w14:textId="77777777" w:rsidR="002E5507" w:rsidRDefault="002E5507" w:rsidP="002E5507"/>
    <w:p w14:paraId="7217AB9B" w14:textId="77777777" w:rsidR="002E5507" w:rsidRDefault="002E5507" w:rsidP="002E5507"/>
    <w:p w14:paraId="111F5CF6" w14:textId="77777777" w:rsidR="002E5507" w:rsidRDefault="002E5507" w:rsidP="002E5507"/>
    <w:p w14:paraId="3862A9E2" w14:textId="77777777" w:rsidR="00AC2E7B" w:rsidRDefault="00AC2E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14EE7293" w14:textId="77777777" w:rsidTr="002E5507">
        <w:tc>
          <w:tcPr>
            <w:tcW w:w="9859" w:type="dxa"/>
            <w:gridSpan w:val="11"/>
            <w:tcBorders>
              <w:bottom w:val="double" w:sz="4" w:space="0" w:color="auto"/>
            </w:tcBorders>
            <w:shd w:val="clear" w:color="auto" w:fill="BDD6EE"/>
          </w:tcPr>
          <w:p w14:paraId="7B3E0262" w14:textId="5FDCE5A4" w:rsidR="002E5507" w:rsidRDefault="002E5507" w:rsidP="002E5507">
            <w:pPr>
              <w:jc w:val="both"/>
              <w:rPr>
                <w:b/>
                <w:sz w:val="28"/>
              </w:rPr>
            </w:pPr>
            <w:r>
              <w:rPr>
                <w:b/>
                <w:sz w:val="28"/>
              </w:rPr>
              <w:lastRenderedPageBreak/>
              <w:t>C-I – Personální zabezpečení</w:t>
            </w:r>
          </w:p>
        </w:tc>
      </w:tr>
      <w:tr w:rsidR="002E5507" w14:paraId="6028E458" w14:textId="77777777" w:rsidTr="002E5507">
        <w:tc>
          <w:tcPr>
            <w:tcW w:w="2518" w:type="dxa"/>
            <w:tcBorders>
              <w:top w:val="double" w:sz="4" w:space="0" w:color="auto"/>
            </w:tcBorders>
            <w:shd w:val="clear" w:color="auto" w:fill="F7CAAC"/>
          </w:tcPr>
          <w:p w14:paraId="1AAE2661" w14:textId="77777777" w:rsidR="002E5507" w:rsidRDefault="002E5507" w:rsidP="002E5507">
            <w:pPr>
              <w:jc w:val="both"/>
              <w:rPr>
                <w:b/>
              </w:rPr>
            </w:pPr>
            <w:r>
              <w:rPr>
                <w:b/>
              </w:rPr>
              <w:t>Vysoká škola</w:t>
            </w:r>
          </w:p>
        </w:tc>
        <w:tc>
          <w:tcPr>
            <w:tcW w:w="7341" w:type="dxa"/>
            <w:gridSpan w:val="10"/>
          </w:tcPr>
          <w:p w14:paraId="26031AD3" w14:textId="77777777" w:rsidR="002E5507" w:rsidRDefault="002E5507" w:rsidP="002E5507">
            <w:pPr>
              <w:jc w:val="both"/>
            </w:pPr>
            <w:r>
              <w:t>Univerzita Tomáše Bati ve Zlíně</w:t>
            </w:r>
          </w:p>
        </w:tc>
      </w:tr>
      <w:tr w:rsidR="002E5507" w14:paraId="4D948F6F" w14:textId="77777777" w:rsidTr="002E5507">
        <w:tc>
          <w:tcPr>
            <w:tcW w:w="2518" w:type="dxa"/>
            <w:shd w:val="clear" w:color="auto" w:fill="F7CAAC"/>
          </w:tcPr>
          <w:p w14:paraId="1BCD000D" w14:textId="77777777" w:rsidR="002E5507" w:rsidRDefault="002E5507" w:rsidP="002E5507">
            <w:pPr>
              <w:jc w:val="both"/>
              <w:rPr>
                <w:b/>
              </w:rPr>
            </w:pPr>
            <w:r>
              <w:rPr>
                <w:b/>
              </w:rPr>
              <w:t>Součást vysoké školy</w:t>
            </w:r>
          </w:p>
        </w:tc>
        <w:tc>
          <w:tcPr>
            <w:tcW w:w="7341" w:type="dxa"/>
            <w:gridSpan w:val="10"/>
          </w:tcPr>
          <w:p w14:paraId="2287C4C5" w14:textId="77777777" w:rsidR="002E5507" w:rsidRDefault="002E5507" w:rsidP="002E5507">
            <w:pPr>
              <w:jc w:val="both"/>
            </w:pPr>
            <w:r>
              <w:t>Fakulta managementu a ekonomiky</w:t>
            </w:r>
          </w:p>
        </w:tc>
      </w:tr>
      <w:tr w:rsidR="002E5507" w14:paraId="1D28C1E3" w14:textId="77777777" w:rsidTr="002E5507">
        <w:tc>
          <w:tcPr>
            <w:tcW w:w="2518" w:type="dxa"/>
            <w:shd w:val="clear" w:color="auto" w:fill="F7CAAC"/>
          </w:tcPr>
          <w:p w14:paraId="574F754E" w14:textId="77777777" w:rsidR="002E5507" w:rsidRDefault="002E5507" w:rsidP="002E5507">
            <w:pPr>
              <w:jc w:val="both"/>
              <w:rPr>
                <w:b/>
              </w:rPr>
            </w:pPr>
            <w:r>
              <w:rPr>
                <w:b/>
              </w:rPr>
              <w:t>Název studijního programu</w:t>
            </w:r>
          </w:p>
        </w:tc>
        <w:tc>
          <w:tcPr>
            <w:tcW w:w="7341" w:type="dxa"/>
            <w:gridSpan w:val="10"/>
          </w:tcPr>
          <w:p w14:paraId="1E542554" w14:textId="674CA75D" w:rsidR="002E5507" w:rsidRPr="0075277E" w:rsidRDefault="0075277E" w:rsidP="0075277E">
            <w:pPr>
              <w:rPr>
                <w:sz w:val="22"/>
                <w:szCs w:val="22"/>
              </w:rPr>
            </w:pPr>
            <w:r>
              <w:t>Tourism Economics and Hospitality Management</w:t>
            </w:r>
          </w:p>
        </w:tc>
      </w:tr>
      <w:tr w:rsidR="002E5507" w14:paraId="60C7A59E" w14:textId="77777777" w:rsidTr="002E5507">
        <w:tc>
          <w:tcPr>
            <w:tcW w:w="2518" w:type="dxa"/>
            <w:shd w:val="clear" w:color="auto" w:fill="F7CAAC"/>
          </w:tcPr>
          <w:p w14:paraId="3FA2E80C" w14:textId="77777777" w:rsidR="002E5507" w:rsidRDefault="002E5507" w:rsidP="002E5507">
            <w:pPr>
              <w:jc w:val="both"/>
              <w:rPr>
                <w:b/>
              </w:rPr>
            </w:pPr>
            <w:r>
              <w:rPr>
                <w:b/>
              </w:rPr>
              <w:t>Jméno a příjmení</w:t>
            </w:r>
          </w:p>
        </w:tc>
        <w:tc>
          <w:tcPr>
            <w:tcW w:w="4536" w:type="dxa"/>
            <w:gridSpan w:val="5"/>
          </w:tcPr>
          <w:p w14:paraId="67ACF23E" w14:textId="77777777" w:rsidR="002E5507" w:rsidRDefault="002E5507" w:rsidP="002E5507">
            <w:pPr>
              <w:jc w:val="both"/>
            </w:pPr>
            <w:r>
              <w:t>David TUČEK</w:t>
            </w:r>
          </w:p>
        </w:tc>
        <w:tc>
          <w:tcPr>
            <w:tcW w:w="709" w:type="dxa"/>
            <w:shd w:val="clear" w:color="auto" w:fill="F7CAAC"/>
          </w:tcPr>
          <w:p w14:paraId="70D62537" w14:textId="77777777" w:rsidR="002E5507" w:rsidRDefault="002E5507" w:rsidP="002E5507">
            <w:pPr>
              <w:jc w:val="both"/>
              <w:rPr>
                <w:b/>
              </w:rPr>
            </w:pPr>
            <w:r>
              <w:rPr>
                <w:b/>
              </w:rPr>
              <w:t>Tituly</w:t>
            </w:r>
          </w:p>
        </w:tc>
        <w:tc>
          <w:tcPr>
            <w:tcW w:w="2096" w:type="dxa"/>
            <w:gridSpan w:val="4"/>
          </w:tcPr>
          <w:p w14:paraId="625E9003" w14:textId="77777777" w:rsidR="002E5507" w:rsidRDefault="002E5507" w:rsidP="002E5507">
            <w:pPr>
              <w:jc w:val="both"/>
            </w:pPr>
            <w:r>
              <w:t>prof. Ing., Ph.D.</w:t>
            </w:r>
          </w:p>
        </w:tc>
      </w:tr>
      <w:tr w:rsidR="002E5507" w14:paraId="115C55EE" w14:textId="77777777" w:rsidTr="002E5507">
        <w:tc>
          <w:tcPr>
            <w:tcW w:w="2518" w:type="dxa"/>
            <w:shd w:val="clear" w:color="auto" w:fill="F7CAAC"/>
          </w:tcPr>
          <w:p w14:paraId="66299921" w14:textId="77777777" w:rsidR="002E5507" w:rsidRDefault="002E5507" w:rsidP="002E5507">
            <w:pPr>
              <w:jc w:val="both"/>
              <w:rPr>
                <w:b/>
              </w:rPr>
            </w:pPr>
            <w:r>
              <w:rPr>
                <w:b/>
              </w:rPr>
              <w:t>Rok narození</w:t>
            </w:r>
          </w:p>
        </w:tc>
        <w:tc>
          <w:tcPr>
            <w:tcW w:w="829" w:type="dxa"/>
          </w:tcPr>
          <w:p w14:paraId="64E4750E" w14:textId="77777777" w:rsidR="002E5507" w:rsidRDefault="002E5507" w:rsidP="002E5507">
            <w:pPr>
              <w:jc w:val="both"/>
            </w:pPr>
            <w:r>
              <w:t>1975</w:t>
            </w:r>
          </w:p>
        </w:tc>
        <w:tc>
          <w:tcPr>
            <w:tcW w:w="1721" w:type="dxa"/>
            <w:shd w:val="clear" w:color="auto" w:fill="F7CAAC"/>
          </w:tcPr>
          <w:p w14:paraId="2B6B93C5" w14:textId="77777777" w:rsidR="002E5507" w:rsidRDefault="002E5507" w:rsidP="002E5507">
            <w:pPr>
              <w:jc w:val="both"/>
              <w:rPr>
                <w:b/>
              </w:rPr>
            </w:pPr>
            <w:r>
              <w:rPr>
                <w:b/>
              </w:rPr>
              <w:t>typ vztahu k VŠ</w:t>
            </w:r>
          </w:p>
        </w:tc>
        <w:tc>
          <w:tcPr>
            <w:tcW w:w="992" w:type="dxa"/>
            <w:gridSpan w:val="2"/>
          </w:tcPr>
          <w:p w14:paraId="5910C5CE" w14:textId="77777777" w:rsidR="002E5507" w:rsidRDefault="002E5507" w:rsidP="002E5507">
            <w:pPr>
              <w:jc w:val="both"/>
            </w:pPr>
            <w:r>
              <w:t>pp</w:t>
            </w:r>
          </w:p>
        </w:tc>
        <w:tc>
          <w:tcPr>
            <w:tcW w:w="994" w:type="dxa"/>
            <w:shd w:val="clear" w:color="auto" w:fill="F7CAAC"/>
          </w:tcPr>
          <w:p w14:paraId="7381567C" w14:textId="77777777" w:rsidR="002E5507" w:rsidRDefault="002E5507" w:rsidP="002E5507">
            <w:pPr>
              <w:jc w:val="both"/>
              <w:rPr>
                <w:b/>
              </w:rPr>
            </w:pPr>
            <w:r>
              <w:rPr>
                <w:b/>
              </w:rPr>
              <w:t>rozsah</w:t>
            </w:r>
          </w:p>
        </w:tc>
        <w:tc>
          <w:tcPr>
            <w:tcW w:w="709" w:type="dxa"/>
          </w:tcPr>
          <w:p w14:paraId="43DFCD68" w14:textId="77777777" w:rsidR="002E5507" w:rsidRDefault="002E5507" w:rsidP="002E5507">
            <w:pPr>
              <w:jc w:val="both"/>
            </w:pPr>
            <w:r>
              <w:t>40</w:t>
            </w:r>
          </w:p>
        </w:tc>
        <w:tc>
          <w:tcPr>
            <w:tcW w:w="709" w:type="dxa"/>
            <w:gridSpan w:val="2"/>
            <w:shd w:val="clear" w:color="auto" w:fill="F7CAAC"/>
          </w:tcPr>
          <w:p w14:paraId="7BD7DA15" w14:textId="77777777" w:rsidR="002E5507" w:rsidRPr="002336DA" w:rsidRDefault="002E5507" w:rsidP="002E5507">
            <w:pPr>
              <w:jc w:val="both"/>
              <w:rPr>
                <w:b/>
                <w:sz w:val="18"/>
              </w:rPr>
            </w:pPr>
            <w:r w:rsidRPr="002336DA">
              <w:rPr>
                <w:b/>
                <w:sz w:val="18"/>
              </w:rPr>
              <w:t>do kdy</w:t>
            </w:r>
          </w:p>
        </w:tc>
        <w:tc>
          <w:tcPr>
            <w:tcW w:w="1387" w:type="dxa"/>
            <w:gridSpan w:val="2"/>
          </w:tcPr>
          <w:p w14:paraId="22D64686" w14:textId="77777777" w:rsidR="002E5507" w:rsidRDefault="002E5507" w:rsidP="002E5507">
            <w:pPr>
              <w:jc w:val="both"/>
            </w:pPr>
            <w:r>
              <w:t>N</w:t>
            </w:r>
          </w:p>
        </w:tc>
      </w:tr>
      <w:tr w:rsidR="002E5507" w14:paraId="09331DD4" w14:textId="77777777" w:rsidTr="002E5507">
        <w:tc>
          <w:tcPr>
            <w:tcW w:w="5068" w:type="dxa"/>
            <w:gridSpan w:val="3"/>
            <w:shd w:val="clear" w:color="auto" w:fill="F7CAAC"/>
          </w:tcPr>
          <w:p w14:paraId="1E59375F" w14:textId="77777777" w:rsidR="002E5507" w:rsidRDefault="002E5507" w:rsidP="002E5507">
            <w:pPr>
              <w:jc w:val="both"/>
              <w:rPr>
                <w:b/>
              </w:rPr>
            </w:pPr>
            <w:r>
              <w:rPr>
                <w:b/>
              </w:rPr>
              <w:t>Typ vztahu na součásti VŠ, která uskutečňuje st. program</w:t>
            </w:r>
          </w:p>
        </w:tc>
        <w:tc>
          <w:tcPr>
            <w:tcW w:w="992" w:type="dxa"/>
            <w:gridSpan w:val="2"/>
          </w:tcPr>
          <w:p w14:paraId="5FADFBEB" w14:textId="77777777" w:rsidR="002E5507" w:rsidRDefault="002E5507" w:rsidP="002E5507">
            <w:pPr>
              <w:jc w:val="both"/>
            </w:pPr>
            <w:r>
              <w:t>pp</w:t>
            </w:r>
          </w:p>
        </w:tc>
        <w:tc>
          <w:tcPr>
            <w:tcW w:w="994" w:type="dxa"/>
            <w:shd w:val="clear" w:color="auto" w:fill="F7CAAC"/>
          </w:tcPr>
          <w:p w14:paraId="30A6605B" w14:textId="77777777" w:rsidR="002E5507" w:rsidRDefault="002E5507" w:rsidP="002E5507">
            <w:pPr>
              <w:jc w:val="both"/>
              <w:rPr>
                <w:b/>
              </w:rPr>
            </w:pPr>
            <w:r>
              <w:rPr>
                <w:b/>
              </w:rPr>
              <w:t>rozsah</w:t>
            </w:r>
          </w:p>
        </w:tc>
        <w:tc>
          <w:tcPr>
            <w:tcW w:w="709" w:type="dxa"/>
          </w:tcPr>
          <w:p w14:paraId="79CB51CE" w14:textId="77777777" w:rsidR="002E5507" w:rsidRDefault="002E5507" w:rsidP="002E5507">
            <w:pPr>
              <w:jc w:val="both"/>
            </w:pPr>
            <w:r>
              <w:t>40</w:t>
            </w:r>
          </w:p>
        </w:tc>
        <w:tc>
          <w:tcPr>
            <w:tcW w:w="709" w:type="dxa"/>
            <w:gridSpan w:val="2"/>
            <w:shd w:val="clear" w:color="auto" w:fill="F7CAAC"/>
          </w:tcPr>
          <w:p w14:paraId="080E485F" w14:textId="77777777" w:rsidR="002E5507" w:rsidRPr="002336DA" w:rsidRDefault="002E5507" w:rsidP="002E5507">
            <w:pPr>
              <w:jc w:val="both"/>
              <w:rPr>
                <w:b/>
                <w:sz w:val="18"/>
              </w:rPr>
            </w:pPr>
            <w:r w:rsidRPr="002336DA">
              <w:rPr>
                <w:b/>
                <w:sz w:val="18"/>
              </w:rPr>
              <w:t>do kdy</w:t>
            </w:r>
          </w:p>
        </w:tc>
        <w:tc>
          <w:tcPr>
            <w:tcW w:w="1387" w:type="dxa"/>
            <w:gridSpan w:val="2"/>
          </w:tcPr>
          <w:p w14:paraId="26FB13CB" w14:textId="77777777" w:rsidR="002E5507" w:rsidRDefault="002E5507" w:rsidP="002E5507">
            <w:pPr>
              <w:jc w:val="both"/>
            </w:pPr>
            <w:r>
              <w:t xml:space="preserve">N </w:t>
            </w:r>
          </w:p>
        </w:tc>
      </w:tr>
      <w:tr w:rsidR="002E5507" w14:paraId="0E065378" w14:textId="77777777" w:rsidTr="002E5507">
        <w:tc>
          <w:tcPr>
            <w:tcW w:w="6060" w:type="dxa"/>
            <w:gridSpan w:val="5"/>
            <w:shd w:val="clear" w:color="auto" w:fill="F7CAAC"/>
          </w:tcPr>
          <w:p w14:paraId="090C01A5"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2CA7D030" w14:textId="77777777" w:rsidR="002E5507" w:rsidRDefault="002E5507" w:rsidP="002E5507">
            <w:pPr>
              <w:jc w:val="both"/>
              <w:rPr>
                <w:b/>
              </w:rPr>
            </w:pPr>
            <w:r>
              <w:rPr>
                <w:b/>
              </w:rPr>
              <w:t>typ prac. vztahu</w:t>
            </w:r>
          </w:p>
        </w:tc>
        <w:tc>
          <w:tcPr>
            <w:tcW w:w="2096" w:type="dxa"/>
            <w:gridSpan w:val="4"/>
            <w:shd w:val="clear" w:color="auto" w:fill="F7CAAC"/>
          </w:tcPr>
          <w:p w14:paraId="3CEA9296" w14:textId="77777777" w:rsidR="002E5507" w:rsidRDefault="002E5507" w:rsidP="002E5507">
            <w:pPr>
              <w:jc w:val="both"/>
              <w:rPr>
                <w:b/>
              </w:rPr>
            </w:pPr>
            <w:r>
              <w:rPr>
                <w:b/>
              </w:rPr>
              <w:t>rozsah</w:t>
            </w:r>
          </w:p>
        </w:tc>
      </w:tr>
      <w:tr w:rsidR="002E5507" w14:paraId="4F818896" w14:textId="77777777" w:rsidTr="002E5507">
        <w:tc>
          <w:tcPr>
            <w:tcW w:w="6060" w:type="dxa"/>
            <w:gridSpan w:val="5"/>
          </w:tcPr>
          <w:p w14:paraId="23BCE74E" w14:textId="77777777" w:rsidR="002E5507" w:rsidRDefault="002E5507" w:rsidP="002E5507">
            <w:pPr>
              <w:jc w:val="both"/>
            </w:pPr>
          </w:p>
        </w:tc>
        <w:tc>
          <w:tcPr>
            <w:tcW w:w="1703" w:type="dxa"/>
            <w:gridSpan w:val="2"/>
          </w:tcPr>
          <w:p w14:paraId="21026478" w14:textId="77777777" w:rsidR="002E5507" w:rsidRDefault="002E5507" w:rsidP="002E5507">
            <w:pPr>
              <w:jc w:val="both"/>
            </w:pPr>
          </w:p>
        </w:tc>
        <w:tc>
          <w:tcPr>
            <w:tcW w:w="2096" w:type="dxa"/>
            <w:gridSpan w:val="4"/>
          </w:tcPr>
          <w:p w14:paraId="73D50DDB" w14:textId="77777777" w:rsidR="002E5507" w:rsidRDefault="002E5507" w:rsidP="002E5507">
            <w:pPr>
              <w:jc w:val="both"/>
            </w:pPr>
          </w:p>
        </w:tc>
      </w:tr>
      <w:tr w:rsidR="002E5507" w14:paraId="702B4799" w14:textId="77777777" w:rsidTr="002E5507">
        <w:tc>
          <w:tcPr>
            <w:tcW w:w="6060" w:type="dxa"/>
            <w:gridSpan w:val="5"/>
          </w:tcPr>
          <w:p w14:paraId="3761D06A" w14:textId="77777777" w:rsidR="002E5507" w:rsidRDefault="002E5507" w:rsidP="002E5507">
            <w:pPr>
              <w:jc w:val="both"/>
            </w:pPr>
          </w:p>
        </w:tc>
        <w:tc>
          <w:tcPr>
            <w:tcW w:w="1703" w:type="dxa"/>
            <w:gridSpan w:val="2"/>
          </w:tcPr>
          <w:p w14:paraId="3E8537E4" w14:textId="77777777" w:rsidR="002E5507" w:rsidRDefault="002E5507" w:rsidP="002E5507">
            <w:pPr>
              <w:jc w:val="both"/>
            </w:pPr>
          </w:p>
        </w:tc>
        <w:tc>
          <w:tcPr>
            <w:tcW w:w="2096" w:type="dxa"/>
            <w:gridSpan w:val="4"/>
          </w:tcPr>
          <w:p w14:paraId="17BE0750" w14:textId="77777777" w:rsidR="002E5507" w:rsidRDefault="002E5507" w:rsidP="002E5507">
            <w:pPr>
              <w:jc w:val="both"/>
            </w:pPr>
          </w:p>
        </w:tc>
      </w:tr>
      <w:tr w:rsidR="002E5507" w14:paraId="4AF9C6B2" w14:textId="77777777" w:rsidTr="002E5507">
        <w:tc>
          <w:tcPr>
            <w:tcW w:w="9859" w:type="dxa"/>
            <w:gridSpan w:val="11"/>
            <w:shd w:val="clear" w:color="auto" w:fill="F7CAAC"/>
          </w:tcPr>
          <w:p w14:paraId="4766B9FC"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0283CFFB" w14:textId="77777777" w:rsidTr="002E5507">
        <w:trPr>
          <w:trHeight w:val="480"/>
        </w:trPr>
        <w:tc>
          <w:tcPr>
            <w:tcW w:w="9859" w:type="dxa"/>
            <w:gridSpan w:val="11"/>
            <w:tcBorders>
              <w:top w:val="nil"/>
            </w:tcBorders>
          </w:tcPr>
          <w:p w14:paraId="6B4885CF" w14:textId="77777777" w:rsidR="002E5507" w:rsidRDefault="002E5507" w:rsidP="002E5507">
            <w:pPr>
              <w:jc w:val="both"/>
            </w:pPr>
            <w:r>
              <w:t>Management – garant, přednášející (60 %)</w:t>
            </w:r>
          </w:p>
          <w:p w14:paraId="58424CA9" w14:textId="77777777" w:rsidR="002E5507" w:rsidRDefault="002E5507" w:rsidP="002E5507">
            <w:pPr>
              <w:jc w:val="both"/>
            </w:pPr>
            <w:r>
              <w:t xml:space="preserve">Člen Oborové rady, Školitel </w:t>
            </w:r>
          </w:p>
        </w:tc>
      </w:tr>
      <w:tr w:rsidR="002E5507" w14:paraId="2F641326" w14:textId="77777777" w:rsidTr="002E5507">
        <w:tc>
          <w:tcPr>
            <w:tcW w:w="9859" w:type="dxa"/>
            <w:gridSpan w:val="11"/>
            <w:shd w:val="clear" w:color="auto" w:fill="F7CAAC"/>
          </w:tcPr>
          <w:p w14:paraId="15CE88D5" w14:textId="77777777" w:rsidR="002E5507" w:rsidRDefault="002E5507" w:rsidP="002E5507">
            <w:pPr>
              <w:jc w:val="both"/>
            </w:pPr>
            <w:r>
              <w:rPr>
                <w:b/>
              </w:rPr>
              <w:t xml:space="preserve">Údaje o vzdělání na VŠ </w:t>
            </w:r>
          </w:p>
        </w:tc>
      </w:tr>
      <w:tr w:rsidR="002E5507" w14:paraId="2ECF49C3" w14:textId="77777777" w:rsidTr="002E5507">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2E5507" w:rsidRPr="006B56DF" w14:paraId="40246322" w14:textId="77777777" w:rsidTr="002E5507">
              <w:trPr>
                <w:trHeight w:val="1074"/>
              </w:trPr>
              <w:tc>
                <w:tcPr>
                  <w:tcW w:w="1239" w:type="dxa"/>
                </w:tcPr>
                <w:p w14:paraId="2D3F5307" w14:textId="1681DD7C" w:rsidR="002E5507" w:rsidRPr="00AC2E7B" w:rsidRDefault="002E5507" w:rsidP="002E5507">
                  <w:r w:rsidRPr="00AC2E7B">
                    <w:t>1994-1998</w:t>
                  </w:r>
                </w:p>
                <w:p w14:paraId="7160EC30" w14:textId="0B50D42C" w:rsidR="002E5507" w:rsidRPr="00AC2E7B" w:rsidRDefault="002E5507" w:rsidP="002E5507">
                  <w:r w:rsidRPr="00AC2E7B">
                    <w:t>1998-2002</w:t>
                  </w:r>
                </w:p>
                <w:p w14:paraId="2E51D391" w14:textId="77777777" w:rsidR="002E5507" w:rsidRPr="00894A67" w:rsidRDefault="002E5507" w:rsidP="002E5507"/>
              </w:tc>
              <w:tc>
                <w:tcPr>
                  <w:tcW w:w="8505" w:type="dxa"/>
                </w:tcPr>
                <w:p w14:paraId="142E2B55" w14:textId="77777777" w:rsidR="002E5507" w:rsidRPr="00894A67" w:rsidRDefault="002E5507" w:rsidP="002E5507">
                  <w:pPr>
                    <w:jc w:val="both"/>
                    <w:rPr>
                      <w:b/>
                      <w:bCs/>
                    </w:rPr>
                  </w:pPr>
                  <w:r w:rsidRPr="00894A67">
                    <w:t>VUT Brno, Fakulta Technologická, ve studijním oboru: 32-12-8: Technologie a management</w:t>
                  </w:r>
                  <w:r w:rsidRPr="00894A67">
                    <w:rPr>
                      <w:b/>
                    </w:rPr>
                    <w:t xml:space="preserve"> </w:t>
                  </w:r>
                  <w:r w:rsidRPr="00AC2E7B">
                    <w:t>(Ing.)</w:t>
                  </w:r>
                </w:p>
                <w:p w14:paraId="4A41248F" w14:textId="77777777" w:rsidR="002E5507" w:rsidRPr="00894A67" w:rsidRDefault="002E5507" w:rsidP="002E5507">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r w:rsidRPr="00AC2E7B">
                    <w:t>(Ph.D.)</w:t>
                  </w:r>
                </w:p>
              </w:tc>
            </w:tr>
          </w:tbl>
          <w:p w14:paraId="4EFBD961" w14:textId="77777777" w:rsidR="002E5507" w:rsidRDefault="002E5507" w:rsidP="002E5507">
            <w:pPr>
              <w:jc w:val="both"/>
              <w:rPr>
                <w:b/>
              </w:rPr>
            </w:pPr>
          </w:p>
        </w:tc>
      </w:tr>
      <w:tr w:rsidR="002E5507" w14:paraId="76C3F6C5" w14:textId="77777777" w:rsidTr="002E5507">
        <w:tc>
          <w:tcPr>
            <w:tcW w:w="9859" w:type="dxa"/>
            <w:gridSpan w:val="11"/>
            <w:shd w:val="clear" w:color="auto" w:fill="F7CAAC"/>
          </w:tcPr>
          <w:p w14:paraId="614D8A6A" w14:textId="77777777" w:rsidR="002E5507" w:rsidRDefault="002E5507" w:rsidP="002E5507">
            <w:pPr>
              <w:jc w:val="both"/>
              <w:rPr>
                <w:b/>
              </w:rPr>
            </w:pPr>
            <w:r>
              <w:rPr>
                <w:b/>
              </w:rPr>
              <w:t>Údaje o odborném působení od absolvování VŠ</w:t>
            </w:r>
          </w:p>
        </w:tc>
      </w:tr>
      <w:tr w:rsidR="002E5507" w14:paraId="7CC53E36" w14:textId="77777777" w:rsidTr="002E5507">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2E5507" w:rsidRPr="001A3EAD" w14:paraId="0A3B51A0" w14:textId="77777777" w:rsidTr="00522329">
              <w:trPr>
                <w:trHeight w:val="1484"/>
              </w:trPr>
              <w:tc>
                <w:tcPr>
                  <w:tcW w:w="1314" w:type="dxa"/>
                </w:tcPr>
                <w:p w14:paraId="56DEE3D8" w14:textId="0C03EB91" w:rsidR="002E5507" w:rsidRPr="00AC2E7B" w:rsidRDefault="002E5507" w:rsidP="002E5507">
                  <w:pPr>
                    <w:ind w:left="7"/>
                  </w:pPr>
                  <w:r w:rsidRPr="00AC2E7B">
                    <w:rPr>
                      <w:bCs/>
                    </w:rPr>
                    <w:t>1998</w:t>
                  </w:r>
                  <w:r w:rsidRPr="00AC2E7B">
                    <w:t>-</w:t>
                  </w:r>
                  <w:r w:rsidRPr="00AC2E7B">
                    <w:rPr>
                      <w:bCs/>
                    </w:rPr>
                    <w:t xml:space="preserve">2001  </w:t>
                  </w:r>
                </w:p>
                <w:p w14:paraId="3FD7AE1C" w14:textId="3C80B712" w:rsidR="002E5507" w:rsidRPr="00AC2E7B" w:rsidRDefault="002E5507" w:rsidP="002E5507">
                  <w:pPr>
                    <w:ind w:left="7"/>
                  </w:pPr>
                  <w:r w:rsidRPr="00AC2E7B">
                    <w:t xml:space="preserve">2002-2003  </w:t>
                  </w:r>
                </w:p>
                <w:p w14:paraId="503F3D71" w14:textId="50ED37D0" w:rsidR="002E5507" w:rsidRPr="00AC2E7B" w:rsidRDefault="002E5507" w:rsidP="002E5507">
                  <w:pPr>
                    <w:ind w:left="7"/>
                  </w:pPr>
                  <w:r w:rsidRPr="00AC2E7B">
                    <w:t xml:space="preserve">2002-2004  </w:t>
                  </w:r>
                </w:p>
                <w:p w14:paraId="2524E6A7" w14:textId="394E4E99" w:rsidR="002E5507" w:rsidRPr="00AC2E7B" w:rsidRDefault="002E5507" w:rsidP="002E5507">
                  <w:pPr>
                    <w:ind w:left="7"/>
                  </w:pPr>
                  <w:r w:rsidRPr="00AC2E7B">
                    <w:t xml:space="preserve">2003-2007  </w:t>
                  </w:r>
                </w:p>
                <w:p w14:paraId="13B15CE7" w14:textId="4492829C" w:rsidR="002E5507" w:rsidRPr="00AC2E7B" w:rsidRDefault="002E5507" w:rsidP="002E5507">
                  <w:pPr>
                    <w:ind w:left="7"/>
                  </w:pPr>
                  <w:r w:rsidRPr="00AC2E7B">
                    <w:t>2004-2015</w:t>
                  </w:r>
                </w:p>
                <w:p w14:paraId="1645C14B" w14:textId="751096DB" w:rsidR="002E5507" w:rsidRPr="00AC2E7B" w:rsidRDefault="002E5507" w:rsidP="002E5507">
                  <w:r w:rsidRPr="00AC2E7B">
                    <w:t>2007</w:t>
                  </w:r>
                  <w:r w:rsidR="00522329">
                    <w:t>-</w:t>
                  </w:r>
                  <w:r w:rsidRPr="00AC2E7B">
                    <w:t>2020</w:t>
                  </w:r>
                </w:p>
                <w:p w14:paraId="0D1516A4" w14:textId="59C6E71A" w:rsidR="002E5507" w:rsidRPr="00AC2E7B" w:rsidRDefault="002E5507" w:rsidP="002E5507">
                  <w:proofErr w:type="gramStart"/>
                  <w:r w:rsidRPr="00AC2E7B">
                    <w:t>2021-dosud</w:t>
                  </w:r>
                  <w:proofErr w:type="gramEnd"/>
                </w:p>
              </w:tc>
              <w:tc>
                <w:tcPr>
                  <w:tcW w:w="8430" w:type="dxa"/>
                </w:tcPr>
                <w:p w14:paraId="7D12547C" w14:textId="77777777" w:rsidR="002E5507" w:rsidRPr="00AC2E7B" w:rsidRDefault="002E5507" w:rsidP="002E5507">
                  <w:r w:rsidRPr="00AC2E7B">
                    <w:t xml:space="preserve">interní doktorand VUT </w:t>
                  </w:r>
                  <w:proofErr w:type="gramStart"/>
                  <w:r w:rsidRPr="00AC2E7B">
                    <w:t>Brno - na</w:t>
                  </w:r>
                  <w:proofErr w:type="gramEnd"/>
                  <w:r w:rsidRPr="00AC2E7B">
                    <w:t xml:space="preserve"> FaME ve Zlíně</w:t>
                  </w:r>
                </w:p>
                <w:p w14:paraId="4340211E" w14:textId="77777777" w:rsidR="002E5507" w:rsidRPr="00AC2E7B" w:rsidRDefault="002E5507" w:rsidP="002E5507">
                  <w:r w:rsidRPr="00AC2E7B">
                    <w:t>výuka na UTB ve Zlíně (FT, FaME) - externí pracovník</w:t>
                  </w:r>
                </w:p>
                <w:p w14:paraId="0E435059" w14:textId="77777777" w:rsidR="002E5507" w:rsidRPr="00AC2E7B" w:rsidRDefault="002E5507" w:rsidP="002E5507">
                  <w:r w:rsidRPr="00AC2E7B">
                    <w:t xml:space="preserve">velkoobchod </w:t>
                  </w:r>
                  <w:proofErr w:type="gramStart"/>
                  <w:r w:rsidRPr="00AC2E7B">
                    <w:t>potravin - Tupl</w:t>
                  </w:r>
                  <w:proofErr w:type="gramEnd"/>
                  <w:r w:rsidRPr="00AC2E7B">
                    <w:t xml:space="preserve"> Hulín, vedení nákupu</w:t>
                  </w:r>
                </w:p>
                <w:p w14:paraId="476E0EA5" w14:textId="77777777" w:rsidR="002E5507" w:rsidRPr="00AC2E7B" w:rsidRDefault="002E5507" w:rsidP="002E5507">
                  <w:r w:rsidRPr="00AC2E7B">
                    <w:t xml:space="preserve">odborný </w:t>
                  </w:r>
                  <w:proofErr w:type="gramStart"/>
                  <w:r w:rsidRPr="00AC2E7B">
                    <w:t>asistent - FaME</w:t>
                  </w:r>
                  <w:proofErr w:type="gramEnd"/>
                  <w:r w:rsidRPr="00AC2E7B">
                    <w:t>, UTB ve Zlíně, Ústav průmyslového inženýrství a informačních systémů</w:t>
                  </w:r>
                </w:p>
                <w:p w14:paraId="64349F24" w14:textId="77777777" w:rsidR="002E5507" w:rsidRPr="00AC2E7B" w:rsidRDefault="002E5507" w:rsidP="002E5507">
                  <w:r w:rsidRPr="00AC2E7B">
                    <w:t>jednatel spol. GISTECH s.r.o. (digitální zpracování dat)</w:t>
                  </w:r>
                </w:p>
                <w:p w14:paraId="51CA01B1" w14:textId="77777777" w:rsidR="002E5507" w:rsidRPr="00AC2E7B" w:rsidRDefault="002E5507" w:rsidP="002E5507">
                  <w:pPr>
                    <w:jc w:val="both"/>
                  </w:pPr>
                  <w:proofErr w:type="gramStart"/>
                  <w:r w:rsidRPr="00AC2E7B">
                    <w:t>docent - FaME</w:t>
                  </w:r>
                  <w:proofErr w:type="gramEnd"/>
                  <w:r w:rsidRPr="00AC2E7B">
                    <w:t>, UTB ve Zlíně, Ústav průmyslového inženýrství a informačních systémů</w:t>
                  </w:r>
                </w:p>
                <w:p w14:paraId="0E5266B8" w14:textId="10A3F93B" w:rsidR="002E5507" w:rsidRPr="00AC2E7B" w:rsidRDefault="002E5507" w:rsidP="00AC2E7B">
                  <w:pPr>
                    <w:jc w:val="both"/>
                  </w:pPr>
                  <w:proofErr w:type="gramStart"/>
                  <w:r w:rsidRPr="00AC2E7B">
                    <w:t>profesor - FaME</w:t>
                  </w:r>
                  <w:proofErr w:type="gramEnd"/>
                  <w:r w:rsidRPr="00AC2E7B">
                    <w:t>, UTB ve Zlíně, Ústav průmyslového inženýrství a informačních systémů</w:t>
                  </w:r>
                </w:p>
              </w:tc>
            </w:tr>
          </w:tbl>
          <w:p w14:paraId="1B223729" w14:textId="0AAADAB8" w:rsidR="00AC2E7B" w:rsidRDefault="00AC2E7B"/>
          <w:p w14:paraId="7316B70D" w14:textId="77777777" w:rsidR="00AC2E7B" w:rsidRDefault="00AC2E7B" w:rsidP="00AC2E7B">
            <w:r>
              <w:t>Garance současně akreditovaných studijních programů a oborů:</w:t>
            </w:r>
          </w:p>
          <w:p w14:paraId="49795067" w14:textId="35A2A1A3" w:rsidR="00AC2E7B" w:rsidRDefault="00AC2E7B" w:rsidP="00CE1995">
            <w:pPr>
              <w:pStyle w:val="Odstavecseseznamem"/>
              <w:numPr>
                <w:ilvl w:val="0"/>
                <w:numId w:val="37"/>
              </w:numPr>
              <w:ind w:left="246" w:hanging="246"/>
            </w:pPr>
            <w:r>
              <w:t>Garant magisterského studijního programu Průmyslové inženýrství</w:t>
            </w:r>
          </w:p>
          <w:p w14:paraId="18A7E9E9" w14:textId="4353DA67" w:rsidR="002E5507" w:rsidRDefault="00AC2E7B" w:rsidP="00CE1995">
            <w:pPr>
              <w:pStyle w:val="Odstavecseseznamem"/>
              <w:numPr>
                <w:ilvl w:val="0"/>
                <w:numId w:val="37"/>
              </w:numPr>
              <w:ind w:left="246" w:hanging="246"/>
            </w:pPr>
            <w:r>
              <w:t>Garant doktorského studijního programu Průmyslové inženýrství</w:t>
            </w:r>
          </w:p>
        </w:tc>
      </w:tr>
      <w:tr w:rsidR="002E5507" w14:paraId="67610B7C" w14:textId="77777777" w:rsidTr="002E5507">
        <w:trPr>
          <w:trHeight w:val="250"/>
        </w:trPr>
        <w:tc>
          <w:tcPr>
            <w:tcW w:w="9859" w:type="dxa"/>
            <w:gridSpan w:val="11"/>
            <w:shd w:val="clear" w:color="auto" w:fill="F7CAAC"/>
          </w:tcPr>
          <w:p w14:paraId="35F08668" w14:textId="77777777" w:rsidR="002E5507" w:rsidRDefault="002E5507" w:rsidP="002E5507">
            <w:pPr>
              <w:jc w:val="both"/>
            </w:pPr>
            <w:r>
              <w:rPr>
                <w:b/>
              </w:rPr>
              <w:t>Zkušenosti s vedením kvalifikačních a rigorózních prací</w:t>
            </w:r>
          </w:p>
        </w:tc>
      </w:tr>
      <w:tr w:rsidR="002E5507" w14:paraId="746BE5EB" w14:textId="77777777" w:rsidTr="002E5507">
        <w:trPr>
          <w:trHeight w:val="332"/>
        </w:trPr>
        <w:tc>
          <w:tcPr>
            <w:tcW w:w="9859" w:type="dxa"/>
            <w:gridSpan w:val="11"/>
          </w:tcPr>
          <w:p w14:paraId="11028DBC" w14:textId="77777777" w:rsidR="002E5507" w:rsidRDefault="002E5507" w:rsidP="002E5507">
            <w:pPr>
              <w:jc w:val="both"/>
            </w:pPr>
            <w:r>
              <w:t>Počet vedených bakalářských prací – 3</w:t>
            </w:r>
          </w:p>
          <w:p w14:paraId="2A04182D" w14:textId="77777777" w:rsidR="002E5507" w:rsidRDefault="002E5507" w:rsidP="002E5507">
            <w:pPr>
              <w:jc w:val="both"/>
            </w:pPr>
            <w:r>
              <w:t>Počet vedených diplomových prací – 61</w:t>
            </w:r>
          </w:p>
          <w:p w14:paraId="7A2036A2" w14:textId="77777777" w:rsidR="002E5507" w:rsidRDefault="002E5507" w:rsidP="002E5507">
            <w:pPr>
              <w:jc w:val="both"/>
            </w:pPr>
            <w:r>
              <w:t xml:space="preserve">Počet vedených obhájených disertačních prací – 5 </w:t>
            </w:r>
          </w:p>
          <w:p w14:paraId="40DCDF36" w14:textId="77777777" w:rsidR="002E5507" w:rsidRDefault="002E5507" w:rsidP="002E5507">
            <w:pPr>
              <w:jc w:val="both"/>
            </w:pPr>
            <w:r>
              <w:t>Počet vedených disertačních prací – 7</w:t>
            </w:r>
          </w:p>
        </w:tc>
      </w:tr>
      <w:tr w:rsidR="002E5507" w14:paraId="6BDA7D8B" w14:textId="77777777" w:rsidTr="002E5507">
        <w:trPr>
          <w:cantSplit/>
        </w:trPr>
        <w:tc>
          <w:tcPr>
            <w:tcW w:w="3347" w:type="dxa"/>
            <w:gridSpan w:val="2"/>
            <w:tcBorders>
              <w:top w:val="single" w:sz="12" w:space="0" w:color="auto"/>
            </w:tcBorders>
            <w:shd w:val="clear" w:color="auto" w:fill="F7CAAC"/>
          </w:tcPr>
          <w:p w14:paraId="6A605743"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0D009EF4"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DEA28C"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70EBFA2" w14:textId="77777777" w:rsidR="002E5507" w:rsidRDefault="002E5507" w:rsidP="002E5507">
            <w:pPr>
              <w:jc w:val="both"/>
              <w:rPr>
                <w:b/>
              </w:rPr>
            </w:pPr>
            <w:r>
              <w:rPr>
                <w:b/>
              </w:rPr>
              <w:t>Ohlasy publikací</w:t>
            </w:r>
          </w:p>
        </w:tc>
      </w:tr>
      <w:tr w:rsidR="002E5507" w14:paraId="3641A01F" w14:textId="77777777" w:rsidTr="002E5507">
        <w:trPr>
          <w:cantSplit/>
        </w:trPr>
        <w:tc>
          <w:tcPr>
            <w:tcW w:w="3347" w:type="dxa"/>
            <w:gridSpan w:val="2"/>
          </w:tcPr>
          <w:p w14:paraId="380F3994" w14:textId="77777777" w:rsidR="002E5507" w:rsidRPr="00894A67" w:rsidRDefault="002E5507" w:rsidP="002E5507">
            <w:pPr>
              <w:jc w:val="both"/>
            </w:pPr>
            <w:r>
              <w:t>Management a ekonomika podniku</w:t>
            </w:r>
          </w:p>
        </w:tc>
        <w:tc>
          <w:tcPr>
            <w:tcW w:w="2245" w:type="dxa"/>
            <w:gridSpan w:val="2"/>
          </w:tcPr>
          <w:p w14:paraId="3B20B4D0" w14:textId="77777777" w:rsidR="002E5507" w:rsidRPr="00894A67" w:rsidRDefault="002E5507" w:rsidP="002E5507">
            <w:pPr>
              <w:jc w:val="both"/>
            </w:pPr>
            <w:r w:rsidRPr="00894A67">
              <w:t>2007</w:t>
            </w:r>
          </w:p>
        </w:tc>
        <w:tc>
          <w:tcPr>
            <w:tcW w:w="2248" w:type="dxa"/>
            <w:gridSpan w:val="4"/>
            <w:tcBorders>
              <w:right w:val="single" w:sz="12" w:space="0" w:color="auto"/>
            </w:tcBorders>
          </w:tcPr>
          <w:p w14:paraId="70C5656D" w14:textId="77777777" w:rsidR="002E5507" w:rsidRPr="00894A67" w:rsidRDefault="002E5507" w:rsidP="002E5507">
            <w:pPr>
              <w:jc w:val="both"/>
            </w:pPr>
            <w:r w:rsidRPr="00894A67">
              <w:t>FaME UTB ve Zlíně</w:t>
            </w:r>
          </w:p>
        </w:tc>
        <w:tc>
          <w:tcPr>
            <w:tcW w:w="632" w:type="dxa"/>
            <w:tcBorders>
              <w:left w:val="single" w:sz="12" w:space="0" w:color="auto"/>
            </w:tcBorders>
            <w:shd w:val="clear" w:color="auto" w:fill="F7CAAC"/>
          </w:tcPr>
          <w:p w14:paraId="5FD10CF1" w14:textId="77777777" w:rsidR="002E5507" w:rsidRDefault="002E5507" w:rsidP="002E5507">
            <w:pPr>
              <w:jc w:val="both"/>
            </w:pPr>
            <w:r>
              <w:rPr>
                <w:b/>
              </w:rPr>
              <w:t>WOS</w:t>
            </w:r>
          </w:p>
        </w:tc>
        <w:tc>
          <w:tcPr>
            <w:tcW w:w="693" w:type="dxa"/>
            <w:shd w:val="clear" w:color="auto" w:fill="F7CAAC"/>
          </w:tcPr>
          <w:p w14:paraId="71EA6D9D" w14:textId="77777777" w:rsidR="002E5507" w:rsidRDefault="002E5507" w:rsidP="002E5507">
            <w:pPr>
              <w:jc w:val="both"/>
              <w:rPr>
                <w:sz w:val="18"/>
              </w:rPr>
            </w:pPr>
            <w:r>
              <w:rPr>
                <w:b/>
                <w:sz w:val="18"/>
              </w:rPr>
              <w:t>Scopus</w:t>
            </w:r>
          </w:p>
        </w:tc>
        <w:tc>
          <w:tcPr>
            <w:tcW w:w="694" w:type="dxa"/>
            <w:shd w:val="clear" w:color="auto" w:fill="F7CAAC"/>
          </w:tcPr>
          <w:p w14:paraId="497C07BC" w14:textId="77777777" w:rsidR="002E5507" w:rsidRDefault="002E5507" w:rsidP="002E5507">
            <w:pPr>
              <w:jc w:val="both"/>
            </w:pPr>
            <w:r>
              <w:rPr>
                <w:b/>
                <w:sz w:val="18"/>
              </w:rPr>
              <w:t>ostatní</w:t>
            </w:r>
          </w:p>
        </w:tc>
      </w:tr>
      <w:tr w:rsidR="002E5507" w:rsidRPr="00FB2F40" w14:paraId="482344A9" w14:textId="77777777" w:rsidTr="002E5507">
        <w:trPr>
          <w:cantSplit/>
          <w:trHeight w:val="70"/>
        </w:trPr>
        <w:tc>
          <w:tcPr>
            <w:tcW w:w="3347" w:type="dxa"/>
            <w:gridSpan w:val="2"/>
            <w:shd w:val="clear" w:color="auto" w:fill="F7CAAC"/>
          </w:tcPr>
          <w:p w14:paraId="0EA8A386" w14:textId="77777777" w:rsidR="002E5507" w:rsidRDefault="002E5507" w:rsidP="002E5507">
            <w:pPr>
              <w:jc w:val="both"/>
            </w:pPr>
            <w:r>
              <w:rPr>
                <w:b/>
              </w:rPr>
              <w:t>Obor jmenovacího řízení</w:t>
            </w:r>
          </w:p>
        </w:tc>
        <w:tc>
          <w:tcPr>
            <w:tcW w:w="2245" w:type="dxa"/>
            <w:gridSpan w:val="2"/>
            <w:shd w:val="clear" w:color="auto" w:fill="F7CAAC"/>
          </w:tcPr>
          <w:p w14:paraId="7696127C"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765011D6"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78C92311" w14:textId="77777777" w:rsidR="002E5507" w:rsidRPr="00C91951" w:rsidRDefault="002E5507" w:rsidP="002E5507">
            <w:pPr>
              <w:jc w:val="both"/>
              <w:rPr>
                <w:b/>
              </w:rPr>
            </w:pPr>
            <w:r>
              <w:rPr>
                <w:b/>
              </w:rPr>
              <w:t>38</w:t>
            </w:r>
          </w:p>
        </w:tc>
        <w:tc>
          <w:tcPr>
            <w:tcW w:w="693" w:type="dxa"/>
            <w:vMerge w:val="restart"/>
          </w:tcPr>
          <w:p w14:paraId="57534BC5" w14:textId="77777777" w:rsidR="002E5507" w:rsidRPr="00C91951" w:rsidRDefault="002E5507" w:rsidP="002E5507">
            <w:pPr>
              <w:jc w:val="both"/>
              <w:rPr>
                <w:b/>
              </w:rPr>
            </w:pPr>
            <w:r>
              <w:rPr>
                <w:b/>
              </w:rPr>
              <w:t>49</w:t>
            </w:r>
          </w:p>
        </w:tc>
        <w:tc>
          <w:tcPr>
            <w:tcW w:w="694" w:type="dxa"/>
            <w:vMerge w:val="restart"/>
          </w:tcPr>
          <w:p w14:paraId="318EA380" w14:textId="77777777" w:rsidR="002E5507" w:rsidRPr="00FB2F40" w:rsidRDefault="002E5507" w:rsidP="002E5507">
            <w:pPr>
              <w:jc w:val="both"/>
              <w:rPr>
                <w:b/>
                <w:highlight w:val="yellow"/>
              </w:rPr>
            </w:pPr>
            <w:r w:rsidRPr="00C91951">
              <w:rPr>
                <w:b/>
              </w:rPr>
              <w:t>70</w:t>
            </w:r>
          </w:p>
        </w:tc>
      </w:tr>
      <w:tr w:rsidR="002E5507" w14:paraId="6DC601DD" w14:textId="77777777" w:rsidTr="002E5507">
        <w:trPr>
          <w:trHeight w:val="205"/>
        </w:trPr>
        <w:tc>
          <w:tcPr>
            <w:tcW w:w="3347" w:type="dxa"/>
            <w:gridSpan w:val="2"/>
          </w:tcPr>
          <w:p w14:paraId="0C0DD519" w14:textId="77777777" w:rsidR="002E5507" w:rsidRDefault="002E5507" w:rsidP="002E5507">
            <w:pPr>
              <w:jc w:val="both"/>
            </w:pPr>
          </w:p>
        </w:tc>
        <w:tc>
          <w:tcPr>
            <w:tcW w:w="2245" w:type="dxa"/>
            <w:gridSpan w:val="2"/>
          </w:tcPr>
          <w:p w14:paraId="09B4E16C" w14:textId="77777777" w:rsidR="002E5507" w:rsidRDefault="002E5507" w:rsidP="002E5507">
            <w:pPr>
              <w:jc w:val="both"/>
            </w:pPr>
            <w:r>
              <w:t>2021</w:t>
            </w:r>
          </w:p>
        </w:tc>
        <w:tc>
          <w:tcPr>
            <w:tcW w:w="2248" w:type="dxa"/>
            <w:gridSpan w:val="4"/>
            <w:tcBorders>
              <w:right w:val="single" w:sz="12" w:space="0" w:color="auto"/>
            </w:tcBorders>
          </w:tcPr>
          <w:p w14:paraId="7B38AEB1" w14:textId="77777777" w:rsidR="002E5507" w:rsidRDefault="002E5507" w:rsidP="002E5507">
            <w:pPr>
              <w:jc w:val="both"/>
            </w:pPr>
            <w:r>
              <w:t>MENDELU, PEF</w:t>
            </w:r>
          </w:p>
        </w:tc>
        <w:tc>
          <w:tcPr>
            <w:tcW w:w="632" w:type="dxa"/>
            <w:vMerge/>
            <w:tcBorders>
              <w:left w:val="single" w:sz="12" w:space="0" w:color="auto"/>
            </w:tcBorders>
            <w:vAlign w:val="center"/>
          </w:tcPr>
          <w:p w14:paraId="4892C0EC" w14:textId="77777777" w:rsidR="002E5507" w:rsidRDefault="002E5507" w:rsidP="002E5507">
            <w:pPr>
              <w:rPr>
                <w:b/>
              </w:rPr>
            </w:pPr>
          </w:p>
        </w:tc>
        <w:tc>
          <w:tcPr>
            <w:tcW w:w="693" w:type="dxa"/>
            <w:vMerge/>
            <w:vAlign w:val="center"/>
          </w:tcPr>
          <w:p w14:paraId="41000B0E" w14:textId="77777777" w:rsidR="002E5507" w:rsidRDefault="002E5507" w:rsidP="002E5507">
            <w:pPr>
              <w:rPr>
                <w:b/>
              </w:rPr>
            </w:pPr>
          </w:p>
        </w:tc>
        <w:tc>
          <w:tcPr>
            <w:tcW w:w="694" w:type="dxa"/>
            <w:vMerge/>
            <w:vAlign w:val="center"/>
          </w:tcPr>
          <w:p w14:paraId="39B4F273" w14:textId="77777777" w:rsidR="002E5507" w:rsidRDefault="002E5507" w:rsidP="002E5507">
            <w:pPr>
              <w:rPr>
                <w:b/>
              </w:rPr>
            </w:pPr>
          </w:p>
        </w:tc>
      </w:tr>
      <w:tr w:rsidR="002E5507" w14:paraId="6D244EA5" w14:textId="77777777" w:rsidTr="002E5507">
        <w:tc>
          <w:tcPr>
            <w:tcW w:w="9859" w:type="dxa"/>
            <w:gridSpan w:val="11"/>
            <w:shd w:val="clear" w:color="auto" w:fill="F7CAAC"/>
          </w:tcPr>
          <w:p w14:paraId="60425E30"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894A67" w14:paraId="39C15EFE" w14:textId="77777777" w:rsidTr="002E5507">
        <w:trPr>
          <w:trHeight w:val="2347"/>
        </w:trPr>
        <w:tc>
          <w:tcPr>
            <w:tcW w:w="9859" w:type="dxa"/>
            <w:gridSpan w:val="11"/>
          </w:tcPr>
          <w:p w14:paraId="0F659A0C" w14:textId="77777777" w:rsidR="0092759C" w:rsidRPr="000A5320" w:rsidRDefault="0092759C" w:rsidP="0092759C">
            <w:pPr>
              <w:tabs>
                <w:tab w:val="left" w:pos="350"/>
              </w:tabs>
              <w:jc w:val="both"/>
              <w:rPr>
                <w:bCs/>
              </w:rPr>
            </w:pPr>
            <w:r w:rsidRPr="000A5320">
              <w:rPr>
                <w:bCs/>
              </w:rPr>
              <w:t xml:space="preserve">HRABAL, M., TUČEK, D., MOLNÁR, V., FEDORKO, G. Human </w:t>
            </w:r>
            <w:r>
              <w:rPr>
                <w:bCs/>
              </w:rPr>
              <w:t>F</w:t>
            </w:r>
            <w:r w:rsidRPr="000A5320">
              <w:rPr>
                <w:bCs/>
              </w:rPr>
              <w:t xml:space="preserve">actor in </w:t>
            </w:r>
            <w:r>
              <w:rPr>
                <w:bCs/>
              </w:rPr>
              <w:t>B</w:t>
            </w:r>
            <w:r w:rsidRPr="000A5320">
              <w:rPr>
                <w:bCs/>
              </w:rPr>
              <w:t xml:space="preserve">usiness </w:t>
            </w:r>
            <w:r>
              <w:rPr>
                <w:bCs/>
              </w:rPr>
              <w:t>P</w:t>
            </w:r>
            <w:r w:rsidRPr="000A5320">
              <w:rPr>
                <w:bCs/>
              </w:rPr>
              <w:t xml:space="preserve">rocess </w:t>
            </w:r>
            <w:r>
              <w:rPr>
                <w:bCs/>
              </w:rPr>
              <w:t>M</w:t>
            </w:r>
            <w:r w:rsidRPr="000A5320">
              <w:rPr>
                <w:bCs/>
              </w:rPr>
              <w:t xml:space="preserve">anagement: </w:t>
            </w:r>
            <w:r>
              <w:rPr>
                <w:bCs/>
              </w:rPr>
              <w:t>M</w:t>
            </w:r>
            <w:r w:rsidRPr="000A5320">
              <w:rPr>
                <w:bCs/>
              </w:rPr>
              <w:t xml:space="preserve">odeling </w:t>
            </w:r>
            <w:r>
              <w:rPr>
                <w:bCs/>
              </w:rPr>
              <w:t>C</w:t>
            </w:r>
            <w:r w:rsidRPr="000A5320">
              <w:rPr>
                <w:bCs/>
              </w:rPr>
              <w:t xml:space="preserve">ompetencies of BPM </w:t>
            </w:r>
            <w:r>
              <w:rPr>
                <w:bCs/>
              </w:rPr>
              <w:t>R</w:t>
            </w:r>
            <w:r w:rsidRPr="000A5320">
              <w:rPr>
                <w:bCs/>
              </w:rPr>
              <w:t xml:space="preserve">oles. </w:t>
            </w:r>
            <w:r w:rsidRPr="000A5320">
              <w:rPr>
                <w:bCs/>
                <w:i/>
              </w:rPr>
              <w:t>Business Process Management Journal</w:t>
            </w:r>
            <w:r w:rsidRPr="000A5320">
              <w:rPr>
                <w:bCs/>
              </w:rPr>
              <w:t xml:space="preserve">. 2020. ISSN 1463-7154. Dostupné z: </w:t>
            </w:r>
          </w:p>
          <w:p w14:paraId="47D37E33" w14:textId="77777777" w:rsidR="0092759C" w:rsidRPr="000A5320" w:rsidRDefault="0031324E" w:rsidP="0092759C">
            <w:pPr>
              <w:tabs>
                <w:tab w:val="left" w:pos="350"/>
              </w:tabs>
              <w:jc w:val="both"/>
              <w:rPr>
                <w:bCs/>
              </w:rPr>
            </w:pPr>
            <w:hyperlink r:id="rId58" w:anchor="loginreload" w:history="1">
              <w:r w:rsidR="0092759C" w:rsidRPr="000A5320">
                <w:rPr>
                  <w:rStyle w:val="Hypertextovodkaz"/>
                  <w:bCs/>
                </w:rPr>
                <w:t>https://www.emerald.com/insight/content/doi/10.1108/BPMJ-04-2020-0161/full/html#loginreload</w:t>
              </w:r>
            </w:hyperlink>
            <w:r w:rsidR="0092759C" w:rsidRPr="000A5320">
              <w:rPr>
                <w:bCs/>
              </w:rPr>
              <w:t>.</w:t>
            </w:r>
            <w:r w:rsidR="0092759C">
              <w:rPr>
                <w:bCs/>
              </w:rPr>
              <w:t xml:space="preserve"> (</w:t>
            </w:r>
            <w:proofErr w:type="gramStart"/>
            <w:r w:rsidR="0092759C">
              <w:rPr>
                <w:bCs/>
              </w:rPr>
              <w:t>30%</w:t>
            </w:r>
            <w:proofErr w:type="gramEnd"/>
            <w:r w:rsidR="0092759C">
              <w:rPr>
                <w:bCs/>
              </w:rPr>
              <w:t>)</w:t>
            </w:r>
          </w:p>
          <w:p w14:paraId="179D3B14" w14:textId="77777777" w:rsidR="0092759C" w:rsidRPr="000A5320" w:rsidRDefault="0092759C" w:rsidP="0092759C">
            <w:pPr>
              <w:tabs>
                <w:tab w:val="left" w:pos="350"/>
              </w:tabs>
              <w:jc w:val="both"/>
            </w:pPr>
            <w:r w:rsidRPr="000A5320">
              <w:t xml:space="preserve">GAVUROVÁ, B., TUČEK, D., KOVAC. V. Investigation of </w:t>
            </w:r>
            <w:r>
              <w:t>R</w:t>
            </w:r>
            <w:r w:rsidRPr="000A5320">
              <w:t xml:space="preserve">elationship </w:t>
            </w:r>
            <w:r>
              <w:t>B</w:t>
            </w:r>
            <w:r w:rsidRPr="000A5320">
              <w:t xml:space="preserve">etween </w:t>
            </w:r>
            <w:r>
              <w:t>S</w:t>
            </w:r>
            <w:r w:rsidRPr="000A5320">
              <w:t xml:space="preserve">patial </w:t>
            </w:r>
            <w:r>
              <w:t>D</w:t>
            </w:r>
            <w:r w:rsidRPr="000A5320">
              <w:t xml:space="preserve">istribution of </w:t>
            </w:r>
            <w:r>
              <w:t>M</w:t>
            </w:r>
            <w:r w:rsidRPr="000A5320">
              <w:t xml:space="preserve">edical </w:t>
            </w:r>
            <w:r>
              <w:t>E</w:t>
            </w:r>
            <w:r w:rsidRPr="000A5320">
              <w:t xml:space="preserve">quipment and </w:t>
            </w:r>
            <w:r>
              <w:t>P</w:t>
            </w:r>
            <w:r w:rsidRPr="000A5320">
              <w:t xml:space="preserve">reventable </w:t>
            </w:r>
            <w:r>
              <w:t>M</w:t>
            </w:r>
            <w:r w:rsidRPr="000A5320">
              <w:t>ortality. </w:t>
            </w:r>
            <w:r w:rsidRPr="000A5320">
              <w:rPr>
                <w:i/>
                <w:iCs/>
                <w:bdr w:val="none" w:sz="0" w:space="0" w:color="auto" w:frame="1"/>
              </w:rPr>
              <w:t>International Journal of Environmental Research and Public Health</w:t>
            </w:r>
            <w:r w:rsidRPr="000A5320">
              <w:t>. 2019, vol. 16, iss. 16. ISSN 1661-7827. Dostupné z: </w:t>
            </w:r>
            <w:hyperlink r:id="rId59" w:history="1">
              <w:r w:rsidRPr="000A5320">
                <w:rPr>
                  <w:rStyle w:val="Hypertextovodkaz"/>
                </w:rPr>
                <w:t>https://www.mdpi.com/1660-4601/16/16/2913</w:t>
              </w:r>
            </w:hyperlink>
            <w:r w:rsidRPr="000A5320">
              <w:t>.</w:t>
            </w:r>
            <w:r>
              <w:t xml:space="preserve"> (</w:t>
            </w:r>
            <w:proofErr w:type="gramStart"/>
            <w:r>
              <w:t>20%</w:t>
            </w:r>
            <w:proofErr w:type="gramEnd"/>
            <w:r>
              <w:t>)</w:t>
            </w:r>
          </w:p>
          <w:p w14:paraId="05F02BDC" w14:textId="77777777" w:rsidR="0092759C" w:rsidRPr="000A5320" w:rsidRDefault="0092759C" w:rsidP="0092759C">
            <w:pPr>
              <w:tabs>
                <w:tab w:val="left" w:pos="350"/>
              </w:tabs>
              <w:jc w:val="both"/>
            </w:pPr>
            <w:r w:rsidRPr="000A5320">
              <w:t xml:space="preserve">HRBÁČKOVÁ, L., STOJANOVIĆ, A., TUČEK, D., HRUŠECKÁ, D. Environmental </w:t>
            </w:r>
            <w:r>
              <w:t>A</w:t>
            </w:r>
            <w:r w:rsidRPr="000A5320">
              <w:t xml:space="preserve">spects of </w:t>
            </w:r>
            <w:r>
              <w:t>P</w:t>
            </w:r>
            <w:r w:rsidRPr="000A5320">
              <w:t xml:space="preserve">roduct </w:t>
            </w:r>
            <w:r>
              <w:t>L</w:t>
            </w:r>
            <w:r w:rsidRPr="000A5320">
              <w:t xml:space="preserve">ife </w:t>
            </w:r>
            <w:r>
              <w:t>C</w:t>
            </w:r>
            <w:r w:rsidRPr="000A5320">
              <w:t xml:space="preserve">ycle </w:t>
            </w:r>
            <w:r>
              <w:t>M</w:t>
            </w:r>
            <w:r w:rsidRPr="000A5320">
              <w:t xml:space="preserve">anagement and </w:t>
            </w:r>
            <w:r>
              <w:t>P</w:t>
            </w:r>
            <w:r w:rsidRPr="000A5320">
              <w:t xml:space="preserve">urchasing </w:t>
            </w:r>
            <w:r>
              <w:t>L</w:t>
            </w:r>
            <w:r w:rsidRPr="000A5320">
              <w:t xml:space="preserve">ogistics: Current </w:t>
            </w:r>
            <w:r>
              <w:t>S</w:t>
            </w:r>
            <w:r w:rsidRPr="000A5320">
              <w:t xml:space="preserve">ituation in </w:t>
            </w:r>
            <w:r>
              <w:t>L</w:t>
            </w:r>
            <w:r w:rsidRPr="000A5320">
              <w:t xml:space="preserve">arge and </w:t>
            </w:r>
            <w:r>
              <w:t>M</w:t>
            </w:r>
            <w:r w:rsidRPr="000A5320">
              <w:t>edium-</w:t>
            </w:r>
            <w:r>
              <w:t>S</w:t>
            </w:r>
            <w:r w:rsidRPr="000A5320">
              <w:t xml:space="preserve">ized Czech </w:t>
            </w:r>
            <w:r>
              <w:t>M</w:t>
            </w:r>
            <w:r w:rsidRPr="000A5320">
              <w:t>anufacturing companies. </w:t>
            </w:r>
            <w:r w:rsidRPr="000A5320">
              <w:rPr>
                <w:i/>
                <w:iCs/>
                <w:bdr w:val="none" w:sz="0" w:space="0" w:color="auto" w:frame="1"/>
              </w:rPr>
              <w:t>Acta Polytechnica Hungarica</w:t>
            </w:r>
            <w:r w:rsidRPr="000A5320">
              <w:t xml:space="preserve">. 2019, vol. 16, iss. 7, </w:t>
            </w:r>
            <w:r>
              <w:t>pp</w:t>
            </w:r>
            <w:r w:rsidRPr="000A5320">
              <w:t>. 79-94. ISSN 1785-8860. Dostupné z: </w:t>
            </w:r>
            <w:hyperlink r:id="rId60" w:history="1">
              <w:r w:rsidRPr="000A5320">
                <w:rPr>
                  <w:rStyle w:val="Hypertextovodkaz"/>
                </w:rPr>
                <w:t>http://uni-obuda.hu/journal/Hrbackova_Stojanovic_Tucek_Hrusecka_94.pdf</w:t>
              </w:r>
            </w:hyperlink>
            <w:r w:rsidRPr="000A5320">
              <w:t>.</w:t>
            </w:r>
            <w:r>
              <w:t xml:space="preserve"> (</w:t>
            </w:r>
            <w:proofErr w:type="gramStart"/>
            <w:r>
              <w:t>10%</w:t>
            </w:r>
            <w:proofErr w:type="gramEnd"/>
            <w:r>
              <w:t>)</w:t>
            </w:r>
          </w:p>
          <w:p w14:paraId="69CF563C" w14:textId="77777777" w:rsidR="0092759C" w:rsidRPr="000A5320" w:rsidRDefault="0092759C" w:rsidP="0092759C">
            <w:pPr>
              <w:tabs>
                <w:tab w:val="left" w:pos="350"/>
              </w:tabs>
              <w:jc w:val="both"/>
            </w:pPr>
            <w:r w:rsidRPr="000A5320">
              <w:t xml:space="preserve">MOLNÁR, V., FEDORKO, G., TUČEK, D., TUČKOVÁ, Z. Proposal and </w:t>
            </w:r>
            <w:r>
              <w:t>V</w:t>
            </w:r>
            <w:r w:rsidRPr="000A5320">
              <w:t xml:space="preserve">erification of a </w:t>
            </w:r>
            <w:r>
              <w:t>M</w:t>
            </w:r>
            <w:r w:rsidRPr="000A5320">
              <w:t xml:space="preserve">ethodology for the </w:t>
            </w:r>
            <w:r>
              <w:t>M</w:t>
            </w:r>
            <w:r w:rsidRPr="000A5320">
              <w:t xml:space="preserve">easurement of </w:t>
            </w:r>
            <w:r>
              <w:t>L</w:t>
            </w:r>
            <w:r w:rsidRPr="000A5320">
              <w:t xml:space="preserve">ocal </w:t>
            </w:r>
            <w:r>
              <w:t>M</w:t>
            </w:r>
            <w:r w:rsidRPr="000A5320">
              <w:t xml:space="preserve">uscular </w:t>
            </w:r>
            <w:r>
              <w:t>L</w:t>
            </w:r>
            <w:r w:rsidRPr="000A5320">
              <w:t xml:space="preserve">oad </w:t>
            </w:r>
            <w:r>
              <w:t>Vi</w:t>
            </w:r>
            <w:r w:rsidRPr="000A5320">
              <w:t xml:space="preserve">a </w:t>
            </w:r>
            <w:r>
              <w:t>D</w:t>
            </w:r>
            <w:r w:rsidRPr="000A5320">
              <w:t xml:space="preserve">atalogger. </w:t>
            </w:r>
            <w:r w:rsidRPr="000A5320">
              <w:rPr>
                <w:i/>
              </w:rPr>
              <w:t>Measurement: Journal of the International Measurement Confederation</w:t>
            </w:r>
            <w:r w:rsidRPr="000A5320">
              <w:t xml:space="preserve">. 2018, vol. 121, </w:t>
            </w:r>
            <w:r>
              <w:t>pp</w:t>
            </w:r>
            <w:r w:rsidRPr="000A5320">
              <w:t xml:space="preserve">. 73-82. ISSN 0263-2241. Dostupné z: </w:t>
            </w:r>
          </w:p>
          <w:p w14:paraId="522C284B" w14:textId="77777777" w:rsidR="0092759C" w:rsidRPr="000A5320" w:rsidRDefault="0031324E" w:rsidP="0092759C">
            <w:pPr>
              <w:tabs>
                <w:tab w:val="left" w:pos="350"/>
              </w:tabs>
              <w:jc w:val="both"/>
              <w:rPr>
                <w:highlight w:val="yellow"/>
              </w:rPr>
            </w:pPr>
            <w:hyperlink r:id="rId61" w:history="1">
              <w:r w:rsidR="0092759C" w:rsidRPr="0039116F">
                <w:rPr>
                  <w:rStyle w:val="Hypertextovodkaz"/>
                </w:rPr>
                <w:t>https://www.sciencedirect.com/science/article/pii/S0263224118300952</w:t>
              </w:r>
            </w:hyperlink>
            <w:r w:rsidR="0092759C" w:rsidRPr="000A5320">
              <w:t>.</w:t>
            </w:r>
            <w:r w:rsidR="0092759C">
              <w:t xml:space="preserve"> (</w:t>
            </w:r>
            <w:proofErr w:type="gramStart"/>
            <w:r w:rsidR="0092759C">
              <w:t>60%</w:t>
            </w:r>
            <w:proofErr w:type="gramEnd"/>
            <w:r w:rsidR="0092759C">
              <w:t>)</w:t>
            </w:r>
          </w:p>
          <w:p w14:paraId="03129FB0" w14:textId="77777777" w:rsidR="0092759C" w:rsidRDefault="0092759C" w:rsidP="0092759C">
            <w:pPr>
              <w:tabs>
                <w:tab w:val="left" w:pos="350"/>
              </w:tabs>
              <w:jc w:val="both"/>
            </w:pPr>
            <w:r w:rsidRPr="000A5320">
              <w:lastRenderedPageBreak/>
              <w:t xml:space="preserve">ROSI, M., TUČEK, D., POTOČAN, V., JURŠE, M. Market </w:t>
            </w:r>
            <w:r>
              <w:t>O</w:t>
            </w:r>
            <w:r w:rsidRPr="000A5320">
              <w:t xml:space="preserve">rientation of </w:t>
            </w:r>
            <w:r>
              <w:t>B</w:t>
            </w:r>
            <w:r w:rsidRPr="000A5320">
              <w:t xml:space="preserve">usiness </w:t>
            </w:r>
            <w:r>
              <w:t>S</w:t>
            </w:r>
            <w:r w:rsidRPr="000A5320">
              <w:t xml:space="preserve">chools: A </w:t>
            </w:r>
            <w:r>
              <w:t>D</w:t>
            </w:r>
            <w:r w:rsidRPr="000A5320">
              <w:t xml:space="preserve">evelopment </w:t>
            </w:r>
            <w:r>
              <w:t>P</w:t>
            </w:r>
            <w:r w:rsidRPr="000A5320">
              <w:t xml:space="preserve">pportunity for the </w:t>
            </w:r>
            <w:r>
              <w:t>B</w:t>
            </w:r>
            <w:r w:rsidRPr="000A5320">
              <w:t xml:space="preserve">usiness </w:t>
            </w:r>
            <w:r>
              <w:t>M</w:t>
            </w:r>
            <w:r w:rsidRPr="000A5320">
              <w:t xml:space="preserve">odel of </w:t>
            </w:r>
            <w:r>
              <w:t>U</w:t>
            </w:r>
            <w:r w:rsidRPr="000A5320">
              <w:t xml:space="preserve">niversity </w:t>
            </w:r>
            <w:r>
              <w:t>Bu</w:t>
            </w:r>
            <w:r w:rsidRPr="000A5320">
              <w:t xml:space="preserve">siness </w:t>
            </w:r>
            <w:r>
              <w:t>S</w:t>
            </w:r>
            <w:r w:rsidRPr="000A5320">
              <w:t xml:space="preserve">chools in </w:t>
            </w:r>
            <w:r>
              <w:t>T</w:t>
            </w:r>
            <w:r w:rsidRPr="000A5320">
              <w:t xml:space="preserve">ransition </w:t>
            </w:r>
            <w:r>
              <w:t>C</w:t>
            </w:r>
            <w:r w:rsidRPr="000A5320">
              <w:t>ountries. </w:t>
            </w:r>
            <w:r w:rsidRPr="000A5320">
              <w:rPr>
                <w:i/>
                <w:iCs/>
                <w:bdr w:val="none" w:sz="0" w:space="0" w:color="auto" w:frame="1"/>
              </w:rPr>
              <w:t>E</w:t>
            </w:r>
            <w:r>
              <w:rPr>
                <w:i/>
                <w:iCs/>
                <w:bdr w:val="none" w:sz="0" w:space="0" w:color="auto" w:frame="1"/>
              </w:rPr>
              <w:t>+</w:t>
            </w:r>
            <w:r w:rsidRPr="000A5320">
              <w:rPr>
                <w:i/>
                <w:iCs/>
                <w:bdr w:val="none" w:sz="0" w:space="0" w:color="auto" w:frame="1"/>
              </w:rPr>
              <w:t>M: Ekonomie a Management</w:t>
            </w:r>
            <w:r w:rsidRPr="000A5320">
              <w:t xml:space="preserve">. 2018, vol. 21, iss. 4, </w:t>
            </w:r>
            <w:r>
              <w:t>pp</w:t>
            </w:r>
            <w:r w:rsidRPr="000A5320">
              <w:t xml:space="preserve">. 175-194. ISSN 1212-3609. </w:t>
            </w:r>
            <w:r>
              <w:t>(</w:t>
            </w:r>
            <w:proofErr w:type="gramStart"/>
            <w:r>
              <w:t>40%</w:t>
            </w:r>
            <w:proofErr w:type="gramEnd"/>
            <w:r>
              <w:t>)</w:t>
            </w:r>
          </w:p>
          <w:p w14:paraId="7C84DFA0" w14:textId="77777777" w:rsidR="0092759C" w:rsidRPr="000A5320" w:rsidRDefault="0092759C" w:rsidP="0092759C">
            <w:pPr>
              <w:tabs>
                <w:tab w:val="left" w:pos="350"/>
              </w:tabs>
              <w:rPr>
                <w:highlight w:val="yellow"/>
              </w:rPr>
            </w:pPr>
            <w:r w:rsidRPr="000A5320">
              <w:t>Dostupné z: </w:t>
            </w:r>
            <w:hyperlink r:id="rId62" w:history="1">
              <w:r w:rsidRPr="000A5320">
                <w:rPr>
                  <w:rStyle w:val="Hypertextovodkaz"/>
                </w:rPr>
                <w:t>http://www.ekonomie-management.cz/en/archiv/search/detail/1773-market-orientation-of-business-schools-a-development-opportunity-for-the-business-model-of-university-business-schools-in-transition-countries/</w:t>
              </w:r>
            </w:hyperlink>
            <w:r w:rsidRPr="000A5320">
              <w:t>.</w:t>
            </w:r>
          </w:p>
          <w:p w14:paraId="10840247" w14:textId="77777777" w:rsidR="0092759C" w:rsidRPr="000A5320" w:rsidRDefault="0092759C" w:rsidP="0092759C">
            <w:pPr>
              <w:rPr>
                <w:i/>
              </w:rPr>
            </w:pPr>
            <w:r w:rsidRPr="000A5320">
              <w:rPr>
                <w:i/>
              </w:rPr>
              <w:t>Patenty, funkce a pozice v národních a mezinárodních organizacích:</w:t>
            </w:r>
          </w:p>
          <w:p w14:paraId="51FB4717" w14:textId="51A1436C" w:rsidR="00AC2E7B" w:rsidRDefault="00AC2E7B" w:rsidP="00CE1995">
            <w:pPr>
              <w:pStyle w:val="Odstavecseseznamem"/>
              <w:numPr>
                <w:ilvl w:val="0"/>
                <w:numId w:val="45"/>
              </w:numPr>
              <w:ind w:left="246" w:hanging="246"/>
              <w:jc w:val="both"/>
            </w:pPr>
            <w:proofErr w:type="gramStart"/>
            <w:r>
              <w:t>2005 – 2008</w:t>
            </w:r>
            <w:proofErr w:type="gramEnd"/>
            <w:r>
              <w:t xml:space="preserve"> - </w:t>
            </w:r>
            <w:r w:rsidRPr="00AC2E7B">
              <w:t>člen a koordinátor mezinárodní vědecké společnosti INFER (International Network for Economic Research) Německo</w:t>
            </w:r>
          </w:p>
          <w:p w14:paraId="2FE310FA" w14:textId="77777777" w:rsidR="00AC2E7B" w:rsidRDefault="00AC2E7B" w:rsidP="00CE1995">
            <w:pPr>
              <w:pStyle w:val="Odstavecseseznamem"/>
              <w:numPr>
                <w:ilvl w:val="0"/>
                <w:numId w:val="45"/>
              </w:numPr>
              <w:ind w:left="246" w:hanging="246"/>
              <w:jc w:val="both"/>
            </w:pPr>
            <w:proofErr w:type="gramStart"/>
            <w:r>
              <w:t>2005 – 2012</w:t>
            </w:r>
            <w:proofErr w:type="gramEnd"/>
            <w:r>
              <w:t xml:space="preserve"> - </w:t>
            </w:r>
            <w:r w:rsidRPr="00AC2E7B">
              <w:t>člen a koordinátor mezinárodní vědecké společnosti IATM (International Association for Technology Management) Polsko</w:t>
            </w:r>
          </w:p>
          <w:p w14:paraId="350F1592" w14:textId="77777777" w:rsidR="00AC2E7B" w:rsidRPr="00AC2E7B" w:rsidRDefault="00AC2E7B" w:rsidP="00CE1995">
            <w:pPr>
              <w:pStyle w:val="Odstavecseseznamem"/>
              <w:numPr>
                <w:ilvl w:val="0"/>
                <w:numId w:val="45"/>
              </w:numPr>
              <w:spacing w:line="240" w:lineRule="atLeast"/>
              <w:ind w:left="246" w:hanging="246"/>
              <w:jc w:val="both"/>
              <w:rPr>
                <w:sz w:val="22"/>
                <w:szCs w:val="22"/>
              </w:rPr>
            </w:pPr>
            <w:r>
              <w:t xml:space="preserve">2016 - </w:t>
            </w:r>
            <w:r w:rsidRPr="00AC2E7B">
              <w:rPr>
                <w:szCs w:val="22"/>
              </w:rPr>
              <w:t>Úřad průmyslového vlastnictví: Národní patent: číslo přihlášky: PV/2015-820, č. ochr. dokumentu: 306627 - Ergonomické zařízení pro monitorování lokální svalové zátěže (</w:t>
            </w:r>
            <w:proofErr w:type="gramStart"/>
            <w:r w:rsidRPr="00AC2E7B">
              <w:rPr>
                <w:szCs w:val="22"/>
              </w:rPr>
              <w:t>15%</w:t>
            </w:r>
            <w:proofErr w:type="gramEnd"/>
            <w:r w:rsidRPr="00AC2E7B">
              <w:rPr>
                <w:szCs w:val="22"/>
              </w:rPr>
              <w:t>)</w:t>
            </w:r>
          </w:p>
          <w:p w14:paraId="1EBB5835" w14:textId="77777777" w:rsidR="00AC2E7B" w:rsidRDefault="00AC2E7B" w:rsidP="00CE1995">
            <w:pPr>
              <w:pStyle w:val="Odstavecseseznamem"/>
              <w:numPr>
                <w:ilvl w:val="0"/>
                <w:numId w:val="45"/>
              </w:numPr>
              <w:ind w:left="246" w:hanging="246"/>
              <w:jc w:val="both"/>
            </w:pPr>
            <w:r>
              <w:t xml:space="preserve">2016 - </w:t>
            </w:r>
            <w:r w:rsidRPr="00AC2E7B">
              <w:t>Úřad průmyslového vlastnictví České republiky: Užitý vzor: číslo přihlášky: 2015-31933, číslo dokumentu: 291721 - Ergonomické zařízení pro monitorování lokální svalové zátěže (</w:t>
            </w:r>
            <w:proofErr w:type="gramStart"/>
            <w:r w:rsidRPr="00AC2E7B">
              <w:t>15%</w:t>
            </w:r>
            <w:proofErr w:type="gramEnd"/>
            <w:r w:rsidRPr="00AC2E7B">
              <w:t>)</w:t>
            </w:r>
          </w:p>
          <w:p w14:paraId="202988E5" w14:textId="77777777" w:rsidR="00AC2E7B" w:rsidRPr="00EB4B06" w:rsidRDefault="00AC2E7B" w:rsidP="002E5507">
            <w:pPr>
              <w:jc w:val="both"/>
            </w:pPr>
          </w:p>
          <w:p w14:paraId="180BC6ED" w14:textId="77777777" w:rsidR="002E5507" w:rsidRPr="001A7A57" w:rsidRDefault="002E5507" w:rsidP="002E5507">
            <w:pPr>
              <w:jc w:val="both"/>
              <w:rPr>
                <w:i/>
              </w:rPr>
            </w:pPr>
            <w:r w:rsidRPr="001A7A57">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2E5507" w:rsidRPr="00894A67" w14:paraId="5A5999B8" w14:textId="77777777" w:rsidTr="002E5507">
              <w:trPr>
                <w:trHeight w:val="2830"/>
              </w:trPr>
              <w:tc>
                <w:tcPr>
                  <w:tcW w:w="1515" w:type="dxa"/>
                </w:tcPr>
                <w:p w14:paraId="16DB2354" w14:textId="77777777" w:rsidR="002E5507" w:rsidRPr="00894A67" w:rsidRDefault="002E5507" w:rsidP="002E5507">
                  <w:pPr>
                    <w:jc w:val="both"/>
                  </w:pPr>
                  <w:proofErr w:type="gramStart"/>
                  <w:r w:rsidRPr="00894A67">
                    <w:t>2010 - 2012</w:t>
                  </w:r>
                  <w:proofErr w:type="gramEnd"/>
                </w:p>
                <w:p w14:paraId="6FE70DF4" w14:textId="77777777" w:rsidR="002E5507" w:rsidRPr="00894A67" w:rsidRDefault="002E5507" w:rsidP="002E5507">
                  <w:pPr>
                    <w:ind w:left="7"/>
                    <w:jc w:val="both"/>
                  </w:pPr>
                </w:p>
                <w:p w14:paraId="0E0F2B93" w14:textId="77777777" w:rsidR="002E5507" w:rsidRPr="00894A67" w:rsidRDefault="002E5507" w:rsidP="002E5507">
                  <w:pPr>
                    <w:ind w:left="7"/>
                    <w:jc w:val="both"/>
                  </w:pPr>
                </w:p>
                <w:p w14:paraId="77076976" w14:textId="77777777" w:rsidR="002E5507" w:rsidRPr="00894A67" w:rsidRDefault="002E5507" w:rsidP="002E5507">
                  <w:pPr>
                    <w:ind w:left="7"/>
                    <w:jc w:val="both"/>
                  </w:pPr>
                </w:p>
                <w:p w14:paraId="7265C382" w14:textId="77777777" w:rsidR="002E5507" w:rsidRPr="00894A67" w:rsidRDefault="002E5507" w:rsidP="002E5507">
                  <w:pPr>
                    <w:jc w:val="both"/>
                  </w:pPr>
                </w:p>
                <w:p w14:paraId="450A44F1" w14:textId="77777777" w:rsidR="002E5507" w:rsidRPr="00894A67" w:rsidRDefault="002E5507" w:rsidP="002E5507">
                  <w:pPr>
                    <w:jc w:val="both"/>
                  </w:pPr>
                  <w:r w:rsidRPr="00894A67">
                    <w:t>2012</w:t>
                  </w:r>
                </w:p>
                <w:p w14:paraId="3603AEFD" w14:textId="77777777" w:rsidR="002E5507" w:rsidRPr="00894A67" w:rsidRDefault="002E5507" w:rsidP="002E5507">
                  <w:pPr>
                    <w:jc w:val="both"/>
                  </w:pPr>
                </w:p>
                <w:p w14:paraId="465CE6CB" w14:textId="77777777" w:rsidR="002E5507" w:rsidRPr="00894A67" w:rsidRDefault="002E5507" w:rsidP="002E5507">
                  <w:pPr>
                    <w:jc w:val="both"/>
                  </w:pPr>
                  <w:proofErr w:type="gramStart"/>
                  <w:r w:rsidRPr="00894A67">
                    <w:t>2009 - 2012</w:t>
                  </w:r>
                  <w:proofErr w:type="gramEnd"/>
                </w:p>
                <w:p w14:paraId="750ECD23" w14:textId="77777777" w:rsidR="002E5507" w:rsidRPr="00894A67" w:rsidRDefault="002E5507" w:rsidP="002E5507">
                  <w:pPr>
                    <w:jc w:val="both"/>
                  </w:pPr>
                </w:p>
                <w:p w14:paraId="53E0BE49" w14:textId="77777777" w:rsidR="002E5507" w:rsidRPr="00894A67" w:rsidRDefault="002E5507" w:rsidP="002E5507">
                  <w:pPr>
                    <w:jc w:val="both"/>
                  </w:pPr>
                </w:p>
                <w:p w14:paraId="6FF0D90C" w14:textId="77777777" w:rsidR="002E5507" w:rsidRPr="00894A67" w:rsidRDefault="002E5507" w:rsidP="002E5507">
                  <w:pPr>
                    <w:jc w:val="both"/>
                  </w:pPr>
                  <w:proofErr w:type="gramStart"/>
                  <w:r w:rsidRPr="00894A67">
                    <w:t>2013 - 2015</w:t>
                  </w:r>
                  <w:proofErr w:type="gramEnd"/>
                </w:p>
                <w:p w14:paraId="05C39C19" w14:textId="77777777" w:rsidR="002E5507" w:rsidRPr="00894A67" w:rsidRDefault="002E5507" w:rsidP="002E5507">
                  <w:pPr>
                    <w:jc w:val="both"/>
                  </w:pPr>
                </w:p>
                <w:p w14:paraId="3C480C93" w14:textId="77777777" w:rsidR="002E5507" w:rsidRDefault="002E5507" w:rsidP="002E5507">
                  <w:pPr>
                    <w:jc w:val="both"/>
                  </w:pPr>
                  <w:proofErr w:type="gramStart"/>
                  <w:r w:rsidRPr="00894A67">
                    <w:t xml:space="preserve">2013 </w:t>
                  </w:r>
                  <w:r>
                    <w:t>–</w:t>
                  </w:r>
                  <w:r w:rsidRPr="00894A67">
                    <w:t xml:space="preserve"> 2015</w:t>
                  </w:r>
                  <w:proofErr w:type="gramEnd"/>
                </w:p>
                <w:p w14:paraId="331744A9" w14:textId="77777777" w:rsidR="002E5507" w:rsidRDefault="002E5507" w:rsidP="002E5507">
                  <w:pPr>
                    <w:jc w:val="both"/>
                  </w:pPr>
                </w:p>
                <w:p w14:paraId="1EB1D865" w14:textId="77777777" w:rsidR="002E5507" w:rsidRDefault="002E5507" w:rsidP="002E5507">
                  <w:pPr>
                    <w:jc w:val="both"/>
                  </w:pPr>
                  <w:proofErr w:type="gramStart"/>
                  <w:r>
                    <w:t>2017- 2020</w:t>
                  </w:r>
                  <w:proofErr w:type="gramEnd"/>
                </w:p>
                <w:p w14:paraId="27C75BBB" w14:textId="77777777" w:rsidR="002E5507" w:rsidRPr="00894A67" w:rsidRDefault="002E5507" w:rsidP="002E5507">
                  <w:pPr>
                    <w:jc w:val="both"/>
                  </w:pPr>
                </w:p>
              </w:tc>
              <w:tc>
                <w:tcPr>
                  <w:tcW w:w="8162" w:type="dxa"/>
                </w:tcPr>
                <w:p w14:paraId="2616E1E3" w14:textId="77777777" w:rsidR="002E5507" w:rsidRPr="00894A67" w:rsidRDefault="002E5507" w:rsidP="002E5507">
                  <w:pPr>
                    <w:jc w:val="both"/>
                  </w:pPr>
                  <w:r w:rsidRPr="00894A67">
                    <w:t xml:space="preserve">Individuální projekt národní EFIN, Odborný garant procesních analýz projektu Efektivní </w:t>
                  </w:r>
                  <w:proofErr w:type="gramStart"/>
                  <w:r w:rsidRPr="00894A67">
                    <w:t>instituce - podpora</w:t>
                  </w:r>
                  <w:proofErr w:type="gramEnd"/>
                  <w:r w:rsidRPr="00894A67">
                    <w:t xml:space="preserve"> a rozvoj efektivních principů řízení, především podpůrných ekonomických a administrativních procesů v institucích terciárního vzdělávání (VŠ a VOŠ) a vědecko-výzkumných institucích v České republice (IPN projekt MŠMT ČR)</w:t>
                  </w:r>
                </w:p>
                <w:p w14:paraId="56E489D8" w14:textId="77777777" w:rsidR="002E5507" w:rsidRPr="00894A67" w:rsidRDefault="002E5507" w:rsidP="002E5507">
                  <w:pPr>
                    <w:jc w:val="both"/>
                  </w:pPr>
                  <w:r w:rsidRPr="00894A67">
                    <w:t>Individuální projekt národní KVALITA, Pilotní metodik ověřování projektu: Kvalita (IPN projekt MŠMT ČR)</w:t>
                  </w:r>
                </w:p>
                <w:p w14:paraId="18890F25" w14:textId="77777777" w:rsidR="002E5507" w:rsidRPr="00894A67" w:rsidRDefault="002E5507" w:rsidP="002E5507">
                  <w:pPr>
                    <w:jc w:val="both"/>
                  </w:pPr>
                  <w:r w:rsidRPr="00894A67">
                    <w:t xml:space="preserve">Optimalizace procesů údržby energetiky ve společnosti Barum Continental Otrokovice s využitím nástrojů Lean </w:t>
                  </w:r>
                  <w:proofErr w:type="gramStart"/>
                  <w:r w:rsidRPr="00894A67">
                    <w:t>Production  a</w:t>
                  </w:r>
                  <w:proofErr w:type="gramEnd"/>
                  <w:r w:rsidRPr="00894A67">
                    <w:t xml:space="preserve"> Business Process Managementu - vedení projektu</w:t>
                  </w:r>
                </w:p>
                <w:p w14:paraId="5D16B297" w14:textId="77777777" w:rsidR="002E5507" w:rsidRPr="00894A67" w:rsidRDefault="002E5507" w:rsidP="002E5507">
                  <w:pPr>
                    <w:jc w:val="both"/>
                  </w:pPr>
                  <w:r w:rsidRPr="00894A67">
                    <w:t>Individuální projekt národní KREDO (Kvalita, relevance, efektivita, diverzifikace a otevřenost) Expert konzultant, (IPN projekt MŠMT ČR)</w:t>
                  </w:r>
                </w:p>
                <w:p w14:paraId="4ACE34E1" w14:textId="77777777" w:rsidR="002E5507" w:rsidRPr="00894A67" w:rsidRDefault="002E5507" w:rsidP="002E5507">
                  <w:pPr>
                    <w:jc w:val="both"/>
                  </w:pPr>
                  <w:r w:rsidRPr="00894A67">
                    <w:t xml:space="preserve">Projekt procesních analýz ve společnosti Meopta </w:t>
                  </w:r>
                  <w:proofErr w:type="gramStart"/>
                  <w:r w:rsidRPr="00894A67">
                    <w:t>Přerov - vedení</w:t>
                  </w:r>
                  <w:proofErr w:type="gramEnd"/>
                  <w:r w:rsidRPr="00894A67">
                    <w:t xml:space="preserve"> projektu</w:t>
                  </w:r>
                </w:p>
                <w:p w14:paraId="63CF7666" w14:textId="77777777" w:rsidR="002E5507" w:rsidRDefault="002E5507" w:rsidP="002E5507">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28FE1F04" w14:textId="77777777" w:rsidR="002E5507" w:rsidRPr="00B60DA0" w:rsidRDefault="002E5507" w:rsidP="002E5507">
                  <w:pPr>
                    <w:spacing w:before="40" w:line="254" w:lineRule="atLeast"/>
                    <w:jc w:val="both"/>
                    <w:outlineLvl w:val="2"/>
                  </w:pPr>
                  <w:r>
                    <w:t>Člen řešitelského týmu:</w:t>
                  </w:r>
                  <w:r w:rsidRPr="00B60DA0">
                    <w:t xml:space="preserve"> grantového projektu Grantové agentury České republiky GAČR č. </w:t>
                  </w:r>
                  <w:proofErr w:type="gramStart"/>
                  <w:r w:rsidRPr="00B60DA0">
                    <w:t>17-11321S</w:t>
                  </w:r>
                  <w:proofErr w:type="gramEnd"/>
                  <w:r w:rsidRPr="00B60DA0">
                    <w:t xml:space="preserve"> Název projektu: Behaiviorální důvody úpadku firem: Experimentální přístup (GA309027).</w:t>
                  </w:r>
                </w:p>
                <w:p w14:paraId="37F8AEE0" w14:textId="77777777" w:rsidR="002E5507" w:rsidRPr="00894A67" w:rsidRDefault="002E5507" w:rsidP="002E5507">
                  <w:pPr>
                    <w:jc w:val="both"/>
                  </w:pPr>
                </w:p>
              </w:tc>
            </w:tr>
          </w:tbl>
          <w:p w14:paraId="3A6B1996" w14:textId="77777777" w:rsidR="002E5507" w:rsidRPr="00894A67" w:rsidRDefault="002E5507" w:rsidP="002E5507">
            <w:pPr>
              <w:jc w:val="both"/>
              <w:rPr>
                <w:b/>
              </w:rPr>
            </w:pPr>
          </w:p>
        </w:tc>
      </w:tr>
      <w:tr w:rsidR="002E5507" w14:paraId="46E9ECB3" w14:textId="77777777" w:rsidTr="002E5507">
        <w:trPr>
          <w:trHeight w:val="218"/>
        </w:trPr>
        <w:tc>
          <w:tcPr>
            <w:tcW w:w="9859" w:type="dxa"/>
            <w:gridSpan w:val="11"/>
            <w:shd w:val="clear" w:color="auto" w:fill="F7CAAC"/>
          </w:tcPr>
          <w:p w14:paraId="4A660566" w14:textId="77777777" w:rsidR="002E5507" w:rsidRDefault="002E5507" w:rsidP="002E5507">
            <w:pPr>
              <w:rPr>
                <w:b/>
              </w:rPr>
            </w:pPr>
            <w:r>
              <w:rPr>
                <w:b/>
              </w:rPr>
              <w:lastRenderedPageBreak/>
              <w:t>Působení v zahraničí</w:t>
            </w:r>
          </w:p>
        </w:tc>
      </w:tr>
      <w:tr w:rsidR="002E5507" w14:paraId="5308672C" w14:textId="77777777" w:rsidTr="002E5507">
        <w:trPr>
          <w:trHeight w:val="328"/>
        </w:trPr>
        <w:tc>
          <w:tcPr>
            <w:tcW w:w="9859" w:type="dxa"/>
            <w:gridSpan w:val="11"/>
          </w:tcPr>
          <w:p w14:paraId="172A7648" w14:textId="77777777" w:rsidR="002E5507" w:rsidRDefault="002E5507" w:rsidP="002E5507">
            <w:pPr>
              <w:rPr>
                <w:b/>
              </w:rPr>
            </w:pPr>
          </w:p>
        </w:tc>
      </w:tr>
      <w:tr w:rsidR="002E5507" w14:paraId="57040192" w14:textId="77777777" w:rsidTr="002E5507">
        <w:trPr>
          <w:cantSplit/>
          <w:trHeight w:val="56"/>
        </w:trPr>
        <w:tc>
          <w:tcPr>
            <w:tcW w:w="2518" w:type="dxa"/>
            <w:shd w:val="clear" w:color="auto" w:fill="F7CAAC"/>
          </w:tcPr>
          <w:p w14:paraId="046AD39C" w14:textId="77777777" w:rsidR="002E5507" w:rsidRDefault="002E5507" w:rsidP="002E5507">
            <w:pPr>
              <w:jc w:val="both"/>
              <w:rPr>
                <w:b/>
              </w:rPr>
            </w:pPr>
            <w:r>
              <w:rPr>
                <w:b/>
              </w:rPr>
              <w:t xml:space="preserve">Podpis </w:t>
            </w:r>
          </w:p>
        </w:tc>
        <w:tc>
          <w:tcPr>
            <w:tcW w:w="4536" w:type="dxa"/>
            <w:gridSpan w:val="5"/>
          </w:tcPr>
          <w:p w14:paraId="1144CC3C" w14:textId="77777777" w:rsidR="002E5507" w:rsidRDefault="002E5507" w:rsidP="002E5507">
            <w:pPr>
              <w:jc w:val="both"/>
            </w:pPr>
          </w:p>
        </w:tc>
        <w:tc>
          <w:tcPr>
            <w:tcW w:w="786" w:type="dxa"/>
            <w:gridSpan w:val="2"/>
            <w:shd w:val="clear" w:color="auto" w:fill="F7CAAC"/>
          </w:tcPr>
          <w:p w14:paraId="175BD4FE" w14:textId="77777777" w:rsidR="002E5507" w:rsidRDefault="002E5507" w:rsidP="002E5507">
            <w:pPr>
              <w:jc w:val="both"/>
            </w:pPr>
            <w:r>
              <w:rPr>
                <w:b/>
              </w:rPr>
              <w:t>datum</w:t>
            </w:r>
          </w:p>
        </w:tc>
        <w:tc>
          <w:tcPr>
            <w:tcW w:w="2019" w:type="dxa"/>
            <w:gridSpan w:val="3"/>
          </w:tcPr>
          <w:p w14:paraId="3906DAC8" w14:textId="77777777" w:rsidR="002E5507" w:rsidRDefault="002E5507" w:rsidP="002E5507">
            <w:pPr>
              <w:jc w:val="both"/>
            </w:pPr>
          </w:p>
        </w:tc>
      </w:tr>
    </w:tbl>
    <w:p w14:paraId="4FBD32DA" w14:textId="77777777" w:rsidR="002E5507" w:rsidRDefault="002E5507" w:rsidP="002E5507"/>
    <w:p w14:paraId="2854B5DB" w14:textId="77777777" w:rsidR="002E5507" w:rsidRDefault="002E5507" w:rsidP="002E5507"/>
    <w:p w14:paraId="54D1522C" w14:textId="77777777" w:rsidR="002E5507" w:rsidRDefault="002E5507" w:rsidP="002E5507"/>
    <w:p w14:paraId="7D4A43FD" w14:textId="77777777" w:rsidR="002E5507" w:rsidRDefault="002E5507" w:rsidP="002E5507"/>
    <w:p w14:paraId="251F313B" w14:textId="77777777" w:rsidR="002E5507" w:rsidRDefault="002E5507" w:rsidP="002E5507"/>
    <w:p w14:paraId="7553E226" w14:textId="77777777" w:rsidR="00AC2E7B" w:rsidRDefault="00AC2E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61C744B1" w14:textId="77777777" w:rsidTr="002E5507">
        <w:tc>
          <w:tcPr>
            <w:tcW w:w="9859" w:type="dxa"/>
            <w:gridSpan w:val="11"/>
            <w:tcBorders>
              <w:bottom w:val="double" w:sz="4" w:space="0" w:color="auto"/>
            </w:tcBorders>
            <w:shd w:val="clear" w:color="auto" w:fill="BDD6EE"/>
          </w:tcPr>
          <w:p w14:paraId="38B062B3" w14:textId="4533F53C" w:rsidR="002E5507" w:rsidRDefault="002E5507" w:rsidP="002E5507">
            <w:pPr>
              <w:jc w:val="both"/>
              <w:rPr>
                <w:b/>
                <w:sz w:val="28"/>
              </w:rPr>
            </w:pPr>
            <w:r>
              <w:rPr>
                <w:b/>
                <w:sz w:val="28"/>
              </w:rPr>
              <w:lastRenderedPageBreak/>
              <w:t>C-I – Personální zabezpečení</w:t>
            </w:r>
          </w:p>
        </w:tc>
      </w:tr>
      <w:tr w:rsidR="002E5507" w14:paraId="5FC3F80E" w14:textId="77777777" w:rsidTr="002E5507">
        <w:tc>
          <w:tcPr>
            <w:tcW w:w="2518" w:type="dxa"/>
            <w:tcBorders>
              <w:top w:val="double" w:sz="4" w:space="0" w:color="auto"/>
            </w:tcBorders>
            <w:shd w:val="clear" w:color="auto" w:fill="F7CAAC"/>
          </w:tcPr>
          <w:p w14:paraId="34A32812" w14:textId="77777777" w:rsidR="002E5507" w:rsidRDefault="002E5507" w:rsidP="002E5507">
            <w:pPr>
              <w:jc w:val="both"/>
              <w:rPr>
                <w:b/>
              </w:rPr>
            </w:pPr>
            <w:r>
              <w:rPr>
                <w:b/>
              </w:rPr>
              <w:t>Vysoká škola</w:t>
            </w:r>
          </w:p>
        </w:tc>
        <w:tc>
          <w:tcPr>
            <w:tcW w:w="7341" w:type="dxa"/>
            <w:gridSpan w:val="10"/>
          </w:tcPr>
          <w:p w14:paraId="72451859" w14:textId="77777777" w:rsidR="002E5507" w:rsidRDefault="002E5507" w:rsidP="002E5507">
            <w:pPr>
              <w:jc w:val="both"/>
            </w:pPr>
            <w:r>
              <w:t>Univerzita Tomáše Bati ve Zlíně</w:t>
            </w:r>
          </w:p>
        </w:tc>
      </w:tr>
      <w:tr w:rsidR="002E5507" w14:paraId="581FF97C" w14:textId="77777777" w:rsidTr="002E5507">
        <w:tc>
          <w:tcPr>
            <w:tcW w:w="2518" w:type="dxa"/>
            <w:shd w:val="clear" w:color="auto" w:fill="F7CAAC"/>
          </w:tcPr>
          <w:p w14:paraId="7C101650" w14:textId="77777777" w:rsidR="002E5507" w:rsidRDefault="002E5507" w:rsidP="002E5507">
            <w:pPr>
              <w:jc w:val="both"/>
              <w:rPr>
                <w:b/>
              </w:rPr>
            </w:pPr>
            <w:r>
              <w:rPr>
                <w:b/>
              </w:rPr>
              <w:t>Součást vysoké školy</w:t>
            </w:r>
          </w:p>
        </w:tc>
        <w:tc>
          <w:tcPr>
            <w:tcW w:w="7341" w:type="dxa"/>
            <w:gridSpan w:val="10"/>
          </w:tcPr>
          <w:p w14:paraId="1034E41D" w14:textId="77777777" w:rsidR="002E5507" w:rsidRDefault="002E5507" w:rsidP="002E5507">
            <w:pPr>
              <w:jc w:val="both"/>
            </w:pPr>
            <w:r>
              <w:t>Fakulta managementu a ekonomiky</w:t>
            </w:r>
          </w:p>
        </w:tc>
      </w:tr>
      <w:tr w:rsidR="002E5507" w14:paraId="1DA2789A" w14:textId="77777777" w:rsidTr="002E5507">
        <w:tc>
          <w:tcPr>
            <w:tcW w:w="2518" w:type="dxa"/>
            <w:shd w:val="clear" w:color="auto" w:fill="F7CAAC"/>
          </w:tcPr>
          <w:p w14:paraId="5DB2F8CA" w14:textId="77777777" w:rsidR="002E5507" w:rsidRDefault="002E5507" w:rsidP="002E5507">
            <w:pPr>
              <w:jc w:val="both"/>
              <w:rPr>
                <w:b/>
              </w:rPr>
            </w:pPr>
            <w:r>
              <w:rPr>
                <w:b/>
              </w:rPr>
              <w:t>Název studijního programu</w:t>
            </w:r>
          </w:p>
        </w:tc>
        <w:tc>
          <w:tcPr>
            <w:tcW w:w="7341" w:type="dxa"/>
            <w:gridSpan w:val="10"/>
          </w:tcPr>
          <w:p w14:paraId="35FF490E" w14:textId="5FBBF82A" w:rsidR="002E5507" w:rsidRPr="0075277E" w:rsidRDefault="0075277E" w:rsidP="0075277E">
            <w:pPr>
              <w:rPr>
                <w:sz w:val="22"/>
                <w:szCs w:val="22"/>
              </w:rPr>
            </w:pPr>
            <w:r>
              <w:t>Tourism Economics and Hospitality Management</w:t>
            </w:r>
          </w:p>
        </w:tc>
      </w:tr>
      <w:tr w:rsidR="002E5507" w14:paraId="3512355B" w14:textId="77777777" w:rsidTr="002E5507">
        <w:tc>
          <w:tcPr>
            <w:tcW w:w="2518" w:type="dxa"/>
            <w:shd w:val="clear" w:color="auto" w:fill="F7CAAC"/>
          </w:tcPr>
          <w:p w14:paraId="7CF96F9A" w14:textId="77777777" w:rsidR="002E5507" w:rsidRDefault="002E5507" w:rsidP="002E5507">
            <w:pPr>
              <w:jc w:val="both"/>
              <w:rPr>
                <w:b/>
              </w:rPr>
            </w:pPr>
            <w:r>
              <w:rPr>
                <w:b/>
              </w:rPr>
              <w:t>Jméno a příjmení</w:t>
            </w:r>
          </w:p>
        </w:tc>
        <w:tc>
          <w:tcPr>
            <w:tcW w:w="4536" w:type="dxa"/>
            <w:gridSpan w:val="5"/>
          </w:tcPr>
          <w:p w14:paraId="083B67FA" w14:textId="77777777" w:rsidR="002E5507" w:rsidRPr="00614340" w:rsidRDefault="002E5507" w:rsidP="002E5507">
            <w:pPr>
              <w:jc w:val="both"/>
              <w:rPr>
                <w:bCs/>
              </w:rPr>
            </w:pPr>
            <w:r w:rsidRPr="00614340">
              <w:rPr>
                <w:bCs/>
              </w:rPr>
              <w:t>Zuzana TUČKOVÁ</w:t>
            </w:r>
          </w:p>
        </w:tc>
        <w:tc>
          <w:tcPr>
            <w:tcW w:w="709" w:type="dxa"/>
            <w:shd w:val="clear" w:color="auto" w:fill="F7CAAC"/>
          </w:tcPr>
          <w:p w14:paraId="6A108D34" w14:textId="77777777" w:rsidR="002E5507" w:rsidRDefault="002E5507" w:rsidP="002E5507">
            <w:pPr>
              <w:jc w:val="both"/>
              <w:rPr>
                <w:b/>
              </w:rPr>
            </w:pPr>
            <w:r>
              <w:rPr>
                <w:b/>
              </w:rPr>
              <w:t>Tituly</w:t>
            </w:r>
          </w:p>
        </w:tc>
        <w:tc>
          <w:tcPr>
            <w:tcW w:w="2096" w:type="dxa"/>
            <w:gridSpan w:val="4"/>
          </w:tcPr>
          <w:p w14:paraId="1805E440" w14:textId="77777777" w:rsidR="002E5507" w:rsidRDefault="002E5507" w:rsidP="002E5507">
            <w:pPr>
              <w:jc w:val="both"/>
            </w:pPr>
            <w:r>
              <w:t>doc. Ing. Ph.D.</w:t>
            </w:r>
          </w:p>
        </w:tc>
      </w:tr>
      <w:tr w:rsidR="002E5507" w14:paraId="7DEEFFA5" w14:textId="77777777" w:rsidTr="002E5507">
        <w:tc>
          <w:tcPr>
            <w:tcW w:w="2518" w:type="dxa"/>
            <w:shd w:val="clear" w:color="auto" w:fill="F7CAAC"/>
          </w:tcPr>
          <w:p w14:paraId="1695B030" w14:textId="77777777" w:rsidR="002E5507" w:rsidRDefault="002E5507" w:rsidP="002E5507">
            <w:pPr>
              <w:jc w:val="both"/>
              <w:rPr>
                <w:b/>
              </w:rPr>
            </w:pPr>
            <w:r>
              <w:rPr>
                <w:b/>
              </w:rPr>
              <w:t>Rok narození</w:t>
            </w:r>
          </w:p>
        </w:tc>
        <w:tc>
          <w:tcPr>
            <w:tcW w:w="829" w:type="dxa"/>
          </w:tcPr>
          <w:p w14:paraId="0794E9E6" w14:textId="77777777" w:rsidR="002E5507" w:rsidRDefault="002E5507" w:rsidP="002E5507">
            <w:pPr>
              <w:jc w:val="both"/>
            </w:pPr>
            <w:r>
              <w:t>1977</w:t>
            </w:r>
          </w:p>
        </w:tc>
        <w:tc>
          <w:tcPr>
            <w:tcW w:w="1721" w:type="dxa"/>
            <w:shd w:val="clear" w:color="auto" w:fill="F7CAAC"/>
          </w:tcPr>
          <w:p w14:paraId="76DDC277" w14:textId="77777777" w:rsidR="002E5507" w:rsidRDefault="002E5507" w:rsidP="002E5507">
            <w:pPr>
              <w:jc w:val="both"/>
              <w:rPr>
                <w:b/>
              </w:rPr>
            </w:pPr>
            <w:r>
              <w:rPr>
                <w:b/>
              </w:rPr>
              <w:t>typ vztahu k VŠ</w:t>
            </w:r>
          </w:p>
        </w:tc>
        <w:tc>
          <w:tcPr>
            <w:tcW w:w="992" w:type="dxa"/>
            <w:gridSpan w:val="2"/>
          </w:tcPr>
          <w:p w14:paraId="347A4BFD" w14:textId="33581FA8" w:rsidR="002E5507" w:rsidRPr="0092759C" w:rsidRDefault="002E5507" w:rsidP="002E5507">
            <w:pPr>
              <w:jc w:val="both"/>
            </w:pPr>
            <w:r w:rsidRPr="0092759C">
              <w:t>pp</w:t>
            </w:r>
          </w:p>
        </w:tc>
        <w:tc>
          <w:tcPr>
            <w:tcW w:w="994" w:type="dxa"/>
            <w:shd w:val="clear" w:color="auto" w:fill="F7CAAC"/>
          </w:tcPr>
          <w:p w14:paraId="52C1ED05" w14:textId="77777777" w:rsidR="002E5507" w:rsidRDefault="002E5507" w:rsidP="002E5507">
            <w:pPr>
              <w:jc w:val="both"/>
              <w:rPr>
                <w:b/>
              </w:rPr>
            </w:pPr>
            <w:r>
              <w:rPr>
                <w:b/>
              </w:rPr>
              <w:t>rozsah</w:t>
            </w:r>
          </w:p>
        </w:tc>
        <w:tc>
          <w:tcPr>
            <w:tcW w:w="709" w:type="dxa"/>
          </w:tcPr>
          <w:p w14:paraId="74AEB6EC" w14:textId="77777777" w:rsidR="002E5507" w:rsidRDefault="002E5507" w:rsidP="002E5507">
            <w:pPr>
              <w:jc w:val="both"/>
            </w:pPr>
            <w:r>
              <w:t>40</w:t>
            </w:r>
          </w:p>
          <w:p w14:paraId="6DAC8154" w14:textId="77777777" w:rsidR="002E5507" w:rsidRDefault="002E5507" w:rsidP="002E5507">
            <w:pPr>
              <w:jc w:val="both"/>
            </w:pPr>
          </w:p>
        </w:tc>
        <w:tc>
          <w:tcPr>
            <w:tcW w:w="709" w:type="dxa"/>
            <w:gridSpan w:val="2"/>
            <w:shd w:val="clear" w:color="auto" w:fill="F7CAAC"/>
          </w:tcPr>
          <w:p w14:paraId="0DEA6EA0" w14:textId="77777777" w:rsidR="002E5507" w:rsidRDefault="002E5507" w:rsidP="002E5507">
            <w:pPr>
              <w:jc w:val="both"/>
              <w:rPr>
                <w:b/>
              </w:rPr>
            </w:pPr>
            <w:r>
              <w:rPr>
                <w:b/>
              </w:rPr>
              <w:t>do kdy</w:t>
            </w:r>
          </w:p>
        </w:tc>
        <w:tc>
          <w:tcPr>
            <w:tcW w:w="1387" w:type="dxa"/>
            <w:gridSpan w:val="2"/>
          </w:tcPr>
          <w:p w14:paraId="75A2B462" w14:textId="77777777" w:rsidR="002E5507" w:rsidRDefault="002E5507" w:rsidP="002E5507">
            <w:pPr>
              <w:jc w:val="both"/>
            </w:pPr>
            <w:r>
              <w:t>N</w:t>
            </w:r>
          </w:p>
        </w:tc>
      </w:tr>
      <w:tr w:rsidR="002E5507" w14:paraId="2806D819" w14:textId="77777777" w:rsidTr="002E5507">
        <w:tc>
          <w:tcPr>
            <w:tcW w:w="5068" w:type="dxa"/>
            <w:gridSpan w:val="3"/>
            <w:shd w:val="clear" w:color="auto" w:fill="F7CAAC"/>
          </w:tcPr>
          <w:p w14:paraId="54D25A72" w14:textId="77777777" w:rsidR="002E5507" w:rsidRDefault="002E5507" w:rsidP="002E5507">
            <w:pPr>
              <w:jc w:val="both"/>
              <w:rPr>
                <w:b/>
              </w:rPr>
            </w:pPr>
            <w:r>
              <w:rPr>
                <w:b/>
              </w:rPr>
              <w:t>Typ vztahu na součásti VŠ, která uskutečňuje st. program</w:t>
            </w:r>
          </w:p>
        </w:tc>
        <w:tc>
          <w:tcPr>
            <w:tcW w:w="992" w:type="dxa"/>
            <w:gridSpan w:val="2"/>
          </w:tcPr>
          <w:p w14:paraId="24E4AAD9" w14:textId="77777777" w:rsidR="002E5507" w:rsidRPr="0092759C" w:rsidRDefault="002E5507" w:rsidP="002E5507">
            <w:pPr>
              <w:jc w:val="both"/>
            </w:pPr>
            <w:r w:rsidRPr="0092759C">
              <w:t>pp</w:t>
            </w:r>
          </w:p>
        </w:tc>
        <w:tc>
          <w:tcPr>
            <w:tcW w:w="994" w:type="dxa"/>
            <w:shd w:val="clear" w:color="auto" w:fill="F7CAAC"/>
          </w:tcPr>
          <w:p w14:paraId="737AFBBB" w14:textId="77777777" w:rsidR="002E5507" w:rsidRDefault="002E5507" w:rsidP="002E5507">
            <w:pPr>
              <w:jc w:val="both"/>
              <w:rPr>
                <w:b/>
              </w:rPr>
            </w:pPr>
            <w:r>
              <w:rPr>
                <w:b/>
              </w:rPr>
              <w:t>rozsah</w:t>
            </w:r>
          </w:p>
        </w:tc>
        <w:tc>
          <w:tcPr>
            <w:tcW w:w="709" w:type="dxa"/>
          </w:tcPr>
          <w:p w14:paraId="501817EA" w14:textId="77777777" w:rsidR="002E5507" w:rsidRDefault="002E5507" w:rsidP="002E5507">
            <w:pPr>
              <w:jc w:val="both"/>
            </w:pPr>
            <w:r>
              <w:t>20</w:t>
            </w:r>
          </w:p>
        </w:tc>
        <w:tc>
          <w:tcPr>
            <w:tcW w:w="709" w:type="dxa"/>
            <w:gridSpan w:val="2"/>
            <w:shd w:val="clear" w:color="auto" w:fill="F7CAAC"/>
          </w:tcPr>
          <w:p w14:paraId="475A43E6" w14:textId="77777777" w:rsidR="002E5507" w:rsidRDefault="002E5507" w:rsidP="002E5507">
            <w:pPr>
              <w:jc w:val="both"/>
              <w:rPr>
                <w:b/>
              </w:rPr>
            </w:pPr>
            <w:r>
              <w:rPr>
                <w:b/>
              </w:rPr>
              <w:t>do kdy</w:t>
            </w:r>
          </w:p>
        </w:tc>
        <w:tc>
          <w:tcPr>
            <w:tcW w:w="1387" w:type="dxa"/>
            <w:gridSpan w:val="2"/>
          </w:tcPr>
          <w:p w14:paraId="6CEBAADD" w14:textId="77777777" w:rsidR="002E5507" w:rsidRDefault="002E5507" w:rsidP="002E5507">
            <w:pPr>
              <w:jc w:val="both"/>
            </w:pPr>
            <w:r>
              <w:t>N</w:t>
            </w:r>
          </w:p>
        </w:tc>
      </w:tr>
      <w:tr w:rsidR="002E5507" w14:paraId="3551F6A0" w14:textId="77777777" w:rsidTr="002E5507">
        <w:tc>
          <w:tcPr>
            <w:tcW w:w="6060" w:type="dxa"/>
            <w:gridSpan w:val="5"/>
            <w:shd w:val="clear" w:color="auto" w:fill="F7CAAC"/>
          </w:tcPr>
          <w:p w14:paraId="299CFBA5"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066EA423" w14:textId="77777777" w:rsidR="002E5507" w:rsidRDefault="002E5507" w:rsidP="002E5507">
            <w:pPr>
              <w:jc w:val="both"/>
              <w:rPr>
                <w:b/>
              </w:rPr>
            </w:pPr>
            <w:r>
              <w:rPr>
                <w:b/>
              </w:rPr>
              <w:t>typ prac. vztahu</w:t>
            </w:r>
          </w:p>
        </w:tc>
        <w:tc>
          <w:tcPr>
            <w:tcW w:w="2096" w:type="dxa"/>
            <w:gridSpan w:val="4"/>
            <w:shd w:val="clear" w:color="auto" w:fill="F7CAAC"/>
          </w:tcPr>
          <w:p w14:paraId="5D9B9939" w14:textId="77777777" w:rsidR="002E5507" w:rsidRDefault="002E5507" w:rsidP="002E5507">
            <w:pPr>
              <w:jc w:val="both"/>
              <w:rPr>
                <w:b/>
              </w:rPr>
            </w:pPr>
            <w:r>
              <w:rPr>
                <w:b/>
              </w:rPr>
              <w:t>Rozsah</w:t>
            </w:r>
          </w:p>
        </w:tc>
      </w:tr>
      <w:tr w:rsidR="002E5507" w14:paraId="38A78E9B" w14:textId="77777777" w:rsidTr="002E5507">
        <w:tc>
          <w:tcPr>
            <w:tcW w:w="6060" w:type="dxa"/>
            <w:gridSpan w:val="5"/>
          </w:tcPr>
          <w:p w14:paraId="246F2694" w14:textId="77777777" w:rsidR="002E5507" w:rsidRDefault="002E5507" w:rsidP="002E5507">
            <w:pPr>
              <w:jc w:val="both"/>
            </w:pPr>
          </w:p>
        </w:tc>
        <w:tc>
          <w:tcPr>
            <w:tcW w:w="1703" w:type="dxa"/>
            <w:gridSpan w:val="2"/>
          </w:tcPr>
          <w:p w14:paraId="5727B60F" w14:textId="77777777" w:rsidR="002E5507" w:rsidRPr="00C976A8" w:rsidRDefault="002E5507" w:rsidP="002E5507">
            <w:pPr>
              <w:jc w:val="both"/>
              <w:rPr>
                <w:i/>
              </w:rPr>
            </w:pPr>
          </w:p>
        </w:tc>
        <w:tc>
          <w:tcPr>
            <w:tcW w:w="2096" w:type="dxa"/>
            <w:gridSpan w:val="4"/>
          </w:tcPr>
          <w:p w14:paraId="2980436E" w14:textId="77777777" w:rsidR="002E5507" w:rsidRDefault="002E5507" w:rsidP="002E5507">
            <w:pPr>
              <w:jc w:val="both"/>
            </w:pPr>
          </w:p>
        </w:tc>
      </w:tr>
      <w:tr w:rsidR="002E5507" w14:paraId="7128E0E4" w14:textId="77777777" w:rsidTr="002E5507">
        <w:tc>
          <w:tcPr>
            <w:tcW w:w="9859" w:type="dxa"/>
            <w:gridSpan w:val="11"/>
            <w:shd w:val="clear" w:color="auto" w:fill="F7CAAC"/>
          </w:tcPr>
          <w:p w14:paraId="0F169A44"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5323B57D" w14:textId="77777777" w:rsidTr="002E5507">
        <w:trPr>
          <w:trHeight w:val="612"/>
        </w:trPr>
        <w:tc>
          <w:tcPr>
            <w:tcW w:w="9859" w:type="dxa"/>
            <w:gridSpan w:val="11"/>
            <w:tcBorders>
              <w:top w:val="nil"/>
            </w:tcBorders>
          </w:tcPr>
          <w:p w14:paraId="484881E4" w14:textId="77777777" w:rsidR="002E5507" w:rsidRDefault="002E5507" w:rsidP="002E5507">
            <w:pPr>
              <w:jc w:val="both"/>
            </w:pPr>
            <w:r>
              <w:t>Grant studijního programu</w:t>
            </w:r>
          </w:p>
          <w:p w14:paraId="20ABD36F" w14:textId="77777777" w:rsidR="002E5507" w:rsidRDefault="002E5507" w:rsidP="002E5507">
            <w:pPr>
              <w:jc w:val="both"/>
            </w:pPr>
            <w:r>
              <w:t>Theories and Concepts in Tourism – garant, přednášející (100 %)</w:t>
            </w:r>
          </w:p>
          <w:p w14:paraId="7ADB075D" w14:textId="77777777" w:rsidR="002E5507" w:rsidRDefault="002E5507" w:rsidP="002E5507">
            <w:pPr>
              <w:jc w:val="both"/>
            </w:pPr>
            <w:r>
              <w:t xml:space="preserve">Knowledge Management – garant, přednášející (100 %) </w:t>
            </w:r>
          </w:p>
          <w:p w14:paraId="3FB663E9" w14:textId="77777777" w:rsidR="002E5507" w:rsidRDefault="002E5507" w:rsidP="002E5507">
            <w:pPr>
              <w:jc w:val="both"/>
            </w:pPr>
            <w:r>
              <w:t>Člen Oborové rady, školitel</w:t>
            </w:r>
          </w:p>
        </w:tc>
      </w:tr>
      <w:tr w:rsidR="002E5507" w14:paraId="55D035FB" w14:textId="77777777" w:rsidTr="002E5507">
        <w:tc>
          <w:tcPr>
            <w:tcW w:w="9859" w:type="dxa"/>
            <w:gridSpan w:val="11"/>
            <w:shd w:val="clear" w:color="auto" w:fill="F7CAAC"/>
          </w:tcPr>
          <w:p w14:paraId="1BF66011" w14:textId="77777777" w:rsidR="002E5507" w:rsidRDefault="002E5507" w:rsidP="002E5507">
            <w:pPr>
              <w:jc w:val="both"/>
            </w:pPr>
            <w:r>
              <w:rPr>
                <w:b/>
              </w:rPr>
              <w:t xml:space="preserve">Údaje o vzdělání na VŠ </w:t>
            </w:r>
          </w:p>
        </w:tc>
      </w:tr>
      <w:tr w:rsidR="002E5507" w14:paraId="13950B00" w14:textId="77777777" w:rsidTr="002E5507">
        <w:trPr>
          <w:trHeight w:val="1168"/>
        </w:trPr>
        <w:tc>
          <w:tcPr>
            <w:tcW w:w="9859" w:type="dxa"/>
            <w:gridSpan w:val="11"/>
          </w:tcPr>
          <w:p w14:paraId="2FB3B4CD" w14:textId="25B151A8" w:rsidR="002E5507" w:rsidRPr="00336BC4" w:rsidRDefault="002E5507" w:rsidP="00D1569E">
            <w:pPr>
              <w:jc w:val="both"/>
            </w:pPr>
            <w:proofErr w:type="gramStart"/>
            <w:r w:rsidRPr="00336BC4">
              <w:t>1998  Jihočeská</w:t>
            </w:r>
            <w:proofErr w:type="gramEnd"/>
            <w:r w:rsidRPr="00336BC4">
              <w:t xml:space="preserve"> univerzita v Českých Budějovicích, Fakulta zemědělská, obor: Ekonomika služeb a cestovního ruchu </w:t>
            </w:r>
            <w:r w:rsidR="00332446">
              <w:t>(</w:t>
            </w:r>
            <w:r w:rsidR="00332446" w:rsidRPr="00336BC4">
              <w:t>Bc</w:t>
            </w:r>
            <w:r w:rsidR="00332446">
              <w:t>.)</w:t>
            </w:r>
          </w:p>
          <w:p w14:paraId="1C2BF56A" w14:textId="338AC70C" w:rsidR="002E5507" w:rsidRPr="00336BC4" w:rsidRDefault="002E5507" w:rsidP="00D1569E">
            <w:pPr>
              <w:jc w:val="both"/>
            </w:pPr>
            <w:r w:rsidRPr="00336BC4">
              <w:t>2000</w:t>
            </w:r>
            <w:r>
              <w:t xml:space="preserve"> </w:t>
            </w:r>
            <w:r w:rsidRPr="00336BC4">
              <w:t xml:space="preserve">Vysoké učení technické Brno, Fakulta managementu a ekonomiky, obor: Podniková ekonomika </w:t>
            </w:r>
            <w:r w:rsidR="00D1569E">
              <w:t>(</w:t>
            </w:r>
            <w:r w:rsidR="00D1569E" w:rsidRPr="00336BC4">
              <w:t>Ing.</w:t>
            </w:r>
            <w:r w:rsidR="00D1569E">
              <w:t>)</w:t>
            </w:r>
          </w:p>
          <w:p w14:paraId="5D72AE49" w14:textId="648438A2" w:rsidR="002E5507" w:rsidRDefault="002E5507" w:rsidP="00D1569E">
            <w:pPr>
              <w:jc w:val="both"/>
              <w:rPr>
                <w:b/>
              </w:rPr>
            </w:pPr>
            <w:r w:rsidRPr="00336BC4">
              <w:t>2004</w:t>
            </w:r>
            <w:r>
              <w:t xml:space="preserve"> </w:t>
            </w:r>
            <w:r w:rsidRPr="00FD1AD6">
              <w:t>Univerzita Tomáše Bati ve Zlíně,</w:t>
            </w:r>
            <w:r>
              <w:t xml:space="preserve"> Fakulta managementu a ekonomiky,</w:t>
            </w:r>
            <w:r w:rsidRPr="00FD1AD6">
              <w:t xml:space="preserve"> obor Management a ekonomika podniku </w:t>
            </w:r>
            <w:r w:rsidR="00D1569E">
              <w:t>(P</w:t>
            </w:r>
            <w:r w:rsidR="00D1569E" w:rsidRPr="00336BC4">
              <w:t>h.D.</w:t>
            </w:r>
            <w:r w:rsidR="00D1569E">
              <w:t>)</w:t>
            </w:r>
          </w:p>
        </w:tc>
      </w:tr>
      <w:tr w:rsidR="002E5507" w14:paraId="72C87D94" w14:textId="77777777" w:rsidTr="002E5507">
        <w:tc>
          <w:tcPr>
            <w:tcW w:w="9859" w:type="dxa"/>
            <w:gridSpan w:val="11"/>
            <w:shd w:val="clear" w:color="auto" w:fill="F7CAAC"/>
          </w:tcPr>
          <w:p w14:paraId="57D3C8BA" w14:textId="77777777" w:rsidR="002E5507" w:rsidRDefault="002E5507" w:rsidP="002E5507">
            <w:pPr>
              <w:jc w:val="both"/>
              <w:rPr>
                <w:b/>
              </w:rPr>
            </w:pPr>
            <w:r>
              <w:rPr>
                <w:b/>
              </w:rPr>
              <w:t>Údaje o odborném působení od absolvování VŠ</w:t>
            </w:r>
          </w:p>
        </w:tc>
      </w:tr>
      <w:tr w:rsidR="002E5507" w14:paraId="035CA3C2" w14:textId="77777777" w:rsidTr="002E5507">
        <w:trPr>
          <w:trHeight w:val="1090"/>
        </w:trPr>
        <w:tc>
          <w:tcPr>
            <w:tcW w:w="9859" w:type="dxa"/>
            <w:gridSpan w:val="11"/>
          </w:tcPr>
          <w:p w14:paraId="10869A31" w14:textId="3CCE75FC" w:rsidR="002E5507" w:rsidRPr="00336BC4" w:rsidRDefault="002E5507" w:rsidP="002E5507">
            <w:proofErr w:type="gramStart"/>
            <w:r w:rsidRPr="00336BC4">
              <w:t>2016</w:t>
            </w:r>
            <w:r w:rsidR="00A7357E">
              <w:t>-</w:t>
            </w:r>
            <w:r w:rsidRPr="00336BC4">
              <w:t>dosud</w:t>
            </w:r>
            <w:proofErr w:type="gramEnd"/>
            <w:r w:rsidRPr="00336BC4">
              <w:t xml:space="preserve">   Fakulta logistiky a krizového řízení, UTB Zlín</w:t>
            </w:r>
            <w:r>
              <w:t>, Ústav logistiky – docent</w:t>
            </w:r>
            <w:r w:rsidRPr="00336BC4">
              <w:t xml:space="preserve"> </w:t>
            </w:r>
          </w:p>
          <w:p w14:paraId="16D6145B" w14:textId="046E32C8" w:rsidR="002E5507" w:rsidRPr="00336BC4" w:rsidRDefault="002E5507" w:rsidP="002E5507">
            <w:proofErr w:type="gramStart"/>
            <w:r w:rsidRPr="00336BC4">
              <w:t>2003</w:t>
            </w:r>
            <w:r w:rsidR="00A7357E">
              <w:t>-</w:t>
            </w:r>
            <w:r w:rsidRPr="00336BC4">
              <w:t>dosud</w:t>
            </w:r>
            <w:proofErr w:type="gramEnd"/>
            <w:r w:rsidRPr="00336BC4">
              <w:t xml:space="preserve">   Fakulta managementu a ekonomiky, UTB Zlín, Ústav podnikové ekonomiky – docent  </w:t>
            </w:r>
          </w:p>
          <w:p w14:paraId="2DD7B6A2" w14:textId="03C212B7" w:rsidR="002E5507" w:rsidRPr="00336BC4" w:rsidRDefault="002E5507" w:rsidP="002E5507">
            <w:pPr>
              <w:jc w:val="both"/>
              <w:rPr>
                <w:lang w:val="fr-FR"/>
              </w:rPr>
            </w:pPr>
            <w:r w:rsidRPr="00336BC4">
              <w:rPr>
                <w:lang w:val="fr-FR"/>
              </w:rPr>
              <w:t>2002</w:t>
            </w:r>
            <w:r w:rsidR="00A7357E">
              <w:rPr>
                <w:lang w:val="fr-FR"/>
              </w:rPr>
              <w:t>-</w:t>
            </w:r>
            <w:r w:rsidRPr="00336BC4">
              <w:rPr>
                <w:lang w:val="fr-FR"/>
              </w:rPr>
              <w:t xml:space="preserve">2007    Vedoucí v obchodu s potravinami  </w:t>
            </w:r>
          </w:p>
          <w:p w14:paraId="47863AF2" w14:textId="52F7B405" w:rsidR="002E5507" w:rsidRPr="00336BC4" w:rsidRDefault="002E5507" w:rsidP="002E5507">
            <w:pPr>
              <w:jc w:val="both"/>
              <w:rPr>
                <w:lang w:val="fr-FR"/>
              </w:rPr>
            </w:pPr>
            <w:r w:rsidRPr="00336BC4">
              <w:rPr>
                <w:lang w:val="fr-FR"/>
              </w:rPr>
              <w:t>2001</w:t>
            </w:r>
            <w:r w:rsidR="00A7357E">
              <w:rPr>
                <w:lang w:val="fr-FR"/>
              </w:rPr>
              <w:t>-</w:t>
            </w:r>
            <w:r w:rsidRPr="00336BC4">
              <w:rPr>
                <w:lang w:val="fr-FR"/>
              </w:rPr>
              <w:t xml:space="preserve">2002 </w:t>
            </w:r>
            <w:r w:rsidR="00A7357E">
              <w:rPr>
                <w:lang w:val="fr-FR"/>
              </w:rPr>
              <w:t xml:space="preserve"> </w:t>
            </w:r>
            <w:r w:rsidRPr="00336BC4">
              <w:rPr>
                <w:lang w:val="fr-FR"/>
              </w:rPr>
              <w:t xml:space="preserve">  Cestovní agentura Jang (manager)</w:t>
            </w:r>
            <w:r w:rsidRPr="00336BC4">
              <w:rPr>
                <w:bCs/>
                <w:lang w:val="fr-FR"/>
              </w:rPr>
              <w:t xml:space="preserve">  </w:t>
            </w:r>
          </w:p>
          <w:p w14:paraId="03902471" w14:textId="540289DC" w:rsidR="002E5507" w:rsidRPr="00336BC4" w:rsidRDefault="002E5507" w:rsidP="002E5507">
            <w:pPr>
              <w:jc w:val="both"/>
              <w:rPr>
                <w:lang w:val="fr-FR"/>
              </w:rPr>
            </w:pPr>
            <w:r w:rsidRPr="00336BC4">
              <w:rPr>
                <w:lang w:val="fr-FR"/>
              </w:rPr>
              <w:t xml:space="preserve">1999              Čtyřměsíční pracovní stáž v USA </w:t>
            </w:r>
          </w:p>
          <w:p w14:paraId="4BD2C450" w14:textId="0BF71538" w:rsidR="002E5507" w:rsidRPr="00336BC4" w:rsidRDefault="002E5507" w:rsidP="002E5507">
            <w:pPr>
              <w:jc w:val="both"/>
              <w:rPr>
                <w:lang w:val="fr-FR"/>
              </w:rPr>
            </w:pPr>
            <w:r w:rsidRPr="00336BC4">
              <w:rPr>
                <w:lang w:val="fr-FR"/>
              </w:rPr>
              <w:t>1997</w:t>
            </w:r>
            <w:r w:rsidR="00A7357E">
              <w:rPr>
                <w:lang w:val="fr-FR"/>
              </w:rPr>
              <w:t>-</w:t>
            </w:r>
            <w:r w:rsidRPr="00336BC4">
              <w:rPr>
                <w:lang w:val="fr-FR"/>
              </w:rPr>
              <w:t xml:space="preserve">1998    Univerzitní Cestovní kancelář Cesta, (příprava zájezdů) </w:t>
            </w:r>
          </w:p>
          <w:p w14:paraId="6FC212EB" w14:textId="68375B97" w:rsidR="002E5507" w:rsidRDefault="002E5507" w:rsidP="002E5507">
            <w:pPr>
              <w:jc w:val="both"/>
            </w:pPr>
            <w:r w:rsidRPr="00336BC4">
              <w:rPr>
                <w:lang w:val="fr-FR"/>
              </w:rPr>
              <w:t>1996</w:t>
            </w:r>
            <w:r w:rsidR="00A7357E">
              <w:rPr>
                <w:lang w:val="fr-FR"/>
              </w:rPr>
              <w:t>-</w:t>
            </w:r>
            <w:r w:rsidRPr="00336BC4">
              <w:rPr>
                <w:lang w:val="fr-FR"/>
              </w:rPr>
              <w:t>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2E5507" w14:paraId="4EC94FAE" w14:textId="77777777" w:rsidTr="002E5507">
        <w:trPr>
          <w:trHeight w:val="250"/>
        </w:trPr>
        <w:tc>
          <w:tcPr>
            <w:tcW w:w="9859" w:type="dxa"/>
            <w:gridSpan w:val="11"/>
            <w:shd w:val="clear" w:color="auto" w:fill="F7CAAC"/>
          </w:tcPr>
          <w:p w14:paraId="1402E9A0" w14:textId="77777777" w:rsidR="002E5507" w:rsidRDefault="002E5507" w:rsidP="002E5507">
            <w:pPr>
              <w:jc w:val="both"/>
            </w:pPr>
            <w:r>
              <w:rPr>
                <w:b/>
              </w:rPr>
              <w:t>Zkušenosti s vedením kvalifikačních a rigorózních prací</w:t>
            </w:r>
          </w:p>
        </w:tc>
      </w:tr>
      <w:tr w:rsidR="002E5507" w14:paraId="5D7E5439" w14:textId="77777777" w:rsidTr="002E5507">
        <w:trPr>
          <w:trHeight w:val="458"/>
        </w:trPr>
        <w:tc>
          <w:tcPr>
            <w:tcW w:w="9859" w:type="dxa"/>
            <w:gridSpan w:val="11"/>
          </w:tcPr>
          <w:p w14:paraId="1C0294AA" w14:textId="77777777" w:rsidR="002E5507" w:rsidRDefault="002E5507" w:rsidP="002E5507">
            <w:pPr>
              <w:jc w:val="both"/>
            </w:pPr>
            <w:r>
              <w:t>Počet vedených bakalářských prací - 45</w:t>
            </w:r>
          </w:p>
          <w:p w14:paraId="2A0DF80E" w14:textId="77777777" w:rsidR="002E5507" w:rsidRDefault="002E5507" w:rsidP="002E5507">
            <w:pPr>
              <w:jc w:val="both"/>
            </w:pPr>
            <w:r>
              <w:t>Počet vedených diplomových prací- 170</w:t>
            </w:r>
          </w:p>
          <w:p w14:paraId="74F1F0B2" w14:textId="77777777" w:rsidR="002E5507" w:rsidRDefault="002E5507" w:rsidP="002E5507">
            <w:pPr>
              <w:jc w:val="both"/>
            </w:pPr>
            <w:r>
              <w:t>Počet vedených doktorských prací - 3</w:t>
            </w:r>
          </w:p>
          <w:p w14:paraId="00ABE50A" w14:textId="77777777" w:rsidR="002E5507" w:rsidRDefault="002E5507" w:rsidP="002E5507">
            <w:pPr>
              <w:jc w:val="both"/>
            </w:pPr>
            <w:r w:rsidRPr="00CA021A">
              <w:t xml:space="preserve">Nyní je školitelem Ph.D. programu </w:t>
            </w:r>
            <w:r>
              <w:t>M</w:t>
            </w:r>
            <w:r w:rsidRPr="00CA021A">
              <w:t>anagement a ekonomika</w:t>
            </w:r>
            <w:r>
              <w:t xml:space="preserve"> podniku</w:t>
            </w:r>
            <w:r w:rsidRPr="00CA021A">
              <w:t xml:space="preserve"> </w:t>
            </w:r>
            <w:r>
              <w:t>-</w:t>
            </w:r>
            <w:r w:rsidRPr="00CA021A">
              <w:t xml:space="preserve"> </w:t>
            </w:r>
            <w:r>
              <w:t>8</w:t>
            </w:r>
            <w:r w:rsidRPr="00CA021A">
              <w:t xml:space="preserve"> studentů.</w:t>
            </w:r>
          </w:p>
        </w:tc>
      </w:tr>
      <w:tr w:rsidR="002E5507" w14:paraId="67DA99A7" w14:textId="77777777" w:rsidTr="002E5507">
        <w:trPr>
          <w:cantSplit/>
        </w:trPr>
        <w:tc>
          <w:tcPr>
            <w:tcW w:w="3347" w:type="dxa"/>
            <w:gridSpan w:val="2"/>
            <w:tcBorders>
              <w:top w:val="single" w:sz="12" w:space="0" w:color="auto"/>
            </w:tcBorders>
            <w:shd w:val="clear" w:color="auto" w:fill="F7CAAC"/>
          </w:tcPr>
          <w:p w14:paraId="5271F343"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788E2D80"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747161"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2E3CAD" w14:textId="77777777" w:rsidR="002E5507" w:rsidRDefault="002E5507" w:rsidP="002E5507">
            <w:pPr>
              <w:jc w:val="both"/>
              <w:rPr>
                <w:b/>
              </w:rPr>
            </w:pPr>
            <w:r>
              <w:rPr>
                <w:b/>
              </w:rPr>
              <w:t>Ohlasy publikací</w:t>
            </w:r>
          </w:p>
        </w:tc>
      </w:tr>
      <w:tr w:rsidR="002E5507" w14:paraId="2952CF5A" w14:textId="77777777" w:rsidTr="002E5507">
        <w:trPr>
          <w:cantSplit/>
        </w:trPr>
        <w:tc>
          <w:tcPr>
            <w:tcW w:w="3347" w:type="dxa"/>
            <w:gridSpan w:val="2"/>
          </w:tcPr>
          <w:p w14:paraId="48459B1F" w14:textId="77777777" w:rsidR="002E5507" w:rsidRDefault="002E5507" w:rsidP="002E5507">
            <w:pPr>
              <w:jc w:val="both"/>
            </w:pPr>
            <w:r>
              <w:t>Management a ekonomika</w:t>
            </w:r>
          </w:p>
        </w:tc>
        <w:tc>
          <w:tcPr>
            <w:tcW w:w="2245" w:type="dxa"/>
            <w:gridSpan w:val="2"/>
          </w:tcPr>
          <w:p w14:paraId="315CCCFA" w14:textId="77777777" w:rsidR="002E5507" w:rsidRDefault="002E5507" w:rsidP="002E5507">
            <w:pPr>
              <w:jc w:val="both"/>
            </w:pPr>
            <w:r>
              <w:t>2013</w:t>
            </w:r>
          </w:p>
        </w:tc>
        <w:tc>
          <w:tcPr>
            <w:tcW w:w="2248" w:type="dxa"/>
            <w:gridSpan w:val="4"/>
            <w:tcBorders>
              <w:right w:val="single" w:sz="12" w:space="0" w:color="auto"/>
            </w:tcBorders>
          </w:tcPr>
          <w:p w14:paraId="50306F0E" w14:textId="36435F32" w:rsidR="002E5507" w:rsidRDefault="002E5507" w:rsidP="002E5507">
            <w:pPr>
              <w:jc w:val="both"/>
            </w:pPr>
            <w:r>
              <w:t>FaME, UTB ve Zlíně</w:t>
            </w:r>
          </w:p>
        </w:tc>
        <w:tc>
          <w:tcPr>
            <w:tcW w:w="632" w:type="dxa"/>
            <w:tcBorders>
              <w:left w:val="single" w:sz="12" w:space="0" w:color="auto"/>
            </w:tcBorders>
            <w:shd w:val="clear" w:color="auto" w:fill="F7CAAC"/>
          </w:tcPr>
          <w:p w14:paraId="6D215CED" w14:textId="77777777" w:rsidR="002E5507" w:rsidRDefault="002E5507" w:rsidP="002E5507">
            <w:pPr>
              <w:jc w:val="both"/>
            </w:pPr>
            <w:r>
              <w:rPr>
                <w:b/>
              </w:rPr>
              <w:t>WOS</w:t>
            </w:r>
          </w:p>
        </w:tc>
        <w:tc>
          <w:tcPr>
            <w:tcW w:w="693" w:type="dxa"/>
            <w:shd w:val="clear" w:color="auto" w:fill="F7CAAC"/>
          </w:tcPr>
          <w:p w14:paraId="33F6DF11" w14:textId="77777777" w:rsidR="002E5507" w:rsidRDefault="002E5507" w:rsidP="002E5507">
            <w:pPr>
              <w:jc w:val="both"/>
              <w:rPr>
                <w:sz w:val="18"/>
              </w:rPr>
            </w:pPr>
            <w:r>
              <w:rPr>
                <w:b/>
                <w:sz w:val="18"/>
              </w:rPr>
              <w:t>Scopus</w:t>
            </w:r>
          </w:p>
        </w:tc>
        <w:tc>
          <w:tcPr>
            <w:tcW w:w="694" w:type="dxa"/>
            <w:shd w:val="clear" w:color="auto" w:fill="F7CAAC"/>
          </w:tcPr>
          <w:p w14:paraId="20D86977" w14:textId="77777777" w:rsidR="002E5507" w:rsidRDefault="002E5507" w:rsidP="002E5507">
            <w:pPr>
              <w:jc w:val="both"/>
            </w:pPr>
            <w:r>
              <w:rPr>
                <w:b/>
                <w:sz w:val="18"/>
              </w:rPr>
              <w:t>ostatní</w:t>
            </w:r>
          </w:p>
        </w:tc>
      </w:tr>
      <w:tr w:rsidR="002E5507" w14:paraId="62A93F83" w14:textId="77777777" w:rsidTr="002E5507">
        <w:trPr>
          <w:cantSplit/>
          <w:trHeight w:val="70"/>
        </w:trPr>
        <w:tc>
          <w:tcPr>
            <w:tcW w:w="3347" w:type="dxa"/>
            <w:gridSpan w:val="2"/>
            <w:shd w:val="clear" w:color="auto" w:fill="F7CAAC"/>
          </w:tcPr>
          <w:p w14:paraId="68E9705B" w14:textId="77777777" w:rsidR="002E5507" w:rsidRDefault="002E5507" w:rsidP="002E5507">
            <w:pPr>
              <w:jc w:val="both"/>
            </w:pPr>
            <w:r>
              <w:rPr>
                <w:b/>
              </w:rPr>
              <w:t>Obor jmenovacího řízení</w:t>
            </w:r>
          </w:p>
        </w:tc>
        <w:tc>
          <w:tcPr>
            <w:tcW w:w="2245" w:type="dxa"/>
            <w:gridSpan w:val="2"/>
            <w:shd w:val="clear" w:color="auto" w:fill="F7CAAC"/>
          </w:tcPr>
          <w:p w14:paraId="5E8849E5"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2D87B32E"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49F1AF25" w14:textId="77777777" w:rsidR="002E5507" w:rsidRDefault="002E5507" w:rsidP="002E5507">
            <w:pPr>
              <w:jc w:val="both"/>
              <w:rPr>
                <w:b/>
              </w:rPr>
            </w:pPr>
            <w:r>
              <w:rPr>
                <w:b/>
              </w:rPr>
              <w:t>254</w:t>
            </w:r>
          </w:p>
          <w:p w14:paraId="57D90A90" w14:textId="77777777" w:rsidR="002E5507" w:rsidRDefault="002E5507" w:rsidP="002E5507">
            <w:pPr>
              <w:jc w:val="both"/>
              <w:rPr>
                <w:b/>
              </w:rPr>
            </w:pPr>
          </w:p>
        </w:tc>
        <w:tc>
          <w:tcPr>
            <w:tcW w:w="693" w:type="dxa"/>
            <w:vMerge w:val="restart"/>
          </w:tcPr>
          <w:p w14:paraId="3C771446" w14:textId="77777777" w:rsidR="002E5507" w:rsidRDefault="002E5507" w:rsidP="002E5507">
            <w:pPr>
              <w:jc w:val="both"/>
              <w:rPr>
                <w:b/>
              </w:rPr>
            </w:pPr>
            <w:r>
              <w:rPr>
                <w:b/>
              </w:rPr>
              <w:t>337</w:t>
            </w:r>
          </w:p>
        </w:tc>
        <w:tc>
          <w:tcPr>
            <w:tcW w:w="694" w:type="dxa"/>
            <w:vMerge w:val="restart"/>
          </w:tcPr>
          <w:p w14:paraId="3F5192BA" w14:textId="77777777" w:rsidR="002E5507" w:rsidRDefault="002E5507" w:rsidP="002E5507">
            <w:pPr>
              <w:jc w:val="both"/>
              <w:rPr>
                <w:b/>
              </w:rPr>
            </w:pPr>
            <w:r>
              <w:rPr>
                <w:b/>
              </w:rPr>
              <w:t>250</w:t>
            </w:r>
          </w:p>
          <w:p w14:paraId="3776C67B" w14:textId="77777777" w:rsidR="002E5507" w:rsidRDefault="002E5507" w:rsidP="002E5507">
            <w:pPr>
              <w:jc w:val="both"/>
              <w:rPr>
                <w:b/>
              </w:rPr>
            </w:pPr>
          </w:p>
        </w:tc>
      </w:tr>
      <w:tr w:rsidR="002E5507" w14:paraId="11FE1ACA" w14:textId="77777777" w:rsidTr="002E5507">
        <w:trPr>
          <w:trHeight w:val="205"/>
        </w:trPr>
        <w:tc>
          <w:tcPr>
            <w:tcW w:w="3347" w:type="dxa"/>
            <w:gridSpan w:val="2"/>
          </w:tcPr>
          <w:p w14:paraId="11F674D6" w14:textId="77777777" w:rsidR="002E5507" w:rsidRDefault="002E5507" w:rsidP="002E5507">
            <w:pPr>
              <w:jc w:val="both"/>
            </w:pPr>
          </w:p>
        </w:tc>
        <w:tc>
          <w:tcPr>
            <w:tcW w:w="2245" w:type="dxa"/>
            <w:gridSpan w:val="2"/>
          </w:tcPr>
          <w:p w14:paraId="36ECECF7" w14:textId="77777777" w:rsidR="002E5507" w:rsidRDefault="002E5507" w:rsidP="002E5507">
            <w:pPr>
              <w:jc w:val="both"/>
            </w:pPr>
          </w:p>
        </w:tc>
        <w:tc>
          <w:tcPr>
            <w:tcW w:w="2248" w:type="dxa"/>
            <w:gridSpan w:val="4"/>
            <w:tcBorders>
              <w:right w:val="single" w:sz="12" w:space="0" w:color="auto"/>
            </w:tcBorders>
          </w:tcPr>
          <w:p w14:paraId="3A4B948D" w14:textId="77777777" w:rsidR="002E5507" w:rsidRDefault="002E5507" w:rsidP="002E5507">
            <w:pPr>
              <w:jc w:val="both"/>
            </w:pPr>
          </w:p>
        </w:tc>
        <w:tc>
          <w:tcPr>
            <w:tcW w:w="632" w:type="dxa"/>
            <w:vMerge/>
            <w:tcBorders>
              <w:left w:val="single" w:sz="12" w:space="0" w:color="auto"/>
            </w:tcBorders>
            <w:vAlign w:val="center"/>
          </w:tcPr>
          <w:p w14:paraId="008EB061" w14:textId="77777777" w:rsidR="002E5507" w:rsidRDefault="002E5507" w:rsidP="002E5507">
            <w:pPr>
              <w:rPr>
                <w:b/>
              </w:rPr>
            </w:pPr>
          </w:p>
        </w:tc>
        <w:tc>
          <w:tcPr>
            <w:tcW w:w="693" w:type="dxa"/>
            <w:vMerge/>
            <w:vAlign w:val="center"/>
          </w:tcPr>
          <w:p w14:paraId="7D1133D4" w14:textId="77777777" w:rsidR="002E5507" w:rsidRDefault="002E5507" w:rsidP="002E5507">
            <w:pPr>
              <w:rPr>
                <w:b/>
              </w:rPr>
            </w:pPr>
          </w:p>
        </w:tc>
        <w:tc>
          <w:tcPr>
            <w:tcW w:w="694" w:type="dxa"/>
            <w:vMerge/>
            <w:vAlign w:val="center"/>
          </w:tcPr>
          <w:p w14:paraId="17FE4DDF" w14:textId="77777777" w:rsidR="002E5507" w:rsidRDefault="002E5507" w:rsidP="002E5507">
            <w:pPr>
              <w:rPr>
                <w:b/>
              </w:rPr>
            </w:pPr>
          </w:p>
        </w:tc>
      </w:tr>
      <w:tr w:rsidR="002E5507" w14:paraId="79097A34" w14:textId="77777777" w:rsidTr="002E5507">
        <w:tc>
          <w:tcPr>
            <w:tcW w:w="9859" w:type="dxa"/>
            <w:gridSpan w:val="11"/>
            <w:shd w:val="clear" w:color="auto" w:fill="F7CAAC"/>
          </w:tcPr>
          <w:p w14:paraId="5C566264"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7F7989" w14:paraId="0CAE1635" w14:textId="77777777" w:rsidTr="002E5507">
        <w:trPr>
          <w:trHeight w:val="2542"/>
        </w:trPr>
        <w:tc>
          <w:tcPr>
            <w:tcW w:w="9859" w:type="dxa"/>
            <w:gridSpan w:val="11"/>
          </w:tcPr>
          <w:p w14:paraId="5C3063DD" w14:textId="77777777" w:rsidR="0092759C" w:rsidRPr="00D6675B" w:rsidRDefault="0092759C" w:rsidP="0092759C">
            <w:pPr>
              <w:jc w:val="both"/>
              <w:rPr>
                <w:bCs/>
              </w:rPr>
            </w:pPr>
            <w:r w:rsidRPr="00D6675B">
              <w:rPr>
                <w:bCs/>
              </w:rPr>
              <w:t xml:space="preserve">JAVED, M., TUČKOVÁ, Z., JIBRIL, A. B. </w:t>
            </w:r>
            <w:r w:rsidRPr="00D6675B">
              <w:rPr>
                <w:bCs/>
                <w:iCs/>
              </w:rPr>
              <w:t>The Role of Social Media on Tourists' Behavior: An Empirical Analysis of Millennials from the Czech Republic.</w:t>
            </w:r>
            <w:r w:rsidRPr="00D6675B">
              <w:rPr>
                <w:bCs/>
                <w:i/>
                <w:iCs/>
              </w:rPr>
              <w:t xml:space="preserve"> Sustainability. </w:t>
            </w:r>
            <w:r w:rsidRPr="00D6675B">
              <w:rPr>
                <w:bCs/>
                <w:iCs/>
              </w:rPr>
              <w:t xml:space="preserve">2020, vol. 12, iss. 18. ISSN 2071-1050. Dostupné z: </w:t>
            </w:r>
            <w:hyperlink r:id="rId63" w:history="1">
              <w:r w:rsidRPr="00D6675B">
                <w:rPr>
                  <w:rStyle w:val="Hypertextovodkaz"/>
                  <w:bCs/>
                  <w:iCs/>
                  <w:color w:val="auto"/>
                  <w:u w:val="none"/>
                </w:rPr>
                <w:t>https://www.mdpi.com/2071-1050/12/18/7735</w:t>
              </w:r>
            </w:hyperlink>
            <w:r w:rsidRPr="00D6675B">
              <w:rPr>
                <w:bCs/>
                <w:iCs/>
              </w:rPr>
              <w:t>. (</w:t>
            </w:r>
            <w:proofErr w:type="gramStart"/>
            <w:r w:rsidRPr="00D6675B">
              <w:rPr>
                <w:bCs/>
                <w:iCs/>
              </w:rPr>
              <w:t>18%</w:t>
            </w:r>
            <w:proofErr w:type="gramEnd"/>
            <w:r w:rsidRPr="00D6675B">
              <w:rPr>
                <w:bCs/>
                <w:iCs/>
              </w:rPr>
              <w:t>)</w:t>
            </w:r>
          </w:p>
          <w:p w14:paraId="477404DA" w14:textId="77777777" w:rsidR="0092759C" w:rsidRPr="00D6675B" w:rsidRDefault="0092759C" w:rsidP="0092759C">
            <w:pPr>
              <w:pStyle w:val="dx-doi"/>
              <w:spacing w:before="0" w:beforeAutospacing="0" w:after="0" w:afterAutospacing="0"/>
              <w:jc w:val="both"/>
              <w:rPr>
                <w:sz w:val="20"/>
                <w:szCs w:val="20"/>
              </w:rPr>
            </w:pPr>
            <w:r w:rsidRPr="00D6675B">
              <w:rPr>
                <w:bCs/>
                <w:sz w:val="20"/>
                <w:szCs w:val="20"/>
              </w:rPr>
              <w:t>TUČKOVÁ, Z.,</w:t>
            </w:r>
            <w:r w:rsidRPr="00D6675B">
              <w:rPr>
                <w:b/>
                <w:bCs/>
                <w:sz w:val="20"/>
                <w:szCs w:val="20"/>
              </w:rPr>
              <w:t xml:space="preserve"> </w:t>
            </w:r>
            <w:r w:rsidRPr="00D6675B">
              <w:rPr>
                <w:bCs/>
                <w:sz w:val="20"/>
                <w:szCs w:val="20"/>
              </w:rPr>
              <w:t xml:space="preserve">JAVED, M., </w:t>
            </w:r>
            <w:r w:rsidRPr="00D6675B">
              <w:rPr>
                <w:bCs/>
                <w:iCs/>
                <w:sz w:val="20"/>
                <w:szCs w:val="20"/>
              </w:rPr>
              <w:t>The Role of Government in Tourism Competitiveness and Tourism Area Life Cycle Model.</w:t>
            </w:r>
            <w:r w:rsidRPr="00D6675B">
              <w:rPr>
                <w:bCs/>
                <w:i/>
                <w:iCs/>
                <w:sz w:val="20"/>
                <w:szCs w:val="20"/>
              </w:rPr>
              <w:t xml:space="preserve"> </w:t>
            </w:r>
            <w:r w:rsidRPr="00D6675B">
              <w:rPr>
                <w:bCs/>
                <w:i/>
                <w:sz w:val="20"/>
                <w:szCs w:val="20"/>
              </w:rPr>
              <w:t>Asia Pacific Journal of Tourism Research</w:t>
            </w:r>
            <w:r w:rsidRPr="00D6675B">
              <w:rPr>
                <w:bCs/>
                <w:sz w:val="20"/>
                <w:szCs w:val="20"/>
              </w:rPr>
              <w:t xml:space="preserve">, 2020, vol. 25, iss. 9, pp. 997-1011. ISSN 1094-1665. </w:t>
            </w:r>
            <w:hyperlink r:id="rId64" w:history="1">
              <w:r w:rsidRPr="00D6675B">
                <w:rPr>
                  <w:rStyle w:val="Hypertextovodkaz"/>
                  <w:color w:val="auto"/>
                  <w:sz w:val="20"/>
                  <w:szCs w:val="20"/>
                  <w:u w:val="none"/>
                </w:rPr>
                <w:t>https://doi.org/10.1080/10941665.2020.1819836</w:t>
              </w:r>
            </w:hyperlink>
            <w:r w:rsidRPr="00D6675B">
              <w:rPr>
                <w:rStyle w:val="Hypertextovodkaz"/>
                <w:color w:val="auto"/>
                <w:sz w:val="20"/>
                <w:szCs w:val="20"/>
                <w:u w:val="none"/>
              </w:rPr>
              <w:t xml:space="preserve"> (</w:t>
            </w:r>
            <w:proofErr w:type="gramStart"/>
            <w:r w:rsidRPr="00D6675B">
              <w:rPr>
                <w:rStyle w:val="Hypertextovodkaz"/>
                <w:color w:val="auto"/>
                <w:sz w:val="20"/>
                <w:szCs w:val="20"/>
                <w:u w:val="none"/>
              </w:rPr>
              <w:t>13%</w:t>
            </w:r>
            <w:proofErr w:type="gramEnd"/>
            <w:r w:rsidRPr="00D6675B">
              <w:rPr>
                <w:rStyle w:val="Hypertextovodkaz"/>
                <w:color w:val="auto"/>
                <w:sz w:val="20"/>
                <w:szCs w:val="20"/>
                <w:u w:val="none"/>
              </w:rPr>
              <w:t>)</w:t>
            </w:r>
          </w:p>
          <w:p w14:paraId="48EB0ACB" w14:textId="77777777" w:rsidR="0092759C" w:rsidRPr="00D6675B" w:rsidRDefault="0092759C" w:rsidP="0092759C">
            <w:pPr>
              <w:jc w:val="both"/>
              <w:rPr>
                <w:bCs/>
              </w:rPr>
            </w:pPr>
            <w:r w:rsidRPr="00D6675B">
              <w:rPr>
                <w:bCs/>
              </w:rPr>
              <w:t xml:space="preserve">PHAM, T. N., VO THANH, T., TUČKOVÁ, Z., THUY, V. T. N. The Role of Green Human Resource Management in Driving Hotel's Environmental Performance: Interaction and Mediation Analysis. </w:t>
            </w:r>
            <w:r w:rsidRPr="00D6675B">
              <w:rPr>
                <w:bCs/>
                <w:i/>
              </w:rPr>
              <w:t>International Journal of Hospitality Management</w:t>
            </w:r>
            <w:r w:rsidRPr="00D6675B">
              <w:rPr>
                <w:bCs/>
              </w:rPr>
              <w:t>. 2019, vol. 88. ISSN 0278-4319. (</w:t>
            </w:r>
            <w:proofErr w:type="gramStart"/>
            <w:r w:rsidRPr="00D6675B">
              <w:rPr>
                <w:bCs/>
              </w:rPr>
              <w:t>22,5%</w:t>
            </w:r>
            <w:proofErr w:type="gramEnd"/>
            <w:r w:rsidRPr="00D6675B">
              <w:rPr>
                <w:bCs/>
              </w:rPr>
              <w:t>)</w:t>
            </w:r>
          </w:p>
          <w:p w14:paraId="7C09E14A" w14:textId="77777777" w:rsidR="0092759C" w:rsidRPr="00D6675B" w:rsidRDefault="0092759C" w:rsidP="0092759C">
            <w:pPr>
              <w:jc w:val="both"/>
              <w:rPr>
                <w:bCs/>
              </w:rPr>
            </w:pPr>
            <w:r w:rsidRPr="00D6675B">
              <w:rPr>
                <w:bCs/>
              </w:rPr>
              <w:t xml:space="preserve">Dostupné z: </w:t>
            </w:r>
            <w:hyperlink r:id="rId65" w:history="1">
              <w:r w:rsidRPr="00D6675B">
                <w:rPr>
                  <w:rStyle w:val="Hypertextovodkaz"/>
                  <w:bCs/>
                  <w:color w:val="auto"/>
                  <w:u w:val="none"/>
                </w:rPr>
                <w:t>https://www.sciencedirect.com/science/article/pii/S0278431919307996</w:t>
              </w:r>
            </w:hyperlink>
            <w:r w:rsidRPr="00D6675B">
              <w:rPr>
                <w:bCs/>
              </w:rPr>
              <w:t>.</w:t>
            </w:r>
          </w:p>
          <w:p w14:paraId="2214C208" w14:textId="77777777" w:rsidR="0092759C" w:rsidRPr="00D6675B" w:rsidRDefault="0092759C" w:rsidP="0092759C">
            <w:pPr>
              <w:jc w:val="both"/>
              <w:rPr>
                <w:bCs/>
                <w:iCs/>
              </w:rPr>
            </w:pPr>
            <w:r w:rsidRPr="00D6675B">
              <w:rPr>
                <w:bCs/>
              </w:rPr>
              <w:t xml:space="preserve">TUČKOVÁ, Z., NHAT, T. P., JABBOUR, CH. J. CH. </w:t>
            </w:r>
            <w:r w:rsidRPr="00D6675B">
              <w:rPr>
                <w:bCs/>
                <w:iCs/>
              </w:rPr>
              <w:t xml:space="preserve">Greening the Hospitality Industry: How do Green Human Resource Management Practices Influence Organizational Citizenship Behavior in Hotels? A Mixed-Methods Study. </w:t>
            </w:r>
            <w:r w:rsidRPr="00D6675B">
              <w:rPr>
                <w:bCs/>
                <w:i/>
                <w:iCs/>
              </w:rPr>
              <w:t>Tourism Management</w:t>
            </w:r>
            <w:r w:rsidRPr="00D6675B">
              <w:rPr>
                <w:bCs/>
                <w:iCs/>
              </w:rPr>
              <w:t>. 2019, vol. 72, pp. 386-399. ISSN 0261-5177. (</w:t>
            </w:r>
            <w:proofErr w:type="gramStart"/>
            <w:r w:rsidRPr="00D6675B">
              <w:rPr>
                <w:bCs/>
                <w:iCs/>
              </w:rPr>
              <w:t>34%</w:t>
            </w:r>
            <w:proofErr w:type="gramEnd"/>
            <w:r w:rsidRPr="00D6675B">
              <w:rPr>
                <w:bCs/>
                <w:iCs/>
              </w:rPr>
              <w:t>)</w:t>
            </w:r>
          </w:p>
          <w:p w14:paraId="116460FC" w14:textId="77777777" w:rsidR="0092759C" w:rsidRPr="00D6675B" w:rsidRDefault="0092759C" w:rsidP="0092759C">
            <w:pPr>
              <w:jc w:val="both"/>
              <w:rPr>
                <w:bCs/>
                <w:iCs/>
              </w:rPr>
            </w:pPr>
            <w:r w:rsidRPr="00D6675B">
              <w:rPr>
                <w:bCs/>
                <w:iCs/>
              </w:rPr>
              <w:t xml:space="preserve">Dostupné z: </w:t>
            </w:r>
            <w:hyperlink r:id="rId66" w:history="1">
              <w:r w:rsidRPr="00D6675B">
                <w:rPr>
                  <w:rStyle w:val="Hypertextovodkaz"/>
                  <w:bCs/>
                  <w:iCs/>
                  <w:color w:val="auto"/>
                  <w:u w:val="none"/>
                </w:rPr>
                <w:t>https://www.sciencedirect.com/science/article/pii/S0261517718303121</w:t>
              </w:r>
            </w:hyperlink>
            <w:r w:rsidRPr="00D6675B">
              <w:rPr>
                <w:bCs/>
                <w:iCs/>
              </w:rPr>
              <w:t>.</w:t>
            </w:r>
          </w:p>
          <w:p w14:paraId="52E9603D" w14:textId="77777777" w:rsidR="0092759C" w:rsidRPr="00D6675B" w:rsidRDefault="0092759C" w:rsidP="0092759C">
            <w:pPr>
              <w:jc w:val="both"/>
              <w:rPr>
                <w:rStyle w:val="Hypertextovodkaz"/>
                <w:bCs/>
                <w:iCs/>
                <w:color w:val="auto"/>
                <w:u w:val="none"/>
              </w:rPr>
            </w:pPr>
            <w:r w:rsidRPr="00D6675B">
              <w:rPr>
                <w:bCs/>
              </w:rPr>
              <w:t xml:space="preserve">PHAM, T. N., </w:t>
            </w:r>
            <w:r w:rsidRPr="00D6675B">
              <w:t>TUČKOVÁ, Z.,</w:t>
            </w:r>
            <w:r w:rsidRPr="00D6675B">
              <w:rPr>
                <w:bCs/>
              </w:rPr>
              <w:t xml:space="preserve"> PHAN, Q. P. T. </w:t>
            </w:r>
            <w:r w:rsidRPr="00D6675B">
              <w:rPr>
                <w:bCs/>
                <w:iCs/>
              </w:rPr>
              <w:t xml:space="preserve">Greening Human Resource Management and Employee Commitment Towards the Environment: An Interaction Model. </w:t>
            </w:r>
            <w:r w:rsidRPr="00D6675B">
              <w:rPr>
                <w:bCs/>
                <w:i/>
                <w:iCs/>
              </w:rPr>
              <w:t xml:space="preserve">Journal of Business Economics and Management. </w:t>
            </w:r>
            <w:r w:rsidRPr="00D6675B">
              <w:rPr>
                <w:bCs/>
                <w:iCs/>
              </w:rPr>
              <w:t xml:space="preserve">2019, vol. 20, iss. 3, pp. 446-465. ISSN 1611-1699. Dostupné z: </w:t>
            </w:r>
            <w:hyperlink r:id="rId67" w:history="1">
              <w:r w:rsidRPr="00D6675B">
                <w:rPr>
                  <w:rStyle w:val="Hypertextovodkaz"/>
                  <w:bCs/>
                  <w:iCs/>
                  <w:color w:val="auto"/>
                  <w:u w:val="none"/>
                </w:rPr>
                <w:t>https://journals.vgtu.lt/index.php/JBEM/article/view/9659</w:t>
              </w:r>
            </w:hyperlink>
            <w:r w:rsidRPr="00D6675B">
              <w:rPr>
                <w:rStyle w:val="Hypertextovodkaz"/>
                <w:bCs/>
                <w:iCs/>
                <w:color w:val="auto"/>
                <w:u w:val="none"/>
              </w:rPr>
              <w:t>. (</w:t>
            </w:r>
            <w:proofErr w:type="gramStart"/>
            <w:r w:rsidRPr="00D6675B">
              <w:rPr>
                <w:rStyle w:val="Hypertextovodkaz"/>
                <w:bCs/>
                <w:iCs/>
                <w:color w:val="auto"/>
                <w:u w:val="none"/>
              </w:rPr>
              <w:t>45%</w:t>
            </w:r>
            <w:proofErr w:type="gramEnd"/>
            <w:r w:rsidRPr="00D6675B">
              <w:rPr>
                <w:rStyle w:val="Hypertextovodkaz"/>
                <w:bCs/>
                <w:iCs/>
                <w:color w:val="auto"/>
                <w:u w:val="none"/>
              </w:rPr>
              <w:t>)</w:t>
            </w:r>
          </w:p>
          <w:p w14:paraId="40982348" w14:textId="77777777" w:rsidR="002E5507" w:rsidRPr="00B80017" w:rsidRDefault="002E5507" w:rsidP="00B80017">
            <w:pPr>
              <w:jc w:val="both"/>
              <w:rPr>
                <w:bCs/>
                <w:i/>
                <w:iCs/>
              </w:rPr>
            </w:pPr>
            <w:r w:rsidRPr="00B80017">
              <w:rPr>
                <w:bCs/>
                <w:i/>
                <w:iCs/>
              </w:rPr>
              <w:lastRenderedPageBreak/>
              <w:t>Projektová činnost</w:t>
            </w:r>
          </w:p>
          <w:p w14:paraId="278E69AF" w14:textId="77777777" w:rsidR="002E5507" w:rsidRDefault="002E5507" w:rsidP="00CE1995">
            <w:pPr>
              <w:numPr>
                <w:ilvl w:val="0"/>
                <w:numId w:val="46"/>
              </w:numPr>
              <w:ind w:left="246" w:hanging="246"/>
              <w:jc w:val="both"/>
            </w:pPr>
            <w:r>
              <w:t xml:space="preserve">Hlavní řešitel projektu </w:t>
            </w:r>
            <w:r w:rsidRPr="00A301AD">
              <w:t>INTERREG V-A SK-CZ „Nové společné vzdělávání v segmentu cestovního ruchu s akcentem na kompetence požadované trhem práce v lázeňství vybraných přeshraničních regionů“ NFP304010AZS2</w:t>
            </w:r>
            <w:r>
              <w:t xml:space="preserve"> 08/2021-07/2023</w:t>
            </w:r>
          </w:p>
          <w:p w14:paraId="1D7920F7" w14:textId="77777777" w:rsidR="002E5507" w:rsidRDefault="002E5507" w:rsidP="00CE1995">
            <w:pPr>
              <w:numPr>
                <w:ilvl w:val="0"/>
                <w:numId w:val="46"/>
              </w:numPr>
              <w:ind w:left="246" w:hanging="246"/>
              <w:jc w:val="both"/>
            </w:pPr>
            <w:r>
              <w:t xml:space="preserve">Spoluřešitel projektu </w:t>
            </w:r>
            <w:r w:rsidRPr="005C3C05">
              <w:t xml:space="preserve">TAČR </w:t>
            </w:r>
            <w:r w:rsidRPr="005C3C05">
              <w:rPr>
                <w:bCs/>
              </w:rPr>
              <w:t>TL01000191</w:t>
            </w:r>
            <w:r w:rsidRPr="00B8015F">
              <w:rPr>
                <w:bCs/>
              </w:rPr>
              <w:t>, Inovace</w:t>
            </w:r>
            <w:r w:rsidRPr="005C3C05">
              <w:t xml:space="preserve"> systémů řízení subjektů cestovního ruchu pomocí nástrojů procesního řízení</w:t>
            </w:r>
            <w:r>
              <w:t xml:space="preserve">. </w:t>
            </w:r>
            <w:r w:rsidRPr="005C3C05">
              <w:t>03/</w:t>
            </w:r>
            <w:proofErr w:type="gramStart"/>
            <w:r w:rsidRPr="005C3C05">
              <w:t>2018 - 02</w:t>
            </w:r>
            <w:proofErr w:type="gramEnd"/>
            <w:r w:rsidRPr="005C3C05">
              <w:t>/2022</w:t>
            </w:r>
          </w:p>
          <w:p w14:paraId="4AF254A9" w14:textId="77777777" w:rsidR="002E5507" w:rsidRDefault="002E5507" w:rsidP="00CE1995">
            <w:pPr>
              <w:numPr>
                <w:ilvl w:val="0"/>
                <w:numId w:val="46"/>
              </w:numPr>
              <w:ind w:left="246" w:hanging="246"/>
              <w:jc w:val="both"/>
            </w:pPr>
            <w:r w:rsidRPr="00EA6B4D">
              <w:t xml:space="preserve">Řešitelka grantu Institutional cooperation </w:t>
            </w:r>
            <w:proofErr w:type="gramStart"/>
            <w:r w:rsidRPr="00EA6B4D">
              <w:t>projects - Norway</w:t>
            </w:r>
            <w:proofErr w:type="gramEnd"/>
            <w:r w:rsidRPr="00EA6B4D">
              <w:t xml:space="preserve"> grants. NF-CZ07-ICP-4-4642015, Building a research team in the field of social economy as sources of sustainable economic growth of post-industrial European regions. (1.1. -30.</w:t>
            </w:r>
            <w:r>
              <w:t xml:space="preserve"> </w:t>
            </w:r>
            <w:r w:rsidRPr="00EA6B4D">
              <w:t>9. 2016)</w:t>
            </w:r>
          </w:p>
          <w:p w14:paraId="4DA6A253" w14:textId="77777777" w:rsidR="002E5507" w:rsidRPr="007F7989" w:rsidRDefault="002E5507" w:rsidP="00CE1995">
            <w:pPr>
              <w:numPr>
                <w:ilvl w:val="0"/>
                <w:numId w:val="46"/>
              </w:numPr>
              <w:ind w:left="246" w:hanging="246"/>
              <w:jc w:val="both"/>
            </w:pPr>
            <w:r w:rsidRPr="00EA6B4D">
              <w:t>Řešitelka grantu GAČR: č. /09/P406, Znalostní služby – jejich význam a charakteristika</w:t>
            </w:r>
          </w:p>
        </w:tc>
      </w:tr>
      <w:tr w:rsidR="002E5507" w14:paraId="6907396B" w14:textId="77777777" w:rsidTr="002E5507">
        <w:trPr>
          <w:trHeight w:val="218"/>
        </w:trPr>
        <w:tc>
          <w:tcPr>
            <w:tcW w:w="9859" w:type="dxa"/>
            <w:gridSpan w:val="11"/>
            <w:shd w:val="clear" w:color="auto" w:fill="F7CAAC"/>
          </w:tcPr>
          <w:p w14:paraId="0D96B0BF" w14:textId="77777777" w:rsidR="002E5507" w:rsidRDefault="002E5507" w:rsidP="002E5507">
            <w:pPr>
              <w:rPr>
                <w:b/>
              </w:rPr>
            </w:pPr>
            <w:r>
              <w:rPr>
                <w:b/>
              </w:rPr>
              <w:lastRenderedPageBreak/>
              <w:t>Působení v zahraničí</w:t>
            </w:r>
          </w:p>
        </w:tc>
      </w:tr>
      <w:tr w:rsidR="002E5507" w:rsidRPr="00B3781F" w14:paraId="0A1ECFA2" w14:textId="77777777" w:rsidTr="002E5507">
        <w:trPr>
          <w:trHeight w:val="328"/>
        </w:trPr>
        <w:tc>
          <w:tcPr>
            <w:tcW w:w="9859" w:type="dxa"/>
            <w:gridSpan w:val="11"/>
          </w:tcPr>
          <w:p w14:paraId="5532BA40" w14:textId="77777777" w:rsidR="002E5507" w:rsidRPr="00804E9A" w:rsidRDefault="002E5507" w:rsidP="002E5507">
            <w:pPr>
              <w:rPr>
                <w:bCs/>
              </w:rPr>
            </w:pPr>
            <w:r w:rsidRPr="00804E9A">
              <w:rPr>
                <w:bCs/>
              </w:rPr>
              <w:t>University of West Hungary, Sopron, červen</w:t>
            </w:r>
            <w:r>
              <w:rPr>
                <w:bCs/>
              </w:rPr>
              <w:t>ec 2014 (krátkodobá stáž ERASMUS +)</w:t>
            </w:r>
          </w:p>
          <w:p w14:paraId="1620172C" w14:textId="77777777" w:rsidR="002E5507" w:rsidRDefault="002E5507" w:rsidP="002E5507">
            <w:r w:rsidRPr="00804E9A">
              <w:t>University of Maribor, Faculty of Tourism, (výuka v rámci Freemover</w:t>
            </w:r>
            <w:r>
              <w:t>, krátkodobá stáž</w:t>
            </w:r>
            <w:r w:rsidRPr="00804E9A">
              <w:t>) listopad 2014</w:t>
            </w:r>
          </w:p>
          <w:p w14:paraId="6825B85E" w14:textId="77777777" w:rsidR="002E5507" w:rsidRPr="00B3781F" w:rsidRDefault="002E5507" w:rsidP="002E5507">
            <w:r w:rsidRPr="00386E76">
              <w:rPr>
                <w:bCs/>
                <w:lang w:val="en-GB"/>
              </w:rPr>
              <w:t>Miami University- School of Business Administration, listopad 2017, přednášková činnost</w:t>
            </w:r>
          </w:p>
        </w:tc>
      </w:tr>
      <w:tr w:rsidR="002E5507" w14:paraId="5A6D8EAF" w14:textId="77777777" w:rsidTr="002E5507">
        <w:trPr>
          <w:cantSplit/>
          <w:trHeight w:val="290"/>
        </w:trPr>
        <w:tc>
          <w:tcPr>
            <w:tcW w:w="2518" w:type="dxa"/>
            <w:shd w:val="clear" w:color="auto" w:fill="F7CAAC"/>
          </w:tcPr>
          <w:p w14:paraId="5B103964" w14:textId="77777777" w:rsidR="002E5507" w:rsidRDefault="002E5507" w:rsidP="002E5507">
            <w:pPr>
              <w:jc w:val="both"/>
              <w:rPr>
                <w:b/>
              </w:rPr>
            </w:pPr>
            <w:r>
              <w:rPr>
                <w:b/>
              </w:rPr>
              <w:t xml:space="preserve">Podpis </w:t>
            </w:r>
          </w:p>
        </w:tc>
        <w:tc>
          <w:tcPr>
            <w:tcW w:w="4536" w:type="dxa"/>
            <w:gridSpan w:val="5"/>
          </w:tcPr>
          <w:p w14:paraId="18768C5E" w14:textId="77777777" w:rsidR="002E5507" w:rsidRDefault="002E5507" w:rsidP="002E5507">
            <w:pPr>
              <w:jc w:val="both"/>
            </w:pPr>
          </w:p>
        </w:tc>
        <w:tc>
          <w:tcPr>
            <w:tcW w:w="786" w:type="dxa"/>
            <w:gridSpan w:val="2"/>
            <w:shd w:val="clear" w:color="auto" w:fill="F7CAAC"/>
          </w:tcPr>
          <w:p w14:paraId="16F3C03A" w14:textId="77777777" w:rsidR="002E5507" w:rsidRDefault="002E5507" w:rsidP="002E5507">
            <w:pPr>
              <w:jc w:val="both"/>
            </w:pPr>
            <w:r>
              <w:rPr>
                <w:b/>
              </w:rPr>
              <w:t>datum</w:t>
            </w:r>
          </w:p>
        </w:tc>
        <w:tc>
          <w:tcPr>
            <w:tcW w:w="2019" w:type="dxa"/>
            <w:gridSpan w:val="3"/>
          </w:tcPr>
          <w:p w14:paraId="20222EE3" w14:textId="46294A23" w:rsidR="002E5507" w:rsidRDefault="002E5507" w:rsidP="002E5507">
            <w:pPr>
              <w:jc w:val="both"/>
            </w:pPr>
          </w:p>
        </w:tc>
      </w:tr>
    </w:tbl>
    <w:p w14:paraId="3807AFB5" w14:textId="77777777" w:rsidR="002E5507" w:rsidRDefault="002E5507" w:rsidP="002E5507"/>
    <w:p w14:paraId="19EC8E52" w14:textId="77777777" w:rsidR="002E5507" w:rsidRDefault="002E5507" w:rsidP="002E5507"/>
    <w:p w14:paraId="231C91EB" w14:textId="77777777" w:rsidR="002E5507" w:rsidRDefault="002E5507" w:rsidP="002E5507"/>
    <w:p w14:paraId="1A16ABB5" w14:textId="77777777" w:rsidR="002E5507" w:rsidRDefault="002E5507" w:rsidP="002E5507"/>
    <w:p w14:paraId="72C5EF3B" w14:textId="77777777" w:rsidR="002E5507" w:rsidRDefault="002E5507" w:rsidP="002E5507"/>
    <w:p w14:paraId="2E779848" w14:textId="77777777" w:rsidR="002E5507" w:rsidRDefault="002E5507" w:rsidP="002E5507"/>
    <w:p w14:paraId="3D19C0B9" w14:textId="77777777" w:rsidR="002E5507" w:rsidRDefault="002E5507" w:rsidP="002E5507"/>
    <w:p w14:paraId="20034663" w14:textId="77777777" w:rsidR="002E5507" w:rsidRDefault="002E5507" w:rsidP="002E5507"/>
    <w:p w14:paraId="38AFFAE3" w14:textId="77777777" w:rsidR="002E5507" w:rsidRDefault="002E5507" w:rsidP="002E5507"/>
    <w:p w14:paraId="5238B5C6" w14:textId="77777777" w:rsidR="002E5507" w:rsidRDefault="002E5507" w:rsidP="002E5507"/>
    <w:p w14:paraId="64A24891" w14:textId="77777777" w:rsidR="002E5507" w:rsidRDefault="002E5507" w:rsidP="002E5507"/>
    <w:p w14:paraId="40C6C222" w14:textId="77777777" w:rsidR="002E5507" w:rsidRDefault="002E5507" w:rsidP="002E5507"/>
    <w:p w14:paraId="24127BED" w14:textId="77777777" w:rsidR="002E5507" w:rsidRDefault="002E5507" w:rsidP="002E5507"/>
    <w:p w14:paraId="74290A50" w14:textId="77777777" w:rsidR="002E5507" w:rsidRDefault="002E5507" w:rsidP="002E5507"/>
    <w:p w14:paraId="657D8962" w14:textId="77777777" w:rsidR="002E5507" w:rsidRDefault="002E5507" w:rsidP="002E5507"/>
    <w:p w14:paraId="1C0C6B37" w14:textId="77777777" w:rsidR="002E5507" w:rsidRDefault="002E5507" w:rsidP="002E5507"/>
    <w:p w14:paraId="2379E510" w14:textId="77777777" w:rsidR="002E5507" w:rsidRDefault="002E5507" w:rsidP="002E5507"/>
    <w:p w14:paraId="1655669D" w14:textId="77777777" w:rsidR="002E5507" w:rsidRDefault="002E5507" w:rsidP="002E5507"/>
    <w:p w14:paraId="654E59AB" w14:textId="77777777" w:rsidR="002E5507" w:rsidRDefault="002E5507" w:rsidP="002E5507"/>
    <w:p w14:paraId="09D2DDA6" w14:textId="77777777" w:rsidR="002E5507" w:rsidRDefault="002E5507" w:rsidP="002E5507"/>
    <w:p w14:paraId="798DEBB0" w14:textId="77777777" w:rsidR="002E5507" w:rsidRDefault="002E5507" w:rsidP="002E5507"/>
    <w:p w14:paraId="5497BC97" w14:textId="77777777" w:rsidR="002E5507" w:rsidRDefault="002E5507" w:rsidP="002E5507"/>
    <w:p w14:paraId="5C2ADE38" w14:textId="77777777" w:rsidR="002E5507" w:rsidRDefault="002E5507" w:rsidP="002E5507"/>
    <w:p w14:paraId="739C03BA" w14:textId="77777777" w:rsidR="002E5507" w:rsidRDefault="002E5507" w:rsidP="002E5507"/>
    <w:p w14:paraId="4347DA4D" w14:textId="77777777" w:rsidR="002E5507" w:rsidRDefault="002E5507" w:rsidP="002E5507"/>
    <w:p w14:paraId="368E8CD2" w14:textId="77777777" w:rsidR="002E5507" w:rsidRDefault="002E5507" w:rsidP="002E5507"/>
    <w:p w14:paraId="15BD2DC2" w14:textId="77777777" w:rsidR="002E5507" w:rsidRDefault="002E5507" w:rsidP="002E5507"/>
    <w:p w14:paraId="15911A4F" w14:textId="77777777" w:rsidR="002E5507" w:rsidRDefault="002E5507" w:rsidP="002E5507"/>
    <w:p w14:paraId="7AAB1054" w14:textId="77777777" w:rsidR="002E5507" w:rsidRDefault="002E5507" w:rsidP="002E5507"/>
    <w:p w14:paraId="0F9E593C" w14:textId="77777777" w:rsidR="002E5507" w:rsidRDefault="002E5507" w:rsidP="002E5507"/>
    <w:p w14:paraId="48D209DE" w14:textId="77777777" w:rsidR="002E5507" w:rsidRDefault="002E5507" w:rsidP="002E5507"/>
    <w:p w14:paraId="3CD176E5" w14:textId="77777777" w:rsidR="002E5507" w:rsidRDefault="002E5507" w:rsidP="002E5507"/>
    <w:p w14:paraId="4ACB0296" w14:textId="77777777" w:rsidR="002E5507" w:rsidRDefault="002E5507" w:rsidP="002E5507"/>
    <w:p w14:paraId="692F14B3" w14:textId="77777777" w:rsidR="002E5507" w:rsidRDefault="002E5507" w:rsidP="002E5507"/>
    <w:p w14:paraId="4E39F98F" w14:textId="77777777" w:rsidR="002E5507" w:rsidRDefault="002E5507" w:rsidP="002E5507"/>
    <w:p w14:paraId="2127B752" w14:textId="77777777" w:rsidR="002E5507" w:rsidRDefault="002E5507" w:rsidP="002E5507"/>
    <w:p w14:paraId="0BB08C80" w14:textId="77777777" w:rsidR="002E5507" w:rsidRDefault="002E5507" w:rsidP="002E5507"/>
    <w:p w14:paraId="0F0AB776" w14:textId="77777777" w:rsidR="002E5507" w:rsidRDefault="002E5507" w:rsidP="002E5507"/>
    <w:p w14:paraId="292CDCBF" w14:textId="77777777" w:rsidR="002E5507" w:rsidRDefault="002E5507" w:rsidP="002E5507"/>
    <w:p w14:paraId="391D4BAD" w14:textId="77777777" w:rsidR="002E5507" w:rsidRDefault="002E5507" w:rsidP="002E5507"/>
    <w:p w14:paraId="33ECFFD8" w14:textId="77777777" w:rsidR="002E5507" w:rsidRDefault="002E5507" w:rsidP="002E5507"/>
    <w:p w14:paraId="261FCCB3" w14:textId="77777777" w:rsidR="002E5507" w:rsidRDefault="002E5507" w:rsidP="002E5507"/>
    <w:p w14:paraId="65CB285B" w14:textId="77777777" w:rsidR="00B80017" w:rsidRDefault="00B8001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E5507" w14:paraId="750F6838" w14:textId="77777777" w:rsidTr="002E5507">
        <w:tc>
          <w:tcPr>
            <w:tcW w:w="9859" w:type="dxa"/>
            <w:gridSpan w:val="11"/>
            <w:tcBorders>
              <w:bottom w:val="double" w:sz="4" w:space="0" w:color="auto"/>
            </w:tcBorders>
            <w:shd w:val="clear" w:color="auto" w:fill="BDD6EE"/>
          </w:tcPr>
          <w:p w14:paraId="2CFCB097" w14:textId="390DE9B2" w:rsidR="002E5507" w:rsidRDefault="002E5507" w:rsidP="002E5507">
            <w:pPr>
              <w:jc w:val="both"/>
              <w:rPr>
                <w:b/>
                <w:sz w:val="28"/>
              </w:rPr>
            </w:pPr>
            <w:r>
              <w:rPr>
                <w:b/>
                <w:sz w:val="28"/>
              </w:rPr>
              <w:lastRenderedPageBreak/>
              <w:t>C-I – Personální zabezpečení</w:t>
            </w:r>
          </w:p>
        </w:tc>
      </w:tr>
      <w:tr w:rsidR="002E5507" w14:paraId="06B7EA56" w14:textId="77777777" w:rsidTr="002E5507">
        <w:tc>
          <w:tcPr>
            <w:tcW w:w="2518" w:type="dxa"/>
            <w:tcBorders>
              <w:top w:val="double" w:sz="4" w:space="0" w:color="auto"/>
            </w:tcBorders>
            <w:shd w:val="clear" w:color="auto" w:fill="F7CAAC"/>
          </w:tcPr>
          <w:p w14:paraId="6B1E249A" w14:textId="77777777" w:rsidR="002E5507" w:rsidRDefault="002E5507" w:rsidP="002E5507">
            <w:pPr>
              <w:jc w:val="both"/>
              <w:rPr>
                <w:b/>
              </w:rPr>
            </w:pPr>
            <w:r>
              <w:rPr>
                <w:b/>
              </w:rPr>
              <w:t>Vysoká škola</w:t>
            </w:r>
          </w:p>
        </w:tc>
        <w:tc>
          <w:tcPr>
            <w:tcW w:w="7341" w:type="dxa"/>
            <w:gridSpan w:val="10"/>
          </w:tcPr>
          <w:p w14:paraId="7E6F1650" w14:textId="77777777" w:rsidR="002E5507" w:rsidRDefault="002E5507" w:rsidP="002E5507">
            <w:pPr>
              <w:jc w:val="both"/>
            </w:pPr>
            <w:r>
              <w:t>Univerzita Tomáše Bati ve Zlíně</w:t>
            </w:r>
          </w:p>
        </w:tc>
      </w:tr>
      <w:tr w:rsidR="002E5507" w14:paraId="0205DFFF" w14:textId="77777777" w:rsidTr="002E5507">
        <w:tc>
          <w:tcPr>
            <w:tcW w:w="2518" w:type="dxa"/>
            <w:shd w:val="clear" w:color="auto" w:fill="F7CAAC"/>
          </w:tcPr>
          <w:p w14:paraId="58A58EAD" w14:textId="77777777" w:rsidR="002E5507" w:rsidRDefault="002E5507" w:rsidP="002E5507">
            <w:pPr>
              <w:jc w:val="both"/>
              <w:rPr>
                <w:b/>
              </w:rPr>
            </w:pPr>
            <w:r>
              <w:rPr>
                <w:b/>
              </w:rPr>
              <w:t>Součást vysoké školy</w:t>
            </w:r>
          </w:p>
        </w:tc>
        <w:tc>
          <w:tcPr>
            <w:tcW w:w="7341" w:type="dxa"/>
            <w:gridSpan w:val="10"/>
          </w:tcPr>
          <w:p w14:paraId="625F6DD8" w14:textId="77777777" w:rsidR="002E5507" w:rsidRDefault="002E5507" w:rsidP="002E5507">
            <w:pPr>
              <w:jc w:val="both"/>
            </w:pPr>
            <w:r>
              <w:t>Fakulta managementu a ekonomiky</w:t>
            </w:r>
          </w:p>
        </w:tc>
      </w:tr>
      <w:tr w:rsidR="002E5507" w14:paraId="2A5A88E4" w14:textId="77777777" w:rsidTr="002E5507">
        <w:tc>
          <w:tcPr>
            <w:tcW w:w="2518" w:type="dxa"/>
            <w:shd w:val="clear" w:color="auto" w:fill="F7CAAC"/>
          </w:tcPr>
          <w:p w14:paraId="366EFC06" w14:textId="77777777" w:rsidR="002E5507" w:rsidRDefault="002E5507" w:rsidP="002E5507">
            <w:pPr>
              <w:jc w:val="both"/>
              <w:rPr>
                <w:b/>
              </w:rPr>
            </w:pPr>
            <w:r>
              <w:rPr>
                <w:b/>
              </w:rPr>
              <w:t>Název studijního programu</w:t>
            </w:r>
          </w:p>
        </w:tc>
        <w:tc>
          <w:tcPr>
            <w:tcW w:w="7341" w:type="dxa"/>
            <w:gridSpan w:val="10"/>
          </w:tcPr>
          <w:p w14:paraId="5AC74979" w14:textId="79D2DE61" w:rsidR="002E5507" w:rsidRPr="0075277E" w:rsidRDefault="0075277E" w:rsidP="0075277E">
            <w:pPr>
              <w:rPr>
                <w:sz w:val="22"/>
                <w:szCs w:val="22"/>
              </w:rPr>
            </w:pPr>
            <w:r>
              <w:t>Tourism Economics and Hospitality Management</w:t>
            </w:r>
          </w:p>
        </w:tc>
      </w:tr>
      <w:tr w:rsidR="002E5507" w14:paraId="59CDBCBA" w14:textId="77777777" w:rsidTr="002E5507">
        <w:tc>
          <w:tcPr>
            <w:tcW w:w="2518" w:type="dxa"/>
            <w:shd w:val="clear" w:color="auto" w:fill="F7CAAC"/>
          </w:tcPr>
          <w:p w14:paraId="6E4255D0" w14:textId="77777777" w:rsidR="002E5507" w:rsidRDefault="002E5507" w:rsidP="002E5507">
            <w:pPr>
              <w:jc w:val="both"/>
              <w:rPr>
                <w:b/>
              </w:rPr>
            </w:pPr>
            <w:r>
              <w:rPr>
                <w:b/>
              </w:rPr>
              <w:t>Jméno a příjmení</w:t>
            </w:r>
          </w:p>
        </w:tc>
        <w:tc>
          <w:tcPr>
            <w:tcW w:w="4536" w:type="dxa"/>
            <w:gridSpan w:val="5"/>
          </w:tcPr>
          <w:p w14:paraId="01E2F53E" w14:textId="77777777" w:rsidR="002E5507" w:rsidRDefault="002E5507" w:rsidP="002E5507">
            <w:pPr>
              <w:jc w:val="both"/>
            </w:pPr>
            <w:r>
              <w:t>Zuzana VACULČÍKOVÁ</w:t>
            </w:r>
          </w:p>
        </w:tc>
        <w:tc>
          <w:tcPr>
            <w:tcW w:w="709" w:type="dxa"/>
            <w:shd w:val="clear" w:color="auto" w:fill="F7CAAC"/>
          </w:tcPr>
          <w:p w14:paraId="7AE6F58E" w14:textId="77777777" w:rsidR="002E5507" w:rsidRDefault="002E5507" w:rsidP="002E5507">
            <w:pPr>
              <w:jc w:val="both"/>
              <w:rPr>
                <w:b/>
              </w:rPr>
            </w:pPr>
            <w:r>
              <w:rPr>
                <w:b/>
              </w:rPr>
              <w:t>Tituly</w:t>
            </w:r>
          </w:p>
        </w:tc>
        <w:tc>
          <w:tcPr>
            <w:tcW w:w="2096" w:type="dxa"/>
            <w:gridSpan w:val="4"/>
          </w:tcPr>
          <w:p w14:paraId="096744F9" w14:textId="77777777" w:rsidR="002E5507" w:rsidRDefault="002E5507" w:rsidP="002E5507">
            <w:pPr>
              <w:jc w:val="both"/>
            </w:pPr>
            <w:r>
              <w:t>Ing., Ph.D.</w:t>
            </w:r>
          </w:p>
        </w:tc>
      </w:tr>
      <w:tr w:rsidR="002E5507" w14:paraId="3BE0022C" w14:textId="77777777" w:rsidTr="002E5507">
        <w:tc>
          <w:tcPr>
            <w:tcW w:w="2518" w:type="dxa"/>
            <w:shd w:val="clear" w:color="auto" w:fill="F7CAAC"/>
          </w:tcPr>
          <w:p w14:paraId="44CE1538" w14:textId="77777777" w:rsidR="002E5507" w:rsidRDefault="002E5507" w:rsidP="002E5507">
            <w:pPr>
              <w:jc w:val="both"/>
              <w:rPr>
                <w:b/>
              </w:rPr>
            </w:pPr>
            <w:r>
              <w:rPr>
                <w:b/>
              </w:rPr>
              <w:t>Rok narození</w:t>
            </w:r>
          </w:p>
        </w:tc>
        <w:tc>
          <w:tcPr>
            <w:tcW w:w="829" w:type="dxa"/>
          </w:tcPr>
          <w:p w14:paraId="3110E388" w14:textId="77777777" w:rsidR="002E5507" w:rsidRDefault="002E5507" w:rsidP="002E5507">
            <w:pPr>
              <w:jc w:val="both"/>
            </w:pPr>
            <w:r>
              <w:t>1987</w:t>
            </w:r>
          </w:p>
        </w:tc>
        <w:tc>
          <w:tcPr>
            <w:tcW w:w="1721" w:type="dxa"/>
            <w:shd w:val="clear" w:color="auto" w:fill="F7CAAC"/>
          </w:tcPr>
          <w:p w14:paraId="6FF5983E" w14:textId="77777777" w:rsidR="002E5507" w:rsidRDefault="002E5507" w:rsidP="002E5507">
            <w:pPr>
              <w:jc w:val="both"/>
              <w:rPr>
                <w:b/>
              </w:rPr>
            </w:pPr>
            <w:r>
              <w:rPr>
                <w:b/>
              </w:rPr>
              <w:t>typ vztahu k VŠ</w:t>
            </w:r>
          </w:p>
        </w:tc>
        <w:tc>
          <w:tcPr>
            <w:tcW w:w="992" w:type="dxa"/>
            <w:gridSpan w:val="2"/>
          </w:tcPr>
          <w:p w14:paraId="3BDE796F" w14:textId="77777777" w:rsidR="002E5507" w:rsidRDefault="002E5507" w:rsidP="002E5507">
            <w:pPr>
              <w:jc w:val="both"/>
            </w:pPr>
            <w:r>
              <w:t>pp</w:t>
            </w:r>
          </w:p>
        </w:tc>
        <w:tc>
          <w:tcPr>
            <w:tcW w:w="994" w:type="dxa"/>
            <w:shd w:val="clear" w:color="auto" w:fill="F7CAAC"/>
          </w:tcPr>
          <w:p w14:paraId="60E57B5A" w14:textId="77777777" w:rsidR="002E5507" w:rsidRDefault="002E5507" w:rsidP="002E5507">
            <w:pPr>
              <w:jc w:val="both"/>
              <w:rPr>
                <w:b/>
              </w:rPr>
            </w:pPr>
            <w:r>
              <w:rPr>
                <w:b/>
              </w:rPr>
              <w:t>rozsah</w:t>
            </w:r>
          </w:p>
        </w:tc>
        <w:tc>
          <w:tcPr>
            <w:tcW w:w="709" w:type="dxa"/>
          </w:tcPr>
          <w:p w14:paraId="5EBA1857" w14:textId="324E7523" w:rsidR="002E5507" w:rsidRDefault="00A135EE" w:rsidP="002E5507">
            <w:pPr>
              <w:jc w:val="both"/>
            </w:pPr>
            <w:r>
              <w:t>40</w:t>
            </w:r>
          </w:p>
        </w:tc>
        <w:tc>
          <w:tcPr>
            <w:tcW w:w="709" w:type="dxa"/>
            <w:gridSpan w:val="2"/>
            <w:shd w:val="clear" w:color="auto" w:fill="F7CAAC"/>
          </w:tcPr>
          <w:p w14:paraId="2444A9FC" w14:textId="77777777" w:rsidR="002E5507" w:rsidRDefault="002E5507" w:rsidP="002E5507">
            <w:pPr>
              <w:jc w:val="both"/>
              <w:rPr>
                <w:b/>
              </w:rPr>
            </w:pPr>
            <w:r>
              <w:rPr>
                <w:b/>
              </w:rPr>
              <w:t>do kdy</w:t>
            </w:r>
          </w:p>
        </w:tc>
        <w:tc>
          <w:tcPr>
            <w:tcW w:w="1387" w:type="dxa"/>
            <w:gridSpan w:val="2"/>
          </w:tcPr>
          <w:p w14:paraId="7939DCFE" w14:textId="77777777" w:rsidR="002E5507" w:rsidRDefault="002E5507" w:rsidP="002E5507">
            <w:pPr>
              <w:jc w:val="both"/>
            </w:pPr>
            <w:r>
              <w:t>N</w:t>
            </w:r>
          </w:p>
        </w:tc>
      </w:tr>
      <w:tr w:rsidR="002E5507" w14:paraId="6CF59FB9" w14:textId="77777777" w:rsidTr="002E5507">
        <w:tc>
          <w:tcPr>
            <w:tcW w:w="5068" w:type="dxa"/>
            <w:gridSpan w:val="3"/>
            <w:shd w:val="clear" w:color="auto" w:fill="F7CAAC"/>
          </w:tcPr>
          <w:p w14:paraId="1BC01C3E" w14:textId="77777777" w:rsidR="002E5507" w:rsidRDefault="002E5507" w:rsidP="002E5507">
            <w:pPr>
              <w:jc w:val="both"/>
              <w:rPr>
                <w:b/>
              </w:rPr>
            </w:pPr>
            <w:r>
              <w:rPr>
                <w:b/>
              </w:rPr>
              <w:t>Typ vztahu na součásti VŠ, která uskutečňuje st. program</w:t>
            </w:r>
          </w:p>
        </w:tc>
        <w:tc>
          <w:tcPr>
            <w:tcW w:w="992" w:type="dxa"/>
            <w:gridSpan w:val="2"/>
          </w:tcPr>
          <w:p w14:paraId="34082A3A" w14:textId="77777777" w:rsidR="002E5507" w:rsidRDefault="002E5507" w:rsidP="002E5507">
            <w:pPr>
              <w:jc w:val="both"/>
            </w:pPr>
            <w:r>
              <w:t>pp</w:t>
            </w:r>
          </w:p>
        </w:tc>
        <w:tc>
          <w:tcPr>
            <w:tcW w:w="994" w:type="dxa"/>
            <w:shd w:val="clear" w:color="auto" w:fill="F7CAAC"/>
          </w:tcPr>
          <w:p w14:paraId="3848B349" w14:textId="77777777" w:rsidR="002E5507" w:rsidRDefault="002E5507" w:rsidP="002E5507">
            <w:pPr>
              <w:jc w:val="both"/>
              <w:rPr>
                <w:b/>
              </w:rPr>
            </w:pPr>
            <w:r>
              <w:rPr>
                <w:b/>
              </w:rPr>
              <w:t>rozsah</w:t>
            </w:r>
          </w:p>
        </w:tc>
        <w:tc>
          <w:tcPr>
            <w:tcW w:w="709" w:type="dxa"/>
          </w:tcPr>
          <w:p w14:paraId="5812C48B" w14:textId="537F9974" w:rsidR="002E5507" w:rsidRDefault="00A135EE" w:rsidP="002E5507">
            <w:pPr>
              <w:jc w:val="both"/>
            </w:pPr>
            <w:r>
              <w:t>40</w:t>
            </w:r>
          </w:p>
        </w:tc>
        <w:tc>
          <w:tcPr>
            <w:tcW w:w="709" w:type="dxa"/>
            <w:gridSpan w:val="2"/>
            <w:shd w:val="clear" w:color="auto" w:fill="F7CAAC"/>
          </w:tcPr>
          <w:p w14:paraId="630AFE35" w14:textId="77777777" w:rsidR="002E5507" w:rsidRDefault="002E5507" w:rsidP="002E5507">
            <w:pPr>
              <w:jc w:val="both"/>
              <w:rPr>
                <w:b/>
              </w:rPr>
            </w:pPr>
            <w:r>
              <w:rPr>
                <w:b/>
              </w:rPr>
              <w:t>do kdy</w:t>
            </w:r>
          </w:p>
        </w:tc>
        <w:tc>
          <w:tcPr>
            <w:tcW w:w="1387" w:type="dxa"/>
            <w:gridSpan w:val="2"/>
          </w:tcPr>
          <w:p w14:paraId="37C71ECE" w14:textId="77777777" w:rsidR="002E5507" w:rsidRDefault="002E5507" w:rsidP="002E5507">
            <w:pPr>
              <w:jc w:val="both"/>
            </w:pPr>
            <w:r>
              <w:t>N</w:t>
            </w:r>
          </w:p>
        </w:tc>
      </w:tr>
      <w:tr w:rsidR="002E5507" w14:paraId="289E3C1B" w14:textId="77777777" w:rsidTr="002E5507">
        <w:tc>
          <w:tcPr>
            <w:tcW w:w="6060" w:type="dxa"/>
            <w:gridSpan w:val="5"/>
            <w:shd w:val="clear" w:color="auto" w:fill="F7CAAC"/>
          </w:tcPr>
          <w:p w14:paraId="25FD62B6" w14:textId="77777777" w:rsidR="002E5507" w:rsidRDefault="002E5507" w:rsidP="002E5507">
            <w:pPr>
              <w:jc w:val="both"/>
            </w:pPr>
            <w:r>
              <w:rPr>
                <w:b/>
              </w:rPr>
              <w:t>Další současná působení jako akademický pracovník na jiných VŠ</w:t>
            </w:r>
          </w:p>
        </w:tc>
        <w:tc>
          <w:tcPr>
            <w:tcW w:w="1703" w:type="dxa"/>
            <w:gridSpan w:val="2"/>
            <w:shd w:val="clear" w:color="auto" w:fill="F7CAAC"/>
          </w:tcPr>
          <w:p w14:paraId="04C0A62E" w14:textId="77777777" w:rsidR="002E5507" w:rsidRDefault="002E5507" w:rsidP="002E5507">
            <w:pPr>
              <w:jc w:val="both"/>
              <w:rPr>
                <w:b/>
              </w:rPr>
            </w:pPr>
            <w:r>
              <w:rPr>
                <w:b/>
              </w:rPr>
              <w:t>typ prac. vztahu</w:t>
            </w:r>
          </w:p>
        </w:tc>
        <w:tc>
          <w:tcPr>
            <w:tcW w:w="2096" w:type="dxa"/>
            <w:gridSpan w:val="4"/>
            <w:shd w:val="clear" w:color="auto" w:fill="F7CAAC"/>
          </w:tcPr>
          <w:p w14:paraId="6DB3DFD1" w14:textId="77777777" w:rsidR="002E5507" w:rsidRDefault="002E5507" w:rsidP="002E5507">
            <w:pPr>
              <w:jc w:val="both"/>
              <w:rPr>
                <w:b/>
              </w:rPr>
            </w:pPr>
            <w:r>
              <w:rPr>
                <w:b/>
              </w:rPr>
              <w:t>rozsah</w:t>
            </w:r>
          </w:p>
        </w:tc>
      </w:tr>
      <w:tr w:rsidR="002E5507" w14:paraId="27EB6899" w14:textId="77777777" w:rsidTr="002E5507">
        <w:tc>
          <w:tcPr>
            <w:tcW w:w="6060" w:type="dxa"/>
            <w:gridSpan w:val="5"/>
          </w:tcPr>
          <w:p w14:paraId="59748FEE" w14:textId="77777777" w:rsidR="002E5507" w:rsidRDefault="002E5507" w:rsidP="002E5507">
            <w:pPr>
              <w:jc w:val="both"/>
            </w:pPr>
          </w:p>
        </w:tc>
        <w:tc>
          <w:tcPr>
            <w:tcW w:w="1703" w:type="dxa"/>
            <w:gridSpan w:val="2"/>
          </w:tcPr>
          <w:p w14:paraId="67C2792C" w14:textId="77777777" w:rsidR="002E5507" w:rsidRDefault="002E5507" w:rsidP="002E5507">
            <w:pPr>
              <w:jc w:val="both"/>
            </w:pPr>
          </w:p>
        </w:tc>
        <w:tc>
          <w:tcPr>
            <w:tcW w:w="2096" w:type="dxa"/>
            <w:gridSpan w:val="4"/>
          </w:tcPr>
          <w:p w14:paraId="2AAF736A" w14:textId="77777777" w:rsidR="002E5507" w:rsidRDefault="002E5507" w:rsidP="002E5507">
            <w:pPr>
              <w:jc w:val="both"/>
            </w:pPr>
          </w:p>
        </w:tc>
      </w:tr>
      <w:tr w:rsidR="002E5507" w14:paraId="2AC702A1" w14:textId="77777777" w:rsidTr="002E5507">
        <w:tc>
          <w:tcPr>
            <w:tcW w:w="6060" w:type="dxa"/>
            <w:gridSpan w:val="5"/>
          </w:tcPr>
          <w:p w14:paraId="0D188D2D" w14:textId="77777777" w:rsidR="002E5507" w:rsidRDefault="002E5507" w:rsidP="002E5507">
            <w:pPr>
              <w:jc w:val="both"/>
            </w:pPr>
          </w:p>
        </w:tc>
        <w:tc>
          <w:tcPr>
            <w:tcW w:w="1703" w:type="dxa"/>
            <w:gridSpan w:val="2"/>
          </w:tcPr>
          <w:p w14:paraId="01ECB7CA" w14:textId="77777777" w:rsidR="002E5507" w:rsidRDefault="002E5507" w:rsidP="002E5507">
            <w:pPr>
              <w:jc w:val="both"/>
            </w:pPr>
          </w:p>
        </w:tc>
        <w:tc>
          <w:tcPr>
            <w:tcW w:w="2096" w:type="dxa"/>
            <w:gridSpan w:val="4"/>
          </w:tcPr>
          <w:p w14:paraId="71537BF3" w14:textId="77777777" w:rsidR="002E5507" w:rsidRDefault="002E5507" w:rsidP="002E5507">
            <w:pPr>
              <w:jc w:val="both"/>
            </w:pPr>
          </w:p>
        </w:tc>
      </w:tr>
      <w:tr w:rsidR="002E5507" w14:paraId="754D8CF6" w14:textId="77777777" w:rsidTr="002E5507">
        <w:tc>
          <w:tcPr>
            <w:tcW w:w="9859" w:type="dxa"/>
            <w:gridSpan w:val="11"/>
            <w:shd w:val="clear" w:color="auto" w:fill="F7CAAC"/>
          </w:tcPr>
          <w:p w14:paraId="2FBCB3E1" w14:textId="77777777" w:rsidR="002E5507" w:rsidRDefault="002E5507" w:rsidP="002E5507">
            <w:pPr>
              <w:jc w:val="both"/>
            </w:pPr>
            <w:r>
              <w:rPr>
                <w:b/>
              </w:rPr>
              <w:t>Předměty příslušného studijního programu a způsob zapojení do jejich výuky, příp. další zapojení do uskutečňování studijního programu</w:t>
            </w:r>
          </w:p>
        </w:tc>
      </w:tr>
      <w:tr w:rsidR="002E5507" w14:paraId="72AF26EE" w14:textId="77777777" w:rsidTr="002E5507">
        <w:trPr>
          <w:trHeight w:val="622"/>
        </w:trPr>
        <w:tc>
          <w:tcPr>
            <w:tcW w:w="9859" w:type="dxa"/>
            <w:gridSpan w:val="11"/>
            <w:tcBorders>
              <w:top w:val="nil"/>
            </w:tcBorders>
          </w:tcPr>
          <w:p w14:paraId="3B25AB7C" w14:textId="5BCE9C11" w:rsidR="002E5507" w:rsidDel="005034E2" w:rsidRDefault="002E5507" w:rsidP="005034E2">
            <w:pPr>
              <w:jc w:val="both"/>
              <w:rPr>
                <w:del w:id="295" w:author="Pavla Trefilová" w:date="2022-05-11T15:44:00Z"/>
              </w:rPr>
            </w:pPr>
            <w:del w:id="296" w:author="Pavla Trefilová" w:date="2022-05-11T15:44:00Z">
              <w:r w:rsidRPr="00257D1A" w:rsidDel="005034E2">
                <w:delText>Theories and Concepts in Tourism</w:delText>
              </w:r>
              <w:r w:rsidDel="005034E2">
                <w:delText>– přednášející (20%)</w:delText>
              </w:r>
            </w:del>
          </w:p>
          <w:p w14:paraId="2F30801A" w14:textId="1719D8BD" w:rsidR="002E5507" w:rsidRDefault="00D6675B" w:rsidP="002E5507">
            <w:pPr>
              <w:jc w:val="both"/>
            </w:pPr>
            <w:r>
              <w:t>K</w:t>
            </w:r>
            <w:r w:rsidR="00B80017">
              <w:t>onzultant</w:t>
            </w:r>
            <w:r>
              <w:t xml:space="preserve"> </w:t>
            </w:r>
          </w:p>
        </w:tc>
      </w:tr>
      <w:tr w:rsidR="002E5507" w14:paraId="6838B3CC" w14:textId="77777777" w:rsidTr="002E5507">
        <w:tc>
          <w:tcPr>
            <w:tcW w:w="9859" w:type="dxa"/>
            <w:gridSpan w:val="11"/>
            <w:shd w:val="clear" w:color="auto" w:fill="F7CAAC"/>
          </w:tcPr>
          <w:p w14:paraId="44756F39" w14:textId="77777777" w:rsidR="002E5507" w:rsidRDefault="002E5507" w:rsidP="002E5507">
            <w:pPr>
              <w:jc w:val="both"/>
            </w:pPr>
            <w:r>
              <w:rPr>
                <w:b/>
              </w:rPr>
              <w:t xml:space="preserve">Údaje o vzdělání na VŠ </w:t>
            </w:r>
          </w:p>
        </w:tc>
      </w:tr>
      <w:tr w:rsidR="002E5507" w:rsidRPr="00692F7C" w14:paraId="14916B8C" w14:textId="77777777" w:rsidTr="00B0658C">
        <w:trPr>
          <w:trHeight w:val="925"/>
        </w:trPr>
        <w:tc>
          <w:tcPr>
            <w:tcW w:w="9859" w:type="dxa"/>
            <w:gridSpan w:val="11"/>
          </w:tcPr>
          <w:p w14:paraId="50CA209C" w14:textId="05148083" w:rsidR="00B80017" w:rsidRDefault="00B80017" w:rsidP="00B0658C">
            <w:pPr>
              <w:tabs>
                <w:tab w:val="left" w:pos="1381"/>
              </w:tabs>
              <w:autoSpaceDE w:val="0"/>
              <w:autoSpaceDN w:val="0"/>
              <w:adjustRightInd w:val="0"/>
              <w:jc w:val="both"/>
              <w:rPr>
                <w:bCs/>
                <w:color w:val="000000"/>
                <w:szCs w:val="24"/>
              </w:rPr>
            </w:pPr>
            <w:r w:rsidRPr="00BC1D36">
              <w:rPr>
                <w:bCs/>
                <w:color w:val="000000"/>
                <w:szCs w:val="24"/>
              </w:rPr>
              <w:t>2003</w:t>
            </w:r>
            <w:r>
              <w:rPr>
                <w:bCs/>
                <w:color w:val="000000"/>
                <w:szCs w:val="24"/>
              </w:rPr>
              <w:t>-</w:t>
            </w:r>
            <w:proofErr w:type="gramStart"/>
            <w:r w:rsidRPr="00BC1D36">
              <w:rPr>
                <w:bCs/>
                <w:color w:val="000000"/>
                <w:szCs w:val="24"/>
              </w:rPr>
              <w:t>2008</w:t>
            </w:r>
            <w:r>
              <w:rPr>
                <w:b/>
                <w:bCs/>
                <w:color w:val="000000"/>
                <w:szCs w:val="24"/>
              </w:rPr>
              <w:t xml:space="preserve"> </w:t>
            </w:r>
            <w:r w:rsidR="00D53336">
              <w:rPr>
                <w:b/>
                <w:bCs/>
                <w:color w:val="000000"/>
                <w:szCs w:val="24"/>
              </w:rPr>
              <w:t xml:space="preserve"> </w:t>
            </w:r>
            <w:r w:rsidRPr="009A3584">
              <w:rPr>
                <w:color w:val="000000"/>
                <w:szCs w:val="24"/>
              </w:rPr>
              <w:t>Univerzita</w:t>
            </w:r>
            <w:proofErr w:type="gramEnd"/>
            <w:r w:rsidRPr="009A3584">
              <w:rPr>
                <w:color w:val="000000"/>
                <w:szCs w:val="24"/>
              </w:rPr>
              <w:t xml:space="preserve"> Tomáše Bati ve Zlíně, Fakulta humanitních studií</w:t>
            </w:r>
            <w:r>
              <w:rPr>
                <w:color w:val="000000"/>
                <w:szCs w:val="24"/>
              </w:rPr>
              <w:t>, obor Angličtina pro manažerskou praxi</w:t>
            </w:r>
            <w:r w:rsidRPr="009A3584">
              <w:rPr>
                <w:color w:val="000000"/>
                <w:szCs w:val="24"/>
              </w:rPr>
              <w:t xml:space="preserve"> </w:t>
            </w:r>
            <w:r w:rsidRPr="00D53336">
              <w:rPr>
                <w:color w:val="000000"/>
                <w:szCs w:val="24"/>
              </w:rPr>
              <w:t>(Bc.)</w:t>
            </w:r>
          </w:p>
          <w:p w14:paraId="0356D296" w14:textId="77777777" w:rsidR="00D53336" w:rsidRPr="009A3584" w:rsidRDefault="00D53336" w:rsidP="00D53336">
            <w:pPr>
              <w:tabs>
                <w:tab w:val="left" w:pos="813"/>
              </w:tabs>
              <w:autoSpaceDE w:val="0"/>
              <w:autoSpaceDN w:val="0"/>
              <w:adjustRightInd w:val="0"/>
              <w:ind w:left="955" w:hanging="955"/>
              <w:jc w:val="both"/>
              <w:rPr>
                <w:color w:val="000000"/>
                <w:szCs w:val="24"/>
              </w:rPr>
            </w:pPr>
            <w:r w:rsidRPr="00BC1D36">
              <w:rPr>
                <w:bCs/>
                <w:color w:val="000000"/>
                <w:szCs w:val="24"/>
              </w:rPr>
              <w:t>2008</w:t>
            </w:r>
            <w:r>
              <w:rPr>
                <w:bCs/>
                <w:color w:val="000000"/>
                <w:szCs w:val="24"/>
              </w:rPr>
              <w:t>-</w:t>
            </w:r>
            <w:r w:rsidRPr="00BC1D36">
              <w:rPr>
                <w:bCs/>
                <w:color w:val="000000"/>
                <w:szCs w:val="24"/>
              </w:rPr>
              <w:t>2013</w:t>
            </w:r>
            <w:r>
              <w:rPr>
                <w:b/>
                <w:bCs/>
                <w:color w:val="000000"/>
                <w:szCs w:val="24"/>
              </w:rPr>
              <w:t xml:space="preserve"> </w:t>
            </w:r>
            <w:r w:rsidRPr="009A3584">
              <w:rPr>
                <w:color w:val="000000"/>
                <w:szCs w:val="24"/>
              </w:rPr>
              <w:t xml:space="preserve">Univerzita Tomáš Bati ve Zlíně, Fakulta managementu a ekonomiky, </w:t>
            </w:r>
            <w:r>
              <w:rPr>
                <w:color w:val="000000"/>
                <w:szCs w:val="24"/>
              </w:rPr>
              <w:t xml:space="preserve">obor Podniková ekonomika se specializací Ekonomika cestovního ruchu </w:t>
            </w:r>
            <w:r w:rsidRPr="00D53336">
              <w:rPr>
                <w:color w:val="000000"/>
                <w:szCs w:val="24"/>
              </w:rPr>
              <w:t>(Ing.)</w:t>
            </w:r>
          </w:p>
          <w:p w14:paraId="622A8732" w14:textId="414E2E01" w:rsidR="002E5507" w:rsidRPr="00692F7C" w:rsidRDefault="002E5507" w:rsidP="00B0658C">
            <w:pPr>
              <w:tabs>
                <w:tab w:val="left" w:pos="1381"/>
              </w:tabs>
              <w:autoSpaceDE w:val="0"/>
              <w:autoSpaceDN w:val="0"/>
              <w:adjustRightInd w:val="0"/>
              <w:ind w:left="1383" w:hanging="1383"/>
              <w:jc w:val="both"/>
              <w:rPr>
                <w:color w:val="000000"/>
                <w:szCs w:val="24"/>
              </w:rPr>
            </w:pPr>
            <w:r w:rsidRPr="00BC1D36">
              <w:rPr>
                <w:bCs/>
                <w:color w:val="000000"/>
                <w:szCs w:val="24"/>
              </w:rPr>
              <w:t>2013</w:t>
            </w:r>
            <w:r w:rsidR="00B80017">
              <w:rPr>
                <w:bCs/>
                <w:color w:val="000000"/>
                <w:szCs w:val="24"/>
              </w:rPr>
              <w:t>-</w:t>
            </w:r>
            <w:proofErr w:type="gramStart"/>
            <w:r w:rsidRPr="00BC1D36">
              <w:rPr>
                <w:bCs/>
                <w:color w:val="000000"/>
                <w:szCs w:val="24"/>
              </w:rPr>
              <w:t>2017</w:t>
            </w:r>
            <w:r w:rsidRPr="00BC1D36">
              <w:rPr>
                <w:color w:val="000000"/>
                <w:szCs w:val="24"/>
              </w:rPr>
              <w:t xml:space="preserve"> </w:t>
            </w:r>
            <w:r w:rsidR="00D53336">
              <w:rPr>
                <w:color w:val="000000"/>
                <w:szCs w:val="24"/>
              </w:rPr>
              <w:t xml:space="preserve"> </w:t>
            </w:r>
            <w:r w:rsidRPr="009A3584">
              <w:rPr>
                <w:color w:val="000000"/>
                <w:szCs w:val="24"/>
              </w:rPr>
              <w:t>Univerzita</w:t>
            </w:r>
            <w:proofErr w:type="gramEnd"/>
            <w:r w:rsidRPr="009A3584">
              <w:rPr>
                <w:color w:val="000000"/>
                <w:szCs w:val="24"/>
              </w:rPr>
              <w:t xml:space="preserve"> Tomáše Bati ve Zlíně, Fakulta managementu a ekonomi</w:t>
            </w:r>
            <w:r>
              <w:rPr>
                <w:color w:val="000000"/>
                <w:szCs w:val="24"/>
              </w:rPr>
              <w:t xml:space="preserve">ky, obor Ekonomika a management </w:t>
            </w:r>
            <w:r w:rsidRPr="00D53336">
              <w:rPr>
                <w:color w:val="000000"/>
                <w:szCs w:val="24"/>
              </w:rPr>
              <w:t>(Ph.D.)</w:t>
            </w:r>
          </w:p>
        </w:tc>
      </w:tr>
      <w:tr w:rsidR="002E5507" w14:paraId="502D2D32" w14:textId="77777777" w:rsidTr="002E5507">
        <w:tc>
          <w:tcPr>
            <w:tcW w:w="9859" w:type="dxa"/>
            <w:gridSpan w:val="11"/>
            <w:shd w:val="clear" w:color="auto" w:fill="F7CAAC"/>
          </w:tcPr>
          <w:p w14:paraId="29D7A04B" w14:textId="77777777" w:rsidR="002E5507" w:rsidRDefault="002E5507" w:rsidP="002E5507">
            <w:pPr>
              <w:jc w:val="both"/>
              <w:rPr>
                <w:b/>
              </w:rPr>
            </w:pPr>
            <w:r>
              <w:rPr>
                <w:b/>
              </w:rPr>
              <w:t>Údaje o odborném působení od absolvování VŠ</w:t>
            </w:r>
          </w:p>
        </w:tc>
      </w:tr>
      <w:tr w:rsidR="002E5507" w14:paraId="75E12456" w14:textId="77777777" w:rsidTr="002E5507">
        <w:trPr>
          <w:trHeight w:val="440"/>
        </w:trPr>
        <w:tc>
          <w:tcPr>
            <w:tcW w:w="9859" w:type="dxa"/>
            <w:gridSpan w:val="11"/>
          </w:tcPr>
          <w:p w14:paraId="702BA9BC" w14:textId="0D2419DC" w:rsidR="002E5507" w:rsidRPr="00B0658C" w:rsidRDefault="002E5507" w:rsidP="002E5507">
            <w:pPr>
              <w:jc w:val="both"/>
            </w:pPr>
            <w:r w:rsidRPr="00B0658C">
              <w:t>10/2013</w:t>
            </w:r>
            <w:r w:rsidR="00A135EE" w:rsidRPr="00B0658C">
              <w:t>-</w:t>
            </w:r>
            <w:r w:rsidRPr="00B0658C">
              <w:t>12/2016 ZELENKA Czech Republic, s.r.o. – Business Development Manager</w:t>
            </w:r>
          </w:p>
          <w:p w14:paraId="561B7194" w14:textId="46526072" w:rsidR="002E5507" w:rsidRDefault="002E5507" w:rsidP="002E5507">
            <w:pPr>
              <w:jc w:val="both"/>
            </w:pPr>
            <w:r w:rsidRPr="00B0658C">
              <w:t>09/</w:t>
            </w:r>
            <w:proofErr w:type="gramStart"/>
            <w:r w:rsidRPr="00B0658C">
              <w:t>2016</w:t>
            </w:r>
            <w:r w:rsidR="00A135EE" w:rsidRPr="00B0658C">
              <w:t>-</w:t>
            </w:r>
            <w:r w:rsidRPr="00B0658C">
              <w:rPr>
                <w:color w:val="000000"/>
                <w:szCs w:val="24"/>
              </w:rPr>
              <w:t>dosud</w:t>
            </w:r>
            <w:proofErr w:type="gramEnd"/>
            <w:r w:rsidR="00A135EE" w:rsidRPr="00B0658C">
              <w:rPr>
                <w:color w:val="000000"/>
                <w:szCs w:val="24"/>
              </w:rPr>
              <w:t xml:space="preserve"> </w:t>
            </w:r>
            <w:r w:rsidRPr="00B0658C">
              <w:rPr>
                <w:color w:val="000000"/>
                <w:szCs w:val="24"/>
              </w:rPr>
              <w:t xml:space="preserve">  </w:t>
            </w:r>
            <w:r w:rsidR="00B0658C">
              <w:rPr>
                <w:color w:val="000000"/>
                <w:szCs w:val="24"/>
              </w:rPr>
              <w:t xml:space="preserve"> </w:t>
            </w:r>
            <w:r w:rsidRPr="00B0658C">
              <w:rPr>
                <w:color w:val="000000"/>
                <w:szCs w:val="24"/>
              </w:rPr>
              <w:t>UTB ve Zlíně, Fakulta managementu a ekonomiky – akademický pracovník</w:t>
            </w:r>
          </w:p>
        </w:tc>
      </w:tr>
      <w:tr w:rsidR="002E5507" w14:paraId="6C2C069C" w14:textId="77777777" w:rsidTr="002E5507">
        <w:trPr>
          <w:trHeight w:val="250"/>
        </w:trPr>
        <w:tc>
          <w:tcPr>
            <w:tcW w:w="9859" w:type="dxa"/>
            <w:gridSpan w:val="11"/>
            <w:shd w:val="clear" w:color="auto" w:fill="F7CAAC"/>
          </w:tcPr>
          <w:p w14:paraId="593BF4D2" w14:textId="77777777" w:rsidR="002E5507" w:rsidRDefault="002E5507" w:rsidP="002E5507">
            <w:pPr>
              <w:jc w:val="both"/>
            </w:pPr>
            <w:r>
              <w:rPr>
                <w:b/>
              </w:rPr>
              <w:t>Zkušenosti s vedením kvalifikačních a rigorózních prací</w:t>
            </w:r>
          </w:p>
        </w:tc>
      </w:tr>
      <w:tr w:rsidR="002E5507" w14:paraId="0A207EAC" w14:textId="77777777" w:rsidTr="002E5507">
        <w:trPr>
          <w:trHeight w:val="212"/>
        </w:trPr>
        <w:tc>
          <w:tcPr>
            <w:tcW w:w="9859" w:type="dxa"/>
            <w:gridSpan w:val="11"/>
          </w:tcPr>
          <w:p w14:paraId="70068535" w14:textId="77777777" w:rsidR="002E5507" w:rsidRDefault="002E5507" w:rsidP="002E5507">
            <w:pPr>
              <w:jc w:val="both"/>
            </w:pPr>
            <w:r>
              <w:t>Počet vedených bakalářských prací – 12</w:t>
            </w:r>
          </w:p>
          <w:p w14:paraId="453129E1" w14:textId="77777777" w:rsidR="002E5507" w:rsidRDefault="002E5507" w:rsidP="002E5507">
            <w:pPr>
              <w:jc w:val="both"/>
            </w:pPr>
            <w:r>
              <w:t>Počet vedených diplomových prací – 33</w:t>
            </w:r>
          </w:p>
        </w:tc>
      </w:tr>
      <w:tr w:rsidR="002E5507" w14:paraId="4C3AA5FE" w14:textId="77777777" w:rsidTr="002E5507">
        <w:trPr>
          <w:cantSplit/>
        </w:trPr>
        <w:tc>
          <w:tcPr>
            <w:tcW w:w="3347" w:type="dxa"/>
            <w:gridSpan w:val="2"/>
            <w:tcBorders>
              <w:top w:val="single" w:sz="12" w:space="0" w:color="auto"/>
            </w:tcBorders>
            <w:shd w:val="clear" w:color="auto" w:fill="F7CAAC"/>
          </w:tcPr>
          <w:p w14:paraId="1BA84F79" w14:textId="77777777" w:rsidR="002E5507" w:rsidRDefault="002E5507" w:rsidP="002E5507">
            <w:pPr>
              <w:jc w:val="both"/>
            </w:pPr>
            <w:r>
              <w:rPr>
                <w:b/>
              </w:rPr>
              <w:t xml:space="preserve">Obor habilitačního řízení </w:t>
            </w:r>
          </w:p>
        </w:tc>
        <w:tc>
          <w:tcPr>
            <w:tcW w:w="2245" w:type="dxa"/>
            <w:gridSpan w:val="2"/>
            <w:tcBorders>
              <w:top w:val="single" w:sz="12" w:space="0" w:color="auto"/>
            </w:tcBorders>
            <w:shd w:val="clear" w:color="auto" w:fill="F7CAAC"/>
          </w:tcPr>
          <w:p w14:paraId="22FD9745" w14:textId="77777777" w:rsidR="002E5507" w:rsidRDefault="002E5507" w:rsidP="002E55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A10263" w14:textId="77777777" w:rsidR="002E5507" w:rsidRDefault="002E5507" w:rsidP="002E55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CE58561" w14:textId="77777777" w:rsidR="002E5507" w:rsidRDefault="002E5507" w:rsidP="002E5507">
            <w:pPr>
              <w:jc w:val="both"/>
              <w:rPr>
                <w:b/>
              </w:rPr>
            </w:pPr>
            <w:r>
              <w:rPr>
                <w:b/>
              </w:rPr>
              <w:t>Ohlasy publikací</w:t>
            </w:r>
          </w:p>
        </w:tc>
      </w:tr>
      <w:tr w:rsidR="002E5507" w14:paraId="4F6C1087" w14:textId="77777777" w:rsidTr="002E5507">
        <w:trPr>
          <w:cantSplit/>
        </w:trPr>
        <w:tc>
          <w:tcPr>
            <w:tcW w:w="3347" w:type="dxa"/>
            <w:gridSpan w:val="2"/>
          </w:tcPr>
          <w:p w14:paraId="00FECD41" w14:textId="77777777" w:rsidR="002E5507" w:rsidRDefault="002E5507" w:rsidP="002E5507">
            <w:pPr>
              <w:jc w:val="both"/>
            </w:pPr>
          </w:p>
        </w:tc>
        <w:tc>
          <w:tcPr>
            <w:tcW w:w="2245" w:type="dxa"/>
            <w:gridSpan w:val="2"/>
          </w:tcPr>
          <w:p w14:paraId="4A14F122" w14:textId="77777777" w:rsidR="002E5507" w:rsidRDefault="002E5507" w:rsidP="002E5507">
            <w:pPr>
              <w:jc w:val="both"/>
            </w:pPr>
          </w:p>
        </w:tc>
        <w:tc>
          <w:tcPr>
            <w:tcW w:w="2248" w:type="dxa"/>
            <w:gridSpan w:val="4"/>
            <w:tcBorders>
              <w:right w:val="single" w:sz="12" w:space="0" w:color="auto"/>
            </w:tcBorders>
          </w:tcPr>
          <w:p w14:paraId="207379E0" w14:textId="77777777" w:rsidR="002E5507" w:rsidRDefault="002E5507" w:rsidP="002E5507">
            <w:pPr>
              <w:jc w:val="both"/>
            </w:pPr>
          </w:p>
        </w:tc>
        <w:tc>
          <w:tcPr>
            <w:tcW w:w="632" w:type="dxa"/>
            <w:tcBorders>
              <w:left w:val="single" w:sz="12" w:space="0" w:color="auto"/>
            </w:tcBorders>
            <w:shd w:val="clear" w:color="auto" w:fill="F7CAAC"/>
          </w:tcPr>
          <w:p w14:paraId="0917411F" w14:textId="77777777" w:rsidR="002E5507" w:rsidRDefault="002E5507" w:rsidP="002E5507">
            <w:pPr>
              <w:jc w:val="both"/>
            </w:pPr>
            <w:r>
              <w:rPr>
                <w:b/>
              </w:rPr>
              <w:t>WOS</w:t>
            </w:r>
          </w:p>
        </w:tc>
        <w:tc>
          <w:tcPr>
            <w:tcW w:w="693" w:type="dxa"/>
            <w:shd w:val="clear" w:color="auto" w:fill="F7CAAC"/>
          </w:tcPr>
          <w:p w14:paraId="5C2A0552" w14:textId="77777777" w:rsidR="002E5507" w:rsidRDefault="002E5507" w:rsidP="002E5507">
            <w:pPr>
              <w:jc w:val="both"/>
              <w:rPr>
                <w:sz w:val="18"/>
              </w:rPr>
            </w:pPr>
            <w:r>
              <w:rPr>
                <w:b/>
                <w:sz w:val="18"/>
              </w:rPr>
              <w:t>Scopus</w:t>
            </w:r>
          </w:p>
        </w:tc>
        <w:tc>
          <w:tcPr>
            <w:tcW w:w="694" w:type="dxa"/>
            <w:shd w:val="clear" w:color="auto" w:fill="F7CAAC"/>
          </w:tcPr>
          <w:p w14:paraId="531B0A6E" w14:textId="77777777" w:rsidR="002E5507" w:rsidRDefault="002E5507" w:rsidP="002E5507">
            <w:pPr>
              <w:jc w:val="both"/>
            </w:pPr>
            <w:r>
              <w:rPr>
                <w:b/>
                <w:sz w:val="18"/>
              </w:rPr>
              <w:t>ostatní</w:t>
            </w:r>
          </w:p>
        </w:tc>
      </w:tr>
      <w:tr w:rsidR="002E5507" w14:paraId="36E5D46B" w14:textId="77777777" w:rsidTr="002E5507">
        <w:trPr>
          <w:cantSplit/>
          <w:trHeight w:val="70"/>
        </w:trPr>
        <w:tc>
          <w:tcPr>
            <w:tcW w:w="3347" w:type="dxa"/>
            <w:gridSpan w:val="2"/>
            <w:shd w:val="clear" w:color="auto" w:fill="F7CAAC"/>
          </w:tcPr>
          <w:p w14:paraId="7FC2DA77" w14:textId="77777777" w:rsidR="002E5507" w:rsidRDefault="002E5507" w:rsidP="002E5507">
            <w:pPr>
              <w:jc w:val="both"/>
            </w:pPr>
            <w:r>
              <w:rPr>
                <w:b/>
              </w:rPr>
              <w:t>Obor jmenovacího řízení</w:t>
            </w:r>
          </w:p>
        </w:tc>
        <w:tc>
          <w:tcPr>
            <w:tcW w:w="2245" w:type="dxa"/>
            <w:gridSpan w:val="2"/>
            <w:shd w:val="clear" w:color="auto" w:fill="F7CAAC"/>
          </w:tcPr>
          <w:p w14:paraId="7143F5BF" w14:textId="77777777" w:rsidR="002E5507" w:rsidRDefault="002E5507" w:rsidP="002E5507">
            <w:pPr>
              <w:jc w:val="both"/>
            </w:pPr>
            <w:r>
              <w:rPr>
                <w:b/>
              </w:rPr>
              <w:t>Rok udělení hodnosti</w:t>
            </w:r>
          </w:p>
        </w:tc>
        <w:tc>
          <w:tcPr>
            <w:tcW w:w="2248" w:type="dxa"/>
            <w:gridSpan w:val="4"/>
            <w:tcBorders>
              <w:right w:val="single" w:sz="12" w:space="0" w:color="auto"/>
            </w:tcBorders>
            <w:shd w:val="clear" w:color="auto" w:fill="F7CAAC"/>
          </w:tcPr>
          <w:p w14:paraId="57379D97" w14:textId="77777777" w:rsidR="002E5507" w:rsidRDefault="002E5507" w:rsidP="002E5507">
            <w:pPr>
              <w:jc w:val="both"/>
            </w:pPr>
            <w:r>
              <w:rPr>
                <w:b/>
              </w:rPr>
              <w:t>Řízení konáno na VŠ</w:t>
            </w:r>
          </w:p>
        </w:tc>
        <w:tc>
          <w:tcPr>
            <w:tcW w:w="632" w:type="dxa"/>
            <w:vMerge w:val="restart"/>
            <w:tcBorders>
              <w:left w:val="single" w:sz="12" w:space="0" w:color="auto"/>
            </w:tcBorders>
          </w:tcPr>
          <w:p w14:paraId="0BA597C7" w14:textId="77777777" w:rsidR="002E5507" w:rsidRDefault="002E5507" w:rsidP="002E5507">
            <w:pPr>
              <w:jc w:val="both"/>
              <w:rPr>
                <w:b/>
              </w:rPr>
            </w:pPr>
            <w:r>
              <w:rPr>
                <w:b/>
              </w:rPr>
              <w:t>5</w:t>
            </w:r>
          </w:p>
        </w:tc>
        <w:tc>
          <w:tcPr>
            <w:tcW w:w="693" w:type="dxa"/>
            <w:vMerge w:val="restart"/>
          </w:tcPr>
          <w:p w14:paraId="6ABC72AD" w14:textId="77777777" w:rsidR="002E5507" w:rsidRDefault="002E5507" w:rsidP="002E5507">
            <w:pPr>
              <w:jc w:val="both"/>
              <w:rPr>
                <w:b/>
              </w:rPr>
            </w:pPr>
            <w:r>
              <w:rPr>
                <w:b/>
              </w:rPr>
              <w:t>14</w:t>
            </w:r>
          </w:p>
        </w:tc>
        <w:tc>
          <w:tcPr>
            <w:tcW w:w="694" w:type="dxa"/>
            <w:vMerge w:val="restart"/>
          </w:tcPr>
          <w:p w14:paraId="5A883854" w14:textId="77777777" w:rsidR="002E5507" w:rsidRDefault="002E5507" w:rsidP="002E5507">
            <w:pPr>
              <w:jc w:val="both"/>
              <w:rPr>
                <w:b/>
              </w:rPr>
            </w:pPr>
            <w:r>
              <w:rPr>
                <w:b/>
              </w:rPr>
              <w:t>9</w:t>
            </w:r>
          </w:p>
        </w:tc>
      </w:tr>
      <w:tr w:rsidR="002E5507" w14:paraId="38F9727E" w14:textId="77777777" w:rsidTr="002E5507">
        <w:trPr>
          <w:trHeight w:val="205"/>
        </w:trPr>
        <w:tc>
          <w:tcPr>
            <w:tcW w:w="3347" w:type="dxa"/>
            <w:gridSpan w:val="2"/>
          </w:tcPr>
          <w:p w14:paraId="2A12E7E9" w14:textId="77777777" w:rsidR="002E5507" w:rsidRDefault="002E5507" w:rsidP="002E5507">
            <w:pPr>
              <w:jc w:val="both"/>
            </w:pPr>
          </w:p>
        </w:tc>
        <w:tc>
          <w:tcPr>
            <w:tcW w:w="2245" w:type="dxa"/>
            <w:gridSpan w:val="2"/>
          </w:tcPr>
          <w:p w14:paraId="3257A3B9" w14:textId="77777777" w:rsidR="002E5507" w:rsidRDefault="002E5507" w:rsidP="002E5507">
            <w:pPr>
              <w:jc w:val="both"/>
            </w:pPr>
          </w:p>
        </w:tc>
        <w:tc>
          <w:tcPr>
            <w:tcW w:w="2248" w:type="dxa"/>
            <w:gridSpan w:val="4"/>
            <w:tcBorders>
              <w:right w:val="single" w:sz="12" w:space="0" w:color="auto"/>
            </w:tcBorders>
          </w:tcPr>
          <w:p w14:paraId="6730AE05" w14:textId="77777777" w:rsidR="002E5507" w:rsidRDefault="002E5507" w:rsidP="002E5507">
            <w:pPr>
              <w:jc w:val="both"/>
            </w:pPr>
          </w:p>
        </w:tc>
        <w:tc>
          <w:tcPr>
            <w:tcW w:w="632" w:type="dxa"/>
            <w:vMerge/>
            <w:tcBorders>
              <w:left w:val="single" w:sz="12" w:space="0" w:color="auto"/>
            </w:tcBorders>
            <w:vAlign w:val="center"/>
          </w:tcPr>
          <w:p w14:paraId="5190F066" w14:textId="77777777" w:rsidR="002E5507" w:rsidRDefault="002E5507" w:rsidP="002E5507">
            <w:pPr>
              <w:rPr>
                <w:b/>
              </w:rPr>
            </w:pPr>
          </w:p>
        </w:tc>
        <w:tc>
          <w:tcPr>
            <w:tcW w:w="693" w:type="dxa"/>
            <w:vMerge/>
            <w:vAlign w:val="center"/>
          </w:tcPr>
          <w:p w14:paraId="40635930" w14:textId="77777777" w:rsidR="002E5507" w:rsidRDefault="002E5507" w:rsidP="002E5507">
            <w:pPr>
              <w:rPr>
                <w:b/>
              </w:rPr>
            </w:pPr>
          </w:p>
        </w:tc>
        <w:tc>
          <w:tcPr>
            <w:tcW w:w="694" w:type="dxa"/>
            <w:vMerge/>
            <w:vAlign w:val="center"/>
          </w:tcPr>
          <w:p w14:paraId="3E616200" w14:textId="77777777" w:rsidR="002E5507" w:rsidRDefault="002E5507" w:rsidP="002E5507">
            <w:pPr>
              <w:rPr>
                <w:b/>
              </w:rPr>
            </w:pPr>
          </w:p>
        </w:tc>
      </w:tr>
      <w:tr w:rsidR="002E5507" w14:paraId="1BABC9A7" w14:textId="77777777" w:rsidTr="002E5507">
        <w:tc>
          <w:tcPr>
            <w:tcW w:w="9859" w:type="dxa"/>
            <w:gridSpan w:val="11"/>
            <w:shd w:val="clear" w:color="auto" w:fill="F7CAAC"/>
          </w:tcPr>
          <w:p w14:paraId="54AA131B" w14:textId="77777777" w:rsidR="002E5507" w:rsidRDefault="002E5507" w:rsidP="002E5507">
            <w:pPr>
              <w:jc w:val="both"/>
              <w:rPr>
                <w:b/>
              </w:rPr>
            </w:pPr>
            <w:r>
              <w:rPr>
                <w:b/>
              </w:rPr>
              <w:t xml:space="preserve">Přehled o nejvýznamnější publikační a další tvůrčí činnosti nebo další profesní činnosti u odborníků z praxe vztahující se k zabezpečovaným předmětům </w:t>
            </w:r>
          </w:p>
        </w:tc>
      </w:tr>
      <w:tr w:rsidR="002E5507" w:rsidRPr="00A51F6F" w14:paraId="5EA9A5D9" w14:textId="77777777" w:rsidTr="00B0658C">
        <w:trPr>
          <w:trHeight w:val="1261"/>
        </w:trPr>
        <w:tc>
          <w:tcPr>
            <w:tcW w:w="9859" w:type="dxa"/>
            <w:gridSpan w:val="11"/>
          </w:tcPr>
          <w:p w14:paraId="2863D327" w14:textId="7996CF46" w:rsidR="002E5507" w:rsidRDefault="002E5507" w:rsidP="00B0658C">
            <w:pPr>
              <w:pStyle w:val="Bezmezer"/>
              <w:jc w:val="both"/>
              <w:rPr>
                <w:lang w:val="en-GB"/>
              </w:rPr>
            </w:pPr>
            <w:r w:rsidRPr="00B0658C">
              <w:rPr>
                <w:lang w:val="en-GB"/>
              </w:rPr>
              <w:t>HUNG, V.V.</w:t>
            </w:r>
            <w:r w:rsidR="00B0658C" w:rsidRPr="00B0658C">
              <w:rPr>
                <w:lang w:val="en-GB"/>
              </w:rPr>
              <w:t>,</w:t>
            </w:r>
            <w:r w:rsidRPr="00B0658C">
              <w:rPr>
                <w:lang w:val="en-GB"/>
              </w:rPr>
              <w:t xml:space="preserve"> DEY, S.K.</w:t>
            </w:r>
            <w:r w:rsidR="00B0658C" w:rsidRPr="00B0658C">
              <w:rPr>
                <w:lang w:val="en-GB"/>
              </w:rPr>
              <w:t>,</w:t>
            </w:r>
            <w:r w:rsidRPr="00B0658C">
              <w:rPr>
                <w:lang w:val="en-GB"/>
              </w:rPr>
              <w:t xml:space="preserve"> VACULCIKOVA, Z.</w:t>
            </w:r>
            <w:r w:rsidR="00B0658C" w:rsidRPr="00B0658C">
              <w:rPr>
                <w:lang w:val="en-GB"/>
              </w:rPr>
              <w:t>,</w:t>
            </w:r>
            <w:r w:rsidRPr="00B0658C">
              <w:rPr>
                <w:lang w:val="en-GB"/>
              </w:rPr>
              <w:t xml:space="preserve"> ANH, L.T.H.</w:t>
            </w:r>
            <w:r w:rsidRPr="00657CA0">
              <w:rPr>
                <w:lang w:val="en-GB"/>
              </w:rPr>
              <w:t xml:space="preserve"> The</w:t>
            </w:r>
            <w:r>
              <w:rPr>
                <w:lang w:val="en-GB"/>
              </w:rPr>
              <w:t xml:space="preserve"> </w:t>
            </w:r>
            <w:r w:rsidRPr="00657CA0">
              <w:rPr>
                <w:lang w:val="en-GB"/>
              </w:rPr>
              <w:t>Influence of Tourists’ Experience on</w:t>
            </w:r>
            <w:r>
              <w:rPr>
                <w:lang w:val="en-GB"/>
              </w:rPr>
              <w:t xml:space="preserve"> </w:t>
            </w:r>
            <w:r w:rsidRPr="00657CA0">
              <w:rPr>
                <w:lang w:val="en-GB"/>
              </w:rPr>
              <w:t>Destination Loyalty: A Case Study of</w:t>
            </w:r>
            <w:r>
              <w:rPr>
                <w:lang w:val="en-GB"/>
              </w:rPr>
              <w:t xml:space="preserve"> </w:t>
            </w:r>
            <w:r w:rsidRPr="00657CA0">
              <w:rPr>
                <w:lang w:val="en-GB"/>
              </w:rPr>
              <w:t xml:space="preserve">Hue City, Vietnam. </w:t>
            </w:r>
            <w:r w:rsidRPr="000D7F46">
              <w:rPr>
                <w:i/>
                <w:lang w:val="en-GB"/>
              </w:rPr>
              <w:t>Sustainability</w:t>
            </w:r>
            <w:r w:rsidRPr="00657CA0">
              <w:rPr>
                <w:lang w:val="en-GB"/>
              </w:rPr>
              <w:t xml:space="preserve"> 2021,</w:t>
            </w:r>
            <w:r>
              <w:rPr>
                <w:lang w:val="en-GB"/>
              </w:rPr>
              <w:t xml:space="preserve"> roč. </w:t>
            </w:r>
            <w:r w:rsidRPr="00657CA0">
              <w:rPr>
                <w:lang w:val="en-GB"/>
              </w:rPr>
              <w:t xml:space="preserve">13, 8889. </w:t>
            </w:r>
            <w:hyperlink r:id="rId68" w:history="1">
              <w:r w:rsidRPr="00582B4E">
                <w:rPr>
                  <w:rStyle w:val="Hypertextovodkaz"/>
                  <w:lang w:val="en-GB"/>
                </w:rPr>
                <w:t>https://doi.org/10.3390/su13168889</w:t>
              </w:r>
            </w:hyperlink>
            <w:r>
              <w:rPr>
                <w:lang w:val="en-GB"/>
              </w:rPr>
              <w:t xml:space="preserve"> (10%)</w:t>
            </w:r>
          </w:p>
          <w:p w14:paraId="18A83D96" w14:textId="0C368E68" w:rsidR="002E5507" w:rsidRDefault="002E5507" w:rsidP="00B0658C">
            <w:pPr>
              <w:pStyle w:val="Bezmezer"/>
              <w:jc w:val="both"/>
              <w:rPr>
                <w:lang w:val="en-GB"/>
              </w:rPr>
            </w:pPr>
            <w:r w:rsidRPr="00B0658C">
              <w:rPr>
                <w:lang w:val="en-GB"/>
              </w:rPr>
              <w:t>VACULČÍKOVÁ, Z., TUČKOVÁ</w:t>
            </w:r>
            <w:r>
              <w:rPr>
                <w:lang w:val="en-GB"/>
              </w:rPr>
              <w:t>, Z.</w:t>
            </w:r>
            <w:r w:rsidR="00B0658C">
              <w:rPr>
                <w:lang w:val="en-GB"/>
              </w:rPr>
              <w:t>,</w:t>
            </w:r>
            <w:r>
              <w:rPr>
                <w:lang w:val="en-GB"/>
              </w:rPr>
              <w:t xml:space="preserve"> JOMARDYAN, A.S. Destination Branding as an Effective Tool for Increasing Awareness: Czech Republic Case Study. </w:t>
            </w:r>
            <w:r w:rsidRPr="000D7F46">
              <w:rPr>
                <w:i/>
                <w:lang w:val="en-GB"/>
              </w:rPr>
              <w:t>International Advances in Economic Research</w:t>
            </w:r>
            <w:r>
              <w:rPr>
                <w:lang w:val="en-GB"/>
              </w:rPr>
              <w:t xml:space="preserve">, 2020, roč. 26, č. 4, s. 453-455. DOI: </w:t>
            </w:r>
            <w:r w:rsidRPr="00215D3A">
              <w:rPr>
                <w:lang w:val="en-GB"/>
              </w:rPr>
              <w:t>10.1007/s11294-020-09804-1</w:t>
            </w:r>
            <w:r>
              <w:rPr>
                <w:lang w:val="en-GB"/>
              </w:rPr>
              <w:t xml:space="preserve"> (65%)</w:t>
            </w:r>
          </w:p>
          <w:p w14:paraId="094F62BC" w14:textId="747B7F03" w:rsidR="002E5507" w:rsidRDefault="002E5507" w:rsidP="00B0658C">
            <w:pPr>
              <w:pStyle w:val="Bezmezer"/>
              <w:jc w:val="both"/>
              <w:rPr>
                <w:lang w:val="en-GB"/>
              </w:rPr>
            </w:pPr>
            <w:r w:rsidRPr="00B0658C">
              <w:rPr>
                <w:lang w:val="en-GB"/>
              </w:rPr>
              <w:t>VACULČÍKOVÁ, Z., TUČKOVÁ</w:t>
            </w:r>
            <w:r>
              <w:rPr>
                <w:lang w:val="en-GB"/>
              </w:rPr>
              <w:t>, Z.</w:t>
            </w:r>
            <w:r w:rsidR="00B0658C">
              <w:rPr>
                <w:lang w:val="en-GB"/>
              </w:rPr>
              <w:t>,</w:t>
            </w:r>
            <w:r>
              <w:rPr>
                <w:lang w:val="en-GB"/>
              </w:rPr>
              <w:t xml:space="preserve"> NGUYEN X.T. </w:t>
            </w:r>
            <w:r w:rsidRPr="00E0762F">
              <w:rPr>
                <w:lang w:val="en-GB"/>
              </w:rPr>
              <w:t>Digital marketing access as a source of competitiveness in traditional Vietnamese handicraft villages</w:t>
            </w:r>
            <w:r>
              <w:rPr>
                <w:lang w:val="en-GB"/>
              </w:rPr>
              <w:t xml:space="preserve">. </w:t>
            </w:r>
            <w:r w:rsidRPr="000D7F46">
              <w:rPr>
                <w:i/>
                <w:lang w:val="en-GB"/>
              </w:rPr>
              <w:t>Innovative Marketing</w:t>
            </w:r>
            <w:r>
              <w:rPr>
                <w:lang w:val="en-GB"/>
              </w:rPr>
              <w:t xml:space="preserve">, 2020, roč. 16, č. 1, p. 1-10. DOI: </w:t>
            </w:r>
            <w:r w:rsidRPr="00E0762F">
              <w:rPr>
                <w:lang w:val="en-GB"/>
              </w:rPr>
              <w:t>10.21511/im.16(1).2020.01</w:t>
            </w:r>
            <w:r>
              <w:rPr>
                <w:lang w:val="en-GB"/>
              </w:rPr>
              <w:t xml:space="preserve"> (60%)</w:t>
            </w:r>
          </w:p>
          <w:p w14:paraId="458B8576" w14:textId="14D8971E" w:rsidR="002E5507" w:rsidRDefault="002E5507" w:rsidP="00B0658C">
            <w:pPr>
              <w:pStyle w:val="Bezmezer"/>
              <w:jc w:val="both"/>
              <w:rPr>
                <w:lang w:val="en-GB"/>
              </w:rPr>
            </w:pPr>
            <w:r>
              <w:rPr>
                <w:lang w:val="en-GB"/>
              </w:rPr>
              <w:t>ŠÍP, J.</w:t>
            </w:r>
            <w:r w:rsidR="00B0658C">
              <w:rPr>
                <w:lang w:val="en-GB"/>
              </w:rPr>
              <w:t>,</w:t>
            </w:r>
            <w:r>
              <w:rPr>
                <w:lang w:val="en-GB"/>
              </w:rPr>
              <w:t xml:space="preserve"> </w:t>
            </w:r>
            <w:r w:rsidRPr="00B0658C">
              <w:rPr>
                <w:lang w:val="en-GB"/>
              </w:rPr>
              <w:t>VACULČÍKOVÁ, Z.,</w:t>
            </w:r>
            <w:r>
              <w:rPr>
                <w:lang w:val="en-GB"/>
              </w:rPr>
              <w:t xml:space="preserve"> TUČKOVÁ, Z. a kol. </w:t>
            </w:r>
            <w:r w:rsidRPr="00B0658C">
              <w:rPr>
                <w:i/>
                <w:lang w:val="en-GB"/>
              </w:rPr>
              <w:t>Venkovský cestovní ruch.</w:t>
            </w:r>
            <w:r>
              <w:rPr>
                <w:lang w:val="en-GB"/>
              </w:rPr>
              <w:t xml:space="preserve"> </w:t>
            </w:r>
            <w:r w:rsidRPr="0094432F">
              <w:rPr>
                <w:lang w:val="en-GB"/>
              </w:rPr>
              <w:t>Společnost vědeckých expertů cestovního ruchu (SVECR), z.s</w:t>
            </w:r>
            <w:r>
              <w:rPr>
                <w:lang w:val="en-GB"/>
              </w:rPr>
              <w:t>., 2020. 72-81</w:t>
            </w:r>
            <w:r w:rsidR="00B0658C">
              <w:rPr>
                <w:lang w:val="en-GB"/>
              </w:rPr>
              <w:t xml:space="preserve"> s</w:t>
            </w:r>
            <w:r>
              <w:rPr>
                <w:lang w:val="en-GB"/>
              </w:rPr>
              <w:t xml:space="preserve">. </w:t>
            </w:r>
            <w:r w:rsidRPr="0094432F">
              <w:rPr>
                <w:lang w:val="en-GB"/>
              </w:rPr>
              <w:t>ISBN 978-80-210-9593-9</w:t>
            </w:r>
          </w:p>
          <w:p w14:paraId="148BDE6E" w14:textId="4898C57C" w:rsidR="002E5507" w:rsidRDefault="002E5507" w:rsidP="00B0658C">
            <w:pPr>
              <w:pStyle w:val="Bezmezer"/>
              <w:jc w:val="both"/>
              <w:rPr>
                <w:lang w:val="en-GB"/>
              </w:rPr>
            </w:pPr>
            <w:r w:rsidRPr="00B0658C">
              <w:rPr>
                <w:lang w:val="en-GB"/>
              </w:rPr>
              <w:t>VACULČÍKOVÁ, Z.,</w:t>
            </w:r>
            <w:r>
              <w:rPr>
                <w:lang w:val="en-GB"/>
              </w:rPr>
              <w:t xml:space="preserve"> TUČKOVÁ, Z., HRABAL, M</w:t>
            </w:r>
            <w:r w:rsidR="00B0658C">
              <w:rPr>
                <w:lang w:val="en-GB"/>
              </w:rPr>
              <w:t>.,</w:t>
            </w:r>
            <w:r>
              <w:rPr>
                <w:lang w:val="en-GB"/>
              </w:rPr>
              <w:t xml:space="preserve"> ULRYCH, Z. </w:t>
            </w:r>
            <w:r w:rsidRPr="00C07706">
              <w:rPr>
                <w:lang w:val="en-GB"/>
              </w:rPr>
              <w:t>Methodology for Process Mapping in Travel Agencies, Agents and Destination Management</w:t>
            </w:r>
            <w:r>
              <w:rPr>
                <w:lang w:val="en-GB"/>
              </w:rPr>
              <w:t xml:space="preserve">. </w:t>
            </w:r>
            <w:r w:rsidRPr="000D7F46">
              <w:rPr>
                <w:i/>
                <w:lang w:val="en-GB"/>
              </w:rPr>
              <w:t>34th International-Business-Information-Management-Association (IBIMA) Conference</w:t>
            </w:r>
            <w:r>
              <w:rPr>
                <w:lang w:val="en-GB"/>
              </w:rPr>
              <w:t>, 2019. s. 9356-9365. (50%)</w:t>
            </w:r>
          </w:p>
          <w:p w14:paraId="6F82A4A6" w14:textId="77777777" w:rsidR="002E5507" w:rsidRDefault="002E5507" w:rsidP="002E5507">
            <w:pPr>
              <w:pStyle w:val="Bezmezer"/>
              <w:rPr>
                <w:i/>
              </w:rPr>
            </w:pPr>
            <w:r w:rsidRPr="00E66B0B">
              <w:rPr>
                <w:i/>
              </w:rPr>
              <w:t>Přehled projektové činnosti:</w:t>
            </w:r>
          </w:p>
          <w:p w14:paraId="01F3726A" w14:textId="77777777" w:rsidR="002E5507" w:rsidRDefault="002E5507" w:rsidP="00CE1995">
            <w:pPr>
              <w:pStyle w:val="Bezmezer"/>
              <w:numPr>
                <w:ilvl w:val="0"/>
                <w:numId w:val="47"/>
              </w:numPr>
              <w:ind w:left="246" w:hanging="246"/>
              <w:jc w:val="both"/>
            </w:pPr>
            <w:r w:rsidRPr="001E06A0">
              <w:t>Interreg</w:t>
            </w:r>
            <w:r>
              <w:t xml:space="preserve"> V-A SR </w:t>
            </w:r>
            <w:proofErr w:type="gramStart"/>
            <w:r>
              <w:t>ČR</w:t>
            </w:r>
            <w:r w:rsidRPr="001E06A0">
              <w:t xml:space="preserve"> - Internacionální</w:t>
            </w:r>
            <w:proofErr w:type="gramEnd"/>
            <w:r w:rsidRPr="001E06A0">
              <w:t xml:space="preserve"> doktorský seminář (IDS) jako podpora vývoje mezinárodních institucionálních partnerství</w:t>
            </w:r>
            <w:r>
              <w:t>, 2021 (člen řešitelského týmu).</w:t>
            </w:r>
          </w:p>
          <w:p w14:paraId="7378F497" w14:textId="77777777" w:rsidR="002E5507" w:rsidRDefault="002E5507" w:rsidP="00CE1995">
            <w:pPr>
              <w:pStyle w:val="Bezmezer"/>
              <w:numPr>
                <w:ilvl w:val="0"/>
                <w:numId w:val="47"/>
              </w:numPr>
              <w:ind w:left="246" w:hanging="246"/>
              <w:jc w:val="both"/>
            </w:pPr>
            <w:r w:rsidRPr="001E06A0">
              <w:t>Interreg V-A SR-ČR: Nové společné vzdělávání v segmentu CR s akcentem na kompetence požadované trhem pr</w:t>
            </w:r>
            <w:r>
              <w:t>áce v lázeňství vybraných přeshraničních</w:t>
            </w:r>
            <w:r w:rsidRPr="001E06A0">
              <w:t xml:space="preserve"> regionů</w:t>
            </w:r>
            <w:r>
              <w:t>, 2021-2023 (člen řešitelského týmu).</w:t>
            </w:r>
          </w:p>
          <w:p w14:paraId="024C4BE2" w14:textId="77777777" w:rsidR="002E5507" w:rsidRDefault="002E5507" w:rsidP="00CE1995">
            <w:pPr>
              <w:pStyle w:val="Bezmezer"/>
              <w:numPr>
                <w:ilvl w:val="0"/>
                <w:numId w:val="47"/>
              </w:numPr>
              <w:ind w:left="246" w:hanging="246"/>
              <w:jc w:val="both"/>
            </w:pPr>
            <w:r w:rsidRPr="00925157">
              <w:t xml:space="preserve">TAČR </w:t>
            </w:r>
            <w:proofErr w:type="gramStart"/>
            <w:r w:rsidRPr="00925157">
              <w:t xml:space="preserve">Trend - </w:t>
            </w:r>
            <w:r w:rsidRPr="00147A91">
              <w:t>FW03010194</w:t>
            </w:r>
            <w:proofErr w:type="gramEnd"/>
            <w:r>
              <w:t xml:space="preserve"> </w:t>
            </w:r>
            <w:r w:rsidRPr="00925157">
              <w:t>Vývoj systému pro monitoring a vyhodnocení vybraných rizikových faktorů fyzické zátěže pracovních operací v kontextu Průmyslu 4.0.</w:t>
            </w:r>
            <w:r>
              <w:t xml:space="preserve">, 2021-2024 (člen řešitelského týmu). </w:t>
            </w:r>
          </w:p>
          <w:p w14:paraId="4407CD6E" w14:textId="77777777" w:rsidR="002E5507" w:rsidRDefault="002E5507" w:rsidP="00CE1995">
            <w:pPr>
              <w:pStyle w:val="Bezmezer"/>
              <w:numPr>
                <w:ilvl w:val="0"/>
                <w:numId w:val="47"/>
              </w:numPr>
              <w:ind w:left="246" w:hanging="246"/>
              <w:jc w:val="both"/>
            </w:pPr>
            <w:r w:rsidRPr="00925157">
              <w:t xml:space="preserve">TAČR ÉTA 1- </w:t>
            </w:r>
            <w:r w:rsidRPr="00147A91">
              <w:t>TL01000191</w:t>
            </w:r>
            <w:r>
              <w:t xml:space="preserve"> </w:t>
            </w:r>
            <w:r w:rsidRPr="00925157">
              <w:t>Inovace systémů řízení subjektů cestovního ruchu pomocí nástrojů procesního řízení</w:t>
            </w:r>
            <w:r>
              <w:t xml:space="preserve">, 2018-2022 </w:t>
            </w:r>
            <w:r w:rsidRPr="00925157">
              <w:t>(člen řešitelského týmu).</w:t>
            </w:r>
          </w:p>
          <w:p w14:paraId="7A60D4DE" w14:textId="77777777" w:rsidR="002E5507" w:rsidRDefault="002E5507" w:rsidP="00CE1995">
            <w:pPr>
              <w:pStyle w:val="Bezmezer"/>
              <w:numPr>
                <w:ilvl w:val="0"/>
                <w:numId w:val="47"/>
              </w:numPr>
              <w:ind w:left="246" w:hanging="246"/>
              <w:jc w:val="both"/>
            </w:pPr>
            <w:r w:rsidRPr="005039FD">
              <w:t>FSR</w:t>
            </w:r>
            <w:r>
              <w:t xml:space="preserve"> (Fond strategického rozvoje)</w:t>
            </w:r>
            <w:r w:rsidRPr="005039FD">
              <w:t>: Koncept trvale udržitelného rozvoje cestovního ruchu v po</w:t>
            </w:r>
            <w:r>
              <w:t xml:space="preserve">dmínkách jednotlivých ekonomik, 2021 (člen řešitelského týmu). </w:t>
            </w:r>
          </w:p>
          <w:p w14:paraId="6FD34CAB" w14:textId="77777777" w:rsidR="002E5507" w:rsidRDefault="002E5507" w:rsidP="00CE1995">
            <w:pPr>
              <w:pStyle w:val="Bezmezer"/>
              <w:numPr>
                <w:ilvl w:val="0"/>
                <w:numId w:val="47"/>
              </w:numPr>
              <w:ind w:left="246" w:hanging="246"/>
              <w:jc w:val="both"/>
            </w:pPr>
            <w:r>
              <w:lastRenderedPageBreak/>
              <w:t>RO: Udržitelnost systému podnikání, 2020-2021 (člen řešitelského týmu).</w:t>
            </w:r>
          </w:p>
          <w:p w14:paraId="18313E6D" w14:textId="77777777" w:rsidR="002E5507" w:rsidRDefault="002E5507" w:rsidP="00CE1995">
            <w:pPr>
              <w:pStyle w:val="Bezmezer"/>
              <w:numPr>
                <w:ilvl w:val="0"/>
                <w:numId w:val="47"/>
              </w:numPr>
              <w:ind w:left="246" w:hanging="246"/>
              <w:jc w:val="both"/>
            </w:pPr>
            <w:r w:rsidRPr="00EA6B4D">
              <w:t xml:space="preserve">Norway grants. NF-CZ07-ICP-4-4642015, Building a research team in the field of social economy as sources of sustainable economic growth of post-industrial European regions </w:t>
            </w:r>
            <w:r>
              <w:t>2016 (člen řešitelského týmu).</w:t>
            </w:r>
          </w:p>
          <w:p w14:paraId="34348A47" w14:textId="77777777" w:rsidR="002E5507" w:rsidRPr="00A51F6F" w:rsidRDefault="002E5507" w:rsidP="00CE1995">
            <w:pPr>
              <w:pStyle w:val="Bezmezer"/>
              <w:numPr>
                <w:ilvl w:val="0"/>
                <w:numId w:val="47"/>
              </w:numPr>
              <w:ind w:left="246" w:hanging="246"/>
              <w:jc w:val="both"/>
              <w:rPr>
                <w:lang w:val="en-GB"/>
              </w:rPr>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2E5507" w14:paraId="688FD1FE" w14:textId="77777777" w:rsidTr="002E5507">
        <w:trPr>
          <w:trHeight w:val="218"/>
        </w:trPr>
        <w:tc>
          <w:tcPr>
            <w:tcW w:w="9859" w:type="dxa"/>
            <w:gridSpan w:val="11"/>
            <w:shd w:val="clear" w:color="auto" w:fill="F7CAAC"/>
          </w:tcPr>
          <w:p w14:paraId="2D4C70CA" w14:textId="77777777" w:rsidR="002E5507" w:rsidRDefault="002E5507" w:rsidP="002E5507">
            <w:pPr>
              <w:rPr>
                <w:b/>
              </w:rPr>
            </w:pPr>
            <w:r>
              <w:rPr>
                <w:b/>
              </w:rPr>
              <w:lastRenderedPageBreak/>
              <w:t>Působení v zahraničí</w:t>
            </w:r>
          </w:p>
        </w:tc>
      </w:tr>
      <w:tr w:rsidR="002E5507" w14:paraId="436FA395" w14:textId="77777777" w:rsidTr="002E5507">
        <w:trPr>
          <w:trHeight w:val="114"/>
        </w:trPr>
        <w:tc>
          <w:tcPr>
            <w:tcW w:w="9859" w:type="dxa"/>
            <w:gridSpan w:val="11"/>
          </w:tcPr>
          <w:p w14:paraId="7077EA97" w14:textId="77777777" w:rsidR="002E5507" w:rsidRDefault="002E5507" w:rsidP="002E5507">
            <w:pPr>
              <w:rPr>
                <w:b/>
              </w:rPr>
            </w:pPr>
          </w:p>
        </w:tc>
      </w:tr>
      <w:tr w:rsidR="002E5507" w14:paraId="72B470F9" w14:textId="77777777" w:rsidTr="002E5507">
        <w:trPr>
          <w:cantSplit/>
          <w:trHeight w:val="160"/>
        </w:trPr>
        <w:tc>
          <w:tcPr>
            <w:tcW w:w="2518" w:type="dxa"/>
            <w:shd w:val="clear" w:color="auto" w:fill="F7CAAC"/>
          </w:tcPr>
          <w:p w14:paraId="2CE3675E" w14:textId="77777777" w:rsidR="002E5507" w:rsidRDefault="002E5507" w:rsidP="002E5507">
            <w:pPr>
              <w:jc w:val="both"/>
              <w:rPr>
                <w:b/>
              </w:rPr>
            </w:pPr>
            <w:r>
              <w:rPr>
                <w:b/>
              </w:rPr>
              <w:t xml:space="preserve">Podpis </w:t>
            </w:r>
          </w:p>
        </w:tc>
        <w:tc>
          <w:tcPr>
            <w:tcW w:w="4536" w:type="dxa"/>
            <w:gridSpan w:val="5"/>
          </w:tcPr>
          <w:p w14:paraId="2B014BA1" w14:textId="77777777" w:rsidR="002E5507" w:rsidRDefault="002E5507" w:rsidP="002E5507">
            <w:pPr>
              <w:jc w:val="both"/>
            </w:pPr>
          </w:p>
        </w:tc>
        <w:tc>
          <w:tcPr>
            <w:tcW w:w="786" w:type="dxa"/>
            <w:gridSpan w:val="2"/>
            <w:shd w:val="clear" w:color="auto" w:fill="F7CAAC"/>
          </w:tcPr>
          <w:p w14:paraId="6BBF2817" w14:textId="77777777" w:rsidR="002E5507" w:rsidRDefault="002E5507" w:rsidP="002E5507">
            <w:pPr>
              <w:jc w:val="both"/>
            </w:pPr>
            <w:r>
              <w:rPr>
                <w:b/>
              </w:rPr>
              <w:t>datum</w:t>
            </w:r>
          </w:p>
        </w:tc>
        <w:tc>
          <w:tcPr>
            <w:tcW w:w="2019" w:type="dxa"/>
            <w:gridSpan w:val="3"/>
          </w:tcPr>
          <w:p w14:paraId="1F71FAEF" w14:textId="77777777" w:rsidR="002E5507" w:rsidRDefault="002E5507" w:rsidP="002E5507">
            <w:pPr>
              <w:jc w:val="both"/>
            </w:pPr>
          </w:p>
        </w:tc>
      </w:tr>
    </w:tbl>
    <w:p w14:paraId="0F5EEB9C" w14:textId="77777777" w:rsidR="002E5507" w:rsidRDefault="002E5507" w:rsidP="002E5507"/>
    <w:p w14:paraId="4781698F" w14:textId="77777777" w:rsidR="002E5507" w:rsidRDefault="002E5507" w:rsidP="002E5507"/>
    <w:p w14:paraId="24744450" w14:textId="77777777" w:rsidR="003B4B97" w:rsidRDefault="003B4B97" w:rsidP="003B4B97"/>
    <w:p w14:paraId="4D3D92B7" w14:textId="77777777" w:rsidR="003B4B97" w:rsidRDefault="003B4B97" w:rsidP="003B4B97"/>
    <w:p w14:paraId="4E3249F4" w14:textId="559C9656" w:rsidR="00D6675B" w:rsidRDefault="00D6675B">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D6675B" w14:paraId="001B5F16" w14:textId="77777777" w:rsidTr="00CA1B1B">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391F4809" w14:textId="77777777" w:rsidR="00D6675B" w:rsidRDefault="00D6675B" w:rsidP="00CA1B1B">
            <w:pPr>
              <w:jc w:val="both"/>
              <w:rPr>
                <w:b/>
                <w:sz w:val="28"/>
              </w:rPr>
            </w:pPr>
            <w:r>
              <w:rPr>
                <w:b/>
                <w:sz w:val="28"/>
              </w:rPr>
              <w:lastRenderedPageBreak/>
              <w:t>C-II – Související tvůrčí, resp. vědecká a umělecká činnost</w:t>
            </w:r>
          </w:p>
        </w:tc>
      </w:tr>
      <w:tr w:rsidR="00D6675B" w14:paraId="79C27A46" w14:textId="77777777" w:rsidTr="00CA1B1B">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51B7774" w14:textId="77777777" w:rsidR="00D6675B" w:rsidRDefault="00D6675B" w:rsidP="00CA1B1B">
            <w:pPr>
              <w:rPr>
                <w:b/>
              </w:rPr>
            </w:pPr>
            <w:r>
              <w:rPr>
                <w:b/>
              </w:rPr>
              <w:t xml:space="preserve">Přehled řešených grantů a projektů u akademicky zaměřeného bakalářského studijního programu a u magisterského a doktorského studijního programu  </w:t>
            </w:r>
          </w:p>
        </w:tc>
      </w:tr>
      <w:tr w:rsidR="00D6675B" w14:paraId="66687A53" w14:textId="77777777" w:rsidTr="00CA1B1B">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34D9D58D" w14:textId="77777777" w:rsidR="00D6675B" w:rsidRDefault="00D6675B" w:rsidP="00CA1B1B">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23E26175" w14:textId="77777777" w:rsidR="00D6675B" w:rsidRDefault="00D6675B" w:rsidP="00CA1B1B">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3EC19A2C" w14:textId="77777777" w:rsidR="00D6675B" w:rsidRDefault="00D6675B" w:rsidP="00CA1B1B">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14:paraId="24446D91" w14:textId="77777777" w:rsidR="00D6675B" w:rsidRDefault="00D6675B" w:rsidP="00CA1B1B">
            <w:pPr>
              <w:jc w:val="center"/>
              <w:rPr>
                <w:b/>
                <w:sz w:val="24"/>
              </w:rPr>
            </w:pPr>
            <w:r>
              <w:rPr>
                <w:b/>
              </w:rPr>
              <w:t>Období</w:t>
            </w:r>
          </w:p>
          <w:p w14:paraId="702C1682" w14:textId="77777777" w:rsidR="00D6675B" w:rsidRDefault="00D6675B" w:rsidP="00CA1B1B">
            <w:pPr>
              <w:jc w:val="center"/>
              <w:rPr>
                <w:b/>
                <w:sz w:val="24"/>
              </w:rPr>
            </w:pPr>
          </w:p>
        </w:tc>
      </w:tr>
      <w:tr w:rsidR="00D6675B" w14:paraId="47712216"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5129C128" w14:textId="77777777" w:rsidR="00D6675B" w:rsidRDefault="00D6675B" w:rsidP="00CA1B1B">
            <w:r>
              <w:t>prof. Ing. Boris Popesko, Ph.D.</w:t>
            </w:r>
          </w:p>
        </w:tc>
        <w:tc>
          <w:tcPr>
            <w:tcW w:w="5524" w:type="dxa"/>
            <w:tcBorders>
              <w:top w:val="single" w:sz="4" w:space="0" w:color="auto"/>
              <w:left w:val="single" w:sz="4" w:space="0" w:color="auto"/>
              <w:bottom w:val="single" w:sz="4" w:space="0" w:color="auto"/>
              <w:right w:val="single" w:sz="4" w:space="0" w:color="auto"/>
            </w:tcBorders>
            <w:hideMark/>
          </w:tcPr>
          <w:p w14:paraId="49E3F0CD" w14:textId="77777777" w:rsidR="00D6675B" w:rsidRDefault="00D6675B" w:rsidP="00CA1B1B">
            <w:r>
              <w:rPr>
                <w:bCs/>
              </w:rPr>
              <w:t xml:space="preserve">Determinanty struktury systémů rozpočetnictví a měření výkonnosti a jejich vliv na chování a výkonnost organizace (GAČR: </w:t>
            </w:r>
            <w:proofErr w:type="gramStart"/>
            <w:r>
              <w:t>17-13518S</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4899B712"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C111C22" w14:textId="77777777" w:rsidR="00D6675B" w:rsidRDefault="00D6675B" w:rsidP="00CA1B1B">
            <w:pPr>
              <w:jc w:val="center"/>
            </w:pPr>
            <w:r>
              <w:t>2017-2019</w:t>
            </w:r>
          </w:p>
        </w:tc>
      </w:tr>
      <w:tr w:rsidR="00D6675B" w14:paraId="3E547B94"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5A3588BF" w14:textId="77777777" w:rsidR="00D6675B" w:rsidRDefault="00D6675B" w:rsidP="00CA1B1B">
            <w:r>
              <w:t>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52CBF0A9" w14:textId="77777777" w:rsidR="00D6675B" w:rsidRDefault="00D6675B" w:rsidP="00CA1B1B">
            <w:r>
              <w:rPr>
                <w:bCs/>
              </w:rPr>
              <w:t xml:space="preserve">Metodika tvorby modelu predikce sektorové a podnikové výkonnosti v makroekonomických souvislostech (GAČR: </w:t>
            </w:r>
            <w:proofErr w:type="gramStart"/>
            <w:r>
              <w:t>16-25536S</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74DC6519"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61F6AE4" w14:textId="77777777" w:rsidR="00D6675B" w:rsidRDefault="00D6675B" w:rsidP="00CA1B1B">
            <w:pPr>
              <w:jc w:val="center"/>
            </w:pPr>
            <w:r>
              <w:t>2016-2018</w:t>
            </w:r>
          </w:p>
        </w:tc>
      </w:tr>
      <w:tr w:rsidR="00D6675B" w14:paraId="3C9D8729"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4A15B2EF" w14:textId="77777777" w:rsidR="00D6675B" w:rsidRDefault="00D6675B" w:rsidP="00CA1B1B">
            <w:r>
              <w:t>doc.Ing. Petr Novák, Ph.D.</w:t>
            </w:r>
          </w:p>
        </w:tc>
        <w:tc>
          <w:tcPr>
            <w:tcW w:w="5524" w:type="dxa"/>
            <w:tcBorders>
              <w:top w:val="single" w:sz="4" w:space="0" w:color="auto"/>
              <w:left w:val="single" w:sz="4" w:space="0" w:color="auto"/>
              <w:bottom w:val="single" w:sz="4" w:space="0" w:color="auto"/>
              <w:right w:val="single" w:sz="4" w:space="0" w:color="auto"/>
            </w:tcBorders>
            <w:hideMark/>
          </w:tcPr>
          <w:p w14:paraId="3D7E5051" w14:textId="77777777" w:rsidR="00D6675B" w:rsidRDefault="00D6675B" w:rsidP="00CA1B1B">
            <w:pPr>
              <w:tabs>
                <w:tab w:val="left" w:pos="405"/>
              </w:tabs>
            </w:pPr>
            <w:r>
              <w:rPr>
                <w:bCs/>
              </w:rPr>
              <w:t xml:space="preserve">Variabilita skupin nákladů a její promítnutí v kalkulačním systému ve výrobních firmách (GAČR: </w:t>
            </w:r>
            <w:proofErr w:type="gramStart"/>
            <w:r>
              <w:t>14-21654P</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31DC16EF"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3688AB1" w14:textId="77777777" w:rsidR="00D6675B" w:rsidRDefault="00D6675B" w:rsidP="00CA1B1B">
            <w:pPr>
              <w:jc w:val="center"/>
            </w:pPr>
            <w:r>
              <w:t>2014-2016</w:t>
            </w:r>
          </w:p>
        </w:tc>
      </w:tr>
      <w:tr w:rsidR="00D6675B" w14:paraId="356DDB5D"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02570817" w14:textId="77777777" w:rsidR="00D6675B" w:rsidRDefault="00D6675B" w:rsidP="00CA1B1B">
            <w:r>
              <w:t>Ing. Michaela Blahová, Ph.D.</w:t>
            </w:r>
          </w:p>
        </w:tc>
        <w:tc>
          <w:tcPr>
            <w:tcW w:w="5524" w:type="dxa"/>
            <w:tcBorders>
              <w:top w:val="single" w:sz="4" w:space="0" w:color="auto"/>
              <w:left w:val="single" w:sz="4" w:space="0" w:color="auto"/>
              <w:bottom w:val="single" w:sz="4" w:space="0" w:color="auto"/>
              <w:right w:val="single" w:sz="4" w:space="0" w:color="auto"/>
            </w:tcBorders>
            <w:hideMark/>
          </w:tcPr>
          <w:p w14:paraId="5FDE05D0" w14:textId="77777777" w:rsidR="00D6675B" w:rsidRDefault="00D6675B" w:rsidP="00CA1B1B">
            <w:r>
              <w:rPr>
                <w:bCs/>
              </w:rPr>
              <w:t xml:space="preserve">Tvorba strategického modelu výkonnosti založeného na synergických efektech vybraných soustav řízení (GAČR: </w:t>
            </w:r>
            <w:proofErr w:type="gramStart"/>
            <w:r>
              <w:t>14-18597P</w:t>
            </w:r>
            <w:proofErr w:type="gramEnd"/>
            <w:r>
              <w:t>)</w:t>
            </w:r>
          </w:p>
        </w:tc>
        <w:tc>
          <w:tcPr>
            <w:tcW w:w="760" w:type="dxa"/>
            <w:tcBorders>
              <w:top w:val="single" w:sz="4" w:space="0" w:color="auto"/>
              <w:left w:val="single" w:sz="4" w:space="0" w:color="auto"/>
              <w:bottom w:val="single" w:sz="4" w:space="0" w:color="auto"/>
              <w:right w:val="single" w:sz="4" w:space="0" w:color="auto"/>
            </w:tcBorders>
            <w:hideMark/>
          </w:tcPr>
          <w:p w14:paraId="6391E3E4"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EE07ED0" w14:textId="77777777" w:rsidR="00D6675B" w:rsidRDefault="00D6675B" w:rsidP="00CA1B1B">
            <w:pPr>
              <w:jc w:val="center"/>
            </w:pPr>
            <w:r>
              <w:t>2014-2016</w:t>
            </w:r>
          </w:p>
        </w:tc>
      </w:tr>
      <w:tr w:rsidR="00D6675B" w14:paraId="1978926F"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5285448B" w14:textId="77777777" w:rsidR="00D6675B" w:rsidRDefault="00D6675B" w:rsidP="00CA1B1B">
            <w:r>
              <w:t>prof. Ing. Edvard Leeder, CSc./prof.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5DA36674" w14:textId="77777777" w:rsidR="00D6675B" w:rsidRDefault="00D6675B" w:rsidP="00CA1B1B">
            <w:r>
              <w:t>Optimalizace multidisciplinárního navrhování a modelování výrobního systému virtuálních firem (</w:t>
            </w:r>
            <w:r>
              <w:rPr>
                <w:bCs/>
              </w:rPr>
              <w:t xml:space="preserve">GAČR: </w:t>
            </w:r>
            <w:r>
              <w:t>402/08/H051)</w:t>
            </w:r>
          </w:p>
        </w:tc>
        <w:tc>
          <w:tcPr>
            <w:tcW w:w="760" w:type="dxa"/>
            <w:tcBorders>
              <w:top w:val="single" w:sz="4" w:space="0" w:color="auto"/>
              <w:left w:val="single" w:sz="4" w:space="0" w:color="auto"/>
              <w:bottom w:val="single" w:sz="4" w:space="0" w:color="auto"/>
              <w:right w:val="single" w:sz="4" w:space="0" w:color="auto"/>
            </w:tcBorders>
            <w:hideMark/>
          </w:tcPr>
          <w:p w14:paraId="609E67CD" w14:textId="77777777" w:rsidR="00D6675B" w:rsidRDefault="00D6675B" w:rsidP="00CA1B1B">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38010062" w14:textId="77777777" w:rsidR="00D6675B" w:rsidRDefault="00D6675B" w:rsidP="00CA1B1B">
            <w:pPr>
              <w:jc w:val="center"/>
            </w:pPr>
            <w:r>
              <w:t>2008-2010</w:t>
            </w:r>
          </w:p>
        </w:tc>
      </w:tr>
      <w:tr w:rsidR="00D6675B" w14:paraId="029F8B65"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41967634" w14:textId="77777777" w:rsidR="00D6675B" w:rsidRDefault="00D6675B" w:rsidP="00CA1B1B">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4441867A" w14:textId="77777777" w:rsidR="00D6675B" w:rsidRDefault="00D6675B" w:rsidP="00CA1B1B">
            <w:r>
              <w:t>Inovace systémů řízení subjektů cestovního ruchu pomocí nástrojů procesního řízení (TAČR TL01000191)</w:t>
            </w:r>
          </w:p>
        </w:tc>
        <w:tc>
          <w:tcPr>
            <w:tcW w:w="760" w:type="dxa"/>
            <w:tcBorders>
              <w:top w:val="single" w:sz="4" w:space="0" w:color="auto"/>
              <w:left w:val="single" w:sz="4" w:space="0" w:color="auto"/>
              <w:bottom w:val="single" w:sz="4" w:space="0" w:color="auto"/>
              <w:right w:val="single" w:sz="4" w:space="0" w:color="auto"/>
            </w:tcBorders>
            <w:hideMark/>
          </w:tcPr>
          <w:p w14:paraId="20D0CB24" w14:textId="77777777" w:rsidR="00D6675B" w:rsidRDefault="00D6675B" w:rsidP="00CA1B1B">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050DEF3C" w14:textId="77777777" w:rsidR="00D6675B" w:rsidRDefault="00D6675B" w:rsidP="00CA1B1B">
            <w:pPr>
              <w:jc w:val="center"/>
            </w:pPr>
            <w:r>
              <w:t>01.03.2018 - 28.02.2022</w:t>
            </w:r>
          </w:p>
        </w:tc>
      </w:tr>
      <w:tr w:rsidR="00D6675B" w14:paraId="3A24A25B"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3DB356D1" w14:textId="77777777" w:rsidR="00D6675B" w:rsidRDefault="00D6675B" w:rsidP="00CA1B1B">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24166174" w14:textId="77777777" w:rsidR="00D6675B" w:rsidRDefault="00D6675B" w:rsidP="00CA1B1B">
            <w:r>
              <w:t>Budování výzkumného týmu v oblasti sociální ekonomiky jako zdroje trvale udržitelného ekonomického růstu postindustriálních evropských regionů (NF-CZ07-MOP-4-464-</w:t>
            </w:r>
            <w:proofErr w:type="gramStart"/>
            <w:r>
              <w:t>2015-Mobility</w:t>
            </w:r>
            <w:proofErr w:type="gramEnd"/>
            <w:r>
              <w:t xml:space="preserve"> VaV)</w:t>
            </w:r>
          </w:p>
        </w:tc>
        <w:tc>
          <w:tcPr>
            <w:tcW w:w="760" w:type="dxa"/>
            <w:tcBorders>
              <w:top w:val="single" w:sz="4" w:space="0" w:color="auto"/>
              <w:left w:val="single" w:sz="4" w:space="0" w:color="auto"/>
              <w:bottom w:val="single" w:sz="4" w:space="0" w:color="auto"/>
              <w:right w:val="single" w:sz="4" w:space="0" w:color="auto"/>
            </w:tcBorders>
            <w:hideMark/>
          </w:tcPr>
          <w:p w14:paraId="09A55B3D" w14:textId="77777777" w:rsidR="00D6675B" w:rsidRDefault="00D6675B" w:rsidP="00CA1B1B">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14:paraId="27A9DA33" w14:textId="77777777" w:rsidR="00D6675B" w:rsidRDefault="00D6675B" w:rsidP="00CA1B1B">
            <w:pPr>
              <w:jc w:val="center"/>
            </w:pPr>
            <w:r>
              <w:t>01.01.2016 - 30.09.2016</w:t>
            </w:r>
          </w:p>
        </w:tc>
      </w:tr>
      <w:tr w:rsidR="00D6675B" w14:paraId="7E0C4477" w14:textId="77777777" w:rsidTr="00CA1B1B">
        <w:tc>
          <w:tcPr>
            <w:tcW w:w="2233" w:type="dxa"/>
            <w:tcBorders>
              <w:top w:val="single" w:sz="4" w:space="0" w:color="auto"/>
              <w:left w:val="single" w:sz="4" w:space="0" w:color="auto"/>
              <w:bottom w:val="single" w:sz="4" w:space="0" w:color="auto"/>
              <w:right w:val="single" w:sz="4" w:space="0" w:color="auto"/>
            </w:tcBorders>
            <w:hideMark/>
          </w:tcPr>
          <w:p w14:paraId="2A755001" w14:textId="77777777" w:rsidR="00D6675B" w:rsidRDefault="00D6675B" w:rsidP="00CA1B1B">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718B131F" w14:textId="77777777" w:rsidR="00D6675B" w:rsidRDefault="00D6675B" w:rsidP="00CA1B1B">
            <w:r>
              <w:t>Nové společné vzdělávání v segmentu cestovního ruchu s akcentem na kompetence požadované trhem práce v lázeňství vybraných přeshraničních regionů (Interreg V-A SK-CZ)</w:t>
            </w:r>
          </w:p>
        </w:tc>
        <w:tc>
          <w:tcPr>
            <w:tcW w:w="760" w:type="dxa"/>
            <w:tcBorders>
              <w:top w:val="single" w:sz="4" w:space="0" w:color="auto"/>
              <w:left w:val="single" w:sz="4" w:space="0" w:color="auto"/>
              <w:bottom w:val="single" w:sz="4" w:space="0" w:color="auto"/>
              <w:right w:val="single" w:sz="4" w:space="0" w:color="auto"/>
            </w:tcBorders>
            <w:hideMark/>
          </w:tcPr>
          <w:p w14:paraId="7F698784" w14:textId="77777777" w:rsidR="00D6675B" w:rsidRDefault="00D6675B" w:rsidP="00CA1B1B">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0E80CB84" w14:textId="77777777" w:rsidR="00D6675B" w:rsidRDefault="00D6675B" w:rsidP="00CA1B1B">
            <w:pPr>
              <w:jc w:val="center"/>
            </w:pPr>
            <w:r>
              <w:t>01.07.2021 - 30.06.2023</w:t>
            </w:r>
          </w:p>
        </w:tc>
      </w:tr>
      <w:tr w:rsidR="00290603" w14:paraId="74889CB7" w14:textId="77777777" w:rsidTr="00290603">
        <w:tc>
          <w:tcPr>
            <w:tcW w:w="2233" w:type="dxa"/>
            <w:tcBorders>
              <w:top w:val="single" w:sz="4" w:space="0" w:color="auto"/>
              <w:left w:val="single" w:sz="4" w:space="0" w:color="auto"/>
              <w:bottom w:val="single" w:sz="4" w:space="0" w:color="auto"/>
              <w:right w:val="single" w:sz="4" w:space="0" w:color="auto"/>
            </w:tcBorders>
            <w:shd w:val="clear" w:color="auto" w:fill="auto"/>
          </w:tcPr>
          <w:p w14:paraId="5897FBF4" w14:textId="11D11FE5" w:rsidR="00290603" w:rsidRPr="00290603" w:rsidRDefault="00290603" w:rsidP="00290603">
            <w:r w:rsidRPr="00290603">
              <w:t>doc. Ing. Jan Hán, Ph.D.</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59A99728" w14:textId="1EC160EC" w:rsidR="00290603" w:rsidRPr="00290603" w:rsidRDefault="00290603" w:rsidP="00290603">
            <w:r w:rsidRPr="00290603">
              <w:t>Aplikace nástrojů virtuální reality do tréninku komunikačních dovedností pracovníků hotelů za účelem zmírňování obav a rizik spojených s šířením onemocnění COVID-19 (TAČR TL04000153)</w:t>
            </w:r>
          </w:p>
        </w:tc>
        <w:tc>
          <w:tcPr>
            <w:tcW w:w="760" w:type="dxa"/>
            <w:tcBorders>
              <w:top w:val="single" w:sz="4" w:space="0" w:color="auto"/>
              <w:left w:val="single" w:sz="4" w:space="0" w:color="auto"/>
              <w:bottom w:val="single" w:sz="4" w:space="0" w:color="auto"/>
              <w:right w:val="single" w:sz="4" w:space="0" w:color="auto"/>
            </w:tcBorders>
            <w:shd w:val="clear" w:color="auto" w:fill="auto"/>
          </w:tcPr>
          <w:p w14:paraId="5A18B95D" w14:textId="7DA635F7" w:rsidR="00290603" w:rsidRPr="00290603" w:rsidRDefault="00290603" w:rsidP="00290603">
            <w:pPr>
              <w:jc w:val="center"/>
            </w:pPr>
            <w:r>
              <w:t>C</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18C0AD7" w14:textId="7BAFF135" w:rsidR="00290603" w:rsidRPr="00290603" w:rsidRDefault="00290603" w:rsidP="00290603">
            <w:pPr>
              <w:jc w:val="center"/>
            </w:pPr>
            <w:r w:rsidRPr="00290603">
              <w:t>01.10.2020 – 30.09.2022</w:t>
            </w:r>
          </w:p>
        </w:tc>
      </w:tr>
      <w:tr w:rsidR="00290603" w14:paraId="0DE04CB3" w14:textId="77777777" w:rsidTr="00290603">
        <w:tc>
          <w:tcPr>
            <w:tcW w:w="2233" w:type="dxa"/>
            <w:tcBorders>
              <w:top w:val="single" w:sz="4" w:space="0" w:color="auto"/>
              <w:left w:val="single" w:sz="4" w:space="0" w:color="auto"/>
              <w:bottom w:val="single" w:sz="4" w:space="0" w:color="auto"/>
              <w:right w:val="single" w:sz="4" w:space="0" w:color="auto"/>
            </w:tcBorders>
            <w:shd w:val="clear" w:color="auto" w:fill="auto"/>
          </w:tcPr>
          <w:p w14:paraId="349F7E46" w14:textId="27C5764A" w:rsidR="00290603" w:rsidRPr="00290603" w:rsidRDefault="00290603" w:rsidP="00290603">
            <w:r w:rsidRPr="00290603">
              <w:t>doc. Ing. Jan Hán, Ph.D.</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65BC19D2" w14:textId="5D57CE6C" w:rsidR="00290603" w:rsidRPr="00290603" w:rsidRDefault="00290603" w:rsidP="00290603">
            <w:r w:rsidRPr="00290603">
              <w:t>Kulturní tradice českého rybářství ve světle jejího využití v cestovním ruchu a krajinotvorbě (NAKI II DG18P02OVV057)</w:t>
            </w:r>
          </w:p>
        </w:tc>
        <w:tc>
          <w:tcPr>
            <w:tcW w:w="760" w:type="dxa"/>
            <w:tcBorders>
              <w:top w:val="single" w:sz="4" w:space="0" w:color="auto"/>
              <w:left w:val="single" w:sz="4" w:space="0" w:color="auto"/>
              <w:bottom w:val="single" w:sz="4" w:space="0" w:color="auto"/>
              <w:right w:val="single" w:sz="4" w:space="0" w:color="auto"/>
            </w:tcBorders>
            <w:shd w:val="clear" w:color="auto" w:fill="auto"/>
          </w:tcPr>
          <w:p w14:paraId="5131CDC7" w14:textId="6C26EC4B" w:rsidR="00290603" w:rsidRPr="00290603" w:rsidRDefault="00290603" w:rsidP="00290603">
            <w:pPr>
              <w:tabs>
                <w:tab w:val="left" w:pos="516"/>
              </w:tabs>
              <w:jc w:val="center"/>
            </w:pPr>
            <w:r>
              <w:t>C</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76F77213" w14:textId="00CC764E" w:rsidR="00290603" w:rsidRPr="00290603" w:rsidRDefault="00290603" w:rsidP="00290603">
            <w:pPr>
              <w:jc w:val="center"/>
            </w:pPr>
            <w:r>
              <w:t>0</w:t>
            </w:r>
            <w:r w:rsidRPr="00290603">
              <w:t>1.</w:t>
            </w:r>
            <w:r>
              <w:t>0</w:t>
            </w:r>
            <w:r w:rsidRPr="00290603">
              <w:t>3.2018 – 31.12.2021</w:t>
            </w:r>
          </w:p>
        </w:tc>
      </w:tr>
      <w:tr w:rsidR="00290603" w14:paraId="51240C98" w14:textId="77777777" w:rsidTr="00290603">
        <w:tc>
          <w:tcPr>
            <w:tcW w:w="2233" w:type="dxa"/>
            <w:tcBorders>
              <w:top w:val="single" w:sz="4" w:space="0" w:color="auto"/>
              <w:left w:val="single" w:sz="4" w:space="0" w:color="auto"/>
              <w:bottom w:val="single" w:sz="4" w:space="0" w:color="auto"/>
              <w:right w:val="single" w:sz="4" w:space="0" w:color="auto"/>
            </w:tcBorders>
            <w:shd w:val="clear" w:color="auto" w:fill="auto"/>
          </w:tcPr>
          <w:p w14:paraId="74EB0853" w14:textId="1351C991" w:rsidR="00290603" w:rsidRPr="00290603" w:rsidRDefault="00290603" w:rsidP="00290603">
            <w:r w:rsidRPr="00290603">
              <w:t>doc. Ing. Jan Hán, Ph.D.</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77AB3CC7" w14:textId="43AE8C67" w:rsidR="00290603" w:rsidRPr="00290603" w:rsidRDefault="00290603" w:rsidP="00290603">
            <w:r w:rsidRPr="00290603">
              <w:t>Kulinární dědictví českých zemí: paměť, prezentace a edukace (NAKI II DG18P02OVV067)</w:t>
            </w:r>
          </w:p>
        </w:tc>
        <w:tc>
          <w:tcPr>
            <w:tcW w:w="760" w:type="dxa"/>
            <w:tcBorders>
              <w:top w:val="single" w:sz="4" w:space="0" w:color="auto"/>
              <w:left w:val="single" w:sz="4" w:space="0" w:color="auto"/>
              <w:bottom w:val="single" w:sz="4" w:space="0" w:color="auto"/>
              <w:right w:val="single" w:sz="4" w:space="0" w:color="auto"/>
            </w:tcBorders>
            <w:shd w:val="clear" w:color="auto" w:fill="auto"/>
          </w:tcPr>
          <w:p w14:paraId="7F479C65" w14:textId="2C43E7FE" w:rsidR="00290603" w:rsidRPr="00290603" w:rsidRDefault="00290603" w:rsidP="00290603">
            <w:pPr>
              <w:jc w:val="center"/>
            </w:pPr>
            <w:r>
              <w:t>C</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7947C380" w14:textId="52A66508" w:rsidR="00290603" w:rsidRPr="00290603" w:rsidRDefault="00290603" w:rsidP="00290603">
            <w:pPr>
              <w:jc w:val="center"/>
            </w:pPr>
            <w:r>
              <w:t>0</w:t>
            </w:r>
            <w:r w:rsidRPr="00290603">
              <w:t>1.</w:t>
            </w:r>
            <w:r>
              <w:t>0</w:t>
            </w:r>
            <w:r w:rsidRPr="00290603">
              <w:t>3.2018 – 31.12.2022</w:t>
            </w:r>
          </w:p>
        </w:tc>
      </w:tr>
      <w:tr w:rsidR="00290603" w14:paraId="4B7F1097" w14:textId="77777777" w:rsidTr="00CA1B1B">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7AB8E4E" w14:textId="77777777" w:rsidR="00290603" w:rsidRDefault="00290603" w:rsidP="00290603">
            <w:pPr>
              <w:rPr>
                <w:b/>
              </w:rPr>
            </w:pPr>
            <w:r>
              <w:rPr>
                <w:b/>
              </w:rPr>
              <w:t>Přehled řešených projektů a dalších aktivit v rámci spolupráce s praxí u profesně zaměřeného bakalářského a magisterského studijního programu</w:t>
            </w:r>
          </w:p>
        </w:tc>
      </w:tr>
      <w:tr w:rsidR="00290603" w14:paraId="5A80B1AF" w14:textId="77777777" w:rsidTr="00CA1B1B">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64AC4AEB" w14:textId="77777777" w:rsidR="00290603" w:rsidRDefault="00290603" w:rsidP="00290603">
            <w:pPr>
              <w:jc w:val="both"/>
              <w:rPr>
                <w:b/>
              </w:rPr>
            </w:pPr>
            <w:r>
              <w:rPr>
                <w:b/>
              </w:rPr>
              <w:t>Pracoviště praxe</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40C2FFF3" w14:textId="77777777" w:rsidR="00290603" w:rsidRDefault="00290603" w:rsidP="00290603">
            <w:pPr>
              <w:jc w:val="both"/>
              <w:rPr>
                <w:b/>
              </w:rPr>
            </w:pPr>
            <w:r>
              <w:rPr>
                <w:b/>
              </w:rPr>
              <w:t xml:space="preserve">Název či popis projektu uskutečňovaného ve spolupráci s praxí </w:t>
            </w:r>
          </w:p>
        </w:tc>
        <w:tc>
          <w:tcPr>
            <w:tcW w:w="21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E1DA4F" w14:textId="77777777" w:rsidR="00290603" w:rsidRDefault="00290603" w:rsidP="00290603">
            <w:pPr>
              <w:jc w:val="center"/>
              <w:rPr>
                <w:b/>
                <w:sz w:val="24"/>
              </w:rPr>
            </w:pPr>
            <w:r>
              <w:rPr>
                <w:b/>
              </w:rPr>
              <w:t>Období</w:t>
            </w:r>
          </w:p>
        </w:tc>
      </w:tr>
      <w:tr w:rsidR="00290603" w14:paraId="034E42C8" w14:textId="77777777" w:rsidTr="00CA1B1B">
        <w:tc>
          <w:tcPr>
            <w:tcW w:w="2233" w:type="dxa"/>
            <w:tcBorders>
              <w:top w:val="single" w:sz="4" w:space="0" w:color="auto"/>
              <w:left w:val="single" w:sz="4" w:space="0" w:color="auto"/>
              <w:bottom w:val="single" w:sz="4" w:space="0" w:color="auto"/>
              <w:right w:val="single" w:sz="4" w:space="0" w:color="auto"/>
            </w:tcBorders>
          </w:tcPr>
          <w:p w14:paraId="162D6E21"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67E69C83"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150F3418" w14:textId="77777777" w:rsidR="00290603" w:rsidRDefault="00290603" w:rsidP="00290603">
            <w:pPr>
              <w:jc w:val="center"/>
              <w:rPr>
                <w:sz w:val="24"/>
              </w:rPr>
            </w:pPr>
          </w:p>
        </w:tc>
      </w:tr>
      <w:tr w:rsidR="00290603" w14:paraId="0710E168" w14:textId="77777777" w:rsidTr="00CA1B1B">
        <w:tc>
          <w:tcPr>
            <w:tcW w:w="2233" w:type="dxa"/>
            <w:tcBorders>
              <w:top w:val="single" w:sz="4" w:space="0" w:color="auto"/>
              <w:left w:val="single" w:sz="4" w:space="0" w:color="auto"/>
              <w:bottom w:val="single" w:sz="4" w:space="0" w:color="auto"/>
              <w:right w:val="single" w:sz="4" w:space="0" w:color="auto"/>
            </w:tcBorders>
          </w:tcPr>
          <w:p w14:paraId="6C649FC3"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6B51E304"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3F7F05DE" w14:textId="77777777" w:rsidR="00290603" w:rsidRDefault="00290603" w:rsidP="00290603">
            <w:pPr>
              <w:jc w:val="center"/>
              <w:rPr>
                <w:sz w:val="24"/>
              </w:rPr>
            </w:pPr>
          </w:p>
        </w:tc>
      </w:tr>
      <w:tr w:rsidR="00290603" w14:paraId="3D84F561" w14:textId="77777777" w:rsidTr="00CA1B1B">
        <w:tc>
          <w:tcPr>
            <w:tcW w:w="2233" w:type="dxa"/>
            <w:tcBorders>
              <w:top w:val="single" w:sz="4" w:space="0" w:color="auto"/>
              <w:left w:val="single" w:sz="4" w:space="0" w:color="auto"/>
              <w:bottom w:val="single" w:sz="4" w:space="0" w:color="auto"/>
              <w:right w:val="single" w:sz="4" w:space="0" w:color="auto"/>
            </w:tcBorders>
          </w:tcPr>
          <w:p w14:paraId="2DA3F866"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067D1B94"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0897AAED" w14:textId="77777777" w:rsidR="00290603" w:rsidRDefault="00290603" w:rsidP="00290603">
            <w:pPr>
              <w:jc w:val="center"/>
              <w:rPr>
                <w:sz w:val="24"/>
              </w:rPr>
            </w:pPr>
          </w:p>
        </w:tc>
      </w:tr>
      <w:tr w:rsidR="00290603" w14:paraId="2AFF180C" w14:textId="77777777" w:rsidTr="00CA1B1B">
        <w:tc>
          <w:tcPr>
            <w:tcW w:w="2233" w:type="dxa"/>
            <w:tcBorders>
              <w:top w:val="single" w:sz="4" w:space="0" w:color="auto"/>
              <w:left w:val="single" w:sz="4" w:space="0" w:color="auto"/>
              <w:bottom w:val="single" w:sz="4" w:space="0" w:color="auto"/>
              <w:right w:val="single" w:sz="4" w:space="0" w:color="auto"/>
            </w:tcBorders>
          </w:tcPr>
          <w:p w14:paraId="30C65551"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43C3DE6A"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4C38681E" w14:textId="77777777" w:rsidR="00290603" w:rsidRDefault="00290603" w:rsidP="00290603">
            <w:pPr>
              <w:jc w:val="center"/>
              <w:rPr>
                <w:sz w:val="24"/>
              </w:rPr>
            </w:pPr>
          </w:p>
        </w:tc>
      </w:tr>
      <w:tr w:rsidR="00290603" w14:paraId="0E087D33" w14:textId="77777777" w:rsidTr="00CA1B1B">
        <w:tc>
          <w:tcPr>
            <w:tcW w:w="2233" w:type="dxa"/>
            <w:tcBorders>
              <w:top w:val="single" w:sz="4" w:space="0" w:color="auto"/>
              <w:left w:val="single" w:sz="4" w:space="0" w:color="auto"/>
              <w:bottom w:val="single" w:sz="4" w:space="0" w:color="auto"/>
              <w:right w:val="single" w:sz="4" w:space="0" w:color="auto"/>
            </w:tcBorders>
          </w:tcPr>
          <w:p w14:paraId="174A5356"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196BCEF4"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57EF2FC5" w14:textId="77777777" w:rsidR="00290603" w:rsidRDefault="00290603" w:rsidP="00290603">
            <w:pPr>
              <w:jc w:val="center"/>
              <w:rPr>
                <w:sz w:val="24"/>
              </w:rPr>
            </w:pPr>
          </w:p>
        </w:tc>
      </w:tr>
      <w:tr w:rsidR="00290603" w14:paraId="76BD929C" w14:textId="77777777" w:rsidTr="00CA1B1B">
        <w:tc>
          <w:tcPr>
            <w:tcW w:w="2233" w:type="dxa"/>
            <w:tcBorders>
              <w:top w:val="single" w:sz="4" w:space="0" w:color="auto"/>
              <w:left w:val="single" w:sz="4" w:space="0" w:color="auto"/>
              <w:bottom w:val="single" w:sz="4" w:space="0" w:color="auto"/>
              <w:right w:val="single" w:sz="4" w:space="0" w:color="auto"/>
            </w:tcBorders>
          </w:tcPr>
          <w:p w14:paraId="76B7BED4"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0220B8CA"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3C5DD4E8" w14:textId="77777777" w:rsidR="00290603" w:rsidRDefault="00290603" w:rsidP="00290603">
            <w:pPr>
              <w:jc w:val="center"/>
              <w:rPr>
                <w:sz w:val="24"/>
              </w:rPr>
            </w:pPr>
          </w:p>
        </w:tc>
      </w:tr>
      <w:tr w:rsidR="00290603" w14:paraId="0DC2FFCF" w14:textId="77777777" w:rsidTr="00CA1B1B">
        <w:tc>
          <w:tcPr>
            <w:tcW w:w="2233" w:type="dxa"/>
            <w:tcBorders>
              <w:top w:val="single" w:sz="4" w:space="0" w:color="auto"/>
              <w:left w:val="single" w:sz="4" w:space="0" w:color="auto"/>
              <w:bottom w:val="single" w:sz="4" w:space="0" w:color="auto"/>
              <w:right w:val="single" w:sz="4" w:space="0" w:color="auto"/>
            </w:tcBorders>
          </w:tcPr>
          <w:p w14:paraId="61AE62B5" w14:textId="77777777" w:rsidR="00290603" w:rsidRDefault="00290603" w:rsidP="00290603">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7A0D934A" w14:textId="77777777" w:rsidR="00290603" w:rsidRDefault="00290603" w:rsidP="00290603">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5D88068" w14:textId="77777777" w:rsidR="00290603" w:rsidRDefault="00290603" w:rsidP="00290603">
            <w:pPr>
              <w:jc w:val="center"/>
              <w:rPr>
                <w:sz w:val="24"/>
              </w:rPr>
            </w:pPr>
          </w:p>
        </w:tc>
      </w:tr>
      <w:tr w:rsidR="00290603" w14:paraId="7CD84BF7" w14:textId="77777777" w:rsidTr="00CA1B1B">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CDC5C94" w14:textId="77777777" w:rsidR="00290603" w:rsidRDefault="00290603" w:rsidP="00290603">
            <w:pPr>
              <w:rPr>
                <w:sz w:val="24"/>
              </w:rPr>
            </w:pPr>
            <w:r>
              <w:rPr>
                <w:b/>
              </w:rPr>
              <w:t>Odborné aktivity vztahující se k tvůrčí, resp. vědecké a umělecké činnosti vysoké školy, která souvisí se studijním programem</w:t>
            </w:r>
          </w:p>
        </w:tc>
      </w:tr>
      <w:tr w:rsidR="00290603" w14:paraId="2CB72602" w14:textId="77777777" w:rsidTr="00D6675B">
        <w:trPr>
          <w:trHeight w:val="983"/>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10E73766" w14:textId="77777777" w:rsidR="00290603" w:rsidRDefault="00290603" w:rsidP="00290603">
            <w:pPr>
              <w:autoSpaceDE w:val="0"/>
              <w:autoSpaceDN w:val="0"/>
              <w:adjustRightInd w:val="0"/>
              <w:jc w:val="both"/>
              <w:rPr>
                <w:rFonts w:ascii="TimesNewRomanPSMT" w:eastAsia="Calibri" w:hAnsi="TimesNewRomanPSMT" w:cs="Calibri"/>
                <w:color w:val="000000"/>
              </w:rPr>
            </w:pPr>
          </w:p>
          <w:p w14:paraId="1144F07E" w14:textId="77777777" w:rsidR="00290603" w:rsidRDefault="00290603" w:rsidP="00290603">
            <w:pPr>
              <w:jc w:val="both"/>
            </w:pPr>
            <w:r>
              <w:t xml:space="preserve">Mezinárodní konference </w:t>
            </w:r>
            <w:r w:rsidRPr="005034E2">
              <w:rPr>
                <w:b/>
                <w:rPrChange w:id="297" w:author="Pavla Trefilová" w:date="2022-05-11T15:45:00Z">
                  <w:rPr/>
                </w:rPrChange>
              </w:rPr>
              <w:t>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 Sborníky příspěvků z konferencí ročníků 2011 - 2015 jsou uvedeny v databázi Conference Proceedings Citation Index na Web of Science Webové stránky konference:  </w:t>
            </w:r>
            <w:hyperlink r:id="rId69" w:history="1">
              <w:r>
                <w:rPr>
                  <w:rStyle w:val="Hypertextovodkaz"/>
                </w:rPr>
                <w:t>http://www.ufu.utb.cz/konference/</w:t>
              </w:r>
            </w:hyperlink>
            <w:r>
              <w:t xml:space="preserve">. </w:t>
            </w:r>
          </w:p>
          <w:p w14:paraId="1CCABA3D" w14:textId="77777777" w:rsidR="00290603" w:rsidRDefault="00290603" w:rsidP="00290603">
            <w:pPr>
              <w:jc w:val="both"/>
            </w:pPr>
          </w:p>
          <w:p w14:paraId="28576CEF" w14:textId="77777777" w:rsidR="00290603" w:rsidRDefault="00290603" w:rsidP="00290603">
            <w:pPr>
              <w:jc w:val="both"/>
            </w:pPr>
            <w:r>
              <w:rPr>
                <w:b/>
              </w:rPr>
              <w:t>Baťova manažerská škola</w:t>
            </w:r>
            <w:r>
              <w:t xml:space="preserve"> – Kurzy Baťovy manažerské školy se konají pravidelně od roku 2010 v prostorách Fakulty managementu a ekonomiky Univerzity Tomáše Bati ve Zlíně. Lektory kurzů jsou renomovaní odborníci z akademické i </w:t>
            </w:r>
            <w:r>
              <w:lastRenderedPageBreak/>
              <w:t xml:space="preserve">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Webové stránky akce: </w:t>
            </w:r>
            <w:hyperlink r:id="rId70" w:history="1">
              <w:r>
                <w:rPr>
                  <w:rStyle w:val="Hypertextovodkaz"/>
                </w:rPr>
                <w:t>http://www.batovaskola.cz</w:t>
              </w:r>
            </w:hyperlink>
            <w:r>
              <w:t>.</w:t>
            </w:r>
          </w:p>
          <w:p w14:paraId="3CFADE32" w14:textId="77777777" w:rsidR="00290603" w:rsidRDefault="00290603" w:rsidP="00290603">
            <w:pPr>
              <w:jc w:val="both"/>
            </w:pPr>
          </w:p>
          <w:p w14:paraId="7F2B080A" w14:textId="5E6ECB72" w:rsidR="00290603" w:rsidRDefault="00290603" w:rsidP="00290603">
            <w:pPr>
              <w:autoSpaceDE w:val="0"/>
              <w:autoSpaceDN w:val="0"/>
              <w:adjustRightInd w:val="0"/>
              <w:jc w:val="both"/>
              <w:rPr>
                <w:rFonts w:eastAsia="Calibri"/>
                <w:color w:val="000000"/>
              </w:rPr>
            </w:pPr>
            <w:r>
              <w:rPr>
                <w:rFonts w:eastAsia="Calibri"/>
                <w:b/>
                <w:bCs/>
                <w:color w:val="000000"/>
              </w:rPr>
              <w:t xml:space="preserve">Mezinárodní konference pro mladé vědecké pracovníky DOKBAT </w:t>
            </w:r>
            <w:r>
              <w:rPr>
                <w:rFonts w:eastAsia="Calibri"/>
                <w:color w:val="000000"/>
              </w:rPr>
              <w:t xml:space="preserve">(International Bata Conference for Ph.D. Students and Young Researchers) – pořádá se každý rok. Webové stránky konference: </w:t>
            </w:r>
            <w:hyperlink r:id="rId71" w:history="1">
              <w:r>
                <w:rPr>
                  <w:rStyle w:val="Hypertextovodkaz"/>
                  <w:rFonts w:eastAsia="Calibri"/>
                </w:rPr>
                <w:t>www.dokbat.utb.cz</w:t>
              </w:r>
            </w:hyperlink>
            <w:r>
              <w:rPr>
                <w:rFonts w:eastAsia="Calibri"/>
                <w:color w:val="000000"/>
              </w:rPr>
              <w:t xml:space="preserve">. </w:t>
            </w:r>
          </w:p>
          <w:p w14:paraId="514BEBBC" w14:textId="77777777" w:rsidR="00CA1B1B" w:rsidRDefault="00CA1B1B" w:rsidP="00CA1B1B">
            <w:pPr>
              <w:autoSpaceDE w:val="0"/>
              <w:autoSpaceDN w:val="0"/>
              <w:adjustRightInd w:val="0"/>
              <w:jc w:val="both"/>
              <w:rPr>
                <w:rFonts w:eastAsia="Calibri"/>
                <w:color w:val="000000"/>
              </w:rPr>
            </w:pPr>
          </w:p>
          <w:p w14:paraId="689F6C40" w14:textId="20461D68" w:rsidR="00CA1B1B" w:rsidRDefault="00CA1B1B" w:rsidP="00CA1B1B">
            <w:pPr>
              <w:autoSpaceDE w:val="0"/>
              <w:autoSpaceDN w:val="0"/>
              <w:adjustRightInd w:val="0"/>
              <w:jc w:val="both"/>
              <w:rPr>
                <w:rFonts w:eastAsia="Calibri"/>
                <w:color w:val="000000"/>
              </w:rPr>
            </w:pPr>
            <w:r w:rsidRPr="00CA1B1B">
              <w:rPr>
                <w:rFonts w:eastAsia="Calibri"/>
                <w:color w:val="000000"/>
              </w:rPr>
              <w:t>VŠH</w:t>
            </w:r>
            <w:ins w:id="298" w:author="Pavla Trefilová" w:date="2022-05-11T15:45:00Z">
              <w:r w:rsidR="005034E2">
                <w:rPr>
                  <w:rFonts w:eastAsia="Calibri"/>
                  <w:color w:val="000000"/>
                </w:rPr>
                <w:t>E</w:t>
              </w:r>
            </w:ins>
            <w:r w:rsidRPr="00CA1B1B">
              <w:rPr>
                <w:rFonts w:eastAsia="Calibri"/>
                <w:color w:val="000000"/>
              </w:rPr>
              <w:t xml:space="preserve"> pořádá již od roku 2009 mezinárodní vědeckou konferenci s názvem „</w:t>
            </w:r>
            <w:r w:rsidRPr="00CA1B1B">
              <w:rPr>
                <w:rFonts w:eastAsia="Calibri"/>
                <w:b/>
                <w:bCs/>
                <w:color w:val="000000"/>
              </w:rPr>
              <w:t>Hotelnictví, turismus a vzdělávání</w:t>
            </w:r>
            <w:r w:rsidRPr="00CA1B1B">
              <w:rPr>
                <w:rFonts w:eastAsia="Calibri"/>
                <w:color w:val="000000"/>
              </w:rPr>
              <w:t>“ (</w:t>
            </w:r>
            <w:r w:rsidRPr="00CA1B1B">
              <w:rPr>
                <w:rFonts w:eastAsia="Calibri"/>
                <w:b/>
                <w:bCs/>
                <w:color w:val="000000"/>
              </w:rPr>
              <w:t>HTV</w:t>
            </w:r>
            <w:r w:rsidRPr="00CA1B1B">
              <w:rPr>
                <w:rFonts w:eastAsia="Calibri"/>
                <w:color w:val="000000"/>
              </w:rPr>
              <w:t>). V letech 2016 a 2017 byl její sborník zařazen do databáze WoS. V roce 2021 se ve snaze o posílení jejího konferenčního dopadu spojila s konferencí „Aktuální trendy v lázeňství, hotelnictví a turismu“, kterou spoluorganizuje s dalšími třemi univerzitami z České republiky, Slovenska a Polska.</w:t>
            </w:r>
          </w:p>
          <w:p w14:paraId="567B45C4" w14:textId="77777777" w:rsidR="00CA1B1B" w:rsidRPr="00CA1B1B" w:rsidRDefault="00CA1B1B" w:rsidP="00CA1B1B">
            <w:pPr>
              <w:autoSpaceDE w:val="0"/>
              <w:autoSpaceDN w:val="0"/>
              <w:adjustRightInd w:val="0"/>
              <w:jc w:val="both"/>
              <w:rPr>
                <w:rFonts w:eastAsia="Calibri"/>
                <w:color w:val="000000"/>
              </w:rPr>
            </w:pPr>
          </w:p>
          <w:p w14:paraId="4708D51A" w14:textId="3CE2E178" w:rsidR="00CA1B1B" w:rsidRDefault="00CA1B1B" w:rsidP="00CA1B1B">
            <w:pPr>
              <w:autoSpaceDE w:val="0"/>
              <w:autoSpaceDN w:val="0"/>
              <w:adjustRightInd w:val="0"/>
              <w:jc w:val="both"/>
              <w:rPr>
                <w:rFonts w:eastAsia="Calibri"/>
                <w:color w:val="000000"/>
              </w:rPr>
            </w:pPr>
            <w:r w:rsidRPr="00CA1B1B">
              <w:rPr>
                <w:rFonts w:eastAsia="Calibri"/>
                <w:color w:val="000000"/>
              </w:rPr>
              <w:t>Vedle této konference se VŠH</w:t>
            </w:r>
            <w:ins w:id="299" w:author="Pavla Trefilová" w:date="2022-05-11T15:45:00Z">
              <w:r w:rsidR="005034E2">
                <w:rPr>
                  <w:rFonts w:eastAsia="Calibri"/>
                  <w:color w:val="000000"/>
                </w:rPr>
                <w:t>E</w:t>
              </w:r>
            </w:ins>
            <w:r w:rsidRPr="00CA1B1B">
              <w:rPr>
                <w:rFonts w:eastAsia="Calibri"/>
                <w:color w:val="000000"/>
              </w:rPr>
              <w:t xml:space="preserve"> soustřeďuje každým rokem také na realizaci několika odborných workshopů zaměřených především na aplikaci a diseminaci výsledků výzkumných projektů do aplikační sféry školy.</w:t>
            </w:r>
          </w:p>
          <w:p w14:paraId="30E06CB5" w14:textId="77777777" w:rsidR="00290603" w:rsidRDefault="00290603" w:rsidP="00290603">
            <w:pPr>
              <w:rPr>
                <w:b/>
              </w:rPr>
            </w:pPr>
          </w:p>
        </w:tc>
      </w:tr>
      <w:tr w:rsidR="00290603" w14:paraId="0F70CFF7" w14:textId="77777777" w:rsidTr="00CA1B1B">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0939F4CB" w14:textId="77777777" w:rsidR="00290603" w:rsidRDefault="00290603" w:rsidP="00290603">
            <w:pPr>
              <w:rPr>
                <w:b/>
              </w:rPr>
            </w:pPr>
            <w:r>
              <w:rPr>
                <w:b/>
              </w:rPr>
              <w:lastRenderedPageBreak/>
              <w:t>Informace o spolupráci s praxí vztahující se ke studijnímu programu</w:t>
            </w:r>
          </w:p>
        </w:tc>
      </w:tr>
      <w:tr w:rsidR="00290603" w14:paraId="3D459285" w14:textId="77777777" w:rsidTr="00CA1B1B">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75E6DD64" w14:textId="77777777" w:rsidR="00290603" w:rsidRPr="005034E2" w:rsidRDefault="00290603" w:rsidP="00290603">
            <w:pPr>
              <w:jc w:val="both"/>
              <w:rPr>
                <w:b/>
                <w:bCs/>
                <w:color w:val="000000"/>
                <w:szCs w:val="22"/>
              </w:rPr>
            </w:pPr>
            <w:r w:rsidRPr="005034E2">
              <w:rPr>
                <w:b/>
                <w:bCs/>
                <w:color w:val="000000"/>
              </w:rPr>
              <w:t xml:space="preserve">Další realizovaná spolupráce s praxí </w:t>
            </w:r>
          </w:p>
          <w:p w14:paraId="34C83B0B" w14:textId="77777777" w:rsidR="00290603" w:rsidRPr="005034E2" w:rsidRDefault="00290603" w:rsidP="00290603">
            <w:pPr>
              <w:jc w:val="both"/>
              <w:rPr>
                <w:rFonts w:eastAsiaTheme="minorHAnsi"/>
                <w:b/>
                <w:highlight w:val="yellow"/>
                <w:lang w:eastAsia="en-US"/>
                <w:rPrChange w:id="300" w:author="Pavla Trefilová" w:date="2022-05-11T15:46:00Z">
                  <w:rPr>
                    <w:rFonts w:ascii="TimesNewRomanPSMT" w:eastAsiaTheme="minorHAnsi" w:hAnsi="TimesNewRomanPSMT" w:cs="Calibri"/>
                    <w:b/>
                    <w:highlight w:val="yellow"/>
                    <w:lang w:eastAsia="en-US"/>
                  </w:rPr>
                </w:rPrChange>
              </w:rPr>
            </w:pPr>
          </w:p>
          <w:p w14:paraId="008DD643" w14:textId="77777777" w:rsidR="00290603" w:rsidRPr="005034E2" w:rsidRDefault="00290603" w:rsidP="00290603">
            <w:pPr>
              <w:pStyle w:val="Default"/>
              <w:jc w:val="both"/>
              <w:rPr>
                <w:sz w:val="20"/>
                <w:szCs w:val="20"/>
                <w:rPrChange w:id="301" w:author="Pavla Trefilová" w:date="2022-05-11T15:46:00Z">
                  <w:rPr>
                    <w:rFonts w:ascii="TimesNewRomanPSMT" w:hAnsi="TimesNewRomanPSMT" w:cs="Calibri"/>
                    <w:sz w:val="20"/>
                    <w:szCs w:val="20"/>
                  </w:rPr>
                </w:rPrChange>
              </w:rPr>
            </w:pPr>
            <w:r w:rsidRPr="005034E2">
              <w:rPr>
                <w:b/>
                <w:sz w:val="20"/>
                <w:szCs w:val="20"/>
                <w:rPrChange w:id="302" w:author="Pavla Trefilová" w:date="2022-05-11T15:46:00Z">
                  <w:rPr>
                    <w:rFonts w:ascii="TimesNewRomanPSMT" w:hAnsi="TimesNewRomanPSMT" w:cs="Calibri"/>
                    <w:b/>
                    <w:sz w:val="20"/>
                    <w:szCs w:val="20"/>
                  </w:rPr>
                </w:rPrChange>
              </w:rPr>
              <w:t>Akademie business mana</w:t>
            </w:r>
            <w:r w:rsidRPr="005034E2">
              <w:rPr>
                <w:rFonts w:hint="eastAsia"/>
                <w:b/>
                <w:sz w:val="20"/>
                <w:szCs w:val="20"/>
                <w:rPrChange w:id="303" w:author="Pavla Trefilová" w:date="2022-05-11T15:46:00Z">
                  <w:rPr>
                    <w:rFonts w:ascii="TimesNewRomanPSMT" w:hAnsi="TimesNewRomanPSMT" w:cs="Calibri" w:hint="eastAsia"/>
                    <w:b/>
                    <w:sz w:val="20"/>
                    <w:szCs w:val="20"/>
                  </w:rPr>
                </w:rPrChange>
              </w:rPr>
              <w:t>ž</w:t>
            </w:r>
            <w:r w:rsidRPr="005034E2">
              <w:rPr>
                <w:b/>
                <w:sz w:val="20"/>
                <w:szCs w:val="20"/>
                <w:rPrChange w:id="304" w:author="Pavla Trefilová" w:date="2022-05-11T15:46:00Z">
                  <w:rPr>
                    <w:rFonts w:ascii="TimesNewRomanPSMT" w:hAnsi="TimesNewRomanPSMT" w:cs="Calibri"/>
                    <w:b/>
                    <w:sz w:val="20"/>
                    <w:szCs w:val="20"/>
                  </w:rPr>
                </w:rPrChange>
              </w:rPr>
              <w:t>era</w:t>
            </w:r>
            <w:r w:rsidRPr="005034E2">
              <w:rPr>
                <w:sz w:val="20"/>
                <w:szCs w:val="20"/>
                <w:rPrChange w:id="305" w:author="Pavla Trefilová" w:date="2022-05-11T15:46:00Z">
                  <w:rPr>
                    <w:rFonts w:ascii="TimesNewRomanPSMT" w:hAnsi="TimesNewRomanPSMT" w:cs="Calibri"/>
                    <w:sz w:val="20"/>
                    <w:szCs w:val="20"/>
                  </w:rPr>
                </w:rPrChange>
              </w:rPr>
              <w:t xml:space="preserve"> </w:t>
            </w:r>
            <w:r w:rsidRPr="005034E2">
              <w:rPr>
                <w:rFonts w:hint="eastAsia"/>
                <w:sz w:val="20"/>
                <w:szCs w:val="20"/>
                <w:rPrChange w:id="306" w:author="Pavla Trefilová" w:date="2022-05-11T15:46:00Z">
                  <w:rPr>
                    <w:rFonts w:ascii="TimesNewRomanPSMT" w:hAnsi="TimesNewRomanPSMT" w:cs="Calibri" w:hint="eastAsia"/>
                    <w:sz w:val="20"/>
                    <w:szCs w:val="20"/>
                  </w:rPr>
                </w:rPrChange>
              </w:rPr>
              <w:t>–</w:t>
            </w:r>
            <w:r w:rsidRPr="005034E2">
              <w:rPr>
                <w:sz w:val="20"/>
                <w:szCs w:val="20"/>
                <w:rPrChange w:id="307" w:author="Pavla Trefilová" w:date="2022-05-11T15:46:00Z">
                  <w:rPr>
                    <w:rFonts w:ascii="TimesNewRomanPSMT" w:hAnsi="TimesNewRomanPSMT" w:cs="Calibri"/>
                    <w:sz w:val="20"/>
                    <w:szCs w:val="20"/>
                  </w:rPr>
                </w:rPrChange>
              </w:rPr>
              <w:t xml:space="preserve"> firemn</w:t>
            </w:r>
            <w:r w:rsidRPr="005034E2">
              <w:rPr>
                <w:rFonts w:hint="eastAsia"/>
                <w:sz w:val="20"/>
                <w:szCs w:val="20"/>
                <w:rPrChange w:id="308" w:author="Pavla Trefilová" w:date="2022-05-11T15:46:00Z">
                  <w:rPr>
                    <w:rFonts w:ascii="TimesNewRomanPSMT" w:hAnsi="TimesNewRomanPSMT" w:cs="Calibri" w:hint="eastAsia"/>
                    <w:sz w:val="20"/>
                    <w:szCs w:val="20"/>
                  </w:rPr>
                </w:rPrChange>
              </w:rPr>
              <w:t>í</w:t>
            </w:r>
            <w:r w:rsidRPr="005034E2">
              <w:rPr>
                <w:sz w:val="20"/>
                <w:szCs w:val="20"/>
                <w:rPrChange w:id="309" w:author="Pavla Trefilová" w:date="2022-05-11T15:46:00Z">
                  <w:rPr>
                    <w:rFonts w:ascii="TimesNewRomanPSMT" w:hAnsi="TimesNewRomanPSMT" w:cs="Calibri"/>
                    <w:sz w:val="20"/>
                    <w:szCs w:val="20"/>
                  </w:rPr>
                </w:rPrChange>
              </w:rPr>
              <w:t xml:space="preserve"> vzd</w:t>
            </w:r>
            <w:r w:rsidRPr="005034E2">
              <w:rPr>
                <w:rFonts w:hint="eastAsia"/>
                <w:sz w:val="20"/>
                <w:szCs w:val="20"/>
                <w:rPrChange w:id="310" w:author="Pavla Trefilová" w:date="2022-05-11T15:46:00Z">
                  <w:rPr>
                    <w:rFonts w:ascii="TimesNewRomanPSMT" w:hAnsi="TimesNewRomanPSMT" w:cs="Calibri" w:hint="eastAsia"/>
                    <w:sz w:val="20"/>
                    <w:szCs w:val="20"/>
                  </w:rPr>
                </w:rPrChange>
              </w:rPr>
              <w:t>ě</w:t>
            </w:r>
            <w:r w:rsidRPr="005034E2">
              <w:rPr>
                <w:sz w:val="20"/>
                <w:szCs w:val="20"/>
                <w:rPrChange w:id="311" w:author="Pavla Trefilová" w:date="2022-05-11T15:46:00Z">
                  <w:rPr>
                    <w:rFonts w:ascii="TimesNewRomanPSMT" w:hAnsi="TimesNewRomanPSMT" w:cs="Calibri"/>
                    <w:sz w:val="20"/>
                    <w:szCs w:val="20"/>
                  </w:rPr>
                </w:rPrChange>
              </w:rPr>
              <w:t>l</w:t>
            </w:r>
            <w:r w:rsidRPr="005034E2">
              <w:rPr>
                <w:rFonts w:hint="eastAsia"/>
                <w:sz w:val="20"/>
                <w:szCs w:val="20"/>
                <w:rPrChange w:id="312" w:author="Pavla Trefilová" w:date="2022-05-11T15:46:00Z">
                  <w:rPr>
                    <w:rFonts w:ascii="TimesNewRomanPSMT" w:hAnsi="TimesNewRomanPSMT" w:cs="Calibri" w:hint="eastAsia"/>
                    <w:sz w:val="20"/>
                    <w:szCs w:val="20"/>
                  </w:rPr>
                </w:rPrChange>
              </w:rPr>
              <w:t>á</w:t>
            </w:r>
            <w:r w:rsidRPr="005034E2">
              <w:rPr>
                <w:sz w:val="20"/>
                <w:szCs w:val="20"/>
                <w:rPrChange w:id="313" w:author="Pavla Trefilová" w:date="2022-05-11T15:46:00Z">
                  <w:rPr>
                    <w:rFonts w:ascii="TimesNewRomanPSMT" w:hAnsi="TimesNewRomanPSMT" w:cs="Calibri"/>
                    <w:sz w:val="20"/>
                    <w:szCs w:val="20"/>
                  </w:rPr>
                </w:rPrChange>
              </w:rPr>
              <w:t>v</w:t>
            </w:r>
            <w:r w:rsidRPr="005034E2">
              <w:rPr>
                <w:rFonts w:hint="eastAsia"/>
                <w:sz w:val="20"/>
                <w:szCs w:val="20"/>
                <w:rPrChange w:id="314" w:author="Pavla Trefilová" w:date="2022-05-11T15:46:00Z">
                  <w:rPr>
                    <w:rFonts w:ascii="TimesNewRomanPSMT" w:hAnsi="TimesNewRomanPSMT" w:cs="Calibri" w:hint="eastAsia"/>
                    <w:sz w:val="20"/>
                    <w:szCs w:val="20"/>
                  </w:rPr>
                </w:rPrChange>
              </w:rPr>
              <w:t>á</w:t>
            </w:r>
            <w:r w:rsidRPr="005034E2">
              <w:rPr>
                <w:sz w:val="20"/>
                <w:szCs w:val="20"/>
                <w:rPrChange w:id="315" w:author="Pavla Trefilová" w:date="2022-05-11T15:46:00Z">
                  <w:rPr>
                    <w:rFonts w:ascii="TimesNewRomanPSMT" w:hAnsi="TimesNewRomanPSMT" w:cs="Calibri"/>
                    <w:sz w:val="20"/>
                    <w:szCs w:val="20"/>
                  </w:rPr>
                </w:rPrChange>
              </w:rPr>
              <w:t>n</w:t>
            </w:r>
            <w:r w:rsidRPr="005034E2">
              <w:rPr>
                <w:rFonts w:hint="eastAsia"/>
                <w:sz w:val="20"/>
                <w:szCs w:val="20"/>
                <w:rPrChange w:id="316" w:author="Pavla Trefilová" w:date="2022-05-11T15:46:00Z">
                  <w:rPr>
                    <w:rFonts w:ascii="TimesNewRomanPSMT" w:hAnsi="TimesNewRomanPSMT" w:cs="Calibri" w:hint="eastAsia"/>
                    <w:sz w:val="20"/>
                    <w:szCs w:val="20"/>
                  </w:rPr>
                </w:rPrChange>
              </w:rPr>
              <w:t>í</w:t>
            </w:r>
            <w:r w:rsidRPr="005034E2">
              <w:rPr>
                <w:sz w:val="20"/>
                <w:szCs w:val="20"/>
                <w:rPrChange w:id="317" w:author="Pavla Trefilová" w:date="2022-05-11T15:46:00Z">
                  <w:rPr>
                    <w:rFonts w:ascii="TimesNewRomanPSMT" w:hAnsi="TimesNewRomanPSMT" w:cs="Calibri"/>
                    <w:sz w:val="20"/>
                    <w:szCs w:val="20"/>
                  </w:rPr>
                </w:rPrChange>
              </w:rPr>
              <w:t xml:space="preserve">, modul </w:t>
            </w:r>
            <w:r w:rsidRPr="005034E2">
              <w:rPr>
                <w:b/>
                <w:sz w:val="20"/>
                <w:szCs w:val="20"/>
                <w:rPrChange w:id="318" w:author="Pavla Trefilová" w:date="2022-05-11T15:46:00Z">
                  <w:rPr>
                    <w:rFonts w:ascii="TimesNewRomanPSMT" w:hAnsi="TimesNewRomanPSMT" w:cs="Calibri"/>
                    <w:b/>
                    <w:sz w:val="20"/>
                    <w:szCs w:val="20"/>
                  </w:rPr>
                </w:rPrChange>
              </w:rPr>
              <w:t>Personalistika v</w:t>
            </w:r>
            <w:r w:rsidRPr="005034E2">
              <w:rPr>
                <w:rFonts w:hint="eastAsia"/>
                <w:b/>
                <w:sz w:val="20"/>
                <w:szCs w:val="20"/>
                <w:rPrChange w:id="319" w:author="Pavla Trefilová" w:date="2022-05-11T15:46:00Z">
                  <w:rPr>
                    <w:rFonts w:ascii="TimesNewRomanPSMT" w:hAnsi="TimesNewRomanPSMT" w:cs="Calibri" w:hint="eastAsia"/>
                    <w:b/>
                    <w:sz w:val="20"/>
                    <w:szCs w:val="20"/>
                  </w:rPr>
                </w:rPrChange>
              </w:rPr>
              <w:t> </w:t>
            </w:r>
            <w:r w:rsidRPr="005034E2">
              <w:rPr>
                <w:b/>
                <w:sz w:val="20"/>
                <w:szCs w:val="20"/>
                <w:rPrChange w:id="320" w:author="Pavla Trefilová" w:date="2022-05-11T15:46:00Z">
                  <w:rPr>
                    <w:rFonts w:ascii="TimesNewRomanPSMT" w:hAnsi="TimesNewRomanPSMT" w:cs="Calibri"/>
                    <w:b/>
                    <w:sz w:val="20"/>
                    <w:szCs w:val="20"/>
                  </w:rPr>
                </w:rPrChange>
              </w:rPr>
              <w:t>pr</w:t>
            </w:r>
            <w:r w:rsidRPr="005034E2">
              <w:rPr>
                <w:rFonts w:hint="eastAsia"/>
                <w:b/>
                <w:sz w:val="20"/>
                <w:szCs w:val="20"/>
                <w:rPrChange w:id="321" w:author="Pavla Trefilová" w:date="2022-05-11T15:46:00Z">
                  <w:rPr>
                    <w:rFonts w:ascii="TimesNewRomanPSMT" w:hAnsi="TimesNewRomanPSMT" w:cs="Calibri" w:hint="eastAsia"/>
                    <w:b/>
                    <w:sz w:val="20"/>
                    <w:szCs w:val="20"/>
                  </w:rPr>
                </w:rPrChange>
              </w:rPr>
              <w:t>á</w:t>
            </w:r>
            <w:r w:rsidRPr="005034E2">
              <w:rPr>
                <w:b/>
                <w:sz w:val="20"/>
                <w:szCs w:val="20"/>
                <w:rPrChange w:id="322" w:author="Pavla Trefilová" w:date="2022-05-11T15:46:00Z">
                  <w:rPr>
                    <w:rFonts w:ascii="TimesNewRomanPSMT" w:hAnsi="TimesNewRomanPSMT" w:cs="Calibri"/>
                    <w:b/>
                    <w:sz w:val="20"/>
                    <w:szCs w:val="20"/>
                  </w:rPr>
                </w:rPrChange>
              </w:rPr>
              <w:t>ci mana</w:t>
            </w:r>
            <w:r w:rsidRPr="005034E2">
              <w:rPr>
                <w:rFonts w:hint="eastAsia"/>
                <w:b/>
                <w:sz w:val="20"/>
                <w:szCs w:val="20"/>
                <w:rPrChange w:id="323" w:author="Pavla Trefilová" w:date="2022-05-11T15:46:00Z">
                  <w:rPr>
                    <w:rFonts w:ascii="TimesNewRomanPSMT" w:hAnsi="TimesNewRomanPSMT" w:cs="Calibri" w:hint="eastAsia"/>
                    <w:b/>
                    <w:sz w:val="20"/>
                    <w:szCs w:val="20"/>
                  </w:rPr>
                </w:rPrChange>
              </w:rPr>
              <w:t>ž</w:t>
            </w:r>
            <w:r w:rsidRPr="005034E2">
              <w:rPr>
                <w:b/>
                <w:sz w:val="20"/>
                <w:szCs w:val="20"/>
                <w:rPrChange w:id="324" w:author="Pavla Trefilová" w:date="2022-05-11T15:46:00Z">
                  <w:rPr>
                    <w:rFonts w:ascii="TimesNewRomanPSMT" w:hAnsi="TimesNewRomanPSMT" w:cs="Calibri"/>
                    <w:b/>
                    <w:sz w:val="20"/>
                    <w:szCs w:val="20"/>
                  </w:rPr>
                </w:rPrChange>
              </w:rPr>
              <w:t xml:space="preserve">era: </w:t>
            </w:r>
            <w:r w:rsidRPr="005034E2">
              <w:rPr>
                <w:sz w:val="20"/>
                <w:szCs w:val="20"/>
                <w:rPrChange w:id="325" w:author="Pavla Trefilová" w:date="2022-05-11T15:46:00Z">
                  <w:rPr>
                    <w:rFonts w:ascii="TimesNewRomanPSMT" w:hAnsi="TimesNewRomanPSMT" w:cs="Calibri"/>
                    <w:sz w:val="20"/>
                    <w:szCs w:val="20"/>
                  </w:rPr>
                </w:rPrChange>
              </w:rPr>
              <w:t>C</w:t>
            </w:r>
            <w:r w:rsidRPr="005034E2">
              <w:rPr>
                <w:rFonts w:hint="eastAsia"/>
                <w:sz w:val="20"/>
                <w:szCs w:val="20"/>
                <w:rPrChange w:id="326" w:author="Pavla Trefilová" w:date="2022-05-11T15:46:00Z">
                  <w:rPr>
                    <w:rFonts w:ascii="TimesNewRomanPSMT" w:hAnsi="TimesNewRomanPSMT" w:cs="Calibri" w:hint="eastAsia"/>
                    <w:sz w:val="20"/>
                    <w:szCs w:val="20"/>
                  </w:rPr>
                </w:rPrChange>
              </w:rPr>
              <w:t>í</w:t>
            </w:r>
            <w:r w:rsidRPr="005034E2">
              <w:rPr>
                <w:sz w:val="20"/>
                <w:szCs w:val="20"/>
                <w:rPrChange w:id="327" w:author="Pavla Trefilová" w:date="2022-05-11T15:46:00Z">
                  <w:rPr>
                    <w:rFonts w:ascii="TimesNewRomanPSMT" w:hAnsi="TimesNewRomanPSMT" w:cs="Calibri"/>
                    <w:sz w:val="20"/>
                    <w:szCs w:val="20"/>
                  </w:rPr>
                </w:rPrChange>
              </w:rPr>
              <w:t>lem kurzu bylo sezn</w:t>
            </w:r>
            <w:r w:rsidRPr="005034E2">
              <w:rPr>
                <w:rFonts w:hint="eastAsia"/>
                <w:sz w:val="20"/>
                <w:szCs w:val="20"/>
                <w:rPrChange w:id="328" w:author="Pavla Trefilová" w:date="2022-05-11T15:46:00Z">
                  <w:rPr>
                    <w:rFonts w:ascii="TimesNewRomanPSMT" w:hAnsi="TimesNewRomanPSMT" w:cs="Calibri" w:hint="eastAsia"/>
                    <w:sz w:val="20"/>
                    <w:szCs w:val="20"/>
                  </w:rPr>
                </w:rPrChange>
              </w:rPr>
              <w:t>á</w:t>
            </w:r>
            <w:r w:rsidRPr="005034E2">
              <w:rPr>
                <w:sz w:val="20"/>
                <w:szCs w:val="20"/>
                <w:rPrChange w:id="329" w:author="Pavla Trefilová" w:date="2022-05-11T15:46:00Z">
                  <w:rPr>
                    <w:rFonts w:ascii="TimesNewRomanPSMT" w:hAnsi="TimesNewRomanPSMT" w:cs="Calibri"/>
                    <w:sz w:val="20"/>
                    <w:szCs w:val="20"/>
                  </w:rPr>
                </w:rPrChange>
              </w:rPr>
              <w:t xml:space="preserve">mit </w:t>
            </w:r>
            <w:r w:rsidRPr="005034E2">
              <w:rPr>
                <w:rFonts w:hint="eastAsia"/>
                <w:sz w:val="20"/>
                <w:szCs w:val="20"/>
                <w:rPrChange w:id="330" w:author="Pavla Trefilová" w:date="2022-05-11T15:46:00Z">
                  <w:rPr>
                    <w:rFonts w:ascii="TimesNewRomanPSMT" w:hAnsi="TimesNewRomanPSMT" w:cs="Calibri" w:hint="eastAsia"/>
                    <w:sz w:val="20"/>
                    <w:szCs w:val="20"/>
                  </w:rPr>
                </w:rPrChange>
              </w:rPr>
              <w:t>úč</w:t>
            </w:r>
            <w:r w:rsidRPr="005034E2">
              <w:rPr>
                <w:sz w:val="20"/>
                <w:szCs w:val="20"/>
                <w:rPrChange w:id="331" w:author="Pavla Trefilová" w:date="2022-05-11T15:46:00Z">
                  <w:rPr>
                    <w:rFonts w:ascii="TimesNewRomanPSMT" w:hAnsi="TimesNewRomanPSMT" w:cs="Calibri"/>
                    <w:sz w:val="20"/>
                    <w:szCs w:val="20"/>
                  </w:rPr>
                </w:rPrChange>
              </w:rPr>
              <w:t>astn</w:t>
            </w:r>
            <w:r w:rsidRPr="005034E2">
              <w:rPr>
                <w:rFonts w:hint="eastAsia"/>
                <w:sz w:val="20"/>
                <w:szCs w:val="20"/>
                <w:rPrChange w:id="332" w:author="Pavla Trefilová" w:date="2022-05-11T15:46:00Z">
                  <w:rPr>
                    <w:rFonts w:ascii="TimesNewRomanPSMT" w:hAnsi="TimesNewRomanPSMT" w:cs="Calibri" w:hint="eastAsia"/>
                    <w:sz w:val="20"/>
                    <w:szCs w:val="20"/>
                  </w:rPr>
                </w:rPrChange>
              </w:rPr>
              <w:t>í</w:t>
            </w:r>
            <w:r w:rsidRPr="005034E2">
              <w:rPr>
                <w:sz w:val="20"/>
                <w:szCs w:val="20"/>
                <w:rPrChange w:id="333" w:author="Pavla Trefilová" w:date="2022-05-11T15:46:00Z">
                  <w:rPr>
                    <w:rFonts w:ascii="TimesNewRomanPSMT" w:hAnsi="TimesNewRomanPSMT" w:cs="Calibri"/>
                    <w:sz w:val="20"/>
                    <w:szCs w:val="20"/>
                  </w:rPr>
                </w:rPrChange>
              </w:rPr>
              <w:t>ky s hlavn</w:t>
            </w:r>
            <w:r w:rsidRPr="005034E2">
              <w:rPr>
                <w:rFonts w:hint="eastAsia"/>
                <w:sz w:val="20"/>
                <w:szCs w:val="20"/>
                <w:rPrChange w:id="334" w:author="Pavla Trefilová" w:date="2022-05-11T15:46:00Z">
                  <w:rPr>
                    <w:rFonts w:ascii="TimesNewRomanPSMT" w:hAnsi="TimesNewRomanPSMT" w:cs="Calibri" w:hint="eastAsia"/>
                    <w:sz w:val="20"/>
                    <w:szCs w:val="20"/>
                  </w:rPr>
                </w:rPrChange>
              </w:rPr>
              <w:t>í</w:t>
            </w:r>
            <w:r w:rsidRPr="005034E2">
              <w:rPr>
                <w:sz w:val="20"/>
                <w:szCs w:val="20"/>
                <w:rPrChange w:id="335" w:author="Pavla Trefilová" w:date="2022-05-11T15:46:00Z">
                  <w:rPr>
                    <w:rFonts w:ascii="TimesNewRomanPSMT" w:hAnsi="TimesNewRomanPSMT" w:cs="Calibri"/>
                    <w:sz w:val="20"/>
                    <w:szCs w:val="20"/>
                  </w:rPr>
                </w:rPrChange>
              </w:rPr>
              <w:t>mi person</w:t>
            </w:r>
            <w:r w:rsidRPr="005034E2">
              <w:rPr>
                <w:rFonts w:hint="eastAsia"/>
                <w:sz w:val="20"/>
                <w:szCs w:val="20"/>
                <w:rPrChange w:id="336" w:author="Pavla Trefilová" w:date="2022-05-11T15:46:00Z">
                  <w:rPr>
                    <w:rFonts w:ascii="TimesNewRomanPSMT" w:hAnsi="TimesNewRomanPSMT" w:cs="Calibri" w:hint="eastAsia"/>
                    <w:sz w:val="20"/>
                    <w:szCs w:val="20"/>
                  </w:rPr>
                </w:rPrChange>
              </w:rPr>
              <w:t>á</w:t>
            </w:r>
            <w:r w:rsidRPr="005034E2">
              <w:rPr>
                <w:sz w:val="20"/>
                <w:szCs w:val="20"/>
                <w:rPrChange w:id="337" w:author="Pavla Trefilová" w:date="2022-05-11T15:46:00Z">
                  <w:rPr>
                    <w:rFonts w:ascii="TimesNewRomanPSMT" w:hAnsi="TimesNewRomanPSMT" w:cs="Calibri"/>
                    <w:sz w:val="20"/>
                    <w:szCs w:val="20"/>
                  </w:rPr>
                </w:rPrChange>
              </w:rPr>
              <w:t>ln</w:t>
            </w:r>
            <w:r w:rsidRPr="005034E2">
              <w:rPr>
                <w:rFonts w:hint="eastAsia"/>
                <w:sz w:val="20"/>
                <w:szCs w:val="20"/>
                <w:rPrChange w:id="338" w:author="Pavla Trefilová" w:date="2022-05-11T15:46:00Z">
                  <w:rPr>
                    <w:rFonts w:ascii="TimesNewRomanPSMT" w:hAnsi="TimesNewRomanPSMT" w:cs="Calibri" w:hint="eastAsia"/>
                    <w:sz w:val="20"/>
                    <w:szCs w:val="20"/>
                  </w:rPr>
                </w:rPrChange>
              </w:rPr>
              <w:t>í</w:t>
            </w:r>
            <w:r w:rsidRPr="005034E2">
              <w:rPr>
                <w:sz w:val="20"/>
                <w:szCs w:val="20"/>
                <w:rPrChange w:id="339" w:author="Pavla Trefilová" w:date="2022-05-11T15:46:00Z">
                  <w:rPr>
                    <w:rFonts w:ascii="TimesNewRomanPSMT" w:hAnsi="TimesNewRomanPSMT" w:cs="Calibri"/>
                    <w:sz w:val="20"/>
                    <w:szCs w:val="20"/>
                  </w:rPr>
                </w:rPrChange>
              </w:rPr>
              <w:t xml:space="preserve">mi </w:t>
            </w:r>
            <w:r w:rsidRPr="005034E2">
              <w:rPr>
                <w:rFonts w:hint="eastAsia"/>
                <w:sz w:val="20"/>
                <w:szCs w:val="20"/>
                <w:rPrChange w:id="340" w:author="Pavla Trefilová" w:date="2022-05-11T15:46:00Z">
                  <w:rPr>
                    <w:rFonts w:ascii="TimesNewRomanPSMT" w:hAnsi="TimesNewRomanPSMT" w:cs="Calibri" w:hint="eastAsia"/>
                    <w:sz w:val="20"/>
                    <w:szCs w:val="20"/>
                  </w:rPr>
                </w:rPrChange>
              </w:rPr>
              <w:t>č</w:t>
            </w:r>
            <w:r w:rsidRPr="005034E2">
              <w:rPr>
                <w:sz w:val="20"/>
                <w:szCs w:val="20"/>
                <w:rPrChange w:id="341" w:author="Pavla Trefilová" w:date="2022-05-11T15:46:00Z">
                  <w:rPr>
                    <w:rFonts w:ascii="TimesNewRomanPSMT" w:hAnsi="TimesNewRomanPSMT" w:cs="Calibri"/>
                    <w:sz w:val="20"/>
                    <w:szCs w:val="20"/>
                  </w:rPr>
                </w:rPrChange>
              </w:rPr>
              <w:t>innostmi z pohledu vedouc</w:t>
            </w:r>
            <w:r w:rsidRPr="005034E2">
              <w:rPr>
                <w:rFonts w:hint="eastAsia"/>
                <w:sz w:val="20"/>
                <w:szCs w:val="20"/>
                <w:rPrChange w:id="342" w:author="Pavla Trefilová" w:date="2022-05-11T15:46:00Z">
                  <w:rPr>
                    <w:rFonts w:ascii="TimesNewRomanPSMT" w:hAnsi="TimesNewRomanPSMT" w:cs="Calibri" w:hint="eastAsia"/>
                    <w:sz w:val="20"/>
                    <w:szCs w:val="20"/>
                  </w:rPr>
                </w:rPrChange>
              </w:rPr>
              <w:t>í</w:t>
            </w:r>
            <w:r w:rsidRPr="005034E2">
              <w:rPr>
                <w:sz w:val="20"/>
                <w:szCs w:val="20"/>
                <w:rPrChange w:id="343" w:author="Pavla Trefilová" w:date="2022-05-11T15:46:00Z">
                  <w:rPr>
                    <w:rFonts w:ascii="TimesNewRomanPSMT" w:hAnsi="TimesNewRomanPSMT" w:cs="Calibri"/>
                    <w:sz w:val="20"/>
                    <w:szCs w:val="20"/>
                  </w:rPr>
                </w:rPrChange>
              </w:rPr>
              <w:t>ho pracovn</w:t>
            </w:r>
            <w:r w:rsidRPr="005034E2">
              <w:rPr>
                <w:rFonts w:hint="eastAsia"/>
                <w:sz w:val="20"/>
                <w:szCs w:val="20"/>
                <w:rPrChange w:id="344" w:author="Pavla Trefilová" w:date="2022-05-11T15:46:00Z">
                  <w:rPr>
                    <w:rFonts w:ascii="TimesNewRomanPSMT" w:hAnsi="TimesNewRomanPSMT" w:cs="Calibri" w:hint="eastAsia"/>
                    <w:sz w:val="20"/>
                    <w:szCs w:val="20"/>
                  </w:rPr>
                </w:rPrChange>
              </w:rPr>
              <w:t>í</w:t>
            </w:r>
            <w:r w:rsidRPr="005034E2">
              <w:rPr>
                <w:sz w:val="20"/>
                <w:szCs w:val="20"/>
                <w:rPrChange w:id="345" w:author="Pavla Trefilová" w:date="2022-05-11T15:46:00Z">
                  <w:rPr>
                    <w:rFonts w:ascii="TimesNewRomanPSMT" w:hAnsi="TimesNewRomanPSMT" w:cs="Calibri"/>
                    <w:sz w:val="20"/>
                    <w:szCs w:val="20"/>
                  </w:rPr>
                </w:rPrChange>
              </w:rPr>
              <w:t>ka. Pozornost byla v</w:t>
            </w:r>
            <w:r w:rsidRPr="005034E2">
              <w:rPr>
                <w:rFonts w:hint="eastAsia"/>
                <w:sz w:val="20"/>
                <w:szCs w:val="20"/>
                <w:rPrChange w:id="346" w:author="Pavla Trefilová" w:date="2022-05-11T15:46:00Z">
                  <w:rPr>
                    <w:rFonts w:ascii="TimesNewRomanPSMT" w:hAnsi="TimesNewRomanPSMT" w:cs="Calibri" w:hint="eastAsia"/>
                    <w:sz w:val="20"/>
                    <w:szCs w:val="20"/>
                  </w:rPr>
                </w:rPrChange>
              </w:rPr>
              <w:t>ě</w:t>
            </w:r>
            <w:r w:rsidRPr="005034E2">
              <w:rPr>
                <w:sz w:val="20"/>
                <w:szCs w:val="20"/>
                <w:rPrChange w:id="347" w:author="Pavla Trefilová" w:date="2022-05-11T15:46:00Z">
                  <w:rPr>
                    <w:rFonts w:ascii="TimesNewRomanPSMT" w:hAnsi="TimesNewRomanPSMT" w:cs="Calibri"/>
                    <w:sz w:val="20"/>
                    <w:szCs w:val="20"/>
                  </w:rPr>
                </w:rPrChange>
              </w:rPr>
              <w:t>nov</w:t>
            </w:r>
            <w:r w:rsidRPr="005034E2">
              <w:rPr>
                <w:rFonts w:hint="eastAsia"/>
                <w:sz w:val="20"/>
                <w:szCs w:val="20"/>
                <w:rPrChange w:id="348" w:author="Pavla Trefilová" w:date="2022-05-11T15:46:00Z">
                  <w:rPr>
                    <w:rFonts w:ascii="TimesNewRomanPSMT" w:hAnsi="TimesNewRomanPSMT" w:cs="Calibri" w:hint="eastAsia"/>
                    <w:sz w:val="20"/>
                    <w:szCs w:val="20"/>
                  </w:rPr>
                </w:rPrChange>
              </w:rPr>
              <w:t>á</w:t>
            </w:r>
            <w:r w:rsidRPr="005034E2">
              <w:rPr>
                <w:sz w:val="20"/>
                <w:szCs w:val="20"/>
                <w:rPrChange w:id="349" w:author="Pavla Trefilová" w:date="2022-05-11T15:46:00Z">
                  <w:rPr>
                    <w:rFonts w:ascii="TimesNewRomanPSMT" w:hAnsi="TimesNewRomanPSMT" w:cs="Calibri"/>
                    <w:sz w:val="20"/>
                    <w:szCs w:val="20"/>
                  </w:rPr>
                </w:rPrChange>
              </w:rPr>
              <w:t>na p</w:t>
            </w:r>
            <w:r w:rsidRPr="005034E2">
              <w:rPr>
                <w:rFonts w:hint="eastAsia"/>
                <w:sz w:val="20"/>
                <w:szCs w:val="20"/>
                <w:rPrChange w:id="350" w:author="Pavla Trefilová" w:date="2022-05-11T15:46:00Z">
                  <w:rPr>
                    <w:rFonts w:ascii="TimesNewRomanPSMT" w:hAnsi="TimesNewRomanPSMT" w:cs="Calibri" w:hint="eastAsia"/>
                    <w:sz w:val="20"/>
                    <w:szCs w:val="20"/>
                  </w:rPr>
                </w:rPrChange>
              </w:rPr>
              <w:t>ř</w:t>
            </w:r>
            <w:r w:rsidRPr="005034E2">
              <w:rPr>
                <w:sz w:val="20"/>
                <w:szCs w:val="20"/>
                <w:rPrChange w:id="351" w:author="Pavla Trefilová" w:date="2022-05-11T15:46:00Z">
                  <w:rPr>
                    <w:rFonts w:ascii="TimesNewRomanPSMT" w:hAnsi="TimesNewRomanPSMT" w:cs="Calibri"/>
                    <w:sz w:val="20"/>
                    <w:szCs w:val="20"/>
                  </w:rPr>
                </w:rPrChange>
              </w:rPr>
              <w:t>edev</w:t>
            </w:r>
            <w:r w:rsidRPr="005034E2">
              <w:rPr>
                <w:rFonts w:hint="eastAsia"/>
                <w:sz w:val="20"/>
                <w:szCs w:val="20"/>
                <w:rPrChange w:id="352" w:author="Pavla Trefilová" w:date="2022-05-11T15:46:00Z">
                  <w:rPr>
                    <w:rFonts w:ascii="TimesNewRomanPSMT" w:hAnsi="TimesNewRomanPSMT" w:cs="Calibri" w:hint="eastAsia"/>
                    <w:sz w:val="20"/>
                    <w:szCs w:val="20"/>
                  </w:rPr>
                </w:rPrChange>
              </w:rPr>
              <w:t>ší</w:t>
            </w:r>
            <w:r w:rsidRPr="005034E2">
              <w:rPr>
                <w:sz w:val="20"/>
                <w:szCs w:val="20"/>
                <w:rPrChange w:id="353" w:author="Pavla Trefilová" w:date="2022-05-11T15:46:00Z">
                  <w:rPr>
                    <w:rFonts w:ascii="TimesNewRomanPSMT" w:hAnsi="TimesNewRomanPSMT" w:cs="Calibri"/>
                    <w:sz w:val="20"/>
                    <w:szCs w:val="20"/>
                  </w:rPr>
                </w:rPrChange>
              </w:rPr>
              <w:t>m v</w:t>
            </w:r>
            <w:r w:rsidRPr="005034E2">
              <w:rPr>
                <w:rFonts w:hint="eastAsia"/>
                <w:sz w:val="20"/>
                <w:szCs w:val="20"/>
                <w:rPrChange w:id="354" w:author="Pavla Trefilová" w:date="2022-05-11T15:46:00Z">
                  <w:rPr>
                    <w:rFonts w:ascii="TimesNewRomanPSMT" w:hAnsi="TimesNewRomanPSMT" w:cs="Calibri" w:hint="eastAsia"/>
                    <w:sz w:val="20"/>
                    <w:szCs w:val="20"/>
                  </w:rPr>
                </w:rPrChange>
              </w:rPr>
              <w:t>ý</w:t>
            </w:r>
            <w:r w:rsidRPr="005034E2">
              <w:rPr>
                <w:sz w:val="20"/>
                <w:szCs w:val="20"/>
                <w:rPrChange w:id="355" w:author="Pavla Trefilová" w:date="2022-05-11T15:46:00Z">
                  <w:rPr>
                    <w:rFonts w:ascii="TimesNewRomanPSMT" w:hAnsi="TimesNewRomanPSMT" w:cs="Calibri"/>
                    <w:sz w:val="20"/>
                    <w:szCs w:val="20"/>
                  </w:rPr>
                </w:rPrChange>
              </w:rPr>
              <w:t>b</w:t>
            </w:r>
            <w:r w:rsidRPr="005034E2">
              <w:rPr>
                <w:rFonts w:hint="eastAsia"/>
                <w:sz w:val="20"/>
                <w:szCs w:val="20"/>
                <w:rPrChange w:id="356" w:author="Pavla Trefilová" w:date="2022-05-11T15:46:00Z">
                  <w:rPr>
                    <w:rFonts w:ascii="TimesNewRomanPSMT" w:hAnsi="TimesNewRomanPSMT" w:cs="Calibri" w:hint="eastAsia"/>
                    <w:sz w:val="20"/>
                    <w:szCs w:val="20"/>
                  </w:rPr>
                </w:rPrChange>
              </w:rPr>
              <w:t>ě</w:t>
            </w:r>
            <w:r w:rsidRPr="005034E2">
              <w:rPr>
                <w:sz w:val="20"/>
                <w:szCs w:val="20"/>
                <w:rPrChange w:id="357" w:author="Pavla Trefilová" w:date="2022-05-11T15:46:00Z">
                  <w:rPr>
                    <w:rFonts w:ascii="TimesNewRomanPSMT" w:hAnsi="TimesNewRomanPSMT" w:cs="Calibri"/>
                    <w:sz w:val="20"/>
                    <w:szCs w:val="20"/>
                  </w:rPr>
                </w:rPrChange>
              </w:rPr>
              <w:t>ru</w:t>
            </w:r>
          </w:p>
          <w:p w14:paraId="5C6183D5" w14:textId="77777777" w:rsidR="00290603" w:rsidRPr="005034E2" w:rsidRDefault="00290603" w:rsidP="00290603">
            <w:pPr>
              <w:pStyle w:val="Default"/>
              <w:jc w:val="both"/>
              <w:rPr>
                <w:sz w:val="20"/>
                <w:szCs w:val="20"/>
                <w:rPrChange w:id="358" w:author="Pavla Trefilová" w:date="2022-05-11T15:46:00Z">
                  <w:rPr>
                    <w:rFonts w:ascii="TimesNewRomanPSMT" w:hAnsi="TimesNewRomanPSMT" w:cs="Calibri"/>
                    <w:sz w:val="20"/>
                    <w:szCs w:val="20"/>
                  </w:rPr>
                </w:rPrChange>
              </w:rPr>
            </w:pPr>
            <w:r w:rsidRPr="005034E2">
              <w:rPr>
                <w:sz w:val="20"/>
                <w:szCs w:val="20"/>
                <w:rPrChange w:id="359" w:author="Pavla Trefilová" w:date="2022-05-11T15:46:00Z">
                  <w:rPr>
                    <w:rFonts w:ascii="TimesNewRomanPSMT" w:hAnsi="TimesNewRomanPSMT" w:cs="Calibri"/>
                    <w:sz w:val="20"/>
                    <w:szCs w:val="20"/>
                  </w:rPr>
                </w:rPrChange>
              </w:rPr>
              <w:t>z uchaze</w:t>
            </w:r>
            <w:r w:rsidRPr="005034E2">
              <w:rPr>
                <w:rFonts w:hint="eastAsia"/>
                <w:sz w:val="20"/>
                <w:szCs w:val="20"/>
                <w:rPrChange w:id="360" w:author="Pavla Trefilová" w:date="2022-05-11T15:46:00Z">
                  <w:rPr>
                    <w:rFonts w:ascii="TimesNewRomanPSMT" w:hAnsi="TimesNewRomanPSMT" w:cs="Calibri" w:hint="eastAsia"/>
                    <w:sz w:val="20"/>
                    <w:szCs w:val="20"/>
                  </w:rPr>
                </w:rPrChange>
              </w:rPr>
              <w:t>čů</w:t>
            </w:r>
            <w:r w:rsidRPr="005034E2">
              <w:rPr>
                <w:sz w:val="20"/>
                <w:szCs w:val="20"/>
                <w:rPrChange w:id="361" w:author="Pavla Trefilová" w:date="2022-05-11T15:46:00Z">
                  <w:rPr>
                    <w:rFonts w:ascii="TimesNewRomanPSMT" w:hAnsi="TimesNewRomanPSMT" w:cs="Calibri"/>
                    <w:sz w:val="20"/>
                    <w:szCs w:val="20"/>
                  </w:rPr>
                </w:rPrChange>
              </w:rPr>
              <w:t xml:space="preserve"> o pracovn</w:t>
            </w:r>
            <w:r w:rsidRPr="005034E2">
              <w:rPr>
                <w:rFonts w:hint="eastAsia"/>
                <w:sz w:val="20"/>
                <w:szCs w:val="20"/>
                <w:rPrChange w:id="362" w:author="Pavla Trefilová" w:date="2022-05-11T15:46:00Z">
                  <w:rPr>
                    <w:rFonts w:ascii="TimesNewRomanPSMT" w:hAnsi="TimesNewRomanPSMT" w:cs="Calibri" w:hint="eastAsia"/>
                    <w:sz w:val="20"/>
                    <w:szCs w:val="20"/>
                  </w:rPr>
                </w:rPrChange>
              </w:rPr>
              <w:t>í</w:t>
            </w:r>
            <w:r w:rsidRPr="005034E2">
              <w:rPr>
                <w:sz w:val="20"/>
                <w:szCs w:val="20"/>
                <w:rPrChange w:id="363" w:author="Pavla Trefilová" w:date="2022-05-11T15:46:00Z">
                  <w:rPr>
                    <w:rFonts w:ascii="TimesNewRomanPSMT" w:hAnsi="TimesNewRomanPSMT" w:cs="Calibri"/>
                    <w:sz w:val="20"/>
                    <w:szCs w:val="20"/>
                  </w:rPr>
                </w:rPrChange>
              </w:rPr>
              <w:t xml:space="preserve"> pozici, poskytov</w:t>
            </w:r>
            <w:r w:rsidRPr="005034E2">
              <w:rPr>
                <w:rFonts w:hint="eastAsia"/>
                <w:sz w:val="20"/>
                <w:szCs w:val="20"/>
                <w:rPrChange w:id="364" w:author="Pavla Trefilová" w:date="2022-05-11T15:46:00Z">
                  <w:rPr>
                    <w:rFonts w:ascii="TimesNewRomanPSMT" w:hAnsi="TimesNewRomanPSMT" w:cs="Calibri" w:hint="eastAsia"/>
                    <w:sz w:val="20"/>
                    <w:szCs w:val="20"/>
                  </w:rPr>
                </w:rPrChange>
              </w:rPr>
              <w:t>á</w:t>
            </w:r>
            <w:r w:rsidRPr="005034E2">
              <w:rPr>
                <w:sz w:val="20"/>
                <w:szCs w:val="20"/>
                <w:rPrChange w:id="365" w:author="Pavla Trefilová" w:date="2022-05-11T15:46:00Z">
                  <w:rPr>
                    <w:rFonts w:ascii="TimesNewRomanPSMT" w:hAnsi="TimesNewRomanPSMT" w:cs="Calibri"/>
                    <w:sz w:val="20"/>
                    <w:szCs w:val="20"/>
                  </w:rPr>
                </w:rPrChange>
              </w:rPr>
              <w:t>n</w:t>
            </w:r>
            <w:r w:rsidRPr="005034E2">
              <w:rPr>
                <w:rFonts w:hint="eastAsia"/>
                <w:sz w:val="20"/>
                <w:szCs w:val="20"/>
                <w:rPrChange w:id="366" w:author="Pavla Trefilová" w:date="2022-05-11T15:46:00Z">
                  <w:rPr>
                    <w:rFonts w:ascii="TimesNewRomanPSMT" w:hAnsi="TimesNewRomanPSMT" w:cs="Calibri" w:hint="eastAsia"/>
                    <w:sz w:val="20"/>
                    <w:szCs w:val="20"/>
                  </w:rPr>
                </w:rPrChange>
              </w:rPr>
              <w:t>í</w:t>
            </w:r>
            <w:r w:rsidRPr="005034E2">
              <w:rPr>
                <w:sz w:val="20"/>
                <w:szCs w:val="20"/>
                <w:rPrChange w:id="367" w:author="Pavla Trefilová" w:date="2022-05-11T15:46:00Z">
                  <w:rPr>
                    <w:rFonts w:ascii="TimesNewRomanPSMT" w:hAnsi="TimesNewRomanPSMT" w:cs="Calibri"/>
                    <w:sz w:val="20"/>
                    <w:szCs w:val="20"/>
                  </w:rPr>
                </w:rPrChange>
              </w:rPr>
              <w:t xml:space="preserve"> zp</w:t>
            </w:r>
            <w:r w:rsidRPr="005034E2">
              <w:rPr>
                <w:rFonts w:hint="eastAsia"/>
                <w:sz w:val="20"/>
                <w:szCs w:val="20"/>
                <w:rPrChange w:id="368" w:author="Pavla Trefilová" w:date="2022-05-11T15:46:00Z">
                  <w:rPr>
                    <w:rFonts w:ascii="TimesNewRomanPSMT" w:hAnsi="TimesNewRomanPSMT" w:cs="Calibri" w:hint="eastAsia"/>
                    <w:sz w:val="20"/>
                    <w:szCs w:val="20"/>
                  </w:rPr>
                </w:rPrChange>
              </w:rPr>
              <w:t>ě</w:t>
            </w:r>
            <w:r w:rsidRPr="005034E2">
              <w:rPr>
                <w:sz w:val="20"/>
                <w:szCs w:val="20"/>
                <w:rPrChange w:id="369" w:author="Pavla Trefilová" w:date="2022-05-11T15:46:00Z">
                  <w:rPr>
                    <w:rFonts w:ascii="TimesNewRomanPSMT" w:hAnsi="TimesNewRomanPSMT" w:cs="Calibri"/>
                    <w:sz w:val="20"/>
                    <w:szCs w:val="20"/>
                  </w:rPr>
                </w:rPrChange>
              </w:rPr>
              <w:t>tn</w:t>
            </w:r>
            <w:r w:rsidRPr="005034E2">
              <w:rPr>
                <w:rFonts w:hint="eastAsia"/>
                <w:sz w:val="20"/>
                <w:szCs w:val="20"/>
                <w:rPrChange w:id="370" w:author="Pavla Trefilová" w:date="2022-05-11T15:46:00Z">
                  <w:rPr>
                    <w:rFonts w:ascii="TimesNewRomanPSMT" w:hAnsi="TimesNewRomanPSMT" w:cs="Calibri" w:hint="eastAsia"/>
                    <w:sz w:val="20"/>
                    <w:szCs w:val="20"/>
                  </w:rPr>
                </w:rPrChange>
              </w:rPr>
              <w:t>é</w:t>
            </w:r>
            <w:r w:rsidRPr="005034E2">
              <w:rPr>
                <w:sz w:val="20"/>
                <w:szCs w:val="20"/>
                <w:rPrChange w:id="371" w:author="Pavla Trefilová" w:date="2022-05-11T15:46:00Z">
                  <w:rPr>
                    <w:rFonts w:ascii="TimesNewRomanPSMT" w:hAnsi="TimesNewRomanPSMT" w:cs="Calibri"/>
                    <w:sz w:val="20"/>
                    <w:szCs w:val="20"/>
                  </w:rPr>
                </w:rPrChange>
              </w:rPr>
              <w:t xml:space="preserve"> vazby a pracovn</w:t>
            </w:r>
            <w:r w:rsidRPr="005034E2">
              <w:rPr>
                <w:rFonts w:hint="eastAsia"/>
                <w:sz w:val="20"/>
                <w:szCs w:val="20"/>
                <w:rPrChange w:id="372" w:author="Pavla Trefilová" w:date="2022-05-11T15:46:00Z">
                  <w:rPr>
                    <w:rFonts w:ascii="TimesNewRomanPSMT" w:hAnsi="TimesNewRomanPSMT" w:cs="Calibri" w:hint="eastAsia"/>
                    <w:sz w:val="20"/>
                    <w:szCs w:val="20"/>
                  </w:rPr>
                </w:rPrChange>
              </w:rPr>
              <w:t>ě</w:t>
            </w:r>
            <w:r w:rsidRPr="005034E2">
              <w:rPr>
                <w:sz w:val="20"/>
                <w:szCs w:val="20"/>
                <w:rPrChange w:id="373" w:author="Pavla Trefilová" w:date="2022-05-11T15:46:00Z">
                  <w:rPr>
                    <w:rFonts w:ascii="TimesNewRomanPSMT" w:hAnsi="TimesNewRomanPSMT" w:cs="Calibri"/>
                    <w:sz w:val="20"/>
                    <w:szCs w:val="20"/>
                  </w:rPr>
                </w:rPrChange>
              </w:rPr>
              <w:t>pr</w:t>
            </w:r>
            <w:r w:rsidRPr="005034E2">
              <w:rPr>
                <w:rFonts w:hint="eastAsia"/>
                <w:sz w:val="20"/>
                <w:szCs w:val="20"/>
                <w:rPrChange w:id="374" w:author="Pavla Trefilová" w:date="2022-05-11T15:46:00Z">
                  <w:rPr>
                    <w:rFonts w:ascii="TimesNewRomanPSMT" w:hAnsi="TimesNewRomanPSMT" w:cs="Calibri" w:hint="eastAsia"/>
                    <w:sz w:val="20"/>
                    <w:szCs w:val="20"/>
                  </w:rPr>
                </w:rPrChange>
              </w:rPr>
              <w:t>á</w:t>
            </w:r>
            <w:r w:rsidRPr="005034E2">
              <w:rPr>
                <w:sz w:val="20"/>
                <w:szCs w:val="20"/>
                <w:rPrChange w:id="375" w:author="Pavla Trefilová" w:date="2022-05-11T15:46:00Z">
                  <w:rPr>
                    <w:rFonts w:ascii="TimesNewRomanPSMT" w:hAnsi="TimesNewRomanPSMT" w:cs="Calibri"/>
                    <w:sz w:val="20"/>
                    <w:szCs w:val="20"/>
                  </w:rPr>
                </w:rPrChange>
              </w:rPr>
              <w:t>vn</w:t>
            </w:r>
            <w:r w:rsidRPr="005034E2">
              <w:rPr>
                <w:rFonts w:hint="eastAsia"/>
                <w:sz w:val="20"/>
                <w:szCs w:val="20"/>
                <w:rPrChange w:id="376" w:author="Pavla Trefilová" w:date="2022-05-11T15:46:00Z">
                  <w:rPr>
                    <w:rFonts w:ascii="TimesNewRomanPSMT" w:hAnsi="TimesNewRomanPSMT" w:cs="Calibri" w:hint="eastAsia"/>
                    <w:sz w:val="20"/>
                    <w:szCs w:val="20"/>
                  </w:rPr>
                </w:rPrChange>
              </w:rPr>
              <w:t>í</w:t>
            </w:r>
            <w:r w:rsidRPr="005034E2">
              <w:rPr>
                <w:sz w:val="20"/>
                <w:szCs w:val="20"/>
                <w:rPrChange w:id="377" w:author="Pavla Trefilová" w:date="2022-05-11T15:46:00Z">
                  <w:rPr>
                    <w:rFonts w:ascii="TimesNewRomanPSMT" w:hAnsi="TimesNewRomanPSMT" w:cs="Calibri"/>
                    <w:sz w:val="20"/>
                    <w:szCs w:val="20"/>
                  </w:rPr>
                </w:rPrChange>
              </w:rPr>
              <w:t>m aspekt</w:t>
            </w:r>
            <w:r w:rsidRPr="005034E2">
              <w:rPr>
                <w:rFonts w:hint="eastAsia"/>
                <w:sz w:val="20"/>
                <w:szCs w:val="20"/>
                <w:rPrChange w:id="378" w:author="Pavla Trefilová" w:date="2022-05-11T15:46:00Z">
                  <w:rPr>
                    <w:rFonts w:ascii="TimesNewRomanPSMT" w:hAnsi="TimesNewRomanPSMT" w:cs="Calibri" w:hint="eastAsia"/>
                    <w:sz w:val="20"/>
                    <w:szCs w:val="20"/>
                  </w:rPr>
                </w:rPrChange>
              </w:rPr>
              <w:t>ů</w:t>
            </w:r>
            <w:r w:rsidRPr="005034E2">
              <w:rPr>
                <w:sz w:val="20"/>
                <w:szCs w:val="20"/>
                <w:rPrChange w:id="379" w:author="Pavla Trefilová" w:date="2022-05-11T15:46:00Z">
                  <w:rPr>
                    <w:rFonts w:ascii="TimesNewRomanPSMT" w:hAnsi="TimesNewRomanPSMT" w:cs="Calibri"/>
                    <w:sz w:val="20"/>
                    <w:szCs w:val="20"/>
                  </w:rPr>
                </w:rPrChange>
              </w:rPr>
              <w:t>m propou</w:t>
            </w:r>
            <w:r w:rsidRPr="005034E2">
              <w:rPr>
                <w:rFonts w:hint="eastAsia"/>
                <w:sz w:val="20"/>
                <w:szCs w:val="20"/>
                <w:rPrChange w:id="380" w:author="Pavla Trefilová" w:date="2022-05-11T15:46:00Z">
                  <w:rPr>
                    <w:rFonts w:ascii="TimesNewRomanPSMT" w:hAnsi="TimesNewRomanPSMT" w:cs="Calibri" w:hint="eastAsia"/>
                    <w:sz w:val="20"/>
                    <w:szCs w:val="20"/>
                  </w:rPr>
                </w:rPrChange>
              </w:rPr>
              <w:t>š</w:t>
            </w:r>
            <w:r w:rsidRPr="005034E2">
              <w:rPr>
                <w:sz w:val="20"/>
                <w:szCs w:val="20"/>
                <w:rPrChange w:id="381" w:author="Pavla Trefilová" w:date="2022-05-11T15:46:00Z">
                  <w:rPr>
                    <w:rFonts w:ascii="TimesNewRomanPSMT" w:hAnsi="TimesNewRomanPSMT" w:cs="Calibri"/>
                    <w:sz w:val="20"/>
                    <w:szCs w:val="20"/>
                  </w:rPr>
                </w:rPrChange>
              </w:rPr>
              <w:t>t</w:t>
            </w:r>
            <w:r w:rsidRPr="005034E2">
              <w:rPr>
                <w:rFonts w:hint="eastAsia"/>
                <w:sz w:val="20"/>
                <w:szCs w:val="20"/>
                <w:rPrChange w:id="382" w:author="Pavla Trefilová" w:date="2022-05-11T15:46:00Z">
                  <w:rPr>
                    <w:rFonts w:ascii="TimesNewRomanPSMT" w:hAnsi="TimesNewRomanPSMT" w:cs="Calibri" w:hint="eastAsia"/>
                    <w:sz w:val="20"/>
                    <w:szCs w:val="20"/>
                  </w:rPr>
                </w:rPrChange>
              </w:rPr>
              <w:t>ě</w:t>
            </w:r>
            <w:r w:rsidRPr="005034E2">
              <w:rPr>
                <w:sz w:val="20"/>
                <w:szCs w:val="20"/>
                <w:rPrChange w:id="383" w:author="Pavla Trefilová" w:date="2022-05-11T15:46:00Z">
                  <w:rPr>
                    <w:rFonts w:ascii="TimesNewRomanPSMT" w:hAnsi="TimesNewRomanPSMT" w:cs="Calibri"/>
                    <w:sz w:val="20"/>
                    <w:szCs w:val="20"/>
                  </w:rPr>
                </w:rPrChange>
              </w:rPr>
              <w:t>n</w:t>
            </w:r>
            <w:r w:rsidRPr="005034E2">
              <w:rPr>
                <w:rFonts w:hint="eastAsia"/>
                <w:sz w:val="20"/>
                <w:szCs w:val="20"/>
                <w:rPrChange w:id="384" w:author="Pavla Trefilová" w:date="2022-05-11T15:46:00Z">
                  <w:rPr>
                    <w:rFonts w:ascii="TimesNewRomanPSMT" w:hAnsi="TimesNewRomanPSMT" w:cs="Calibri" w:hint="eastAsia"/>
                    <w:sz w:val="20"/>
                    <w:szCs w:val="20"/>
                  </w:rPr>
                </w:rPrChange>
              </w:rPr>
              <w:t>í</w:t>
            </w:r>
            <w:r w:rsidRPr="005034E2">
              <w:rPr>
                <w:sz w:val="20"/>
                <w:szCs w:val="20"/>
                <w:rPrChange w:id="385" w:author="Pavla Trefilová" w:date="2022-05-11T15:46:00Z">
                  <w:rPr>
                    <w:rFonts w:ascii="TimesNewRomanPSMT" w:hAnsi="TimesNewRomanPSMT" w:cs="Calibri"/>
                    <w:sz w:val="20"/>
                    <w:szCs w:val="20"/>
                  </w:rPr>
                </w:rPrChange>
              </w:rPr>
              <w:t xml:space="preserve"> zam</w:t>
            </w:r>
            <w:r w:rsidRPr="005034E2">
              <w:rPr>
                <w:rFonts w:hint="eastAsia"/>
                <w:sz w:val="20"/>
                <w:szCs w:val="20"/>
                <w:rPrChange w:id="386" w:author="Pavla Trefilová" w:date="2022-05-11T15:46:00Z">
                  <w:rPr>
                    <w:rFonts w:ascii="TimesNewRomanPSMT" w:hAnsi="TimesNewRomanPSMT" w:cs="Calibri" w:hint="eastAsia"/>
                    <w:sz w:val="20"/>
                    <w:szCs w:val="20"/>
                  </w:rPr>
                </w:rPrChange>
              </w:rPr>
              <w:t>ě</w:t>
            </w:r>
            <w:r w:rsidRPr="005034E2">
              <w:rPr>
                <w:sz w:val="20"/>
                <w:szCs w:val="20"/>
                <w:rPrChange w:id="387" w:author="Pavla Trefilová" w:date="2022-05-11T15:46:00Z">
                  <w:rPr>
                    <w:rFonts w:ascii="TimesNewRomanPSMT" w:hAnsi="TimesNewRomanPSMT" w:cs="Calibri"/>
                    <w:sz w:val="20"/>
                    <w:szCs w:val="20"/>
                  </w:rPr>
                </w:rPrChange>
              </w:rPr>
              <w:t xml:space="preserve">stnance. </w:t>
            </w:r>
            <w:r w:rsidRPr="005034E2">
              <w:rPr>
                <w:rFonts w:hint="eastAsia"/>
                <w:sz w:val="20"/>
                <w:szCs w:val="20"/>
                <w:rPrChange w:id="388" w:author="Pavla Trefilová" w:date="2022-05-11T15:46:00Z">
                  <w:rPr>
                    <w:rFonts w:ascii="TimesNewRomanPSMT" w:hAnsi="TimesNewRomanPSMT" w:cs="Calibri" w:hint="eastAsia"/>
                    <w:sz w:val="20"/>
                    <w:szCs w:val="20"/>
                  </w:rPr>
                </w:rPrChange>
              </w:rPr>
              <w:t>Úč</w:t>
            </w:r>
            <w:r w:rsidRPr="005034E2">
              <w:rPr>
                <w:sz w:val="20"/>
                <w:szCs w:val="20"/>
                <w:rPrChange w:id="389" w:author="Pavla Trefilová" w:date="2022-05-11T15:46:00Z">
                  <w:rPr>
                    <w:rFonts w:ascii="TimesNewRomanPSMT" w:hAnsi="TimesNewRomanPSMT" w:cs="Calibri"/>
                    <w:sz w:val="20"/>
                    <w:szCs w:val="20"/>
                  </w:rPr>
                </w:rPrChange>
              </w:rPr>
              <w:t>astn</w:t>
            </w:r>
            <w:r w:rsidRPr="005034E2">
              <w:rPr>
                <w:rFonts w:hint="eastAsia"/>
                <w:sz w:val="20"/>
                <w:szCs w:val="20"/>
                <w:rPrChange w:id="390" w:author="Pavla Trefilová" w:date="2022-05-11T15:46:00Z">
                  <w:rPr>
                    <w:rFonts w:ascii="TimesNewRomanPSMT" w:hAnsi="TimesNewRomanPSMT" w:cs="Calibri" w:hint="eastAsia"/>
                    <w:sz w:val="20"/>
                    <w:szCs w:val="20"/>
                  </w:rPr>
                </w:rPrChange>
              </w:rPr>
              <w:t>í</w:t>
            </w:r>
            <w:r w:rsidRPr="005034E2">
              <w:rPr>
                <w:sz w:val="20"/>
                <w:szCs w:val="20"/>
                <w:rPrChange w:id="391" w:author="Pavla Trefilová" w:date="2022-05-11T15:46:00Z">
                  <w:rPr>
                    <w:rFonts w:ascii="TimesNewRomanPSMT" w:hAnsi="TimesNewRomanPSMT" w:cs="Calibri"/>
                    <w:sz w:val="20"/>
                    <w:szCs w:val="20"/>
                  </w:rPr>
                </w:rPrChange>
              </w:rPr>
              <w:t>c</w:t>
            </w:r>
            <w:r w:rsidRPr="005034E2">
              <w:rPr>
                <w:rFonts w:hint="eastAsia"/>
                <w:sz w:val="20"/>
                <w:szCs w:val="20"/>
                <w:rPrChange w:id="392" w:author="Pavla Trefilová" w:date="2022-05-11T15:46:00Z">
                  <w:rPr>
                    <w:rFonts w:ascii="TimesNewRomanPSMT" w:hAnsi="TimesNewRomanPSMT" w:cs="Calibri" w:hint="eastAsia"/>
                    <w:sz w:val="20"/>
                    <w:szCs w:val="20"/>
                  </w:rPr>
                </w:rPrChange>
              </w:rPr>
              <w:t>í</w:t>
            </w:r>
            <w:r w:rsidRPr="005034E2">
              <w:rPr>
                <w:sz w:val="20"/>
                <w:szCs w:val="20"/>
                <w:rPrChange w:id="393" w:author="Pavla Trefilová" w:date="2022-05-11T15:46:00Z">
                  <w:rPr>
                    <w:rFonts w:ascii="TimesNewRomanPSMT" w:hAnsi="TimesNewRomanPSMT" w:cs="Calibri"/>
                    <w:sz w:val="20"/>
                    <w:szCs w:val="20"/>
                  </w:rPr>
                </w:rPrChange>
              </w:rPr>
              <w:t xml:space="preserve"> si uv</w:t>
            </w:r>
            <w:r w:rsidRPr="005034E2">
              <w:rPr>
                <w:rFonts w:hint="eastAsia"/>
                <w:sz w:val="20"/>
                <w:szCs w:val="20"/>
                <w:rPrChange w:id="394" w:author="Pavla Trefilová" w:date="2022-05-11T15:46:00Z">
                  <w:rPr>
                    <w:rFonts w:ascii="TimesNewRomanPSMT" w:hAnsi="TimesNewRomanPSMT" w:cs="Calibri" w:hint="eastAsia"/>
                    <w:sz w:val="20"/>
                    <w:szCs w:val="20"/>
                  </w:rPr>
                </w:rPrChange>
              </w:rPr>
              <w:t>ě</w:t>
            </w:r>
            <w:r w:rsidRPr="005034E2">
              <w:rPr>
                <w:sz w:val="20"/>
                <w:szCs w:val="20"/>
                <w:rPrChange w:id="395" w:author="Pavla Trefilová" w:date="2022-05-11T15:46:00Z">
                  <w:rPr>
                    <w:rFonts w:ascii="TimesNewRomanPSMT" w:hAnsi="TimesNewRomanPSMT" w:cs="Calibri"/>
                    <w:sz w:val="20"/>
                    <w:szCs w:val="20"/>
                  </w:rPr>
                </w:rPrChange>
              </w:rPr>
              <w:t>domili, jak</w:t>
            </w:r>
            <w:r w:rsidRPr="005034E2">
              <w:rPr>
                <w:rFonts w:hint="eastAsia"/>
                <w:sz w:val="20"/>
                <w:szCs w:val="20"/>
                <w:rPrChange w:id="396" w:author="Pavla Trefilová" w:date="2022-05-11T15:46:00Z">
                  <w:rPr>
                    <w:rFonts w:ascii="TimesNewRomanPSMT" w:hAnsi="TimesNewRomanPSMT" w:cs="Calibri" w:hint="eastAsia"/>
                    <w:sz w:val="20"/>
                    <w:szCs w:val="20"/>
                  </w:rPr>
                </w:rPrChange>
              </w:rPr>
              <w:t>ý</w:t>
            </w:r>
            <w:r w:rsidRPr="005034E2">
              <w:rPr>
                <w:sz w:val="20"/>
                <w:szCs w:val="20"/>
                <w:rPrChange w:id="397" w:author="Pavla Trefilová" w:date="2022-05-11T15:46:00Z">
                  <w:rPr>
                    <w:rFonts w:ascii="TimesNewRomanPSMT" w:hAnsi="TimesNewRomanPSMT" w:cs="Calibri"/>
                    <w:sz w:val="20"/>
                    <w:szCs w:val="20"/>
                  </w:rPr>
                </w:rPrChange>
              </w:rPr>
              <w:t>ch chyb se mohou p</w:t>
            </w:r>
            <w:r w:rsidRPr="005034E2">
              <w:rPr>
                <w:rFonts w:hint="eastAsia"/>
                <w:sz w:val="20"/>
                <w:szCs w:val="20"/>
                <w:rPrChange w:id="398" w:author="Pavla Trefilová" w:date="2022-05-11T15:46:00Z">
                  <w:rPr>
                    <w:rFonts w:ascii="TimesNewRomanPSMT" w:hAnsi="TimesNewRomanPSMT" w:cs="Calibri" w:hint="eastAsia"/>
                    <w:sz w:val="20"/>
                    <w:szCs w:val="20"/>
                  </w:rPr>
                </w:rPrChange>
              </w:rPr>
              <w:t>ř</w:t>
            </w:r>
            <w:r w:rsidRPr="005034E2">
              <w:rPr>
                <w:sz w:val="20"/>
                <w:szCs w:val="20"/>
                <w:rPrChange w:id="399" w:author="Pavla Trefilová" w:date="2022-05-11T15:46:00Z">
                  <w:rPr>
                    <w:rFonts w:ascii="TimesNewRomanPSMT" w:hAnsi="TimesNewRomanPSMT" w:cs="Calibri"/>
                    <w:sz w:val="20"/>
                    <w:szCs w:val="20"/>
                  </w:rPr>
                </w:rPrChange>
              </w:rPr>
              <w:t>i v</w:t>
            </w:r>
            <w:r w:rsidRPr="005034E2">
              <w:rPr>
                <w:rFonts w:hint="eastAsia"/>
                <w:sz w:val="20"/>
                <w:szCs w:val="20"/>
                <w:rPrChange w:id="400" w:author="Pavla Trefilová" w:date="2022-05-11T15:46:00Z">
                  <w:rPr>
                    <w:rFonts w:ascii="TimesNewRomanPSMT" w:hAnsi="TimesNewRomanPSMT" w:cs="Calibri" w:hint="eastAsia"/>
                    <w:sz w:val="20"/>
                    <w:szCs w:val="20"/>
                  </w:rPr>
                </w:rPrChange>
              </w:rPr>
              <w:t>ý</w:t>
            </w:r>
            <w:r w:rsidRPr="005034E2">
              <w:rPr>
                <w:sz w:val="20"/>
                <w:szCs w:val="20"/>
                <w:rPrChange w:id="401" w:author="Pavla Trefilová" w:date="2022-05-11T15:46:00Z">
                  <w:rPr>
                    <w:rFonts w:ascii="TimesNewRomanPSMT" w:hAnsi="TimesNewRomanPSMT" w:cs="Calibri"/>
                    <w:sz w:val="20"/>
                    <w:szCs w:val="20"/>
                  </w:rPr>
                </w:rPrChange>
              </w:rPr>
              <w:t>b</w:t>
            </w:r>
            <w:r w:rsidRPr="005034E2">
              <w:rPr>
                <w:rFonts w:hint="eastAsia"/>
                <w:sz w:val="20"/>
                <w:szCs w:val="20"/>
                <w:rPrChange w:id="402" w:author="Pavla Trefilová" w:date="2022-05-11T15:46:00Z">
                  <w:rPr>
                    <w:rFonts w:ascii="TimesNewRomanPSMT" w:hAnsi="TimesNewRomanPSMT" w:cs="Calibri" w:hint="eastAsia"/>
                    <w:sz w:val="20"/>
                    <w:szCs w:val="20"/>
                  </w:rPr>
                </w:rPrChange>
              </w:rPr>
              <w:t>ě</w:t>
            </w:r>
            <w:r w:rsidRPr="005034E2">
              <w:rPr>
                <w:sz w:val="20"/>
                <w:szCs w:val="20"/>
                <w:rPrChange w:id="403" w:author="Pavla Trefilová" w:date="2022-05-11T15:46:00Z">
                  <w:rPr>
                    <w:rFonts w:ascii="TimesNewRomanPSMT" w:hAnsi="TimesNewRomanPSMT" w:cs="Calibri"/>
                    <w:sz w:val="20"/>
                    <w:szCs w:val="20"/>
                  </w:rPr>
                </w:rPrChange>
              </w:rPr>
              <w:t>ru z uchaze</w:t>
            </w:r>
            <w:r w:rsidRPr="005034E2">
              <w:rPr>
                <w:rFonts w:hint="eastAsia"/>
                <w:sz w:val="20"/>
                <w:szCs w:val="20"/>
                <w:rPrChange w:id="404" w:author="Pavla Trefilová" w:date="2022-05-11T15:46:00Z">
                  <w:rPr>
                    <w:rFonts w:ascii="TimesNewRomanPSMT" w:hAnsi="TimesNewRomanPSMT" w:cs="Calibri" w:hint="eastAsia"/>
                    <w:sz w:val="20"/>
                    <w:szCs w:val="20"/>
                  </w:rPr>
                </w:rPrChange>
              </w:rPr>
              <w:t>čů</w:t>
            </w:r>
            <w:r w:rsidRPr="005034E2">
              <w:rPr>
                <w:sz w:val="20"/>
                <w:szCs w:val="20"/>
                <w:rPrChange w:id="405" w:author="Pavla Trefilová" w:date="2022-05-11T15:46:00Z">
                  <w:rPr>
                    <w:rFonts w:ascii="TimesNewRomanPSMT" w:hAnsi="TimesNewRomanPSMT" w:cs="Calibri"/>
                    <w:sz w:val="20"/>
                    <w:szCs w:val="20"/>
                  </w:rPr>
                </w:rPrChange>
              </w:rPr>
              <w:t xml:space="preserve"> o pracovn</w:t>
            </w:r>
            <w:r w:rsidRPr="005034E2">
              <w:rPr>
                <w:rFonts w:hint="eastAsia"/>
                <w:sz w:val="20"/>
                <w:szCs w:val="20"/>
                <w:rPrChange w:id="406" w:author="Pavla Trefilová" w:date="2022-05-11T15:46:00Z">
                  <w:rPr>
                    <w:rFonts w:ascii="TimesNewRomanPSMT" w:hAnsi="TimesNewRomanPSMT" w:cs="Calibri" w:hint="eastAsia"/>
                    <w:sz w:val="20"/>
                    <w:szCs w:val="20"/>
                  </w:rPr>
                </w:rPrChange>
              </w:rPr>
              <w:t>í</w:t>
            </w:r>
            <w:r w:rsidRPr="005034E2">
              <w:rPr>
                <w:sz w:val="20"/>
                <w:szCs w:val="20"/>
                <w:rPrChange w:id="407" w:author="Pavla Trefilová" w:date="2022-05-11T15:46:00Z">
                  <w:rPr>
                    <w:rFonts w:ascii="TimesNewRomanPSMT" w:hAnsi="TimesNewRomanPSMT" w:cs="Calibri"/>
                    <w:sz w:val="20"/>
                    <w:szCs w:val="20"/>
                  </w:rPr>
                </w:rPrChange>
              </w:rPr>
              <w:t xml:space="preserve"> pozici vyvarovat, dok</w:t>
            </w:r>
            <w:r w:rsidRPr="005034E2">
              <w:rPr>
                <w:rFonts w:hint="eastAsia"/>
                <w:sz w:val="20"/>
                <w:szCs w:val="20"/>
                <w:rPrChange w:id="408" w:author="Pavla Trefilová" w:date="2022-05-11T15:46:00Z">
                  <w:rPr>
                    <w:rFonts w:ascii="TimesNewRomanPSMT" w:hAnsi="TimesNewRomanPSMT" w:cs="Calibri" w:hint="eastAsia"/>
                    <w:sz w:val="20"/>
                    <w:szCs w:val="20"/>
                  </w:rPr>
                </w:rPrChange>
              </w:rPr>
              <w:t>áží</w:t>
            </w:r>
            <w:r w:rsidRPr="005034E2">
              <w:rPr>
                <w:sz w:val="20"/>
                <w:szCs w:val="20"/>
                <w:rPrChange w:id="409" w:author="Pavla Trefilová" w:date="2022-05-11T15:46:00Z">
                  <w:rPr>
                    <w:rFonts w:ascii="TimesNewRomanPSMT" w:hAnsi="TimesNewRomanPSMT" w:cs="Calibri"/>
                    <w:sz w:val="20"/>
                    <w:szCs w:val="20"/>
                  </w:rPr>
                </w:rPrChange>
              </w:rPr>
              <w:t xml:space="preserve"> formulovat vhodn</w:t>
            </w:r>
            <w:r w:rsidRPr="005034E2">
              <w:rPr>
                <w:rFonts w:hint="eastAsia"/>
                <w:sz w:val="20"/>
                <w:szCs w:val="20"/>
                <w:rPrChange w:id="410" w:author="Pavla Trefilová" w:date="2022-05-11T15:46:00Z">
                  <w:rPr>
                    <w:rFonts w:ascii="TimesNewRomanPSMT" w:hAnsi="TimesNewRomanPSMT" w:cs="Calibri" w:hint="eastAsia"/>
                    <w:sz w:val="20"/>
                    <w:szCs w:val="20"/>
                  </w:rPr>
                </w:rPrChange>
              </w:rPr>
              <w:t>é</w:t>
            </w:r>
            <w:r w:rsidRPr="005034E2">
              <w:rPr>
                <w:sz w:val="20"/>
                <w:szCs w:val="20"/>
                <w:rPrChange w:id="411" w:author="Pavla Trefilová" w:date="2022-05-11T15:46:00Z">
                  <w:rPr>
                    <w:rFonts w:ascii="TimesNewRomanPSMT" w:hAnsi="TimesNewRomanPSMT" w:cs="Calibri"/>
                    <w:sz w:val="20"/>
                    <w:szCs w:val="20"/>
                  </w:rPr>
                </w:rPrChange>
              </w:rPr>
              <w:t xml:space="preserve"> ot</w:t>
            </w:r>
            <w:r w:rsidRPr="005034E2">
              <w:rPr>
                <w:rFonts w:hint="eastAsia"/>
                <w:sz w:val="20"/>
                <w:szCs w:val="20"/>
                <w:rPrChange w:id="412" w:author="Pavla Trefilová" w:date="2022-05-11T15:46:00Z">
                  <w:rPr>
                    <w:rFonts w:ascii="TimesNewRomanPSMT" w:hAnsi="TimesNewRomanPSMT" w:cs="Calibri" w:hint="eastAsia"/>
                    <w:sz w:val="20"/>
                    <w:szCs w:val="20"/>
                  </w:rPr>
                </w:rPrChange>
              </w:rPr>
              <w:t>á</w:t>
            </w:r>
            <w:r w:rsidRPr="005034E2">
              <w:rPr>
                <w:sz w:val="20"/>
                <w:szCs w:val="20"/>
                <w:rPrChange w:id="413" w:author="Pavla Trefilová" w:date="2022-05-11T15:46:00Z">
                  <w:rPr>
                    <w:rFonts w:ascii="TimesNewRomanPSMT" w:hAnsi="TimesNewRomanPSMT" w:cs="Calibri"/>
                    <w:sz w:val="20"/>
                    <w:szCs w:val="20"/>
                  </w:rPr>
                </w:rPrChange>
              </w:rPr>
              <w:t>zky k p</w:t>
            </w:r>
            <w:r w:rsidRPr="005034E2">
              <w:rPr>
                <w:rFonts w:hint="eastAsia"/>
                <w:sz w:val="20"/>
                <w:szCs w:val="20"/>
                <w:rPrChange w:id="414" w:author="Pavla Trefilová" w:date="2022-05-11T15:46:00Z">
                  <w:rPr>
                    <w:rFonts w:ascii="TimesNewRomanPSMT" w:hAnsi="TimesNewRomanPSMT" w:cs="Calibri" w:hint="eastAsia"/>
                    <w:sz w:val="20"/>
                    <w:szCs w:val="20"/>
                  </w:rPr>
                </w:rPrChange>
              </w:rPr>
              <w:t>ř</w:t>
            </w:r>
            <w:r w:rsidRPr="005034E2">
              <w:rPr>
                <w:sz w:val="20"/>
                <w:szCs w:val="20"/>
                <w:rPrChange w:id="415" w:author="Pavla Trefilová" w:date="2022-05-11T15:46:00Z">
                  <w:rPr>
                    <w:rFonts w:ascii="TimesNewRomanPSMT" w:hAnsi="TimesNewRomanPSMT" w:cs="Calibri"/>
                    <w:sz w:val="20"/>
                    <w:szCs w:val="20"/>
                  </w:rPr>
                </w:rPrChange>
              </w:rPr>
              <w:t>ij</w:t>
            </w:r>
            <w:r w:rsidRPr="005034E2">
              <w:rPr>
                <w:rFonts w:hint="eastAsia"/>
                <w:sz w:val="20"/>
                <w:szCs w:val="20"/>
                <w:rPrChange w:id="416" w:author="Pavla Trefilová" w:date="2022-05-11T15:46:00Z">
                  <w:rPr>
                    <w:rFonts w:ascii="TimesNewRomanPSMT" w:hAnsi="TimesNewRomanPSMT" w:cs="Calibri" w:hint="eastAsia"/>
                    <w:sz w:val="20"/>
                    <w:szCs w:val="20"/>
                  </w:rPr>
                </w:rPrChange>
              </w:rPr>
              <w:t>í</w:t>
            </w:r>
            <w:r w:rsidRPr="005034E2">
              <w:rPr>
                <w:sz w:val="20"/>
                <w:szCs w:val="20"/>
                <w:rPrChange w:id="417" w:author="Pavla Trefilová" w:date="2022-05-11T15:46:00Z">
                  <w:rPr>
                    <w:rFonts w:ascii="TimesNewRomanPSMT" w:hAnsi="TimesNewRomanPSMT" w:cs="Calibri"/>
                    <w:sz w:val="20"/>
                    <w:szCs w:val="20"/>
                  </w:rPr>
                </w:rPrChange>
              </w:rPr>
              <w:t>mac</w:t>
            </w:r>
            <w:r w:rsidRPr="005034E2">
              <w:rPr>
                <w:rFonts w:hint="eastAsia"/>
                <w:sz w:val="20"/>
                <w:szCs w:val="20"/>
                <w:rPrChange w:id="418" w:author="Pavla Trefilová" w:date="2022-05-11T15:46:00Z">
                  <w:rPr>
                    <w:rFonts w:ascii="TimesNewRomanPSMT" w:hAnsi="TimesNewRomanPSMT" w:cs="Calibri" w:hint="eastAsia"/>
                    <w:sz w:val="20"/>
                    <w:szCs w:val="20"/>
                  </w:rPr>
                </w:rPrChange>
              </w:rPr>
              <w:t>í</w:t>
            </w:r>
            <w:r w:rsidRPr="005034E2">
              <w:rPr>
                <w:sz w:val="20"/>
                <w:szCs w:val="20"/>
                <w:rPrChange w:id="419" w:author="Pavla Trefilová" w:date="2022-05-11T15:46:00Z">
                  <w:rPr>
                    <w:rFonts w:ascii="TimesNewRomanPSMT" w:hAnsi="TimesNewRomanPSMT" w:cs="Calibri"/>
                    <w:sz w:val="20"/>
                    <w:szCs w:val="20"/>
                  </w:rPr>
                </w:rPrChange>
              </w:rPr>
              <w:t>mu pohovoru pro prov</w:t>
            </w:r>
            <w:r w:rsidRPr="005034E2">
              <w:rPr>
                <w:rFonts w:hint="eastAsia"/>
                <w:sz w:val="20"/>
                <w:szCs w:val="20"/>
                <w:rPrChange w:id="420" w:author="Pavla Trefilová" w:date="2022-05-11T15:46:00Z">
                  <w:rPr>
                    <w:rFonts w:ascii="TimesNewRomanPSMT" w:hAnsi="TimesNewRomanPSMT" w:cs="Calibri" w:hint="eastAsia"/>
                    <w:sz w:val="20"/>
                    <w:szCs w:val="20"/>
                  </w:rPr>
                </w:rPrChange>
              </w:rPr>
              <w:t>ěř</w:t>
            </w:r>
            <w:r w:rsidRPr="005034E2">
              <w:rPr>
                <w:sz w:val="20"/>
                <w:szCs w:val="20"/>
                <w:rPrChange w:id="421" w:author="Pavla Trefilová" w:date="2022-05-11T15:46:00Z">
                  <w:rPr>
                    <w:rFonts w:ascii="TimesNewRomanPSMT" w:hAnsi="TimesNewRomanPSMT" w:cs="Calibri"/>
                    <w:sz w:val="20"/>
                    <w:szCs w:val="20"/>
                  </w:rPr>
                </w:rPrChange>
              </w:rPr>
              <w:t>en</w:t>
            </w:r>
            <w:r w:rsidRPr="005034E2">
              <w:rPr>
                <w:rFonts w:hint="eastAsia"/>
                <w:sz w:val="20"/>
                <w:szCs w:val="20"/>
                <w:rPrChange w:id="422" w:author="Pavla Trefilová" w:date="2022-05-11T15:46:00Z">
                  <w:rPr>
                    <w:rFonts w:ascii="TimesNewRomanPSMT" w:hAnsi="TimesNewRomanPSMT" w:cs="Calibri" w:hint="eastAsia"/>
                    <w:sz w:val="20"/>
                    <w:szCs w:val="20"/>
                  </w:rPr>
                </w:rPrChange>
              </w:rPr>
              <w:t>í</w:t>
            </w:r>
            <w:r w:rsidRPr="005034E2">
              <w:rPr>
                <w:sz w:val="20"/>
                <w:szCs w:val="20"/>
                <w:rPrChange w:id="423" w:author="Pavla Trefilová" w:date="2022-05-11T15:46:00Z">
                  <w:rPr>
                    <w:rFonts w:ascii="TimesNewRomanPSMT" w:hAnsi="TimesNewRomanPSMT" w:cs="Calibri"/>
                    <w:sz w:val="20"/>
                    <w:szCs w:val="20"/>
                  </w:rPr>
                </w:rPrChange>
              </w:rPr>
              <w:t xml:space="preserve"> kandid</w:t>
            </w:r>
            <w:r w:rsidRPr="005034E2">
              <w:rPr>
                <w:rFonts w:hint="eastAsia"/>
                <w:sz w:val="20"/>
                <w:szCs w:val="20"/>
                <w:rPrChange w:id="424" w:author="Pavla Trefilová" w:date="2022-05-11T15:46:00Z">
                  <w:rPr>
                    <w:rFonts w:ascii="TimesNewRomanPSMT" w:hAnsi="TimesNewRomanPSMT" w:cs="Calibri" w:hint="eastAsia"/>
                    <w:sz w:val="20"/>
                    <w:szCs w:val="20"/>
                  </w:rPr>
                </w:rPrChange>
              </w:rPr>
              <w:t>á</w:t>
            </w:r>
            <w:r w:rsidRPr="005034E2">
              <w:rPr>
                <w:sz w:val="20"/>
                <w:szCs w:val="20"/>
                <w:rPrChange w:id="425" w:author="Pavla Trefilová" w:date="2022-05-11T15:46:00Z">
                  <w:rPr>
                    <w:rFonts w:ascii="TimesNewRomanPSMT" w:hAnsi="TimesNewRomanPSMT" w:cs="Calibri"/>
                    <w:sz w:val="20"/>
                    <w:szCs w:val="20"/>
                  </w:rPr>
                </w:rPrChange>
              </w:rPr>
              <w:t>t</w:t>
            </w:r>
            <w:r w:rsidRPr="005034E2">
              <w:rPr>
                <w:rFonts w:hint="eastAsia"/>
                <w:sz w:val="20"/>
                <w:szCs w:val="20"/>
                <w:rPrChange w:id="426" w:author="Pavla Trefilová" w:date="2022-05-11T15:46:00Z">
                  <w:rPr>
                    <w:rFonts w:ascii="TimesNewRomanPSMT" w:hAnsi="TimesNewRomanPSMT" w:cs="Calibri" w:hint="eastAsia"/>
                    <w:sz w:val="20"/>
                    <w:szCs w:val="20"/>
                  </w:rPr>
                </w:rPrChange>
              </w:rPr>
              <w:t>ů</w:t>
            </w:r>
            <w:r w:rsidRPr="005034E2">
              <w:rPr>
                <w:sz w:val="20"/>
                <w:szCs w:val="20"/>
                <w:rPrChange w:id="427" w:author="Pavla Trefilová" w:date="2022-05-11T15:46:00Z">
                  <w:rPr>
                    <w:rFonts w:ascii="TimesNewRomanPSMT" w:hAnsi="TimesNewRomanPSMT" w:cs="Calibri"/>
                    <w:sz w:val="20"/>
                    <w:szCs w:val="20"/>
                  </w:rPr>
                </w:rPrChange>
              </w:rPr>
              <w:t>, pochop</w:t>
            </w:r>
            <w:r w:rsidRPr="005034E2">
              <w:rPr>
                <w:rFonts w:hint="eastAsia"/>
                <w:sz w:val="20"/>
                <w:szCs w:val="20"/>
                <w:rPrChange w:id="428" w:author="Pavla Trefilová" w:date="2022-05-11T15:46:00Z">
                  <w:rPr>
                    <w:rFonts w:ascii="TimesNewRomanPSMT" w:hAnsi="TimesNewRomanPSMT" w:cs="Calibri" w:hint="eastAsia"/>
                    <w:sz w:val="20"/>
                    <w:szCs w:val="20"/>
                  </w:rPr>
                </w:rPrChange>
              </w:rPr>
              <w:t>í</w:t>
            </w:r>
            <w:r w:rsidRPr="005034E2">
              <w:rPr>
                <w:sz w:val="20"/>
                <w:szCs w:val="20"/>
                <w:rPrChange w:id="429" w:author="Pavla Trefilová" w:date="2022-05-11T15:46:00Z">
                  <w:rPr>
                    <w:rFonts w:ascii="TimesNewRomanPSMT" w:hAnsi="TimesNewRomanPSMT" w:cs="Calibri"/>
                    <w:sz w:val="20"/>
                    <w:szCs w:val="20"/>
                  </w:rPr>
                </w:rPrChange>
              </w:rPr>
              <w:t>, pro</w:t>
            </w:r>
            <w:r w:rsidRPr="005034E2">
              <w:rPr>
                <w:rFonts w:hint="eastAsia"/>
                <w:sz w:val="20"/>
                <w:szCs w:val="20"/>
                <w:rPrChange w:id="430" w:author="Pavla Trefilová" w:date="2022-05-11T15:46:00Z">
                  <w:rPr>
                    <w:rFonts w:ascii="TimesNewRomanPSMT" w:hAnsi="TimesNewRomanPSMT" w:cs="Calibri" w:hint="eastAsia"/>
                    <w:sz w:val="20"/>
                    <w:szCs w:val="20"/>
                  </w:rPr>
                </w:rPrChange>
              </w:rPr>
              <w:t>č</w:t>
            </w:r>
            <w:r w:rsidRPr="005034E2">
              <w:rPr>
                <w:sz w:val="20"/>
                <w:szCs w:val="20"/>
                <w:rPrChange w:id="431" w:author="Pavla Trefilová" w:date="2022-05-11T15:46:00Z">
                  <w:rPr>
                    <w:rFonts w:ascii="TimesNewRomanPSMT" w:hAnsi="TimesNewRomanPSMT" w:cs="Calibri"/>
                    <w:sz w:val="20"/>
                    <w:szCs w:val="20"/>
                  </w:rPr>
                </w:rPrChange>
              </w:rPr>
              <w:t xml:space="preserve"> je d</w:t>
            </w:r>
            <w:r w:rsidRPr="005034E2">
              <w:rPr>
                <w:rFonts w:hint="eastAsia"/>
                <w:sz w:val="20"/>
                <w:szCs w:val="20"/>
                <w:rPrChange w:id="432" w:author="Pavla Trefilová" w:date="2022-05-11T15:46:00Z">
                  <w:rPr>
                    <w:rFonts w:ascii="TimesNewRomanPSMT" w:hAnsi="TimesNewRomanPSMT" w:cs="Calibri" w:hint="eastAsia"/>
                    <w:sz w:val="20"/>
                    <w:szCs w:val="20"/>
                  </w:rPr>
                </w:rPrChange>
              </w:rPr>
              <w:t>ů</w:t>
            </w:r>
            <w:r w:rsidRPr="005034E2">
              <w:rPr>
                <w:sz w:val="20"/>
                <w:szCs w:val="20"/>
                <w:rPrChange w:id="433" w:author="Pavla Trefilová" w:date="2022-05-11T15:46:00Z">
                  <w:rPr>
                    <w:rFonts w:ascii="TimesNewRomanPSMT" w:hAnsi="TimesNewRomanPSMT" w:cs="Calibri"/>
                    <w:sz w:val="20"/>
                    <w:szCs w:val="20"/>
                  </w:rPr>
                </w:rPrChange>
              </w:rPr>
              <w:t>le</w:t>
            </w:r>
            <w:r w:rsidRPr="005034E2">
              <w:rPr>
                <w:rFonts w:hint="eastAsia"/>
                <w:sz w:val="20"/>
                <w:szCs w:val="20"/>
                <w:rPrChange w:id="434" w:author="Pavla Trefilová" w:date="2022-05-11T15:46:00Z">
                  <w:rPr>
                    <w:rFonts w:ascii="TimesNewRomanPSMT" w:hAnsi="TimesNewRomanPSMT" w:cs="Calibri" w:hint="eastAsia"/>
                    <w:sz w:val="20"/>
                    <w:szCs w:val="20"/>
                  </w:rPr>
                </w:rPrChange>
              </w:rPr>
              <w:t>ž</w:t>
            </w:r>
            <w:r w:rsidRPr="005034E2">
              <w:rPr>
                <w:sz w:val="20"/>
                <w:szCs w:val="20"/>
                <w:rPrChange w:id="435" w:author="Pavla Trefilová" w:date="2022-05-11T15:46:00Z">
                  <w:rPr>
                    <w:rFonts w:ascii="TimesNewRomanPSMT" w:hAnsi="TimesNewRomanPSMT" w:cs="Calibri"/>
                    <w:sz w:val="20"/>
                    <w:szCs w:val="20"/>
                  </w:rPr>
                </w:rPrChange>
              </w:rPr>
              <w:t>it</w:t>
            </w:r>
            <w:r w:rsidRPr="005034E2">
              <w:rPr>
                <w:rFonts w:hint="eastAsia"/>
                <w:sz w:val="20"/>
                <w:szCs w:val="20"/>
                <w:rPrChange w:id="436" w:author="Pavla Trefilová" w:date="2022-05-11T15:46:00Z">
                  <w:rPr>
                    <w:rFonts w:ascii="TimesNewRomanPSMT" w:hAnsi="TimesNewRomanPSMT" w:cs="Calibri" w:hint="eastAsia"/>
                    <w:sz w:val="20"/>
                    <w:szCs w:val="20"/>
                  </w:rPr>
                </w:rPrChange>
              </w:rPr>
              <w:t>é</w:t>
            </w:r>
            <w:r w:rsidRPr="005034E2">
              <w:rPr>
                <w:sz w:val="20"/>
                <w:szCs w:val="20"/>
                <w:rPrChange w:id="437" w:author="Pavla Trefilová" w:date="2022-05-11T15:46:00Z">
                  <w:rPr>
                    <w:rFonts w:ascii="TimesNewRomanPSMT" w:hAnsi="TimesNewRomanPSMT" w:cs="Calibri"/>
                    <w:sz w:val="20"/>
                    <w:szCs w:val="20"/>
                  </w:rPr>
                </w:rPrChange>
              </w:rPr>
              <w:t xml:space="preserve"> </w:t>
            </w:r>
            <w:r w:rsidRPr="005034E2">
              <w:rPr>
                <w:rFonts w:hint="eastAsia"/>
                <w:sz w:val="20"/>
                <w:szCs w:val="20"/>
                <w:rPrChange w:id="438" w:author="Pavla Trefilová" w:date="2022-05-11T15:46:00Z">
                  <w:rPr>
                    <w:rFonts w:ascii="TimesNewRomanPSMT" w:hAnsi="TimesNewRomanPSMT" w:cs="Calibri" w:hint="eastAsia"/>
                    <w:sz w:val="20"/>
                    <w:szCs w:val="20"/>
                  </w:rPr>
                </w:rPrChange>
              </w:rPr>
              <w:t>ří</w:t>
            </w:r>
            <w:r w:rsidRPr="005034E2">
              <w:rPr>
                <w:sz w:val="20"/>
                <w:szCs w:val="20"/>
                <w:rPrChange w:id="439" w:author="Pavla Trefilová" w:date="2022-05-11T15:46:00Z">
                  <w:rPr>
                    <w:rFonts w:ascii="TimesNewRomanPSMT" w:hAnsi="TimesNewRomanPSMT" w:cs="Calibri"/>
                    <w:sz w:val="20"/>
                    <w:szCs w:val="20"/>
                  </w:rPr>
                </w:rPrChange>
              </w:rPr>
              <w:t>dit proces adaptace nov</w:t>
            </w:r>
            <w:r w:rsidRPr="005034E2">
              <w:rPr>
                <w:rFonts w:hint="eastAsia"/>
                <w:sz w:val="20"/>
                <w:szCs w:val="20"/>
                <w:rPrChange w:id="440" w:author="Pavla Trefilová" w:date="2022-05-11T15:46:00Z">
                  <w:rPr>
                    <w:rFonts w:ascii="TimesNewRomanPSMT" w:hAnsi="TimesNewRomanPSMT" w:cs="Calibri" w:hint="eastAsia"/>
                    <w:sz w:val="20"/>
                    <w:szCs w:val="20"/>
                  </w:rPr>
                </w:rPrChange>
              </w:rPr>
              <w:t>áč</w:t>
            </w:r>
            <w:r w:rsidRPr="005034E2">
              <w:rPr>
                <w:sz w:val="20"/>
                <w:szCs w:val="20"/>
                <w:rPrChange w:id="441" w:author="Pavla Trefilová" w:date="2022-05-11T15:46:00Z">
                  <w:rPr>
                    <w:rFonts w:ascii="TimesNewRomanPSMT" w:hAnsi="TimesNewRomanPSMT" w:cs="Calibri"/>
                    <w:sz w:val="20"/>
                    <w:szCs w:val="20"/>
                  </w:rPr>
                </w:rPrChange>
              </w:rPr>
              <w:t>ka v organizaci, nau</w:t>
            </w:r>
            <w:r w:rsidRPr="005034E2">
              <w:rPr>
                <w:rFonts w:hint="eastAsia"/>
                <w:sz w:val="20"/>
                <w:szCs w:val="20"/>
                <w:rPrChange w:id="442" w:author="Pavla Trefilová" w:date="2022-05-11T15:46:00Z">
                  <w:rPr>
                    <w:rFonts w:ascii="TimesNewRomanPSMT" w:hAnsi="TimesNewRomanPSMT" w:cs="Calibri" w:hint="eastAsia"/>
                    <w:sz w:val="20"/>
                    <w:szCs w:val="20"/>
                  </w:rPr>
                </w:rPrChange>
              </w:rPr>
              <w:t>č</w:t>
            </w:r>
            <w:r w:rsidRPr="005034E2">
              <w:rPr>
                <w:sz w:val="20"/>
                <w:szCs w:val="20"/>
                <w:rPrChange w:id="443" w:author="Pavla Trefilová" w:date="2022-05-11T15:46:00Z">
                  <w:rPr>
                    <w:rFonts w:ascii="TimesNewRomanPSMT" w:hAnsi="TimesNewRomanPSMT" w:cs="Calibri"/>
                    <w:sz w:val="20"/>
                    <w:szCs w:val="20"/>
                  </w:rPr>
                </w:rPrChange>
              </w:rPr>
              <w:t xml:space="preserve">ili se poskytovat </w:t>
            </w:r>
            <w:r w:rsidRPr="005034E2">
              <w:rPr>
                <w:rFonts w:hint="eastAsia"/>
                <w:sz w:val="20"/>
                <w:szCs w:val="20"/>
                <w:rPrChange w:id="444" w:author="Pavla Trefilová" w:date="2022-05-11T15:46:00Z">
                  <w:rPr>
                    <w:rFonts w:ascii="TimesNewRomanPSMT" w:hAnsi="TimesNewRomanPSMT" w:cs="Calibri" w:hint="eastAsia"/>
                    <w:sz w:val="20"/>
                    <w:szCs w:val="20"/>
                  </w:rPr>
                </w:rPrChange>
              </w:rPr>
              <w:t>úč</w:t>
            </w:r>
            <w:r w:rsidRPr="005034E2">
              <w:rPr>
                <w:sz w:val="20"/>
                <w:szCs w:val="20"/>
                <w:rPrChange w:id="445" w:author="Pavla Trefilová" w:date="2022-05-11T15:46:00Z">
                  <w:rPr>
                    <w:rFonts w:ascii="TimesNewRomanPSMT" w:hAnsi="TimesNewRomanPSMT" w:cs="Calibri"/>
                    <w:sz w:val="20"/>
                    <w:szCs w:val="20"/>
                  </w:rPr>
                </w:rPrChange>
              </w:rPr>
              <w:t xml:space="preserve">elnou a </w:t>
            </w:r>
            <w:r w:rsidRPr="005034E2">
              <w:rPr>
                <w:rFonts w:hint="eastAsia"/>
                <w:sz w:val="20"/>
                <w:szCs w:val="20"/>
                <w:rPrChange w:id="446" w:author="Pavla Trefilová" w:date="2022-05-11T15:46:00Z">
                  <w:rPr>
                    <w:rFonts w:ascii="TimesNewRomanPSMT" w:hAnsi="TimesNewRomanPSMT" w:cs="Calibri" w:hint="eastAsia"/>
                    <w:sz w:val="20"/>
                    <w:szCs w:val="20"/>
                  </w:rPr>
                </w:rPrChange>
              </w:rPr>
              <w:t>úč</w:t>
            </w:r>
            <w:r w:rsidRPr="005034E2">
              <w:rPr>
                <w:sz w:val="20"/>
                <w:szCs w:val="20"/>
                <w:rPrChange w:id="447" w:author="Pavla Trefilová" w:date="2022-05-11T15:46:00Z">
                  <w:rPr>
                    <w:rFonts w:ascii="TimesNewRomanPSMT" w:hAnsi="TimesNewRomanPSMT" w:cs="Calibri"/>
                    <w:sz w:val="20"/>
                    <w:szCs w:val="20"/>
                  </w:rPr>
                </w:rPrChange>
              </w:rPr>
              <w:t>innou zp</w:t>
            </w:r>
            <w:r w:rsidRPr="005034E2">
              <w:rPr>
                <w:rFonts w:hint="eastAsia"/>
                <w:sz w:val="20"/>
                <w:szCs w:val="20"/>
                <w:rPrChange w:id="448" w:author="Pavla Trefilová" w:date="2022-05-11T15:46:00Z">
                  <w:rPr>
                    <w:rFonts w:ascii="TimesNewRomanPSMT" w:hAnsi="TimesNewRomanPSMT" w:cs="Calibri" w:hint="eastAsia"/>
                    <w:sz w:val="20"/>
                    <w:szCs w:val="20"/>
                  </w:rPr>
                </w:rPrChange>
              </w:rPr>
              <w:t>ě</w:t>
            </w:r>
            <w:r w:rsidRPr="005034E2">
              <w:rPr>
                <w:sz w:val="20"/>
                <w:szCs w:val="20"/>
                <w:rPrChange w:id="449" w:author="Pavla Trefilová" w:date="2022-05-11T15:46:00Z">
                  <w:rPr>
                    <w:rFonts w:ascii="TimesNewRomanPSMT" w:hAnsi="TimesNewRomanPSMT" w:cs="Calibri"/>
                    <w:sz w:val="20"/>
                    <w:szCs w:val="20"/>
                  </w:rPr>
                </w:rPrChange>
              </w:rPr>
              <w:t>tnou vazbu, uv</w:t>
            </w:r>
            <w:r w:rsidRPr="005034E2">
              <w:rPr>
                <w:rFonts w:hint="eastAsia"/>
                <w:sz w:val="20"/>
                <w:szCs w:val="20"/>
                <w:rPrChange w:id="450" w:author="Pavla Trefilová" w:date="2022-05-11T15:46:00Z">
                  <w:rPr>
                    <w:rFonts w:ascii="TimesNewRomanPSMT" w:hAnsi="TimesNewRomanPSMT" w:cs="Calibri" w:hint="eastAsia"/>
                    <w:sz w:val="20"/>
                    <w:szCs w:val="20"/>
                  </w:rPr>
                </w:rPrChange>
              </w:rPr>
              <w:t>ě</w:t>
            </w:r>
            <w:r w:rsidRPr="005034E2">
              <w:rPr>
                <w:sz w:val="20"/>
                <w:szCs w:val="20"/>
                <w:rPrChange w:id="451" w:author="Pavla Trefilová" w:date="2022-05-11T15:46:00Z">
                  <w:rPr>
                    <w:rFonts w:ascii="TimesNewRomanPSMT" w:hAnsi="TimesNewRomanPSMT" w:cs="Calibri"/>
                    <w:sz w:val="20"/>
                    <w:szCs w:val="20"/>
                  </w:rPr>
                </w:rPrChange>
              </w:rPr>
              <w:t>dom</w:t>
            </w:r>
            <w:r w:rsidRPr="005034E2">
              <w:rPr>
                <w:rFonts w:hint="eastAsia"/>
                <w:sz w:val="20"/>
                <w:szCs w:val="20"/>
                <w:rPrChange w:id="452" w:author="Pavla Trefilová" w:date="2022-05-11T15:46:00Z">
                  <w:rPr>
                    <w:rFonts w:ascii="TimesNewRomanPSMT" w:hAnsi="TimesNewRomanPSMT" w:cs="Calibri" w:hint="eastAsia"/>
                    <w:sz w:val="20"/>
                    <w:szCs w:val="20"/>
                  </w:rPr>
                </w:rPrChange>
              </w:rPr>
              <w:t>í</w:t>
            </w:r>
            <w:r w:rsidRPr="005034E2">
              <w:rPr>
                <w:sz w:val="20"/>
                <w:szCs w:val="20"/>
                <w:rPrChange w:id="453" w:author="Pavla Trefilová" w:date="2022-05-11T15:46:00Z">
                  <w:rPr>
                    <w:rFonts w:ascii="TimesNewRomanPSMT" w:hAnsi="TimesNewRomanPSMT" w:cs="Calibri"/>
                    <w:sz w:val="20"/>
                    <w:szCs w:val="20"/>
                  </w:rPr>
                </w:rPrChange>
              </w:rPr>
              <w:t xml:space="preserve"> si omezen</w:t>
            </w:r>
            <w:r w:rsidRPr="005034E2">
              <w:rPr>
                <w:rFonts w:hint="eastAsia"/>
                <w:sz w:val="20"/>
                <w:szCs w:val="20"/>
                <w:rPrChange w:id="454" w:author="Pavla Trefilová" w:date="2022-05-11T15:46:00Z">
                  <w:rPr>
                    <w:rFonts w:ascii="TimesNewRomanPSMT" w:hAnsi="TimesNewRomanPSMT" w:cs="Calibri" w:hint="eastAsia"/>
                    <w:sz w:val="20"/>
                    <w:szCs w:val="20"/>
                  </w:rPr>
                </w:rPrChange>
              </w:rPr>
              <w:t>í</w:t>
            </w:r>
            <w:r w:rsidRPr="005034E2">
              <w:rPr>
                <w:sz w:val="20"/>
                <w:szCs w:val="20"/>
                <w:rPrChange w:id="455" w:author="Pavla Trefilová" w:date="2022-05-11T15:46:00Z">
                  <w:rPr>
                    <w:rFonts w:ascii="TimesNewRomanPSMT" w:hAnsi="TimesNewRomanPSMT" w:cs="Calibri"/>
                    <w:sz w:val="20"/>
                    <w:szCs w:val="20"/>
                  </w:rPr>
                </w:rPrChange>
              </w:rPr>
              <w:t xml:space="preserve"> ohledn</w:t>
            </w:r>
            <w:r w:rsidRPr="005034E2">
              <w:rPr>
                <w:rFonts w:hint="eastAsia"/>
                <w:sz w:val="20"/>
                <w:szCs w:val="20"/>
                <w:rPrChange w:id="456" w:author="Pavla Trefilová" w:date="2022-05-11T15:46:00Z">
                  <w:rPr>
                    <w:rFonts w:ascii="TimesNewRomanPSMT" w:hAnsi="TimesNewRomanPSMT" w:cs="Calibri" w:hint="eastAsia"/>
                    <w:sz w:val="20"/>
                    <w:szCs w:val="20"/>
                  </w:rPr>
                </w:rPrChange>
              </w:rPr>
              <w:t>ě</w:t>
            </w:r>
            <w:r w:rsidRPr="005034E2">
              <w:rPr>
                <w:sz w:val="20"/>
                <w:szCs w:val="20"/>
                <w:rPrChange w:id="457" w:author="Pavla Trefilová" w:date="2022-05-11T15:46:00Z">
                  <w:rPr>
                    <w:rFonts w:ascii="TimesNewRomanPSMT" w:hAnsi="TimesNewRomanPSMT" w:cs="Calibri"/>
                    <w:sz w:val="20"/>
                    <w:szCs w:val="20"/>
                  </w:rPr>
                </w:rPrChange>
              </w:rPr>
              <w:t xml:space="preserve"> propou</w:t>
            </w:r>
            <w:r w:rsidRPr="005034E2">
              <w:rPr>
                <w:rFonts w:hint="eastAsia"/>
                <w:sz w:val="20"/>
                <w:szCs w:val="20"/>
                <w:rPrChange w:id="458" w:author="Pavla Trefilová" w:date="2022-05-11T15:46:00Z">
                  <w:rPr>
                    <w:rFonts w:ascii="TimesNewRomanPSMT" w:hAnsi="TimesNewRomanPSMT" w:cs="Calibri" w:hint="eastAsia"/>
                    <w:sz w:val="20"/>
                    <w:szCs w:val="20"/>
                  </w:rPr>
                </w:rPrChange>
              </w:rPr>
              <w:t>š</w:t>
            </w:r>
            <w:r w:rsidRPr="005034E2">
              <w:rPr>
                <w:sz w:val="20"/>
                <w:szCs w:val="20"/>
                <w:rPrChange w:id="459" w:author="Pavla Trefilová" w:date="2022-05-11T15:46:00Z">
                  <w:rPr>
                    <w:rFonts w:ascii="TimesNewRomanPSMT" w:hAnsi="TimesNewRomanPSMT" w:cs="Calibri"/>
                    <w:sz w:val="20"/>
                    <w:szCs w:val="20"/>
                  </w:rPr>
                </w:rPrChange>
              </w:rPr>
              <w:t>t</w:t>
            </w:r>
            <w:r w:rsidRPr="005034E2">
              <w:rPr>
                <w:rFonts w:hint="eastAsia"/>
                <w:sz w:val="20"/>
                <w:szCs w:val="20"/>
                <w:rPrChange w:id="460" w:author="Pavla Trefilová" w:date="2022-05-11T15:46:00Z">
                  <w:rPr>
                    <w:rFonts w:ascii="TimesNewRomanPSMT" w:hAnsi="TimesNewRomanPSMT" w:cs="Calibri" w:hint="eastAsia"/>
                    <w:sz w:val="20"/>
                    <w:szCs w:val="20"/>
                  </w:rPr>
                </w:rPrChange>
              </w:rPr>
              <w:t>ě</w:t>
            </w:r>
            <w:r w:rsidRPr="005034E2">
              <w:rPr>
                <w:sz w:val="20"/>
                <w:szCs w:val="20"/>
                <w:rPrChange w:id="461" w:author="Pavla Trefilová" w:date="2022-05-11T15:46:00Z">
                  <w:rPr>
                    <w:rFonts w:ascii="TimesNewRomanPSMT" w:hAnsi="TimesNewRomanPSMT" w:cs="Calibri"/>
                    <w:sz w:val="20"/>
                    <w:szCs w:val="20"/>
                  </w:rPr>
                </w:rPrChange>
              </w:rPr>
              <w:t>n</w:t>
            </w:r>
            <w:r w:rsidRPr="005034E2">
              <w:rPr>
                <w:rFonts w:hint="eastAsia"/>
                <w:sz w:val="20"/>
                <w:szCs w:val="20"/>
                <w:rPrChange w:id="462" w:author="Pavla Trefilová" w:date="2022-05-11T15:46:00Z">
                  <w:rPr>
                    <w:rFonts w:ascii="TimesNewRomanPSMT" w:hAnsi="TimesNewRomanPSMT" w:cs="Calibri" w:hint="eastAsia"/>
                    <w:sz w:val="20"/>
                    <w:szCs w:val="20"/>
                  </w:rPr>
                </w:rPrChange>
              </w:rPr>
              <w:t>í</w:t>
            </w:r>
            <w:r w:rsidRPr="005034E2">
              <w:rPr>
                <w:sz w:val="20"/>
                <w:szCs w:val="20"/>
                <w:rPrChange w:id="463" w:author="Pavla Trefilová" w:date="2022-05-11T15:46:00Z">
                  <w:rPr>
                    <w:rFonts w:ascii="TimesNewRomanPSMT" w:hAnsi="TimesNewRomanPSMT" w:cs="Calibri"/>
                    <w:sz w:val="20"/>
                    <w:szCs w:val="20"/>
                  </w:rPr>
                </w:rPrChange>
              </w:rPr>
              <w:t xml:space="preserve"> pracovn</w:t>
            </w:r>
            <w:r w:rsidRPr="005034E2">
              <w:rPr>
                <w:rFonts w:hint="eastAsia"/>
                <w:sz w:val="20"/>
                <w:szCs w:val="20"/>
                <w:rPrChange w:id="464" w:author="Pavla Trefilová" w:date="2022-05-11T15:46:00Z">
                  <w:rPr>
                    <w:rFonts w:ascii="TimesNewRomanPSMT" w:hAnsi="TimesNewRomanPSMT" w:cs="Calibri" w:hint="eastAsia"/>
                    <w:sz w:val="20"/>
                    <w:szCs w:val="20"/>
                  </w:rPr>
                </w:rPrChange>
              </w:rPr>
              <w:t>í</w:t>
            </w:r>
            <w:r w:rsidRPr="005034E2">
              <w:rPr>
                <w:sz w:val="20"/>
                <w:szCs w:val="20"/>
                <w:rPrChange w:id="465" w:author="Pavla Trefilová" w:date="2022-05-11T15:46:00Z">
                  <w:rPr>
                    <w:rFonts w:ascii="TimesNewRomanPSMT" w:hAnsi="TimesNewRomanPSMT" w:cs="Calibri"/>
                    <w:sz w:val="20"/>
                    <w:szCs w:val="20"/>
                  </w:rPr>
                </w:rPrChange>
              </w:rPr>
              <w:t>k</w:t>
            </w:r>
            <w:r w:rsidRPr="005034E2">
              <w:rPr>
                <w:rFonts w:hint="eastAsia"/>
                <w:sz w:val="20"/>
                <w:szCs w:val="20"/>
                <w:rPrChange w:id="466" w:author="Pavla Trefilová" w:date="2022-05-11T15:46:00Z">
                  <w:rPr>
                    <w:rFonts w:ascii="TimesNewRomanPSMT" w:hAnsi="TimesNewRomanPSMT" w:cs="Calibri" w:hint="eastAsia"/>
                    <w:sz w:val="20"/>
                    <w:szCs w:val="20"/>
                  </w:rPr>
                </w:rPrChange>
              </w:rPr>
              <w:t>ů</w:t>
            </w:r>
            <w:r w:rsidRPr="005034E2">
              <w:rPr>
                <w:sz w:val="20"/>
                <w:szCs w:val="20"/>
                <w:rPrChange w:id="467" w:author="Pavla Trefilová" w:date="2022-05-11T15:46:00Z">
                  <w:rPr>
                    <w:rFonts w:ascii="TimesNewRomanPSMT" w:hAnsi="TimesNewRomanPSMT" w:cs="Calibri"/>
                    <w:sz w:val="20"/>
                    <w:szCs w:val="20"/>
                  </w:rPr>
                </w:rPrChange>
              </w:rPr>
              <w:t xml:space="preserve"> z organizace, kter</w:t>
            </w:r>
            <w:r w:rsidRPr="005034E2">
              <w:rPr>
                <w:rFonts w:hint="eastAsia"/>
                <w:sz w:val="20"/>
                <w:szCs w:val="20"/>
                <w:rPrChange w:id="468" w:author="Pavla Trefilová" w:date="2022-05-11T15:46:00Z">
                  <w:rPr>
                    <w:rFonts w:ascii="TimesNewRomanPSMT" w:hAnsi="TimesNewRomanPSMT" w:cs="Calibri" w:hint="eastAsia"/>
                    <w:sz w:val="20"/>
                    <w:szCs w:val="20"/>
                  </w:rPr>
                </w:rPrChange>
              </w:rPr>
              <w:t>á</w:t>
            </w:r>
            <w:r w:rsidRPr="005034E2">
              <w:rPr>
                <w:sz w:val="20"/>
                <w:szCs w:val="20"/>
                <w:rPrChange w:id="469" w:author="Pavla Trefilová" w:date="2022-05-11T15:46:00Z">
                  <w:rPr>
                    <w:rFonts w:ascii="TimesNewRomanPSMT" w:hAnsi="TimesNewRomanPSMT" w:cs="Calibri"/>
                    <w:sz w:val="20"/>
                    <w:szCs w:val="20"/>
                  </w:rPr>
                </w:rPrChange>
              </w:rPr>
              <w:t xml:space="preserve"> vypl</w:t>
            </w:r>
            <w:r w:rsidRPr="005034E2">
              <w:rPr>
                <w:rFonts w:hint="eastAsia"/>
                <w:sz w:val="20"/>
                <w:szCs w:val="20"/>
                <w:rPrChange w:id="470" w:author="Pavla Trefilová" w:date="2022-05-11T15:46:00Z">
                  <w:rPr>
                    <w:rFonts w:ascii="TimesNewRomanPSMT" w:hAnsi="TimesNewRomanPSMT" w:cs="Calibri" w:hint="eastAsia"/>
                    <w:sz w:val="20"/>
                    <w:szCs w:val="20"/>
                  </w:rPr>
                </w:rPrChange>
              </w:rPr>
              <w:t>ý</w:t>
            </w:r>
            <w:r w:rsidRPr="005034E2">
              <w:rPr>
                <w:sz w:val="20"/>
                <w:szCs w:val="20"/>
                <w:rPrChange w:id="471" w:author="Pavla Trefilová" w:date="2022-05-11T15:46:00Z">
                  <w:rPr>
                    <w:rFonts w:ascii="TimesNewRomanPSMT" w:hAnsi="TimesNewRomanPSMT" w:cs="Calibri"/>
                    <w:sz w:val="20"/>
                    <w:szCs w:val="20"/>
                  </w:rPr>
                </w:rPrChange>
              </w:rPr>
              <w:t>vaj</w:t>
            </w:r>
            <w:r w:rsidRPr="005034E2">
              <w:rPr>
                <w:rFonts w:hint="eastAsia"/>
                <w:sz w:val="20"/>
                <w:szCs w:val="20"/>
                <w:rPrChange w:id="472" w:author="Pavla Trefilová" w:date="2022-05-11T15:46:00Z">
                  <w:rPr>
                    <w:rFonts w:ascii="TimesNewRomanPSMT" w:hAnsi="TimesNewRomanPSMT" w:cs="Calibri" w:hint="eastAsia"/>
                    <w:sz w:val="20"/>
                    <w:szCs w:val="20"/>
                  </w:rPr>
                </w:rPrChange>
              </w:rPr>
              <w:t>í</w:t>
            </w:r>
            <w:r w:rsidRPr="005034E2">
              <w:rPr>
                <w:sz w:val="20"/>
                <w:szCs w:val="20"/>
                <w:rPrChange w:id="473" w:author="Pavla Trefilová" w:date="2022-05-11T15:46:00Z">
                  <w:rPr>
                    <w:rFonts w:ascii="TimesNewRomanPSMT" w:hAnsi="TimesNewRomanPSMT" w:cs="Calibri"/>
                    <w:sz w:val="20"/>
                    <w:szCs w:val="20"/>
                  </w:rPr>
                </w:rPrChange>
              </w:rPr>
              <w:t xml:space="preserve"> z pracovn</w:t>
            </w:r>
            <w:r w:rsidRPr="005034E2">
              <w:rPr>
                <w:rFonts w:hint="eastAsia"/>
                <w:sz w:val="20"/>
                <w:szCs w:val="20"/>
                <w:rPrChange w:id="474" w:author="Pavla Trefilová" w:date="2022-05-11T15:46:00Z">
                  <w:rPr>
                    <w:rFonts w:ascii="TimesNewRomanPSMT" w:hAnsi="TimesNewRomanPSMT" w:cs="Calibri" w:hint="eastAsia"/>
                    <w:sz w:val="20"/>
                    <w:szCs w:val="20"/>
                  </w:rPr>
                </w:rPrChange>
              </w:rPr>
              <w:t>ě</w:t>
            </w:r>
            <w:r w:rsidRPr="005034E2">
              <w:rPr>
                <w:sz w:val="20"/>
                <w:szCs w:val="20"/>
                <w:rPrChange w:id="475" w:author="Pavla Trefilová" w:date="2022-05-11T15:46:00Z">
                  <w:rPr>
                    <w:rFonts w:ascii="TimesNewRomanPSMT" w:hAnsi="TimesNewRomanPSMT" w:cs="Calibri"/>
                    <w:sz w:val="20"/>
                    <w:szCs w:val="20"/>
                  </w:rPr>
                </w:rPrChange>
              </w:rPr>
              <w:t>-pr</w:t>
            </w:r>
            <w:r w:rsidRPr="005034E2">
              <w:rPr>
                <w:rFonts w:hint="eastAsia"/>
                <w:sz w:val="20"/>
                <w:szCs w:val="20"/>
                <w:rPrChange w:id="476" w:author="Pavla Trefilová" w:date="2022-05-11T15:46:00Z">
                  <w:rPr>
                    <w:rFonts w:ascii="TimesNewRomanPSMT" w:hAnsi="TimesNewRomanPSMT" w:cs="Calibri" w:hint="eastAsia"/>
                    <w:sz w:val="20"/>
                    <w:szCs w:val="20"/>
                  </w:rPr>
                </w:rPrChange>
              </w:rPr>
              <w:t>á</w:t>
            </w:r>
            <w:r w:rsidRPr="005034E2">
              <w:rPr>
                <w:sz w:val="20"/>
                <w:szCs w:val="20"/>
                <w:rPrChange w:id="477" w:author="Pavla Trefilová" w:date="2022-05-11T15:46:00Z">
                  <w:rPr>
                    <w:rFonts w:ascii="TimesNewRomanPSMT" w:hAnsi="TimesNewRomanPSMT" w:cs="Calibri"/>
                    <w:sz w:val="20"/>
                    <w:szCs w:val="20"/>
                  </w:rPr>
                </w:rPrChange>
              </w:rPr>
              <w:t>vn</w:t>
            </w:r>
            <w:r w:rsidRPr="005034E2">
              <w:rPr>
                <w:rFonts w:hint="eastAsia"/>
                <w:sz w:val="20"/>
                <w:szCs w:val="20"/>
                <w:rPrChange w:id="478" w:author="Pavla Trefilová" w:date="2022-05-11T15:46:00Z">
                  <w:rPr>
                    <w:rFonts w:ascii="TimesNewRomanPSMT" w:hAnsi="TimesNewRomanPSMT" w:cs="Calibri" w:hint="eastAsia"/>
                    <w:sz w:val="20"/>
                    <w:szCs w:val="20"/>
                  </w:rPr>
                </w:rPrChange>
              </w:rPr>
              <w:t>í</w:t>
            </w:r>
            <w:r w:rsidRPr="005034E2">
              <w:rPr>
                <w:sz w:val="20"/>
                <w:szCs w:val="20"/>
                <w:rPrChange w:id="479" w:author="Pavla Trefilová" w:date="2022-05-11T15:46:00Z">
                  <w:rPr>
                    <w:rFonts w:ascii="TimesNewRomanPSMT" w:hAnsi="TimesNewRomanPSMT" w:cs="Calibri"/>
                    <w:sz w:val="20"/>
                    <w:szCs w:val="20"/>
                  </w:rPr>
                </w:rPrChange>
              </w:rPr>
              <w:t xml:space="preserve"> legislativy.</w:t>
            </w:r>
          </w:p>
          <w:p w14:paraId="240B64C3" w14:textId="77777777" w:rsidR="00290603" w:rsidRPr="005034E2" w:rsidRDefault="00290603" w:rsidP="00290603">
            <w:pPr>
              <w:jc w:val="both"/>
              <w:rPr>
                <w:rFonts w:eastAsiaTheme="minorHAnsi"/>
                <w:b/>
                <w:highlight w:val="yellow"/>
                <w:lang w:eastAsia="en-US"/>
                <w:rPrChange w:id="480" w:author="Pavla Trefilová" w:date="2022-05-11T15:46:00Z">
                  <w:rPr>
                    <w:rFonts w:ascii="TimesNewRomanPSMT" w:eastAsiaTheme="minorHAnsi" w:hAnsi="TimesNewRomanPSMT" w:cs="Calibri"/>
                    <w:b/>
                    <w:highlight w:val="yellow"/>
                    <w:lang w:eastAsia="en-US"/>
                  </w:rPr>
                </w:rPrChange>
              </w:rPr>
            </w:pPr>
          </w:p>
          <w:p w14:paraId="64255EBC" w14:textId="77777777" w:rsidR="00290603" w:rsidRPr="005034E2" w:rsidRDefault="00290603" w:rsidP="00290603">
            <w:pPr>
              <w:pStyle w:val="Default"/>
              <w:jc w:val="both"/>
              <w:rPr>
                <w:sz w:val="20"/>
                <w:szCs w:val="20"/>
                <w:rPrChange w:id="481" w:author="Pavla Trefilová" w:date="2022-05-11T15:46:00Z">
                  <w:rPr>
                    <w:rFonts w:ascii="TimesNewRomanPSMT" w:hAnsi="TimesNewRomanPSMT" w:cs="Calibri"/>
                    <w:sz w:val="20"/>
                    <w:szCs w:val="20"/>
                  </w:rPr>
                </w:rPrChange>
              </w:rPr>
            </w:pPr>
            <w:r w:rsidRPr="005034E2">
              <w:rPr>
                <w:b/>
                <w:sz w:val="20"/>
                <w:szCs w:val="20"/>
                <w:rPrChange w:id="482" w:author="Pavla Trefilová" w:date="2022-05-11T15:46:00Z">
                  <w:rPr>
                    <w:rFonts w:ascii="TimesNewRomanPSMT" w:hAnsi="TimesNewRomanPSMT" w:cs="Calibri"/>
                    <w:b/>
                    <w:sz w:val="20"/>
                    <w:szCs w:val="20"/>
                  </w:rPr>
                </w:rPrChange>
              </w:rPr>
              <w:t>Mana</w:t>
            </w:r>
            <w:r w:rsidRPr="005034E2">
              <w:rPr>
                <w:rFonts w:hint="eastAsia"/>
                <w:b/>
                <w:sz w:val="20"/>
                <w:szCs w:val="20"/>
                <w:rPrChange w:id="483" w:author="Pavla Trefilová" w:date="2022-05-11T15:46:00Z">
                  <w:rPr>
                    <w:rFonts w:ascii="TimesNewRomanPSMT" w:hAnsi="TimesNewRomanPSMT" w:cs="Calibri" w:hint="eastAsia"/>
                    <w:b/>
                    <w:sz w:val="20"/>
                    <w:szCs w:val="20"/>
                  </w:rPr>
                </w:rPrChange>
              </w:rPr>
              <w:t>ž</w:t>
            </w:r>
            <w:r w:rsidRPr="005034E2">
              <w:rPr>
                <w:b/>
                <w:sz w:val="20"/>
                <w:szCs w:val="20"/>
                <w:rPrChange w:id="484" w:author="Pavla Trefilová" w:date="2022-05-11T15:46:00Z">
                  <w:rPr>
                    <w:rFonts w:ascii="TimesNewRomanPSMT" w:hAnsi="TimesNewRomanPSMT" w:cs="Calibri"/>
                    <w:b/>
                    <w:sz w:val="20"/>
                    <w:szCs w:val="20"/>
                  </w:rPr>
                </w:rPrChange>
              </w:rPr>
              <w:t>ersk</w:t>
            </w:r>
            <w:r w:rsidRPr="005034E2">
              <w:rPr>
                <w:rFonts w:hint="eastAsia"/>
                <w:b/>
                <w:sz w:val="20"/>
                <w:szCs w:val="20"/>
                <w:rPrChange w:id="485" w:author="Pavla Trefilová" w:date="2022-05-11T15:46:00Z">
                  <w:rPr>
                    <w:rFonts w:ascii="TimesNewRomanPSMT" w:hAnsi="TimesNewRomanPSMT" w:cs="Calibri" w:hint="eastAsia"/>
                    <w:b/>
                    <w:sz w:val="20"/>
                    <w:szCs w:val="20"/>
                  </w:rPr>
                </w:rPrChange>
              </w:rPr>
              <w:t>é</w:t>
            </w:r>
            <w:r w:rsidRPr="005034E2">
              <w:rPr>
                <w:b/>
                <w:sz w:val="20"/>
                <w:szCs w:val="20"/>
                <w:rPrChange w:id="486" w:author="Pavla Trefilová" w:date="2022-05-11T15:46:00Z">
                  <w:rPr>
                    <w:rFonts w:ascii="TimesNewRomanPSMT" w:hAnsi="TimesNewRomanPSMT" w:cs="Calibri"/>
                    <w:b/>
                    <w:sz w:val="20"/>
                    <w:szCs w:val="20"/>
                  </w:rPr>
                </w:rPrChange>
              </w:rPr>
              <w:t>, person</w:t>
            </w:r>
            <w:r w:rsidRPr="005034E2">
              <w:rPr>
                <w:rFonts w:hint="eastAsia"/>
                <w:b/>
                <w:sz w:val="20"/>
                <w:szCs w:val="20"/>
                <w:rPrChange w:id="487" w:author="Pavla Trefilová" w:date="2022-05-11T15:46:00Z">
                  <w:rPr>
                    <w:rFonts w:ascii="TimesNewRomanPSMT" w:hAnsi="TimesNewRomanPSMT" w:cs="Calibri" w:hint="eastAsia"/>
                    <w:b/>
                    <w:sz w:val="20"/>
                    <w:szCs w:val="20"/>
                  </w:rPr>
                </w:rPrChange>
              </w:rPr>
              <w:t>á</w:t>
            </w:r>
            <w:r w:rsidRPr="005034E2">
              <w:rPr>
                <w:b/>
                <w:sz w:val="20"/>
                <w:szCs w:val="20"/>
                <w:rPrChange w:id="488" w:author="Pavla Trefilová" w:date="2022-05-11T15:46:00Z">
                  <w:rPr>
                    <w:rFonts w:ascii="TimesNewRomanPSMT" w:hAnsi="TimesNewRomanPSMT" w:cs="Calibri"/>
                    <w:b/>
                    <w:sz w:val="20"/>
                    <w:szCs w:val="20"/>
                  </w:rPr>
                </w:rPrChange>
              </w:rPr>
              <w:t>ln</w:t>
            </w:r>
            <w:r w:rsidRPr="005034E2">
              <w:rPr>
                <w:rFonts w:hint="eastAsia"/>
                <w:b/>
                <w:sz w:val="20"/>
                <w:szCs w:val="20"/>
                <w:rPrChange w:id="489" w:author="Pavla Trefilová" w:date="2022-05-11T15:46:00Z">
                  <w:rPr>
                    <w:rFonts w:ascii="TimesNewRomanPSMT" w:hAnsi="TimesNewRomanPSMT" w:cs="Calibri" w:hint="eastAsia"/>
                    <w:b/>
                    <w:sz w:val="20"/>
                    <w:szCs w:val="20"/>
                  </w:rPr>
                </w:rPrChange>
              </w:rPr>
              <w:t>í</w:t>
            </w:r>
            <w:r w:rsidRPr="005034E2">
              <w:rPr>
                <w:b/>
                <w:sz w:val="20"/>
                <w:szCs w:val="20"/>
                <w:rPrChange w:id="490" w:author="Pavla Trefilová" w:date="2022-05-11T15:46:00Z">
                  <w:rPr>
                    <w:rFonts w:ascii="TimesNewRomanPSMT" w:hAnsi="TimesNewRomanPSMT" w:cs="Calibri"/>
                    <w:b/>
                    <w:sz w:val="20"/>
                    <w:szCs w:val="20"/>
                  </w:rPr>
                </w:rPrChange>
              </w:rPr>
              <w:t xml:space="preserve"> a ekonomick</w:t>
            </w:r>
            <w:r w:rsidRPr="005034E2">
              <w:rPr>
                <w:rFonts w:hint="eastAsia"/>
                <w:b/>
                <w:sz w:val="20"/>
                <w:szCs w:val="20"/>
                <w:rPrChange w:id="491" w:author="Pavla Trefilová" w:date="2022-05-11T15:46:00Z">
                  <w:rPr>
                    <w:rFonts w:ascii="TimesNewRomanPSMT" w:hAnsi="TimesNewRomanPSMT" w:cs="Calibri" w:hint="eastAsia"/>
                    <w:b/>
                    <w:sz w:val="20"/>
                    <w:szCs w:val="20"/>
                  </w:rPr>
                </w:rPrChange>
              </w:rPr>
              <w:t>é</w:t>
            </w:r>
            <w:r w:rsidRPr="005034E2">
              <w:rPr>
                <w:b/>
                <w:sz w:val="20"/>
                <w:szCs w:val="20"/>
                <w:rPrChange w:id="492" w:author="Pavla Trefilová" w:date="2022-05-11T15:46:00Z">
                  <w:rPr>
                    <w:rFonts w:ascii="TimesNewRomanPSMT" w:hAnsi="TimesNewRomanPSMT" w:cs="Calibri"/>
                    <w:b/>
                    <w:sz w:val="20"/>
                    <w:szCs w:val="20"/>
                  </w:rPr>
                </w:rPrChange>
              </w:rPr>
              <w:t xml:space="preserve"> </w:t>
            </w:r>
            <w:r w:rsidRPr="005034E2">
              <w:rPr>
                <w:rFonts w:hint="eastAsia"/>
                <w:b/>
                <w:sz w:val="20"/>
                <w:szCs w:val="20"/>
                <w:rPrChange w:id="493" w:author="Pavla Trefilová" w:date="2022-05-11T15:46:00Z">
                  <w:rPr>
                    <w:rFonts w:ascii="TimesNewRomanPSMT" w:hAnsi="TimesNewRomanPSMT" w:cs="Calibri" w:hint="eastAsia"/>
                    <w:b/>
                    <w:sz w:val="20"/>
                    <w:szCs w:val="20"/>
                  </w:rPr>
                </w:rPrChange>
              </w:rPr>
              <w:t>ří</w:t>
            </w:r>
            <w:r w:rsidRPr="005034E2">
              <w:rPr>
                <w:b/>
                <w:sz w:val="20"/>
                <w:szCs w:val="20"/>
                <w:rPrChange w:id="494" w:author="Pavla Trefilová" w:date="2022-05-11T15:46:00Z">
                  <w:rPr>
                    <w:rFonts w:ascii="TimesNewRomanPSMT" w:hAnsi="TimesNewRomanPSMT" w:cs="Calibri"/>
                    <w:b/>
                    <w:sz w:val="20"/>
                    <w:szCs w:val="20"/>
                  </w:rPr>
                </w:rPrChange>
              </w:rPr>
              <w:t>zen</w:t>
            </w:r>
            <w:r w:rsidRPr="005034E2">
              <w:rPr>
                <w:rFonts w:hint="eastAsia"/>
                <w:b/>
                <w:sz w:val="20"/>
                <w:szCs w:val="20"/>
                <w:rPrChange w:id="495" w:author="Pavla Trefilová" w:date="2022-05-11T15:46:00Z">
                  <w:rPr>
                    <w:rFonts w:ascii="TimesNewRomanPSMT" w:hAnsi="TimesNewRomanPSMT" w:cs="Calibri" w:hint="eastAsia"/>
                    <w:b/>
                    <w:sz w:val="20"/>
                    <w:szCs w:val="20"/>
                  </w:rPr>
                </w:rPrChange>
              </w:rPr>
              <w:t>í</w:t>
            </w:r>
            <w:r w:rsidRPr="005034E2">
              <w:rPr>
                <w:b/>
                <w:sz w:val="20"/>
                <w:szCs w:val="20"/>
                <w:rPrChange w:id="496" w:author="Pavla Trefilová" w:date="2022-05-11T15:46:00Z">
                  <w:rPr>
                    <w:rFonts w:ascii="TimesNewRomanPSMT" w:hAnsi="TimesNewRomanPSMT" w:cs="Calibri"/>
                    <w:b/>
                    <w:sz w:val="20"/>
                    <w:szCs w:val="20"/>
                  </w:rPr>
                </w:rPrChange>
              </w:rPr>
              <w:t xml:space="preserve"> firmy</w:t>
            </w:r>
            <w:r w:rsidRPr="005034E2">
              <w:rPr>
                <w:sz w:val="20"/>
                <w:szCs w:val="20"/>
                <w:rPrChange w:id="497" w:author="Pavla Trefilová" w:date="2022-05-11T15:46:00Z">
                  <w:rPr>
                    <w:rFonts w:ascii="TimesNewRomanPSMT" w:hAnsi="TimesNewRomanPSMT" w:cs="Calibri"/>
                    <w:sz w:val="20"/>
                    <w:szCs w:val="20"/>
                  </w:rPr>
                </w:rPrChange>
              </w:rPr>
              <w:t xml:space="preserve"> </w:t>
            </w:r>
            <w:r w:rsidRPr="005034E2">
              <w:rPr>
                <w:rFonts w:hint="eastAsia"/>
                <w:sz w:val="20"/>
                <w:szCs w:val="20"/>
                <w:rPrChange w:id="498" w:author="Pavla Trefilová" w:date="2022-05-11T15:46:00Z">
                  <w:rPr>
                    <w:rFonts w:ascii="TimesNewRomanPSMT" w:hAnsi="TimesNewRomanPSMT" w:cs="Calibri" w:hint="eastAsia"/>
                    <w:sz w:val="20"/>
                    <w:szCs w:val="20"/>
                  </w:rPr>
                </w:rPrChange>
              </w:rPr>
              <w:t>–</w:t>
            </w:r>
            <w:r w:rsidRPr="005034E2">
              <w:rPr>
                <w:sz w:val="20"/>
                <w:szCs w:val="20"/>
                <w:rPrChange w:id="499" w:author="Pavla Trefilová" w:date="2022-05-11T15:46:00Z">
                  <w:rPr>
                    <w:rFonts w:ascii="TimesNewRomanPSMT" w:hAnsi="TimesNewRomanPSMT" w:cs="Calibri"/>
                    <w:sz w:val="20"/>
                    <w:szCs w:val="20"/>
                  </w:rPr>
                </w:rPrChange>
              </w:rPr>
              <w:t xml:space="preserve"> firemn</w:t>
            </w:r>
            <w:r w:rsidRPr="005034E2">
              <w:rPr>
                <w:rFonts w:hint="eastAsia"/>
                <w:sz w:val="20"/>
                <w:szCs w:val="20"/>
                <w:rPrChange w:id="500" w:author="Pavla Trefilová" w:date="2022-05-11T15:46:00Z">
                  <w:rPr>
                    <w:rFonts w:ascii="TimesNewRomanPSMT" w:hAnsi="TimesNewRomanPSMT" w:cs="Calibri" w:hint="eastAsia"/>
                    <w:sz w:val="20"/>
                    <w:szCs w:val="20"/>
                  </w:rPr>
                </w:rPrChange>
              </w:rPr>
              <w:t>í</w:t>
            </w:r>
            <w:r w:rsidRPr="005034E2">
              <w:rPr>
                <w:sz w:val="20"/>
                <w:szCs w:val="20"/>
                <w:rPrChange w:id="501" w:author="Pavla Trefilová" w:date="2022-05-11T15:46:00Z">
                  <w:rPr>
                    <w:rFonts w:ascii="TimesNewRomanPSMT" w:hAnsi="TimesNewRomanPSMT" w:cs="Calibri"/>
                    <w:sz w:val="20"/>
                    <w:szCs w:val="20"/>
                  </w:rPr>
                </w:rPrChange>
              </w:rPr>
              <w:t xml:space="preserve"> vzd</w:t>
            </w:r>
            <w:r w:rsidRPr="005034E2">
              <w:rPr>
                <w:rFonts w:hint="eastAsia"/>
                <w:sz w:val="20"/>
                <w:szCs w:val="20"/>
                <w:rPrChange w:id="502" w:author="Pavla Trefilová" w:date="2022-05-11T15:46:00Z">
                  <w:rPr>
                    <w:rFonts w:ascii="TimesNewRomanPSMT" w:hAnsi="TimesNewRomanPSMT" w:cs="Calibri" w:hint="eastAsia"/>
                    <w:sz w:val="20"/>
                    <w:szCs w:val="20"/>
                  </w:rPr>
                </w:rPrChange>
              </w:rPr>
              <w:t>ě</w:t>
            </w:r>
            <w:r w:rsidRPr="005034E2">
              <w:rPr>
                <w:sz w:val="20"/>
                <w:szCs w:val="20"/>
                <w:rPrChange w:id="503" w:author="Pavla Trefilová" w:date="2022-05-11T15:46:00Z">
                  <w:rPr>
                    <w:rFonts w:ascii="TimesNewRomanPSMT" w:hAnsi="TimesNewRomanPSMT" w:cs="Calibri"/>
                    <w:sz w:val="20"/>
                    <w:szCs w:val="20"/>
                  </w:rPr>
                </w:rPrChange>
              </w:rPr>
              <w:t>l</w:t>
            </w:r>
            <w:r w:rsidRPr="005034E2">
              <w:rPr>
                <w:rFonts w:hint="eastAsia"/>
                <w:sz w:val="20"/>
                <w:szCs w:val="20"/>
                <w:rPrChange w:id="504" w:author="Pavla Trefilová" w:date="2022-05-11T15:46:00Z">
                  <w:rPr>
                    <w:rFonts w:ascii="TimesNewRomanPSMT" w:hAnsi="TimesNewRomanPSMT" w:cs="Calibri" w:hint="eastAsia"/>
                    <w:sz w:val="20"/>
                    <w:szCs w:val="20"/>
                  </w:rPr>
                </w:rPrChange>
              </w:rPr>
              <w:t>á</w:t>
            </w:r>
            <w:r w:rsidRPr="005034E2">
              <w:rPr>
                <w:sz w:val="20"/>
                <w:szCs w:val="20"/>
                <w:rPrChange w:id="505" w:author="Pavla Trefilová" w:date="2022-05-11T15:46:00Z">
                  <w:rPr>
                    <w:rFonts w:ascii="TimesNewRomanPSMT" w:hAnsi="TimesNewRomanPSMT" w:cs="Calibri"/>
                    <w:sz w:val="20"/>
                    <w:szCs w:val="20"/>
                  </w:rPr>
                </w:rPrChange>
              </w:rPr>
              <w:t>v</w:t>
            </w:r>
            <w:r w:rsidRPr="005034E2">
              <w:rPr>
                <w:rFonts w:hint="eastAsia"/>
                <w:sz w:val="20"/>
                <w:szCs w:val="20"/>
                <w:rPrChange w:id="506" w:author="Pavla Trefilová" w:date="2022-05-11T15:46:00Z">
                  <w:rPr>
                    <w:rFonts w:ascii="TimesNewRomanPSMT" w:hAnsi="TimesNewRomanPSMT" w:cs="Calibri" w:hint="eastAsia"/>
                    <w:sz w:val="20"/>
                    <w:szCs w:val="20"/>
                  </w:rPr>
                </w:rPrChange>
              </w:rPr>
              <w:t>á</w:t>
            </w:r>
            <w:r w:rsidRPr="005034E2">
              <w:rPr>
                <w:sz w:val="20"/>
                <w:szCs w:val="20"/>
                <w:rPrChange w:id="507" w:author="Pavla Trefilová" w:date="2022-05-11T15:46:00Z">
                  <w:rPr>
                    <w:rFonts w:ascii="TimesNewRomanPSMT" w:hAnsi="TimesNewRomanPSMT" w:cs="Calibri"/>
                    <w:sz w:val="20"/>
                    <w:szCs w:val="20"/>
                  </w:rPr>
                </w:rPrChange>
              </w:rPr>
              <w:t>n</w:t>
            </w:r>
            <w:r w:rsidRPr="005034E2">
              <w:rPr>
                <w:rFonts w:hint="eastAsia"/>
                <w:sz w:val="20"/>
                <w:szCs w:val="20"/>
                <w:rPrChange w:id="508" w:author="Pavla Trefilová" w:date="2022-05-11T15:46:00Z">
                  <w:rPr>
                    <w:rFonts w:ascii="TimesNewRomanPSMT" w:hAnsi="TimesNewRomanPSMT" w:cs="Calibri" w:hint="eastAsia"/>
                    <w:sz w:val="20"/>
                    <w:szCs w:val="20"/>
                  </w:rPr>
                </w:rPrChange>
              </w:rPr>
              <w:t>í</w:t>
            </w:r>
            <w:r w:rsidRPr="005034E2">
              <w:rPr>
                <w:sz w:val="20"/>
                <w:szCs w:val="20"/>
                <w:rPrChange w:id="509" w:author="Pavla Trefilová" w:date="2022-05-11T15:46:00Z">
                  <w:rPr>
                    <w:rFonts w:ascii="TimesNewRomanPSMT" w:hAnsi="TimesNewRomanPSMT" w:cs="Calibri"/>
                    <w:sz w:val="20"/>
                    <w:szCs w:val="20"/>
                  </w:rPr>
                </w:rPrChange>
              </w:rPr>
              <w:t>. C</w:t>
            </w:r>
            <w:r w:rsidRPr="005034E2">
              <w:rPr>
                <w:rFonts w:hint="eastAsia"/>
                <w:sz w:val="20"/>
                <w:szCs w:val="20"/>
                <w:rPrChange w:id="510" w:author="Pavla Trefilová" w:date="2022-05-11T15:46:00Z">
                  <w:rPr>
                    <w:rFonts w:ascii="TimesNewRomanPSMT" w:hAnsi="TimesNewRomanPSMT" w:cs="Calibri" w:hint="eastAsia"/>
                    <w:sz w:val="20"/>
                    <w:szCs w:val="20"/>
                  </w:rPr>
                </w:rPrChange>
              </w:rPr>
              <w:t>í</w:t>
            </w:r>
            <w:r w:rsidRPr="005034E2">
              <w:rPr>
                <w:sz w:val="20"/>
                <w:szCs w:val="20"/>
                <w:rPrChange w:id="511" w:author="Pavla Trefilová" w:date="2022-05-11T15:46:00Z">
                  <w:rPr>
                    <w:rFonts w:ascii="TimesNewRomanPSMT" w:hAnsi="TimesNewRomanPSMT" w:cs="Calibri"/>
                    <w:sz w:val="20"/>
                    <w:szCs w:val="20"/>
                  </w:rPr>
                </w:rPrChange>
              </w:rPr>
              <w:t>lem kurzu bylo sezn</w:t>
            </w:r>
            <w:r w:rsidRPr="005034E2">
              <w:rPr>
                <w:rFonts w:hint="eastAsia"/>
                <w:sz w:val="20"/>
                <w:szCs w:val="20"/>
                <w:rPrChange w:id="512" w:author="Pavla Trefilová" w:date="2022-05-11T15:46:00Z">
                  <w:rPr>
                    <w:rFonts w:ascii="TimesNewRomanPSMT" w:hAnsi="TimesNewRomanPSMT" w:cs="Calibri" w:hint="eastAsia"/>
                    <w:sz w:val="20"/>
                    <w:szCs w:val="20"/>
                  </w:rPr>
                </w:rPrChange>
              </w:rPr>
              <w:t>á</w:t>
            </w:r>
            <w:r w:rsidRPr="005034E2">
              <w:rPr>
                <w:sz w:val="20"/>
                <w:szCs w:val="20"/>
                <w:rPrChange w:id="513" w:author="Pavla Trefilová" w:date="2022-05-11T15:46:00Z">
                  <w:rPr>
                    <w:rFonts w:ascii="TimesNewRomanPSMT" w:hAnsi="TimesNewRomanPSMT" w:cs="Calibri"/>
                    <w:sz w:val="20"/>
                    <w:szCs w:val="20"/>
                  </w:rPr>
                </w:rPrChange>
              </w:rPr>
              <w:t xml:space="preserve">mit </w:t>
            </w:r>
            <w:r w:rsidRPr="005034E2">
              <w:rPr>
                <w:rFonts w:hint="eastAsia"/>
                <w:sz w:val="20"/>
                <w:szCs w:val="20"/>
                <w:rPrChange w:id="514" w:author="Pavla Trefilová" w:date="2022-05-11T15:46:00Z">
                  <w:rPr>
                    <w:rFonts w:ascii="TimesNewRomanPSMT" w:hAnsi="TimesNewRomanPSMT" w:cs="Calibri" w:hint="eastAsia"/>
                    <w:sz w:val="20"/>
                    <w:szCs w:val="20"/>
                  </w:rPr>
                </w:rPrChange>
              </w:rPr>
              <w:t>úč</w:t>
            </w:r>
            <w:r w:rsidRPr="005034E2">
              <w:rPr>
                <w:sz w:val="20"/>
                <w:szCs w:val="20"/>
                <w:rPrChange w:id="515" w:author="Pavla Trefilová" w:date="2022-05-11T15:46:00Z">
                  <w:rPr>
                    <w:rFonts w:ascii="TimesNewRomanPSMT" w:hAnsi="TimesNewRomanPSMT" w:cs="Calibri"/>
                    <w:sz w:val="20"/>
                    <w:szCs w:val="20"/>
                  </w:rPr>
                </w:rPrChange>
              </w:rPr>
              <w:t>astn</w:t>
            </w:r>
            <w:r w:rsidRPr="005034E2">
              <w:rPr>
                <w:rFonts w:hint="eastAsia"/>
                <w:sz w:val="20"/>
                <w:szCs w:val="20"/>
                <w:rPrChange w:id="516" w:author="Pavla Trefilová" w:date="2022-05-11T15:46:00Z">
                  <w:rPr>
                    <w:rFonts w:ascii="TimesNewRomanPSMT" w:hAnsi="TimesNewRomanPSMT" w:cs="Calibri" w:hint="eastAsia"/>
                    <w:sz w:val="20"/>
                    <w:szCs w:val="20"/>
                  </w:rPr>
                </w:rPrChange>
              </w:rPr>
              <w:t>í</w:t>
            </w:r>
            <w:r w:rsidRPr="005034E2">
              <w:rPr>
                <w:sz w:val="20"/>
                <w:szCs w:val="20"/>
                <w:rPrChange w:id="517" w:author="Pavla Trefilová" w:date="2022-05-11T15:46:00Z">
                  <w:rPr>
                    <w:rFonts w:ascii="TimesNewRomanPSMT" w:hAnsi="TimesNewRomanPSMT" w:cs="Calibri"/>
                    <w:sz w:val="20"/>
                    <w:szCs w:val="20"/>
                  </w:rPr>
                </w:rPrChange>
              </w:rPr>
              <w:t>ky s n</w:t>
            </w:r>
            <w:r w:rsidRPr="005034E2">
              <w:rPr>
                <w:rFonts w:hint="eastAsia"/>
                <w:sz w:val="20"/>
                <w:szCs w:val="20"/>
                <w:rPrChange w:id="518" w:author="Pavla Trefilová" w:date="2022-05-11T15:46:00Z">
                  <w:rPr>
                    <w:rFonts w:ascii="TimesNewRomanPSMT" w:hAnsi="TimesNewRomanPSMT" w:cs="Calibri" w:hint="eastAsia"/>
                    <w:sz w:val="20"/>
                    <w:szCs w:val="20"/>
                  </w:rPr>
                </w:rPrChange>
              </w:rPr>
              <w:t>á</w:t>
            </w:r>
            <w:r w:rsidRPr="005034E2">
              <w:rPr>
                <w:sz w:val="20"/>
                <w:szCs w:val="20"/>
                <w:rPrChange w:id="519" w:author="Pavla Trefilová" w:date="2022-05-11T15:46:00Z">
                  <w:rPr>
                    <w:rFonts w:ascii="TimesNewRomanPSMT" w:hAnsi="TimesNewRomanPSMT" w:cs="Calibri"/>
                    <w:sz w:val="20"/>
                    <w:szCs w:val="20"/>
                  </w:rPr>
                </w:rPrChange>
              </w:rPr>
              <w:t>stroji ekonomick</w:t>
            </w:r>
            <w:r w:rsidRPr="005034E2">
              <w:rPr>
                <w:rFonts w:hint="eastAsia"/>
                <w:sz w:val="20"/>
                <w:szCs w:val="20"/>
                <w:rPrChange w:id="520" w:author="Pavla Trefilová" w:date="2022-05-11T15:46:00Z">
                  <w:rPr>
                    <w:rFonts w:ascii="TimesNewRomanPSMT" w:hAnsi="TimesNewRomanPSMT" w:cs="Calibri" w:hint="eastAsia"/>
                    <w:sz w:val="20"/>
                    <w:szCs w:val="20"/>
                  </w:rPr>
                </w:rPrChange>
              </w:rPr>
              <w:t>é</w:t>
            </w:r>
            <w:r w:rsidRPr="005034E2">
              <w:rPr>
                <w:sz w:val="20"/>
                <w:szCs w:val="20"/>
                <w:rPrChange w:id="521" w:author="Pavla Trefilová" w:date="2022-05-11T15:46:00Z">
                  <w:rPr>
                    <w:rFonts w:ascii="TimesNewRomanPSMT" w:hAnsi="TimesNewRomanPSMT" w:cs="Calibri"/>
                    <w:sz w:val="20"/>
                    <w:szCs w:val="20"/>
                  </w:rPr>
                </w:rPrChange>
              </w:rPr>
              <w:t xml:space="preserve">ho </w:t>
            </w:r>
            <w:r w:rsidRPr="005034E2">
              <w:rPr>
                <w:rFonts w:hint="eastAsia"/>
                <w:sz w:val="20"/>
                <w:szCs w:val="20"/>
                <w:rPrChange w:id="522" w:author="Pavla Trefilová" w:date="2022-05-11T15:46:00Z">
                  <w:rPr>
                    <w:rFonts w:ascii="TimesNewRomanPSMT" w:hAnsi="TimesNewRomanPSMT" w:cs="Calibri" w:hint="eastAsia"/>
                    <w:sz w:val="20"/>
                    <w:szCs w:val="20"/>
                  </w:rPr>
                </w:rPrChange>
              </w:rPr>
              <w:t>ří</w:t>
            </w:r>
            <w:r w:rsidRPr="005034E2">
              <w:rPr>
                <w:sz w:val="20"/>
                <w:szCs w:val="20"/>
                <w:rPrChange w:id="523" w:author="Pavla Trefilová" w:date="2022-05-11T15:46:00Z">
                  <w:rPr>
                    <w:rFonts w:ascii="TimesNewRomanPSMT" w:hAnsi="TimesNewRomanPSMT" w:cs="Calibri"/>
                    <w:sz w:val="20"/>
                    <w:szCs w:val="20"/>
                  </w:rPr>
                </w:rPrChange>
              </w:rPr>
              <w:t>zen</w:t>
            </w:r>
            <w:r w:rsidRPr="005034E2">
              <w:rPr>
                <w:rFonts w:hint="eastAsia"/>
                <w:sz w:val="20"/>
                <w:szCs w:val="20"/>
                <w:rPrChange w:id="524" w:author="Pavla Trefilová" w:date="2022-05-11T15:46:00Z">
                  <w:rPr>
                    <w:rFonts w:ascii="TimesNewRomanPSMT" w:hAnsi="TimesNewRomanPSMT" w:cs="Calibri" w:hint="eastAsia"/>
                    <w:sz w:val="20"/>
                    <w:szCs w:val="20"/>
                  </w:rPr>
                </w:rPrChange>
              </w:rPr>
              <w:t>í</w:t>
            </w:r>
            <w:r w:rsidRPr="005034E2">
              <w:rPr>
                <w:sz w:val="20"/>
                <w:szCs w:val="20"/>
                <w:rPrChange w:id="525" w:author="Pavla Trefilová" w:date="2022-05-11T15:46:00Z">
                  <w:rPr>
                    <w:rFonts w:ascii="TimesNewRomanPSMT" w:hAnsi="TimesNewRomanPSMT" w:cs="Calibri"/>
                    <w:sz w:val="20"/>
                    <w:szCs w:val="20"/>
                  </w:rPr>
                </w:rPrChange>
              </w:rPr>
              <w:t xml:space="preserve"> firmy a </w:t>
            </w:r>
            <w:r w:rsidRPr="005034E2">
              <w:rPr>
                <w:rFonts w:hint="eastAsia"/>
                <w:sz w:val="20"/>
                <w:szCs w:val="20"/>
                <w:rPrChange w:id="526" w:author="Pavla Trefilová" w:date="2022-05-11T15:46:00Z">
                  <w:rPr>
                    <w:rFonts w:ascii="TimesNewRomanPSMT" w:hAnsi="TimesNewRomanPSMT" w:cs="Calibri" w:hint="eastAsia"/>
                    <w:sz w:val="20"/>
                    <w:szCs w:val="20"/>
                  </w:rPr>
                </w:rPrChange>
              </w:rPr>
              <w:t>ří</w:t>
            </w:r>
            <w:r w:rsidRPr="005034E2">
              <w:rPr>
                <w:sz w:val="20"/>
                <w:szCs w:val="20"/>
                <w:rPrChange w:id="527" w:author="Pavla Trefilová" w:date="2022-05-11T15:46:00Z">
                  <w:rPr>
                    <w:rFonts w:ascii="TimesNewRomanPSMT" w:hAnsi="TimesNewRomanPSMT" w:cs="Calibri"/>
                    <w:sz w:val="20"/>
                    <w:szCs w:val="20"/>
                  </w:rPr>
                </w:rPrChange>
              </w:rPr>
              <w:t>zen</w:t>
            </w:r>
            <w:r w:rsidRPr="005034E2">
              <w:rPr>
                <w:rFonts w:hint="eastAsia"/>
                <w:sz w:val="20"/>
                <w:szCs w:val="20"/>
                <w:rPrChange w:id="528" w:author="Pavla Trefilová" w:date="2022-05-11T15:46:00Z">
                  <w:rPr>
                    <w:rFonts w:ascii="TimesNewRomanPSMT" w:hAnsi="TimesNewRomanPSMT" w:cs="Calibri" w:hint="eastAsia"/>
                    <w:sz w:val="20"/>
                    <w:szCs w:val="20"/>
                  </w:rPr>
                </w:rPrChange>
              </w:rPr>
              <w:t>í</w:t>
            </w:r>
            <w:r w:rsidRPr="005034E2">
              <w:rPr>
                <w:sz w:val="20"/>
                <w:szCs w:val="20"/>
                <w:rPrChange w:id="529" w:author="Pavla Trefilová" w:date="2022-05-11T15:46:00Z">
                  <w:rPr>
                    <w:rFonts w:ascii="TimesNewRomanPSMT" w:hAnsi="TimesNewRomanPSMT" w:cs="Calibri"/>
                    <w:sz w:val="20"/>
                    <w:szCs w:val="20"/>
                  </w:rPr>
                </w:rPrChange>
              </w:rPr>
              <w:t xml:space="preserve"> v</w:t>
            </w:r>
            <w:r w:rsidRPr="005034E2">
              <w:rPr>
                <w:rFonts w:hint="eastAsia"/>
                <w:sz w:val="20"/>
                <w:szCs w:val="20"/>
                <w:rPrChange w:id="530" w:author="Pavla Trefilová" w:date="2022-05-11T15:46:00Z">
                  <w:rPr>
                    <w:rFonts w:ascii="TimesNewRomanPSMT" w:hAnsi="TimesNewRomanPSMT" w:cs="Calibri" w:hint="eastAsia"/>
                    <w:sz w:val="20"/>
                    <w:szCs w:val="20"/>
                  </w:rPr>
                </w:rPrChange>
              </w:rPr>
              <w:t>ý</w:t>
            </w:r>
            <w:r w:rsidRPr="005034E2">
              <w:rPr>
                <w:sz w:val="20"/>
                <w:szCs w:val="20"/>
                <w:rPrChange w:id="531" w:author="Pavla Trefilová" w:date="2022-05-11T15:46:00Z">
                  <w:rPr>
                    <w:rFonts w:ascii="TimesNewRomanPSMT" w:hAnsi="TimesNewRomanPSMT" w:cs="Calibri"/>
                    <w:sz w:val="20"/>
                    <w:szCs w:val="20"/>
                  </w:rPr>
                </w:rPrChange>
              </w:rPr>
              <w:t>konnosti v decentralizovan</w:t>
            </w:r>
            <w:r w:rsidRPr="005034E2">
              <w:rPr>
                <w:rFonts w:hint="eastAsia"/>
                <w:sz w:val="20"/>
                <w:szCs w:val="20"/>
                <w:rPrChange w:id="532" w:author="Pavla Trefilová" w:date="2022-05-11T15:46:00Z">
                  <w:rPr>
                    <w:rFonts w:ascii="TimesNewRomanPSMT" w:hAnsi="TimesNewRomanPSMT" w:cs="Calibri" w:hint="eastAsia"/>
                    <w:sz w:val="20"/>
                    <w:szCs w:val="20"/>
                  </w:rPr>
                </w:rPrChange>
              </w:rPr>
              <w:t>ý</w:t>
            </w:r>
            <w:r w:rsidRPr="005034E2">
              <w:rPr>
                <w:sz w:val="20"/>
                <w:szCs w:val="20"/>
                <w:rPrChange w:id="533" w:author="Pavla Trefilová" w:date="2022-05-11T15:46:00Z">
                  <w:rPr>
                    <w:rFonts w:ascii="TimesNewRomanPSMT" w:hAnsi="TimesNewRomanPSMT" w:cs="Calibri"/>
                    <w:sz w:val="20"/>
                    <w:szCs w:val="20"/>
                  </w:rPr>
                </w:rPrChange>
              </w:rPr>
              <w:t>ch obchodn</w:t>
            </w:r>
            <w:r w:rsidRPr="005034E2">
              <w:rPr>
                <w:rFonts w:hint="eastAsia"/>
                <w:sz w:val="20"/>
                <w:szCs w:val="20"/>
                <w:rPrChange w:id="534" w:author="Pavla Trefilová" w:date="2022-05-11T15:46:00Z">
                  <w:rPr>
                    <w:rFonts w:ascii="TimesNewRomanPSMT" w:hAnsi="TimesNewRomanPSMT" w:cs="Calibri" w:hint="eastAsia"/>
                    <w:sz w:val="20"/>
                    <w:szCs w:val="20"/>
                  </w:rPr>
                </w:rPrChange>
              </w:rPr>
              <w:t>í</w:t>
            </w:r>
            <w:r w:rsidRPr="005034E2">
              <w:rPr>
                <w:sz w:val="20"/>
                <w:szCs w:val="20"/>
                <w:rPrChange w:id="535" w:author="Pavla Trefilová" w:date="2022-05-11T15:46:00Z">
                  <w:rPr>
                    <w:rFonts w:ascii="TimesNewRomanPSMT" w:hAnsi="TimesNewRomanPSMT" w:cs="Calibri"/>
                    <w:sz w:val="20"/>
                    <w:szCs w:val="20"/>
                  </w:rPr>
                </w:rPrChange>
              </w:rPr>
              <w:t>ch jednotk</w:t>
            </w:r>
            <w:r w:rsidRPr="005034E2">
              <w:rPr>
                <w:rFonts w:hint="eastAsia"/>
                <w:sz w:val="20"/>
                <w:szCs w:val="20"/>
                <w:rPrChange w:id="536" w:author="Pavla Trefilová" w:date="2022-05-11T15:46:00Z">
                  <w:rPr>
                    <w:rFonts w:ascii="TimesNewRomanPSMT" w:hAnsi="TimesNewRomanPSMT" w:cs="Calibri" w:hint="eastAsia"/>
                    <w:sz w:val="20"/>
                    <w:szCs w:val="20"/>
                  </w:rPr>
                </w:rPrChange>
              </w:rPr>
              <w:t>á</w:t>
            </w:r>
            <w:r w:rsidRPr="005034E2">
              <w:rPr>
                <w:sz w:val="20"/>
                <w:szCs w:val="20"/>
                <w:rPrChange w:id="537" w:author="Pavla Trefilová" w:date="2022-05-11T15:46:00Z">
                  <w:rPr>
                    <w:rFonts w:ascii="TimesNewRomanPSMT" w:hAnsi="TimesNewRomanPSMT" w:cs="Calibri"/>
                    <w:sz w:val="20"/>
                    <w:szCs w:val="20"/>
                  </w:rPr>
                </w:rPrChange>
              </w:rPr>
              <w:t>ch, sezn</w:t>
            </w:r>
            <w:r w:rsidRPr="005034E2">
              <w:rPr>
                <w:rFonts w:hint="eastAsia"/>
                <w:sz w:val="20"/>
                <w:szCs w:val="20"/>
                <w:rPrChange w:id="538" w:author="Pavla Trefilová" w:date="2022-05-11T15:46:00Z">
                  <w:rPr>
                    <w:rFonts w:ascii="TimesNewRomanPSMT" w:hAnsi="TimesNewRomanPSMT" w:cs="Calibri" w:hint="eastAsia"/>
                    <w:sz w:val="20"/>
                    <w:szCs w:val="20"/>
                  </w:rPr>
                </w:rPrChange>
              </w:rPr>
              <w:t>á</w:t>
            </w:r>
            <w:r w:rsidRPr="005034E2">
              <w:rPr>
                <w:sz w:val="20"/>
                <w:szCs w:val="20"/>
                <w:rPrChange w:id="539" w:author="Pavla Trefilová" w:date="2022-05-11T15:46:00Z">
                  <w:rPr>
                    <w:rFonts w:ascii="TimesNewRomanPSMT" w:hAnsi="TimesNewRomanPSMT" w:cs="Calibri"/>
                    <w:sz w:val="20"/>
                    <w:szCs w:val="20"/>
                  </w:rPr>
                </w:rPrChange>
              </w:rPr>
              <w:t>m</w:t>
            </w:r>
            <w:r w:rsidRPr="005034E2">
              <w:rPr>
                <w:rFonts w:hint="eastAsia"/>
                <w:sz w:val="20"/>
                <w:szCs w:val="20"/>
                <w:rPrChange w:id="540" w:author="Pavla Trefilová" w:date="2022-05-11T15:46:00Z">
                  <w:rPr>
                    <w:rFonts w:ascii="TimesNewRomanPSMT" w:hAnsi="TimesNewRomanPSMT" w:cs="Calibri" w:hint="eastAsia"/>
                    <w:sz w:val="20"/>
                    <w:szCs w:val="20"/>
                  </w:rPr>
                </w:rPrChange>
              </w:rPr>
              <w:t>í</w:t>
            </w:r>
            <w:r w:rsidRPr="005034E2">
              <w:rPr>
                <w:sz w:val="20"/>
                <w:szCs w:val="20"/>
                <w:rPrChange w:id="541" w:author="Pavla Trefilová" w:date="2022-05-11T15:46:00Z">
                  <w:rPr>
                    <w:rFonts w:ascii="TimesNewRomanPSMT" w:hAnsi="TimesNewRomanPSMT" w:cs="Calibri"/>
                    <w:sz w:val="20"/>
                    <w:szCs w:val="20"/>
                  </w:rPr>
                </w:rPrChange>
              </w:rPr>
              <w:t xml:space="preserve"> se problematikou finan</w:t>
            </w:r>
            <w:r w:rsidRPr="005034E2">
              <w:rPr>
                <w:rFonts w:hint="eastAsia"/>
                <w:sz w:val="20"/>
                <w:szCs w:val="20"/>
                <w:rPrChange w:id="542" w:author="Pavla Trefilová" w:date="2022-05-11T15:46:00Z">
                  <w:rPr>
                    <w:rFonts w:ascii="TimesNewRomanPSMT" w:hAnsi="TimesNewRomanPSMT" w:cs="Calibri" w:hint="eastAsia"/>
                    <w:sz w:val="20"/>
                    <w:szCs w:val="20"/>
                  </w:rPr>
                </w:rPrChange>
              </w:rPr>
              <w:t>č</w:t>
            </w:r>
            <w:r w:rsidRPr="005034E2">
              <w:rPr>
                <w:sz w:val="20"/>
                <w:szCs w:val="20"/>
                <w:rPrChange w:id="543" w:author="Pavla Trefilová" w:date="2022-05-11T15:46:00Z">
                  <w:rPr>
                    <w:rFonts w:ascii="TimesNewRomanPSMT" w:hAnsi="TimesNewRomanPSMT" w:cs="Calibri"/>
                    <w:sz w:val="20"/>
                    <w:szCs w:val="20"/>
                  </w:rPr>
                </w:rPrChange>
              </w:rPr>
              <w:t>n</w:t>
            </w:r>
            <w:r w:rsidRPr="005034E2">
              <w:rPr>
                <w:rFonts w:hint="eastAsia"/>
                <w:sz w:val="20"/>
                <w:szCs w:val="20"/>
                <w:rPrChange w:id="544" w:author="Pavla Trefilová" w:date="2022-05-11T15:46:00Z">
                  <w:rPr>
                    <w:rFonts w:ascii="TimesNewRomanPSMT" w:hAnsi="TimesNewRomanPSMT" w:cs="Calibri" w:hint="eastAsia"/>
                    <w:sz w:val="20"/>
                    <w:szCs w:val="20"/>
                  </w:rPr>
                </w:rPrChange>
              </w:rPr>
              <w:t>í</w:t>
            </w:r>
            <w:r w:rsidRPr="005034E2">
              <w:rPr>
                <w:sz w:val="20"/>
                <w:szCs w:val="20"/>
                <w:rPrChange w:id="545" w:author="Pavla Trefilová" w:date="2022-05-11T15:46:00Z">
                  <w:rPr>
                    <w:rFonts w:ascii="TimesNewRomanPSMT" w:hAnsi="TimesNewRomanPSMT" w:cs="Calibri"/>
                    <w:sz w:val="20"/>
                    <w:szCs w:val="20"/>
                  </w:rPr>
                </w:rPrChange>
              </w:rPr>
              <w:t xml:space="preserve">ho </w:t>
            </w:r>
            <w:r w:rsidRPr="005034E2">
              <w:rPr>
                <w:rFonts w:hint="eastAsia"/>
                <w:sz w:val="20"/>
                <w:szCs w:val="20"/>
                <w:rPrChange w:id="546" w:author="Pavla Trefilová" w:date="2022-05-11T15:46:00Z">
                  <w:rPr>
                    <w:rFonts w:ascii="TimesNewRomanPSMT" w:hAnsi="TimesNewRomanPSMT" w:cs="Calibri" w:hint="eastAsia"/>
                    <w:sz w:val="20"/>
                    <w:szCs w:val="20"/>
                  </w:rPr>
                </w:rPrChange>
              </w:rPr>
              <w:t>ří</w:t>
            </w:r>
            <w:r w:rsidRPr="005034E2">
              <w:rPr>
                <w:sz w:val="20"/>
                <w:szCs w:val="20"/>
                <w:rPrChange w:id="547" w:author="Pavla Trefilová" w:date="2022-05-11T15:46:00Z">
                  <w:rPr>
                    <w:rFonts w:ascii="TimesNewRomanPSMT" w:hAnsi="TimesNewRomanPSMT" w:cs="Calibri"/>
                    <w:sz w:val="20"/>
                    <w:szCs w:val="20"/>
                  </w:rPr>
                </w:rPrChange>
              </w:rPr>
              <w:t>zen</w:t>
            </w:r>
            <w:r w:rsidRPr="005034E2">
              <w:rPr>
                <w:rFonts w:hint="eastAsia"/>
                <w:sz w:val="20"/>
                <w:szCs w:val="20"/>
                <w:rPrChange w:id="548" w:author="Pavla Trefilová" w:date="2022-05-11T15:46:00Z">
                  <w:rPr>
                    <w:rFonts w:ascii="TimesNewRomanPSMT" w:hAnsi="TimesNewRomanPSMT" w:cs="Calibri" w:hint="eastAsia"/>
                    <w:sz w:val="20"/>
                    <w:szCs w:val="20"/>
                  </w:rPr>
                </w:rPrChange>
              </w:rPr>
              <w:t>í</w:t>
            </w:r>
            <w:r w:rsidRPr="005034E2">
              <w:rPr>
                <w:sz w:val="20"/>
                <w:szCs w:val="20"/>
                <w:rPrChange w:id="549" w:author="Pavla Trefilová" w:date="2022-05-11T15:46:00Z">
                  <w:rPr>
                    <w:rFonts w:ascii="TimesNewRomanPSMT" w:hAnsi="TimesNewRomanPSMT" w:cs="Calibri"/>
                    <w:sz w:val="20"/>
                    <w:szCs w:val="20"/>
                  </w:rPr>
                </w:rPrChange>
              </w:rPr>
              <w:t xml:space="preserve"> firmy a metodami finan</w:t>
            </w:r>
            <w:r w:rsidRPr="005034E2">
              <w:rPr>
                <w:rFonts w:hint="eastAsia"/>
                <w:sz w:val="20"/>
                <w:szCs w:val="20"/>
                <w:rPrChange w:id="550" w:author="Pavla Trefilová" w:date="2022-05-11T15:46:00Z">
                  <w:rPr>
                    <w:rFonts w:ascii="TimesNewRomanPSMT" w:hAnsi="TimesNewRomanPSMT" w:cs="Calibri" w:hint="eastAsia"/>
                    <w:sz w:val="20"/>
                    <w:szCs w:val="20"/>
                  </w:rPr>
                </w:rPrChange>
              </w:rPr>
              <w:t>č</w:t>
            </w:r>
            <w:r w:rsidRPr="005034E2">
              <w:rPr>
                <w:sz w:val="20"/>
                <w:szCs w:val="20"/>
                <w:rPrChange w:id="551" w:author="Pavla Trefilová" w:date="2022-05-11T15:46:00Z">
                  <w:rPr>
                    <w:rFonts w:ascii="TimesNewRomanPSMT" w:hAnsi="TimesNewRomanPSMT" w:cs="Calibri"/>
                    <w:sz w:val="20"/>
                    <w:szCs w:val="20"/>
                  </w:rPr>
                </w:rPrChange>
              </w:rPr>
              <w:t>n</w:t>
            </w:r>
            <w:r w:rsidRPr="005034E2">
              <w:rPr>
                <w:rFonts w:hint="eastAsia"/>
                <w:sz w:val="20"/>
                <w:szCs w:val="20"/>
                <w:rPrChange w:id="552" w:author="Pavla Trefilová" w:date="2022-05-11T15:46:00Z">
                  <w:rPr>
                    <w:rFonts w:ascii="TimesNewRomanPSMT" w:hAnsi="TimesNewRomanPSMT" w:cs="Calibri" w:hint="eastAsia"/>
                    <w:sz w:val="20"/>
                    <w:szCs w:val="20"/>
                  </w:rPr>
                </w:rPrChange>
              </w:rPr>
              <w:t>í</w:t>
            </w:r>
            <w:r w:rsidRPr="005034E2">
              <w:rPr>
                <w:sz w:val="20"/>
                <w:szCs w:val="20"/>
                <w:rPrChange w:id="553" w:author="Pavla Trefilová" w:date="2022-05-11T15:46:00Z">
                  <w:rPr>
                    <w:rFonts w:ascii="TimesNewRomanPSMT" w:hAnsi="TimesNewRomanPSMT" w:cs="Calibri"/>
                    <w:sz w:val="20"/>
                    <w:szCs w:val="20"/>
                  </w:rPr>
                </w:rPrChange>
              </w:rPr>
              <w:t xml:space="preserve"> anal</w:t>
            </w:r>
            <w:r w:rsidRPr="005034E2">
              <w:rPr>
                <w:rFonts w:hint="eastAsia"/>
                <w:sz w:val="20"/>
                <w:szCs w:val="20"/>
                <w:rPrChange w:id="554" w:author="Pavla Trefilová" w:date="2022-05-11T15:46:00Z">
                  <w:rPr>
                    <w:rFonts w:ascii="TimesNewRomanPSMT" w:hAnsi="TimesNewRomanPSMT" w:cs="Calibri" w:hint="eastAsia"/>
                    <w:sz w:val="20"/>
                    <w:szCs w:val="20"/>
                  </w:rPr>
                </w:rPrChange>
              </w:rPr>
              <w:t>ý</w:t>
            </w:r>
            <w:r w:rsidRPr="005034E2">
              <w:rPr>
                <w:sz w:val="20"/>
                <w:szCs w:val="20"/>
                <w:rPrChange w:id="555" w:author="Pavla Trefilová" w:date="2022-05-11T15:46:00Z">
                  <w:rPr>
                    <w:rFonts w:ascii="TimesNewRomanPSMT" w:hAnsi="TimesNewRomanPSMT" w:cs="Calibri"/>
                    <w:sz w:val="20"/>
                    <w:szCs w:val="20"/>
                  </w:rPr>
                </w:rPrChange>
              </w:rPr>
              <w:t>zy, osvoj</w:t>
            </w:r>
            <w:r w:rsidRPr="005034E2">
              <w:rPr>
                <w:rFonts w:hint="eastAsia"/>
                <w:sz w:val="20"/>
                <w:szCs w:val="20"/>
                <w:rPrChange w:id="556" w:author="Pavla Trefilová" w:date="2022-05-11T15:46:00Z">
                  <w:rPr>
                    <w:rFonts w:ascii="TimesNewRomanPSMT" w:hAnsi="TimesNewRomanPSMT" w:cs="Calibri" w:hint="eastAsia"/>
                    <w:sz w:val="20"/>
                    <w:szCs w:val="20"/>
                  </w:rPr>
                </w:rPrChange>
              </w:rPr>
              <w:t>í</w:t>
            </w:r>
            <w:r w:rsidRPr="005034E2">
              <w:rPr>
                <w:sz w:val="20"/>
                <w:szCs w:val="20"/>
                <w:rPrChange w:id="557" w:author="Pavla Trefilová" w:date="2022-05-11T15:46:00Z">
                  <w:rPr>
                    <w:rFonts w:ascii="TimesNewRomanPSMT" w:hAnsi="TimesNewRomanPSMT" w:cs="Calibri"/>
                    <w:sz w:val="20"/>
                    <w:szCs w:val="20"/>
                  </w:rPr>
                </w:rPrChange>
              </w:rPr>
              <w:t xml:space="preserve"> se problematiku </w:t>
            </w:r>
            <w:r w:rsidRPr="005034E2">
              <w:rPr>
                <w:rFonts w:hint="eastAsia"/>
                <w:sz w:val="20"/>
                <w:szCs w:val="20"/>
                <w:rPrChange w:id="558" w:author="Pavla Trefilová" w:date="2022-05-11T15:46:00Z">
                  <w:rPr>
                    <w:rFonts w:ascii="TimesNewRomanPSMT" w:hAnsi="TimesNewRomanPSMT" w:cs="Calibri" w:hint="eastAsia"/>
                    <w:sz w:val="20"/>
                    <w:szCs w:val="20"/>
                  </w:rPr>
                </w:rPrChange>
              </w:rPr>
              <w:t>ří</w:t>
            </w:r>
            <w:r w:rsidRPr="005034E2">
              <w:rPr>
                <w:sz w:val="20"/>
                <w:szCs w:val="20"/>
                <w:rPrChange w:id="559" w:author="Pavla Trefilová" w:date="2022-05-11T15:46:00Z">
                  <w:rPr>
                    <w:rFonts w:ascii="TimesNewRomanPSMT" w:hAnsi="TimesNewRomanPSMT" w:cs="Calibri"/>
                    <w:sz w:val="20"/>
                    <w:szCs w:val="20"/>
                  </w:rPr>
                </w:rPrChange>
              </w:rPr>
              <w:t>zen</w:t>
            </w:r>
            <w:r w:rsidRPr="005034E2">
              <w:rPr>
                <w:rFonts w:hint="eastAsia"/>
                <w:sz w:val="20"/>
                <w:szCs w:val="20"/>
                <w:rPrChange w:id="560" w:author="Pavla Trefilová" w:date="2022-05-11T15:46:00Z">
                  <w:rPr>
                    <w:rFonts w:ascii="TimesNewRomanPSMT" w:hAnsi="TimesNewRomanPSMT" w:cs="Calibri" w:hint="eastAsia"/>
                    <w:sz w:val="20"/>
                    <w:szCs w:val="20"/>
                  </w:rPr>
                </w:rPrChange>
              </w:rPr>
              <w:t>í</w:t>
            </w:r>
            <w:r w:rsidRPr="005034E2">
              <w:rPr>
                <w:sz w:val="20"/>
                <w:szCs w:val="20"/>
                <w:rPrChange w:id="561" w:author="Pavla Trefilová" w:date="2022-05-11T15:46:00Z">
                  <w:rPr>
                    <w:rFonts w:ascii="TimesNewRomanPSMT" w:hAnsi="TimesNewRomanPSMT" w:cs="Calibri"/>
                    <w:sz w:val="20"/>
                    <w:szCs w:val="20"/>
                  </w:rPr>
                </w:rPrChange>
              </w:rPr>
              <w:t xml:space="preserve"> informa</w:t>
            </w:r>
            <w:r w:rsidRPr="005034E2">
              <w:rPr>
                <w:rFonts w:hint="eastAsia"/>
                <w:sz w:val="20"/>
                <w:szCs w:val="20"/>
                <w:rPrChange w:id="562" w:author="Pavla Trefilová" w:date="2022-05-11T15:46:00Z">
                  <w:rPr>
                    <w:rFonts w:ascii="TimesNewRomanPSMT" w:hAnsi="TimesNewRomanPSMT" w:cs="Calibri" w:hint="eastAsia"/>
                    <w:sz w:val="20"/>
                    <w:szCs w:val="20"/>
                  </w:rPr>
                </w:rPrChange>
              </w:rPr>
              <w:t>č</w:t>
            </w:r>
            <w:r w:rsidRPr="005034E2">
              <w:rPr>
                <w:sz w:val="20"/>
                <w:szCs w:val="20"/>
                <w:rPrChange w:id="563" w:author="Pavla Trefilová" w:date="2022-05-11T15:46:00Z">
                  <w:rPr>
                    <w:rFonts w:ascii="TimesNewRomanPSMT" w:hAnsi="TimesNewRomanPSMT" w:cs="Calibri"/>
                    <w:sz w:val="20"/>
                    <w:szCs w:val="20"/>
                  </w:rPr>
                </w:rPrChange>
              </w:rPr>
              <w:t>n</w:t>
            </w:r>
            <w:r w:rsidRPr="005034E2">
              <w:rPr>
                <w:rFonts w:hint="eastAsia"/>
                <w:sz w:val="20"/>
                <w:szCs w:val="20"/>
                <w:rPrChange w:id="564" w:author="Pavla Trefilová" w:date="2022-05-11T15:46:00Z">
                  <w:rPr>
                    <w:rFonts w:ascii="TimesNewRomanPSMT" w:hAnsi="TimesNewRomanPSMT" w:cs="Calibri" w:hint="eastAsia"/>
                    <w:sz w:val="20"/>
                    <w:szCs w:val="20"/>
                  </w:rPr>
                </w:rPrChange>
              </w:rPr>
              <w:t>í</w:t>
            </w:r>
            <w:r w:rsidRPr="005034E2">
              <w:rPr>
                <w:sz w:val="20"/>
                <w:szCs w:val="20"/>
                <w:rPrChange w:id="565" w:author="Pavla Trefilová" w:date="2022-05-11T15:46:00Z">
                  <w:rPr>
                    <w:rFonts w:ascii="TimesNewRomanPSMT" w:hAnsi="TimesNewRomanPSMT" w:cs="Calibri"/>
                    <w:sz w:val="20"/>
                    <w:szCs w:val="20"/>
                  </w:rPr>
                </w:rPrChange>
              </w:rPr>
              <w:t>ch rizik se zam</w:t>
            </w:r>
            <w:r w:rsidRPr="005034E2">
              <w:rPr>
                <w:rFonts w:hint="eastAsia"/>
                <w:sz w:val="20"/>
                <w:szCs w:val="20"/>
                <w:rPrChange w:id="566" w:author="Pavla Trefilová" w:date="2022-05-11T15:46:00Z">
                  <w:rPr>
                    <w:rFonts w:ascii="TimesNewRomanPSMT" w:hAnsi="TimesNewRomanPSMT" w:cs="Calibri" w:hint="eastAsia"/>
                    <w:sz w:val="20"/>
                    <w:szCs w:val="20"/>
                  </w:rPr>
                </w:rPrChange>
              </w:rPr>
              <w:t>ěř</w:t>
            </w:r>
            <w:r w:rsidRPr="005034E2">
              <w:rPr>
                <w:sz w:val="20"/>
                <w:szCs w:val="20"/>
                <w:rPrChange w:id="567" w:author="Pavla Trefilová" w:date="2022-05-11T15:46:00Z">
                  <w:rPr>
                    <w:rFonts w:ascii="TimesNewRomanPSMT" w:hAnsi="TimesNewRomanPSMT" w:cs="Calibri"/>
                    <w:sz w:val="20"/>
                    <w:szCs w:val="20"/>
                  </w:rPr>
                </w:rPrChange>
              </w:rPr>
              <w:t>en</w:t>
            </w:r>
            <w:r w:rsidRPr="005034E2">
              <w:rPr>
                <w:rFonts w:hint="eastAsia"/>
                <w:sz w:val="20"/>
                <w:szCs w:val="20"/>
                <w:rPrChange w:id="568" w:author="Pavla Trefilová" w:date="2022-05-11T15:46:00Z">
                  <w:rPr>
                    <w:rFonts w:ascii="TimesNewRomanPSMT" w:hAnsi="TimesNewRomanPSMT" w:cs="Calibri" w:hint="eastAsia"/>
                    <w:sz w:val="20"/>
                    <w:szCs w:val="20"/>
                  </w:rPr>
                </w:rPrChange>
              </w:rPr>
              <w:t>í</w:t>
            </w:r>
            <w:r w:rsidRPr="005034E2">
              <w:rPr>
                <w:sz w:val="20"/>
                <w:szCs w:val="20"/>
                <w:rPrChange w:id="569" w:author="Pavla Trefilová" w:date="2022-05-11T15:46:00Z">
                  <w:rPr>
                    <w:rFonts w:ascii="TimesNewRomanPSMT" w:hAnsi="TimesNewRomanPSMT" w:cs="Calibri"/>
                    <w:sz w:val="20"/>
                    <w:szCs w:val="20"/>
                  </w:rPr>
                </w:rPrChange>
              </w:rPr>
              <w:t>m na legislativn</w:t>
            </w:r>
            <w:r w:rsidRPr="005034E2">
              <w:rPr>
                <w:rFonts w:hint="eastAsia"/>
                <w:sz w:val="20"/>
                <w:szCs w:val="20"/>
                <w:rPrChange w:id="570" w:author="Pavla Trefilová" w:date="2022-05-11T15:46:00Z">
                  <w:rPr>
                    <w:rFonts w:ascii="TimesNewRomanPSMT" w:hAnsi="TimesNewRomanPSMT" w:cs="Calibri" w:hint="eastAsia"/>
                    <w:sz w:val="20"/>
                    <w:szCs w:val="20"/>
                  </w:rPr>
                </w:rPrChange>
              </w:rPr>
              <w:t>í</w:t>
            </w:r>
            <w:r w:rsidRPr="005034E2">
              <w:rPr>
                <w:sz w:val="20"/>
                <w:szCs w:val="20"/>
                <w:rPrChange w:id="571" w:author="Pavla Trefilová" w:date="2022-05-11T15:46:00Z">
                  <w:rPr>
                    <w:rFonts w:ascii="TimesNewRomanPSMT" w:hAnsi="TimesNewRomanPSMT" w:cs="Calibri"/>
                    <w:sz w:val="20"/>
                    <w:szCs w:val="20"/>
                  </w:rPr>
                </w:rPrChange>
              </w:rPr>
              <w:t xml:space="preserve"> podm</w:t>
            </w:r>
            <w:r w:rsidRPr="005034E2">
              <w:rPr>
                <w:rFonts w:hint="eastAsia"/>
                <w:sz w:val="20"/>
                <w:szCs w:val="20"/>
                <w:rPrChange w:id="572" w:author="Pavla Trefilová" w:date="2022-05-11T15:46:00Z">
                  <w:rPr>
                    <w:rFonts w:ascii="TimesNewRomanPSMT" w:hAnsi="TimesNewRomanPSMT" w:cs="Calibri" w:hint="eastAsia"/>
                    <w:sz w:val="20"/>
                    <w:szCs w:val="20"/>
                  </w:rPr>
                </w:rPrChange>
              </w:rPr>
              <w:t>í</w:t>
            </w:r>
            <w:r w:rsidRPr="005034E2">
              <w:rPr>
                <w:sz w:val="20"/>
                <w:szCs w:val="20"/>
                <w:rPrChange w:id="573" w:author="Pavla Trefilová" w:date="2022-05-11T15:46:00Z">
                  <w:rPr>
                    <w:rFonts w:ascii="TimesNewRomanPSMT" w:hAnsi="TimesNewRomanPSMT" w:cs="Calibri"/>
                    <w:sz w:val="20"/>
                    <w:szCs w:val="20"/>
                  </w:rPr>
                </w:rPrChange>
              </w:rPr>
              <w:t>nky GDPR a probr</w:t>
            </w:r>
            <w:r w:rsidRPr="005034E2">
              <w:rPr>
                <w:rFonts w:hint="eastAsia"/>
                <w:sz w:val="20"/>
                <w:szCs w:val="20"/>
                <w:rPrChange w:id="574" w:author="Pavla Trefilová" w:date="2022-05-11T15:46:00Z">
                  <w:rPr>
                    <w:rFonts w:ascii="TimesNewRomanPSMT" w:hAnsi="TimesNewRomanPSMT" w:cs="Calibri" w:hint="eastAsia"/>
                    <w:sz w:val="20"/>
                    <w:szCs w:val="20"/>
                  </w:rPr>
                </w:rPrChange>
              </w:rPr>
              <w:t>á</w:t>
            </w:r>
            <w:r w:rsidRPr="005034E2">
              <w:rPr>
                <w:sz w:val="20"/>
                <w:szCs w:val="20"/>
                <w:rPrChange w:id="575" w:author="Pavla Trefilová" w:date="2022-05-11T15:46:00Z">
                  <w:rPr>
                    <w:rFonts w:ascii="TimesNewRomanPSMT" w:hAnsi="TimesNewRomanPSMT" w:cs="Calibri"/>
                    <w:sz w:val="20"/>
                    <w:szCs w:val="20"/>
                  </w:rPr>
                </w:rPrChange>
              </w:rPr>
              <w:t>ny budou tak</w:t>
            </w:r>
            <w:r w:rsidRPr="005034E2">
              <w:rPr>
                <w:rFonts w:hint="eastAsia"/>
                <w:sz w:val="20"/>
                <w:szCs w:val="20"/>
                <w:rPrChange w:id="576" w:author="Pavla Trefilová" w:date="2022-05-11T15:46:00Z">
                  <w:rPr>
                    <w:rFonts w:ascii="TimesNewRomanPSMT" w:hAnsi="TimesNewRomanPSMT" w:cs="Calibri" w:hint="eastAsia"/>
                    <w:sz w:val="20"/>
                    <w:szCs w:val="20"/>
                  </w:rPr>
                </w:rPrChange>
              </w:rPr>
              <w:t>é</w:t>
            </w:r>
            <w:r w:rsidRPr="005034E2">
              <w:rPr>
                <w:sz w:val="20"/>
                <w:szCs w:val="20"/>
                <w:rPrChange w:id="577" w:author="Pavla Trefilová" w:date="2022-05-11T15:46:00Z">
                  <w:rPr>
                    <w:rFonts w:ascii="TimesNewRomanPSMT" w:hAnsi="TimesNewRomanPSMT" w:cs="Calibri"/>
                    <w:sz w:val="20"/>
                    <w:szCs w:val="20"/>
                  </w:rPr>
                </w:rPrChange>
              </w:rPr>
              <w:t xml:space="preserve"> ot</w:t>
            </w:r>
            <w:r w:rsidRPr="005034E2">
              <w:rPr>
                <w:rFonts w:hint="eastAsia"/>
                <w:sz w:val="20"/>
                <w:szCs w:val="20"/>
                <w:rPrChange w:id="578" w:author="Pavla Trefilová" w:date="2022-05-11T15:46:00Z">
                  <w:rPr>
                    <w:rFonts w:ascii="TimesNewRomanPSMT" w:hAnsi="TimesNewRomanPSMT" w:cs="Calibri" w:hint="eastAsia"/>
                    <w:sz w:val="20"/>
                    <w:szCs w:val="20"/>
                  </w:rPr>
                </w:rPrChange>
              </w:rPr>
              <w:t>á</w:t>
            </w:r>
            <w:r w:rsidRPr="005034E2">
              <w:rPr>
                <w:sz w:val="20"/>
                <w:szCs w:val="20"/>
                <w:rPrChange w:id="579" w:author="Pavla Trefilová" w:date="2022-05-11T15:46:00Z">
                  <w:rPr>
                    <w:rFonts w:ascii="TimesNewRomanPSMT" w:hAnsi="TimesNewRomanPSMT" w:cs="Calibri"/>
                    <w:sz w:val="20"/>
                    <w:szCs w:val="20"/>
                  </w:rPr>
                </w:rPrChange>
              </w:rPr>
              <w:t>zky procesn</w:t>
            </w:r>
            <w:r w:rsidRPr="005034E2">
              <w:rPr>
                <w:rFonts w:hint="eastAsia"/>
                <w:sz w:val="20"/>
                <w:szCs w:val="20"/>
                <w:rPrChange w:id="580" w:author="Pavla Trefilová" w:date="2022-05-11T15:46:00Z">
                  <w:rPr>
                    <w:rFonts w:ascii="TimesNewRomanPSMT" w:hAnsi="TimesNewRomanPSMT" w:cs="Calibri" w:hint="eastAsia"/>
                    <w:sz w:val="20"/>
                    <w:szCs w:val="20"/>
                  </w:rPr>
                </w:rPrChange>
              </w:rPr>
              <w:t>í</w:t>
            </w:r>
            <w:r w:rsidRPr="005034E2">
              <w:rPr>
                <w:sz w:val="20"/>
                <w:szCs w:val="20"/>
                <w:rPrChange w:id="581" w:author="Pavla Trefilová" w:date="2022-05-11T15:46:00Z">
                  <w:rPr>
                    <w:rFonts w:ascii="TimesNewRomanPSMT" w:hAnsi="TimesNewRomanPSMT" w:cs="Calibri"/>
                    <w:sz w:val="20"/>
                    <w:szCs w:val="20"/>
                  </w:rPr>
                </w:rPrChange>
              </w:rPr>
              <w:t xml:space="preserve">ho </w:t>
            </w:r>
            <w:r w:rsidRPr="005034E2">
              <w:rPr>
                <w:rFonts w:hint="eastAsia"/>
                <w:sz w:val="20"/>
                <w:szCs w:val="20"/>
                <w:rPrChange w:id="582" w:author="Pavla Trefilová" w:date="2022-05-11T15:46:00Z">
                  <w:rPr>
                    <w:rFonts w:ascii="TimesNewRomanPSMT" w:hAnsi="TimesNewRomanPSMT" w:cs="Calibri" w:hint="eastAsia"/>
                    <w:sz w:val="20"/>
                    <w:szCs w:val="20"/>
                  </w:rPr>
                </w:rPrChange>
              </w:rPr>
              <w:t>ří</w:t>
            </w:r>
            <w:r w:rsidRPr="005034E2">
              <w:rPr>
                <w:sz w:val="20"/>
                <w:szCs w:val="20"/>
                <w:rPrChange w:id="583" w:author="Pavla Trefilová" w:date="2022-05-11T15:46:00Z">
                  <w:rPr>
                    <w:rFonts w:ascii="TimesNewRomanPSMT" w:hAnsi="TimesNewRomanPSMT" w:cs="Calibri"/>
                    <w:sz w:val="20"/>
                    <w:szCs w:val="20"/>
                  </w:rPr>
                </w:rPrChange>
              </w:rPr>
              <w:t>zen</w:t>
            </w:r>
            <w:r w:rsidRPr="005034E2">
              <w:rPr>
                <w:rFonts w:hint="eastAsia"/>
                <w:sz w:val="20"/>
                <w:szCs w:val="20"/>
                <w:rPrChange w:id="584" w:author="Pavla Trefilová" w:date="2022-05-11T15:46:00Z">
                  <w:rPr>
                    <w:rFonts w:ascii="TimesNewRomanPSMT" w:hAnsi="TimesNewRomanPSMT" w:cs="Calibri" w:hint="eastAsia"/>
                    <w:sz w:val="20"/>
                    <w:szCs w:val="20"/>
                  </w:rPr>
                </w:rPrChange>
              </w:rPr>
              <w:t>í</w:t>
            </w:r>
            <w:r w:rsidRPr="005034E2">
              <w:rPr>
                <w:sz w:val="20"/>
                <w:szCs w:val="20"/>
                <w:rPrChange w:id="585" w:author="Pavla Trefilová" w:date="2022-05-11T15:46:00Z">
                  <w:rPr>
                    <w:rFonts w:ascii="TimesNewRomanPSMT" w:hAnsi="TimesNewRomanPSMT" w:cs="Calibri"/>
                    <w:sz w:val="20"/>
                    <w:szCs w:val="20"/>
                  </w:rPr>
                </w:rPrChange>
              </w:rPr>
              <w:t xml:space="preserve"> firmy se zam</w:t>
            </w:r>
            <w:r w:rsidRPr="005034E2">
              <w:rPr>
                <w:rFonts w:hint="eastAsia"/>
                <w:sz w:val="20"/>
                <w:szCs w:val="20"/>
                <w:rPrChange w:id="586" w:author="Pavla Trefilová" w:date="2022-05-11T15:46:00Z">
                  <w:rPr>
                    <w:rFonts w:ascii="TimesNewRomanPSMT" w:hAnsi="TimesNewRomanPSMT" w:cs="Calibri" w:hint="eastAsia"/>
                    <w:sz w:val="20"/>
                    <w:szCs w:val="20"/>
                  </w:rPr>
                </w:rPrChange>
              </w:rPr>
              <w:t>ěř</w:t>
            </w:r>
            <w:r w:rsidRPr="005034E2">
              <w:rPr>
                <w:sz w:val="20"/>
                <w:szCs w:val="20"/>
                <w:rPrChange w:id="587" w:author="Pavla Trefilová" w:date="2022-05-11T15:46:00Z">
                  <w:rPr>
                    <w:rFonts w:ascii="TimesNewRomanPSMT" w:hAnsi="TimesNewRomanPSMT" w:cs="Calibri"/>
                    <w:sz w:val="20"/>
                    <w:szCs w:val="20"/>
                  </w:rPr>
                </w:rPrChange>
              </w:rPr>
              <w:t>en</w:t>
            </w:r>
            <w:r w:rsidRPr="005034E2">
              <w:rPr>
                <w:rFonts w:hint="eastAsia"/>
                <w:sz w:val="20"/>
                <w:szCs w:val="20"/>
                <w:rPrChange w:id="588" w:author="Pavla Trefilová" w:date="2022-05-11T15:46:00Z">
                  <w:rPr>
                    <w:rFonts w:ascii="TimesNewRomanPSMT" w:hAnsi="TimesNewRomanPSMT" w:cs="Calibri" w:hint="eastAsia"/>
                    <w:sz w:val="20"/>
                    <w:szCs w:val="20"/>
                  </w:rPr>
                </w:rPrChange>
              </w:rPr>
              <w:t>í</w:t>
            </w:r>
            <w:r w:rsidRPr="005034E2">
              <w:rPr>
                <w:sz w:val="20"/>
                <w:szCs w:val="20"/>
                <w:rPrChange w:id="589" w:author="Pavla Trefilová" w:date="2022-05-11T15:46:00Z">
                  <w:rPr>
                    <w:rFonts w:ascii="TimesNewRomanPSMT" w:hAnsi="TimesNewRomanPSMT" w:cs="Calibri"/>
                    <w:sz w:val="20"/>
                    <w:szCs w:val="20"/>
                  </w:rPr>
                </w:rPrChange>
              </w:rPr>
              <w:t>m na Leadership.</w:t>
            </w:r>
          </w:p>
          <w:p w14:paraId="08B04098" w14:textId="77777777" w:rsidR="00290603" w:rsidRPr="005034E2" w:rsidRDefault="00290603" w:rsidP="00290603">
            <w:pPr>
              <w:jc w:val="both"/>
              <w:rPr>
                <w:rFonts w:eastAsiaTheme="minorHAnsi"/>
                <w:b/>
                <w:highlight w:val="yellow"/>
                <w:lang w:eastAsia="en-US"/>
                <w:rPrChange w:id="590" w:author="Pavla Trefilová" w:date="2022-05-11T15:46:00Z">
                  <w:rPr>
                    <w:rFonts w:ascii="TimesNewRomanPSMT" w:eastAsiaTheme="minorHAnsi" w:hAnsi="TimesNewRomanPSMT" w:cs="Calibri"/>
                    <w:b/>
                    <w:highlight w:val="yellow"/>
                    <w:lang w:eastAsia="en-US"/>
                  </w:rPr>
                </w:rPrChange>
              </w:rPr>
            </w:pPr>
          </w:p>
          <w:p w14:paraId="6CAAC914" w14:textId="77777777" w:rsidR="00290603" w:rsidRPr="005034E2" w:rsidRDefault="00290603" w:rsidP="00290603">
            <w:pPr>
              <w:pStyle w:val="Default"/>
              <w:jc w:val="both"/>
              <w:rPr>
                <w:sz w:val="20"/>
                <w:szCs w:val="20"/>
                <w:rPrChange w:id="591" w:author="Pavla Trefilová" w:date="2022-05-11T15:46:00Z">
                  <w:rPr>
                    <w:rFonts w:ascii="TimesNewRomanPSMT" w:hAnsi="TimesNewRomanPSMT" w:cs="Calibri"/>
                    <w:sz w:val="20"/>
                    <w:szCs w:val="20"/>
                  </w:rPr>
                </w:rPrChange>
              </w:rPr>
            </w:pPr>
            <w:r w:rsidRPr="005034E2">
              <w:rPr>
                <w:b/>
                <w:sz w:val="20"/>
                <w:szCs w:val="20"/>
                <w:rPrChange w:id="592" w:author="Pavla Trefilová" w:date="2022-05-11T15:46:00Z">
                  <w:rPr>
                    <w:rFonts w:ascii="TimesNewRomanPSMT" w:hAnsi="TimesNewRomanPSMT" w:cs="Calibri"/>
                    <w:b/>
                    <w:sz w:val="20"/>
                    <w:szCs w:val="20"/>
                  </w:rPr>
                </w:rPrChange>
              </w:rPr>
              <w:t>Akademie business mana</w:t>
            </w:r>
            <w:r w:rsidRPr="005034E2">
              <w:rPr>
                <w:rFonts w:hint="eastAsia"/>
                <w:b/>
                <w:sz w:val="20"/>
                <w:szCs w:val="20"/>
                <w:rPrChange w:id="593" w:author="Pavla Trefilová" w:date="2022-05-11T15:46:00Z">
                  <w:rPr>
                    <w:rFonts w:ascii="TimesNewRomanPSMT" w:hAnsi="TimesNewRomanPSMT" w:cs="Calibri" w:hint="eastAsia"/>
                    <w:b/>
                    <w:sz w:val="20"/>
                    <w:szCs w:val="20"/>
                  </w:rPr>
                </w:rPrChange>
              </w:rPr>
              <w:t>ž</w:t>
            </w:r>
            <w:r w:rsidRPr="005034E2">
              <w:rPr>
                <w:b/>
                <w:sz w:val="20"/>
                <w:szCs w:val="20"/>
                <w:rPrChange w:id="594" w:author="Pavla Trefilová" w:date="2022-05-11T15:46:00Z">
                  <w:rPr>
                    <w:rFonts w:ascii="TimesNewRomanPSMT" w:hAnsi="TimesNewRomanPSMT" w:cs="Calibri"/>
                    <w:b/>
                    <w:sz w:val="20"/>
                    <w:szCs w:val="20"/>
                  </w:rPr>
                </w:rPrChange>
              </w:rPr>
              <w:t>era</w:t>
            </w:r>
            <w:r w:rsidRPr="005034E2">
              <w:rPr>
                <w:sz w:val="20"/>
                <w:szCs w:val="20"/>
                <w:rPrChange w:id="595" w:author="Pavla Trefilová" w:date="2022-05-11T15:46:00Z">
                  <w:rPr>
                    <w:rFonts w:ascii="TimesNewRomanPSMT" w:hAnsi="TimesNewRomanPSMT" w:cs="Calibri"/>
                    <w:sz w:val="20"/>
                    <w:szCs w:val="20"/>
                  </w:rPr>
                </w:rPrChange>
              </w:rPr>
              <w:t xml:space="preserve"> </w:t>
            </w:r>
            <w:r w:rsidRPr="005034E2">
              <w:rPr>
                <w:rFonts w:hint="eastAsia"/>
                <w:sz w:val="20"/>
                <w:szCs w:val="20"/>
                <w:rPrChange w:id="596" w:author="Pavla Trefilová" w:date="2022-05-11T15:46:00Z">
                  <w:rPr>
                    <w:rFonts w:ascii="TimesNewRomanPSMT" w:hAnsi="TimesNewRomanPSMT" w:cs="Calibri" w:hint="eastAsia"/>
                    <w:sz w:val="20"/>
                    <w:szCs w:val="20"/>
                  </w:rPr>
                </w:rPrChange>
              </w:rPr>
              <w:t>–</w:t>
            </w:r>
            <w:r w:rsidRPr="005034E2">
              <w:rPr>
                <w:sz w:val="20"/>
                <w:szCs w:val="20"/>
                <w:rPrChange w:id="597" w:author="Pavla Trefilová" w:date="2022-05-11T15:46:00Z">
                  <w:rPr>
                    <w:rFonts w:ascii="TimesNewRomanPSMT" w:hAnsi="TimesNewRomanPSMT" w:cs="Calibri"/>
                    <w:sz w:val="20"/>
                    <w:szCs w:val="20"/>
                  </w:rPr>
                </w:rPrChange>
              </w:rPr>
              <w:t xml:space="preserve"> firemn</w:t>
            </w:r>
            <w:r w:rsidRPr="005034E2">
              <w:rPr>
                <w:rFonts w:hint="eastAsia"/>
                <w:sz w:val="20"/>
                <w:szCs w:val="20"/>
                <w:rPrChange w:id="598" w:author="Pavla Trefilová" w:date="2022-05-11T15:46:00Z">
                  <w:rPr>
                    <w:rFonts w:ascii="TimesNewRomanPSMT" w:hAnsi="TimesNewRomanPSMT" w:cs="Calibri" w:hint="eastAsia"/>
                    <w:sz w:val="20"/>
                    <w:szCs w:val="20"/>
                  </w:rPr>
                </w:rPrChange>
              </w:rPr>
              <w:t>í</w:t>
            </w:r>
            <w:r w:rsidRPr="005034E2">
              <w:rPr>
                <w:sz w:val="20"/>
                <w:szCs w:val="20"/>
                <w:rPrChange w:id="599" w:author="Pavla Trefilová" w:date="2022-05-11T15:46:00Z">
                  <w:rPr>
                    <w:rFonts w:ascii="TimesNewRomanPSMT" w:hAnsi="TimesNewRomanPSMT" w:cs="Calibri"/>
                    <w:sz w:val="20"/>
                    <w:szCs w:val="20"/>
                  </w:rPr>
                </w:rPrChange>
              </w:rPr>
              <w:t xml:space="preserve"> vzd</w:t>
            </w:r>
            <w:r w:rsidRPr="005034E2">
              <w:rPr>
                <w:rFonts w:hint="eastAsia"/>
                <w:sz w:val="20"/>
                <w:szCs w:val="20"/>
                <w:rPrChange w:id="600" w:author="Pavla Trefilová" w:date="2022-05-11T15:46:00Z">
                  <w:rPr>
                    <w:rFonts w:ascii="TimesNewRomanPSMT" w:hAnsi="TimesNewRomanPSMT" w:cs="Calibri" w:hint="eastAsia"/>
                    <w:sz w:val="20"/>
                    <w:szCs w:val="20"/>
                  </w:rPr>
                </w:rPrChange>
              </w:rPr>
              <w:t>ě</w:t>
            </w:r>
            <w:r w:rsidRPr="005034E2">
              <w:rPr>
                <w:sz w:val="20"/>
                <w:szCs w:val="20"/>
                <w:rPrChange w:id="601" w:author="Pavla Trefilová" w:date="2022-05-11T15:46:00Z">
                  <w:rPr>
                    <w:rFonts w:ascii="TimesNewRomanPSMT" w:hAnsi="TimesNewRomanPSMT" w:cs="Calibri"/>
                    <w:sz w:val="20"/>
                    <w:szCs w:val="20"/>
                  </w:rPr>
                </w:rPrChange>
              </w:rPr>
              <w:t>l</w:t>
            </w:r>
            <w:r w:rsidRPr="005034E2">
              <w:rPr>
                <w:rFonts w:hint="eastAsia"/>
                <w:sz w:val="20"/>
                <w:szCs w:val="20"/>
                <w:rPrChange w:id="602" w:author="Pavla Trefilová" w:date="2022-05-11T15:46:00Z">
                  <w:rPr>
                    <w:rFonts w:ascii="TimesNewRomanPSMT" w:hAnsi="TimesNewRomanPSMT" w:cs="Calibri" w:hint="eastAsia"/>
                    <w:sz w:val="20"/>
                    <w:szCs w:val="20"/>
                  </w:rPr>
                </w:rPrChange>
              </w:rPr>
              <w:t>á</w:t>
            </w:r>
            <w:r w:rsidRPr="005034E2">
              <w:rPr>
                <w:sz w:val="20"/>
                <w:szCs w:val="20"/>
                <w:rPrChange w:id="603" w:author="Pavla Trefilová" w:date="2022-05-11T15:46:00Z">
                  <w:rPr>
                    <w:rFonts w:ascii="TimesNewRomanPSMT" w:hAnsi="TimesNewRomanPSMT" w:cs="Calibri"/>
                    <w:sz w:val="20"/>
                    <w:szCs w:val="20"/>
                  </w:rPr>
                </w:rPrChange>
              </w:rPr>
              <w:t>v</w:t>
            </w:r>
            <w:r w:rsidRPr="005034E2">
              <w:rPr>
                <w:rFonts w:hint="eastAsia"/>
                <w:sz w:val="20"/>
                <w:szCs w:val="20"/>
                <w:rPrChange w:id="604" w:author="Pavla Trefilová" w:date="2022-05-11T15:46:00Z">
                  <w:rPr>
                    <w:rFonts w:ascii="TimesNewRomanPSMT" w:hAnsi="TimesNewRomanPSMT" w:cs="Calibri" w:hint="eastAsia"/>
                    <w:sz w:val="20"/>
                    <w:szCs w:val="20"/>
                  </w:rPr>
                </w:rPrChange>
              </w:rPr>
              <w:t>á</w:t>
            </w:r>
            <w:r w:rsidRPr="005034E2">
              <w:rPr>
                <w:sz w:val="20"/>
                <w:szCs w:val="20"/>
                <w:rPrChange w:id="605" w:author="Pavla Trefilová" w:date="2022-05-11T15:46:00Z">
                  <w:rPr>
                    <w:rFonts w:ascii="TimesNewRomanPSMT" w:hAnsi="TimesNewRomanPSMT" w:cs="Calibri"/>
                    <w:sz w:val="20"/>
                    <w:szCs w:val="20"/>
                  </w:rPr>
                </w:rPrChange>
              </w:rPr>
              <w:t>n</w:t>
            </w:r>
            <w:r w:rsidRPr="005034E2">
              <w:rPr>
                <w:rFonts w:hint="eastAsia"/>
                <w:sz w:val="20"/>
                <w:szCs w:val="20"/>
                <w:rPrChange w:id="606" w:author="Pavla Trefilová" w:date="2022-05-11T15:46:00Z">
                  <w:rPr>
                    <w:rFonts w:ascii="TimesNewRomanPSMT" w:hAnsi="TimesNewRomanPSMT" w:cs="Calibri" w:hint="eastAsia"/>
                    <w:sz w:val="20"/>
                    <w:szCs w:val="20"/>
                  </w:rPr>
                </w:rPrChange>
              </w:rPr>
              <w:t>í</w:t>
            </w:r>
            <w:r w:rsidRPr="005034E2">
              <w:rPr>
                <w:sz w:val="20"/>
                <w:szCs w:val="20"/>
                <w:rPrChange w:id="607" w:author="Pavla Trefilová" w:date="2022-05-11T15:46:00Z">
                  <w:rPr>
                    <w:rFonts w:ascii="TimesNewRomanPSMT" w:hAnsi="TimesNewRomanPSMT" w:cs="Calibri"/>
                    <w:sz w:val="20"/>
                    <w:szCs w:val="20"/>
                  </w:rPr>
                </w:rPrChange>
              </w:rPr>
              <w:t xml:space="preserve">, modul </w:t>
            </w:r>
            <w:r w:rsidRPr="005034E2">
              <w:rPr>
                <w:b/>
                <w:sz w:val="20"/>
                <w:szCs w:val="20"/>
                <w:rPrChange w:id="608" w:author="Pavla Trefilová" w:date="2022-05-11T15:46:00Z">
                  <w:rPr>
                    <w:rFonts w:ascii="TimesNewRomanPSMT" w:hAnsi="TimesNewRomanPSMT" w:cs="Calibri"/>
                    <w:b/>
                    <w:sz w:val="20"/>
                    <w:szCs w:val="20"/>
                  </w:rPr>
                </w:rPrChange>
              </w:rPr>
              <w:t xml:space="preserve">Organizace a </w:t>
            </w:r>
            <w:r w:rsidRPr="005034E2">
              <w:rPr>
                <w:rFonts w:hint="eastAsia"/>
                <w:b/>
                <w:sz w:val="20"/>
                <w:szCs w:val="20"/>
                <w:rPrChange w:id="609" w:author="Pavla Trefilová" w:date="2022-05-11T15:46:00Z">
                  <w:rPr>
                    <w:rFonts w:ascii="TimesNewRomanPSMT" w:hAnsi="TimesNewRomanPSMT" w:cs="Calibri" w:hint="eastAsia"/>
                    <w:b/>
                    <w:sz w:val="20"/>
                    <w:szCs w:val="20"/>
                  </w:rPr>
                </w:rPrChange>
              </w:rPr>
              <w:t>ří</w:t>
            </w:r>
            <w:r w:rsidRPr="005034E2">
              <w:rPr>
                <w:b/>
                <w:sz w:val="20"/>
                <w:szCs w:val="20"/>
                <w:rPrChange w:id="610" w:author="Pavla Trefilová" w:date="2022-05-11T15:46:00Z">
                  <w:rPr>
                    <w:rFonts w:ascii="TimesNewRomanPSMT" w:hAnsi="TimesNewRomanPSMT" w:cs="Calibri"/>
                    <w:b/>
                    <w:sz w:val="20"/>
                    <w:szCs w:val="20"/>
                  </w:rPr>
                </w:rPrChange>
              </w:rPr>
              <w:t>zen</w:t>
            </w:r>
            <w:r w:rsidRPr="005034E2">
              <w:rPr>
                <w:rFonts w:hint="eastAsia"/>
                <w:b/>
                <w:sz w:val="20"/>
                <w:szCs w:val="20"/>
                <w:rPrChange w:id="611" w:author="Pavla Trefilová" w:date="2022-05-11T15:46:00Z">
                  <w:rPr>
                    <w:rFonts w:ascii="TimesNewRomanPSMT" w:hAnsi="TimesNewRomanPSMT" w:cs="Calibri" w:hint="eastAsia"/>
                    <w:b/>
                    <w:sz w:val="20"/>
                    <w:szCs w:val="20"/>
                  </w:rPr>
                </w:rPrChange>
              </w:rPr>
              <w:t>í</w:t>
            </w:r>
            <w:r w:rsidRPr="005034E2">
              <w:rPr>
                <w:b/>
                <w:sz w:val="20"/>
                <w:szCs w:val="20"/>
                <w:rPrChange w:id="612" w:author="Pavla Trefilová" w:date="2022-05-11T15:46:00Z">
                  <w:rPr>
                    <w:rFonts w:ascii="TimesNewRomanPSMT" w:hAnsi="TimesNewRomanPSMT" w:cs="Calibri"/>
                    <w:b/>
                    <w:sz w:val="20"/>
                    <w:szCs w:val="20"/>
                  </w:rPr>
                </w:rPrChange>
              </w:rPr>
              <w:t xml:space="preserve"> proces</w:t>
            </w:r>
            <w:r w:rsidRPr="005034E2">
              <w:rPr>
                <w:rFonts w:hint="eastAsia"/>
                <w:b/>
                <w:sz w:val="20"/>
                <w:szCs w:val="20"/>
                <w:rPrChange w:id="613" w:author="Pavla Trefilová" w:date="2022-05-11T15:46:00Z">
                  <w:rPr>
                    <w:rFonts w:ascii="TimesNewRomanPSMT" w:hAnsi="TimesNewRomanPSMT" w:cs="Calibri" w:hint="eastAsia"/>
                    <w:b/>
                    <w:sz w:val="20"/>
                    <w:szCs w:val="20"/>
                  </w:rPr>
                </w:rPrChange>
              </w:rPr>
              <w:t>ů</w:t>
            </w:r>
            <w:r w:rsidRPr="005034E2">
              <w:rPr>
                <w:b/>
                <w:sz w:val="20"/>
                <w:szCs w:val="20"/>
                <w:rPrChange w:id="614" w:author="Pavla Trefilová" w:date="2022-05-11T15:46:00Z">
                  <w:rPr>
                    <w:rFonts w:ascii="TimesNewRomanPSMT" w:hAnsi="TimesNewRomanPSMT" w:cs="Calibri"/>
                    <w:b/>
                    <w:sz w:val="20"/>
                    <w:szCs w:val="20"/>
                  </w:rPr>
                </w:rPrChange>
              </w:rPr>
              <w:t xml:space="preserve">: </w:t>
            </w:r>
            <w:r w:rsidRPr="005034E2">
              <w:rPr>
                <w:sz w:val="20"/>
                <w:szCs w:val="20"/>
                <w:rPrChange w:id="615" w:author="Pavla Trefilová" w:date="2022-05-11T15:46:00Z">
                  <w:rPr>
                    <w:rFonts w:ascii="TimesNewRomanPSMT" w:hAnsi="TimesNewRomanPSMT" w:cs="Calibri"/>
                    <w:sz w:val="20"/>
                    <w:szCs w:val="20"/>
                  </w:rPr>
                </w:rPrChange>
              </w:rPr>
              <w:t>C</w:t>
            </w:r>
            <w:r w:rsidRPr="005034E2">
              <w:rPr>
                <w:rFonts w:hint="eastAsia"/>
                <w:sz w:val="20"/>
                <w:szCs w:val="20"/>
                <w:rPrChange w:id="616" w:author="Pavla Trefilová" w:date="2022-05-11T15:46:00Z">
                  <w:rPr>
                    <w:rFonts w:ascii="TimesNewRomanPSMT" w:hAnsi="TimesNewRomanPSMT" w:cs="Calibri" w:hint="eastAsia"/>
                    <w:sz w:val="20"/>
                    <w:szCs w:val="20"/>
                  </w:rPr>
                </w:rPrChange>
              </w:rPr>
              <w:t>í</w:t>
            </w:r>
            <w:r w:rsidRPr="005034E2">
              <w:rPr>
                <w:sz w:val="20"/>
                <w:szCs w:val="20"/>
                <w:rPrChange w:id="617" w:author="Pavla Trefilová" w:date="2022-05-11T15:46:00Z">
                  <w:rPr>
                    <w:rFonts w:ascii="TimesNewRomanPSMT" w:hAnsi="TimesNewRomanPSMT" w:cs="Calibri"/>
                    <w:sz w:val="20"/>
                    <w:szCs w:val="20"/>
                  </w:rPr>
                </w:rPrChange>
              </w:rPr>
              <w:t>lem kurzu bylo sezn</w:t>
            </w:r>
            <w:r w:rsidRPr="005034E2">
              <w:rPr>
                <w:rFonts w:hint="eastAsia"/>
                <w:sz w:val="20"/>
                <w:szCs w:val="20"/>
                <w:rPrChange w:id="618" w:author="Pavla Trefilová" w:date="2022-05-11T15:46:00Z">
                  <w:rPr>
                    <w:rFonts w:ascii="TimesNewRomanPSMT" w:hAnsi="TimesNewRomanPSMT" w:cs="Calibri" w:hint="eastAsia"/>
                    <w:sz w:val="20"/>
                    <w:szCs w:val="20"/>
                  </w:rPr>
                </w:rPrChange>
              </w:rPr>
              <w:t>á</w:t>
            </w:r>
            <w:r w:rsidRPr="005034E2">
              <w:rPr>
                <w:sz w:val="20"/>
                <w:szCs w:val="20"/>
                <w:rPrChange w:id="619" w:author="Pavla Trefilová" w:date="2022-05-11T15:46:00Z">
                  <w:rPr>
                    <w:rFonts w:ascii="TimesNewRomanPSMT" w:hAnsi="TimesNewRomanPSMT" w:cs="Calibri"/>
                    <w:sz w:val="20"/>
                    <w:szCs w:val="20"/>
                  </w:rPr>
                </w:rPrChange>
              </w:rPr>
              <w:t xml:space="preserve">mit </w:t>
            </w:r>
            <w:r w:rsidRPr="005034E2">
              <w:rPr>
                <w:rFonts w:hint="eastAsia"/>
                <w:sz w:val="20"/>
                <w:szCs w:val="20"/>
                <w:rPrChange w:id="620" w:author="Pavla Trefilová" w:date="2022-05-11T15:46:00Z">
                  <w:rPr>
                    <w:rFonts w:ascii="TimesNewRomanPSMT" w:hAnsi="TimesNewRomanPSMT" w:cs="Calibri" w:hint="eastAsia"/>
                    <w:sz w:val="20"/>
                    <w:szCs w:val="20"/>
                  </w:rPr>
                </w:rPrChange>
              </w:rPr>
              <w:t>úč</w:t>
            </w:r>
            <w:r w:rsidRPr="005034E2">
              <w:rPr>
                <w:sz w:val="20"/>
                <w:szCs w:val="20"/>
                <w:rPrChange w:id="621" w:author="Pavla Trefilová" w:date="2022-05-11T15:46:00Z">
                  <w:rPr>
                    <w:rFonts w:ascii="TimesNewRomanPSMT" w:hAnsi="TimesNewRomanPSMT" w:cs="Calibri"/>
                    <w:sz w:val="20"/>
                    <w:szCs w:val="20"/>
                  </w:rPr>
                </w:rPrChange>
              </w:rPr>
              <w:t>astn</w:t>
            </w:r>
            <w:r w:rsidRPr="005034E2">
              <w:rPr>
                <w:rFonts w:hint="eastAsia"/>
                <w:sz w:val="20"/>
                <w:szCs w:val="20"/>
                <w:rPrChange w:id="622" w:author="Pavla Trefilová" w:date="2022-05-11T15:46:00Z">
                  <w:rPr>
                    <w:rFonts w:ascii="TimesNewRomanPSMT" w:hAnsi="TimesNewRomanPSMT" w:cs="Calibri" w:hint="eastAsia"/>
                    <w:sz w:val="20"/>
                    <w:szCs w:val="20"/>
                  </w:rPr>
                </w:rPrChange>
              </w:rPr>
              <w:t>í</w:t>
            </w:r>
            <w:r w:rsidRPr="005034E2">
              <w:rPr>
                <w:sz w:val="20"/>
                <w:szCs w:val="20"/>
                <w:rPrChange w:id="623" w:author="Pavla Trefilová" w:date="2022-05-11T15:46:00Z">
                  <w:rPr>
                    <w:rFonts w:ascii="TimesNewRomanPSMT" w:hAnsi="TimesNewRomanPSMT" w:cs="Calibri"/>
                    <w:sz w:val="20"/>
                    <w:szCs w:val="20"/>
                  </w:rPr>
                </w:rPrChange>
              </w:rPr>
              <w:t>ky s problematikou celostn</w:t>
            </w:r>
            <w:r w:rsidRPr="005034E2">
              <w:rPr>
                <w:rFonts w:hint="eastAsia"/>
                <w:sz w:val="20"/>
                <w:szCs w:val="20"/>
                <w:rPrChange w:id="624" w:author="Pavla Trefilová" w:date="2022-05-11T15:46:00Z">
                  <w:rPr>
                    <w:rFonts w:ascii="TimesNewRomanPSMT" w:hAnsi="TimesNewRomanPSMT" w:cs="Calibri" w:hint="eastAsia"/>
                    <w:sz w:val="20"/>
                    <w:szCs w:val="20"/>
                  </w:rPr>
                </w:rPrChange>
              </w:rPr>
              <w:t>í</w:t>
            </w:r>
            <w:r w:rsidRPr="005034E2">
              <w:rPr>
                <w:sz w:val="20"/>
                <w:szCs w:val="20"/>
                <w:rPrChange w:id="625" w:author="Pavla Trefilová" w:date="2022-05-11T15:46:00Z">
                  <w:rPr>
                    <w:rFonts w:ascii="TimesNewRomanPSMT" w:hAnsi="TimesNewRomanPSMT" w:cs="Calibri"/>
                    <w:sz w:val="20"/>
                    <w:szCs w:val="20"/>
                  </w:rPr>
                </w:rPrChange>
              </w:rPr>
              <w:t>ho managementu a procesn</w:t>
            </w:r>
            <w:r w:rsidRPr="005034E2">
              <w:rPr>
                <w:rFonts w:hint="eastAsia"/>
                <w:sz w:val="20"/>
                <w:szCs w:val="20"/>
                <w:rPrChange w:id="626" w:author="Pavla Trefilová" w:date="2022-05-11T15:46:00Z">
                  <w:rPr>
                    <w:rFonts w:ascii="TimesNewRomanPSMT" w:hAnsi="TimesNewRomanPSMT" w:cs="Calibri" w:hint="eastAsia"/>
                    <w:sz w:val="20"/>
                    <w:szCs w:val="20"/>
                  </w:rPr>
                </w:rPrChange>
              </w:rPr>
              <w:t>í</w:t>
            </w:r>
            <w:r w:rsidRPr="005034E2">
              <w:rPr>
                <w:sz w:val="20"/>
                <w:szCs w:val="20"/>
                <w:rPrChange w:id="627" w:author="Pavla Trefilová" w:date="2022-05-11T15:46:00Z">
                  <w:rPr>
                    <w:rFonts w:ascii="TimesNewRomanPSMT" w:hAnsi="TimesNewRomanPSMT" w:cs="Calibri"/>
                    <w:sz w:val="20"/>
                    <w:szCs w:val="20"/>
                  </w:rPr>
                </w:rPrChange>
              </w:rPr>
              <w:t xml:space="preserve">ho </w:t>
            </w:r>
            <w:r w:rsidRPr="005034E2">
              <w:rPr>
                <w:rFonts w:hint="eastAsia"/>
                <w:sz w:val="20"/>
                <w:szCs w:val="20"/>
                <w:rPrChange w:id="628" w:author="Pavla Trefilová" w:date="2022-05-11T15:46:00Z">
                  <w:rPr>
                    <w:rFonts w:ascii="TimesNewRomanPSMT" w:hAnsi="TimesNewRomanPSMT" w:cs="Calibri" w:hint="eastAsia"/>
                    <w:sz w:val="20"/>
                    <w:szCs w:val="20"/>
                  </w:rPr>
                </w:rPrChange>
              </w:rPr>
              <w:t>ří</w:t>
            </w:r>
            <w:r w:rsidRPr="005034E2">
              <w:rPr>
                <w:sz w:val="20"/>
                <w:szCs w:val="20"/>
                <w:rPrChange w:id="629" w:author="Pavla Trefilová" w:date="2022-05-11T15:46:00Z">
                  <w:rPr>
                    <w:rFonts w:ascii="TimesNewRomanPSMT" w:hAnsi="TimesNewRomanPSMT" w:cs="Calibri"/>
                    <w:sz w:val="20"/>
                    <w:szCs w:val="20"/>
                  </w:rPr>
                </w:rPrChange>
              </w:rPr>
              <w:t>zen</w:t>
            </w:r>
            <w:r w:rsidRPr="005034E2">
              <w:rPr>
                <w:rFonts w:hint="eastAsia"/>
                <w:sz w:val="20"/>
                <w:szCs w:val="20"/>
                <w:rPrChange w:id="630" w:author="Pavla Trefilová" w:date="2022-05-11T15:46:00Z">
                  <w:rPr>
                    <w:rFonts w:ascii="TimesNewRomanPSMT" w:hAnsi="TimesNewRomanPSMT" w:cs="Calibri" w:hint="eastAsia"/>
                    <w:sz w:val="20"/>
                    <w:szCs w:val="20"/>
                  </w:rPr>
                </w:rPrChange>
              </w:rPr>
              <w:t>í</w:t>
            </w:r>
            <w:r w:rsidRPr="005034E2">
              <w:rPr>
                <w:sz w:val="20"/>
                <w:szCs w:val="20"/>
                <w:rPrChange w:id="631" w:author="Pavla Trefilová" w:date="2022-05-11T15:46:00Z">
                  <w:rPr>
                    <w:rFonts w:ascii="TimesNewRomanPSMT" w:hAnsi="TimesNewRomanPSMT" w:cs="Calibri"/>
                    <w:sz w:val="20"/>
                    <w:szCs w:val="20"/>
                  </w:rPr>
                </w:rPrChange>
              </w:rPr>
              <w:t xml:space="preserve">. </w:t>
            </w:r>
            <w:r w:rsidRPr="005034E2">
              <w:rPr>
                <w:rFonts w:hint="eastAsia"/>
                <w:sz w:val="20"/>
                <w:szCs w:val="20"/>
                <w:rPrChange w:id="632" w:author="Pavla Trefilová" w:date="2022-05-11T15:46:00Z">
                  <w:rPr>
                    <w:rFonts w:ascii="TimesNewRomanPSMT" w:hAnsi="TimesNewRomanPSMT" w:cs="Calibri" w:hint="eastAsia"/>
                    <w:sz w:val="20"/>
                    <w:szCs w:val="20"/>
                  </w:rPr>
                </w:rPrChange>
              </w:rPr>
              <w:t>Úč</w:t>
            </w:r>
            <w:r w:rsidRPr="005034E2">
              <w:rPr>
                <w:sz w:val="20"/>
                <w:szCs w:val="20"/>
                <w:rPrChange w:id="633" w:author="Pavla Trefilová" w:date="2022-05-11T15:46:00Z">
                  <w:rPr>
                    <w:rFonts w:ascii="TimesNewRomanPSMT" w:hAnsi="TimesNewRomanPSMT" w:cs="Calibri"/>
                    <w:sz w:val="20"/>
                    <w:szCs w:val="20"/>
                  </w:rPr>
                </w:rPrChange>
              </w:rPr>
              <w:t>astn</w:t>
            </w:r>
            <w:r w:rsidRPr="005034E2">
              <w:rPr>
                <w:rFonts w:hint="eastAsia"/>
                <w:sz w:val="20"/>
                <w:szCs w:val="20"/>
                <w:rPrChange w:id="634" w:author="Pavla Trefilová" w:date="2022-05-11T15:46:00Z">
                  <w:rPr>
                    <w:rFonts w:ascii="TimesNewRomanPSMT" w:hAnsi="TimesNewRomanPSMT" w:cs="Calibri" w:hint="eastAsia"/>
                    <w:sz w:val="20"/>
                    <w:szCs w:val="20"/>
                  </w:rPr>
                </w:rPrChange>
              </w:rPr>
              <w:t>í</w:t>
            </w:r>
            <w:r w:rsidRPr="005034E2">
              <w:rPr>
                <w:sz w:val="20"/>
                <w:szCs w:val="20"/>
                <w:rPrChange w:id="635" w:author="Pavla Trefilová" w:date="2022-05-11T15:46:00Z">
                  <w:rPr>
                    <w:rFonts w:ascii="TimesNewRomanPSMT" w:hAnsi="TimesNewRomanPSMT" w:cs="Calibri"/>
                    <w:sz w:val="20"/>
                    <w:szCs w:val="20"/>
                  </w:rPr>
                </w:rPrChange>
              </w:rPr>
              <w:t>ci si osvojili kl</w:t>
            </w:r>
            <w:r w:rsidRPr="005034E2">
              <w:rPr>
                <w:rFonts w:hint="eastAsia"/>
                <w:sz w:val="20"/>
                <w:szCs w:val="20"/>
                <w:rPrChange w:id="636" w:author="Pavla Trefilová" w:date="2022-05-11T15:46:00Z">
                  <w:rPr>
                    <w:rFonts w:ascii="TimesNewRomanPSMT" w:hAnsi="TimesNewRomanPSMT" w:cs="Calibri" w:hint="eastAsia"/>
                    <w:sz w:val="20"/>
                    <w:szCs w:val="20"/>
                  </w:rPr>
                </w:rPrChange>
              </w:rPr>
              <w:t>íč</w:t>
            </w:r>
            <w:r w:rsidRPr="005034E2">
              <w:rPr>
                <w:sz w:val="20"/>
                <w:szCs w:val="20"/>
                <w:rPrChange w:id="637" w:author="Pavla Trefilová" w:date="2022-05-11T15:46:00Z">
                  <w:rPr>
                    <w:rFonts w:ascii="TimesNewRomanPSMT" w:hAnsi="TimesNewRomanPSMT" w:cs="Calibri"/>
                    <w:sz w:val="20"/>
                    <w:szCs w:val="20"/>
                  </w:rPr>
                </w:rPrChange>
              </w:rPr>
              <w:t>ov</w:t>
            </w:r>
            <w:r w:rsidRPr="005034E2">
              <w:rPr>
                <w:rFonts w:hint="eastAsia"/>
                <w:sz w:val="20"/>
                <w:szCs w:val="20"/>
                <w:rPrChange w:id="638" w:author="Pavla Trefilová" w:date="2022-05-11T15:46:00Z">
                  <w:rPr>
                    <w:rFonts w:ascii="TimesNewRomanPSMT" w:hAnsi="TimesNewRomanPSMT" w:cs="Calibri" w:hint="eastAsia"/>
                    <w:sz w:val="20"/>
                    <w:szCs w:val="20"/>
                  </w:rPr>
                </w:rPrChange>
              </w:rPr>
              <w:t>é</w:t>
            </w:r>
            <w:r w:rsidRPr="005034E2">
              <w:rPr>
                <w:sz w:val="20"/>
                <w:szCs w:val="20"/>
                <w:rPrChange w:id="639" w:author="Pavla Trefilová" w:date="2022-05-11T15:46:00Z">
                  <w:rPr>
                    <w:rFonts w:ascii="TimesNewRomanPSMT" w:hAnsi="TimesNewRomanPSMT" w:cs="Calibri"/>
                    <w:sz w:val="20"/>
                    <w:szCs w:val="20"/>
                  </w:rPr>
                </w:rPrChange>
              </w:rPr>
              <w:t xml:space="preserve"> dovednosti z o blasti t</w:t>
            </w:r>
            <w:r w:rsidRPr="005034E2">
              <w:rPr>
                <w:rFonts w:hint="eastAsia"/>
                <w:sz w:val="20"/>
                <w:szCs w:val="20"/>
                <w:rPrChange w:id="640" w:author="Pavla Trefilová" w:date="2022-05-11T15:46:00Z">
                  <w:rPr>
                    <w:rFonts w:ascii="TimesNewRomanPSMT" w:hAnsi="TimesNewRomanPSMT" w:cs="Calibri" w:hint="eastAsia"/>
                    <w:sz w:val="20"/>
                    <w:szCs w:val="20"/>
                  </w:rPr>
                </w:rPrChange>
              </w:rPr>
              <w:t>ý</w:t>
            </w:r>
            <w:r w:rsidRPr="005034E2">
              <w:rPr>
                <w:sz w:val="20"/>
                <w:szCs w:val="20"/>
                <w:rPrChange w:id="641" w:author="Pavla Trefilová" w:date="2022-05-11T15:46:00Z">
                  <w:rPr>
                    <w:rFonts w:ascii="TimesNewRomanPSMT" w:hAnsi="TimesNewRomanPSMT" w:cs="Calibri"/>
                    <w:sz w:val="20"/>
                    <w:szCs w:val="20"/>
                  </w:rPr>
                </w:rPrChange>
              </w:rPr>
              <w:t>mov</w:t>
            </w:r>
            <w:r w:rsidRPr="005034E2">
              <w:rPr>
                <w:rFonts w:hint="eastAsia"/>
                <w:sz w:val="20"/>
                <w:szCs w:val="20"/>
                <w:rPrChange w:id="642" w:author="Pavla Trefilová" w:date="2022-05-11T15:46:00Z">
                  <w:rPr>
                    <w:rFonts w:ascii="TimesNewRomanPSMT" w:hAnsi="TimesNewRomanPSMT" w:cs="Calibri" w:hint="eastAsia"/>
                    <w:sz w:val="20"/>
                    <w:szCs w:val="20"/>
                  </w:rPr>
                </w:rPrChange>
              </w:rPr>
              <w:t>é</w:t>
            </w:r>
            <w:r w:rsidRPr="005034E2">
              <w:rPr>
                <w:sz w:val="20"/>
                <w:szCs w:val="20"/>
                <w:rPrChange w:id="643" w:author="Pavla Trefilová" w:date="2022-05-11T15:46:00Z">
                  <w:rPr>
                    <w:rFonts w:ascii="TimesNewRomanPSMT" w:hAnsi="TimesNewRomanPSMT" w:cs="Calibri"/>
                    <w:sz w:val="20"/>
                    <w:szCs w:val="20"/>
                  </w:rPr>
                </w:rPrChange>
              </w:rPr>
              <w:t xml:space="preserve"> pr</w:t>
            </w:r>
            <w:r w:rsidRPr="005034E2">
              <w:rPr>
                <w:rFonts w:hint="eastAsia"/>
                <w:sz w:val="20"/>
                <w:szCs w:val="20"/>
                <w:rPrChange w:id="644" w:author="Pavla Trefilová" w:date="2022-05-11T15:46:00Z">
                  <w:rPr>
                    <w:rFonts w:ascii="TimesNewRomanPSMT" w:hAnsi="TimesNewRomanPSMT" w:cs="Calibri" w:hint="eastAsia"/>
                    <w:sz w:val="20"/>
                    <w:szCs w:val="20"/>
                  </w:rPr>
                </w:rPrChange>
              </w:rPr>
              <w:t>á</w:t>
            </w:r>
            <w:r w:rsidRPr="005034E2">
              <w:rPr>
                <w:sz w:val="20"/>
                <w:szCs w:val="20"/>
                <w:rPrChange w:id="645" w:author="Pavla Trefilová" w:date="2022-05-11T15:46:00Z">
                  <w:rPr>
                    <w:rFonts w:ascii="TimesNewRomanPSMT" w:hAnsi="TimesNewRomanPSMT" w:cs="Calibri"/>
                    <w:sz w:val="20"/>
                    <w:szCs w:val="20"/>
                  </w:rPr>
                </w:rPrChange>
              </w:rPr>
              <w:t>ce, komunikace, motivace, ohodnocov</w:t>
            </w:r>
            <w:r w:rsidRPr="005034E2">
              <w:rPr>
                <w:rFonts w:hint="eastAsia"/>
                <w:sz w:val="20"/>
                <w:szCs w:val="20"/>
                <w:rPrChange w:id="646" w:author="Pavla Trefilová" w:date="2022-05-11T15:46:00Z">
                  <w:rPr>
                    <w:rFonts w:ascii="TimesNewRomanPSMT" w:hAnsi="TimesNewRomanPSMT" w:cs="Calibri" w:hint="eastAsia"/>
                    <w:sz w:val="20"/>
                    <w:szCs w:val="20"/>
                  </w:rPr>
                </w:rPrChange>
              </w:rPr>
              <w:t>á</w:t>
            </w:r>
            <w:r w:rsidRPr="005034E2">
              <w:rPr>
                <w:sz w:val="20"/>
                <w:szCs w:val="20"/>
                <w:rPrChange w:id="647" w:author="Pavla Trefilová" w:date="2022-05-11T15:46:00Z">
                  <w:rPr>
                    <w:rFonts w:ascii="TimesNewRomanPSMT" w:hAnsi="TimesNewRomanPSMT" w:cs="Calibri"/>
                    <w:sz w:val="20"/>
                    <w:szCs w:val="20"/>
                  </w:rPr>
                </w:rPrChange>
              </w:rPr>
              <w:t>n</w:t>
            </w:r>
            <w:r w:rsidRPr="005034E2">
              <w:rPr>
                <w:rFonts w:hint="eastAsia"/>
                <w:sz w:val="20"/>
                <w:szCs w:val="20"/>
                <w:rPrChange w:id="648" w:author="Pavla Trefilová" w:date="2022-05-11T15:46:00Z">
                  <w:rPr>
                    <w:rFonts w:ascii="TimesNewRomanPSMT" w:hAnsi="TimesNewRomanPSMT" w:cs="Calibri" w:hint="eastAsia"/>
                    <w:sz w:val="20"/>
                    <w:szCs w:val="20"/>
                  </w:rPr>
                </w:rPrChange>
              </w:rPr>
              <w:t>í</w:t>
            </w:r>
            <w:r w:rsidRPr="005034E2">
              <w:rPr>
                <w:sz w:val="20"/>
                <w:szCs w:val="20"/>
                <w:rPrChange w:id="649" w:author="Pavla Trefilová" w:date="2022-05-11T15:46:00Z">
                  <w:rPr>
                    <w:rFonts w:ascii="TimesNewRomanPSMT" w:hAnsi="TimesNewRomanPSMT" w:cs="Calibri"/>
                    <w:sz w:val="20"/>
                    <w:szCs w:val="20"/>
                  </w:rPr>
                </w:rPrChange>
              </w:rPr>
              <w:t xml:space="preserve"> </w:t>
            </w:r>
            <w:r w:rsidRPr="005034E2">
              <w:rPr>
                <w:rFonts w:hint="eastAsia"/>
                <w:sz w:val="20"/>
                <w:szCs w:val="20"/>
                <w:rPrChange w:id="650" w:author="Pavla Trefilová" w:date="2022-05-11T15:46:00Z">
                  <w:rPr>
                    <w:rFonts w:ascii="TimesNewRomanPSMT" w:hAnsi="TimesNewRomanPSMT" w:cs="Calibri" w:hint="eastAsia"/>
                    <w:sz w:val="20"/>
                    <w:szCs w:val="20"/>
                  </w:rPr>
                </w:rPrChange>
              </w:rPr>
              <w:t>ú</w:t>
            </w:r>
            <w:r w:rsidRPr="005034E2">
              <w:rPr>
                <w:sz w:val="20"/>
                <w:szCs w:val="20"/>
                <w:rPrChange w:id="651" w:author="Pavla Trefilová" w:date="2022-05-11T15:46:00Z">
                  <w:rPr>
                    <w:rFonts w:ascii="TimesNewRomanPSMT" w:hAnsi="TimesNewRomanPSMT" w:cs="Calibri"/>
                    <w:sz w:val="20"/>
                    <w:szCs w:val="20"/>
                  </w:rPr>
                </w:rPrChange>
              </w:rPr>
              <w:t>rovn</w:t>
            </w:r>
            <w:r w:rsidRPr="005034E2">
              <w:rPr>
                <w:rFonts w:hint="eastAsia"/>
                <w:sz w:val="20"/>
                <w:szCs w:val="20"/>
                <w:rPrChange w:id="652" w:author="Pavla Trefilová" w:date="2022-05-11T15:46:00Z">
                  <w:rPr>
                    <w:rFonts w:ascii="TimesNewRomanPSMT" w:hAnsi="TimesNewRomanPSMT" w:cs="Calibri" w:hint="eastAsia"/>
                    <w:sz w:val="20"/>
                    <w:szCs w:val="20"/>
                  </w:rPr>
                </w:rPrChange>
              </w:rPr>
              <w:t>ě</w:t>
            </w:r>
            <w:r w:rsidRPr="005034E2">
              <w:rPr>
                <w:sz w:val="20"/>
                <w:szCs w:val="20"/>
                <w:rPrChange w:id="653" w:author="Pavla Trefilová" w:date="2022-05-11T15:46:00Z">
                  <w:rPr>
                    <w:rFonts w:ascii="TimesNewRomanPSMT" w:hAnsi="TimesNewRomanPSMT" w:cs="Calibri"/>
                    <w:sz w:val="20"/>
                    <w:szCs w:val="20"/>
                  </w:rPr>
                </w:rPrChange>
              </w:rPr>
              <w:t xml:space="preserve"> mana</w:t>
            </w:r>
            <w:r w:rsidRPr="005034E2">
              <w:rPr>
                <w:rFonts w:hint="eastAsia"/>
                <w:sz w:val="20"/>
                <w:szCs w:val="20"/>
                <w:rPrChange w:id="654" w:author="Pavla Trefilová" w:date="2022-05-11T15:46:00Z">
                  <w:rPr>
                    <w:rFonts w:ascii="TimesNewRomanPSMT" w:hAnsi="TimesNewRomanPSMT" w:cs="Calibri" w:hint="eastAsia"/>
                    <w:sz w:val="20"/>
                    <w:szCs w:val="20"/>
                  </w:rPr>
                </w:rPrChange>
              </w:rPr>
              <w:t>ž</w:t>
            </w:r>
            <w:r w:rsidRPr="005034E2">
              <w:rPr>
                <w:sz w:val="20"/>
                <w:szCs w:val="20"/>
                <w:rPrChange w:id="655" w:author="Pavla Trefilová" w:date="2022-05-11T15:46:00Z">
                  <w:rPr>
                    <w:rFonts w:ascii="TimesNewRomanPSMT" w:hAnsi="TimesNewRomanPSMT" w:cs="Calibri"/>
                    <w:sz w:val="20"/>
                    <w:szCs w:val="20"/>
                  </w:rPr>
                </w:rPrChange>
              </w:rPr>
              <w:t>ersk</w:t>
            </w:r>
            <w:r w:rsidRPr="005034E2">
              <w:rPr>
                <w:rFonts w:hint="eastAsia"/>
                <w:sz w:val="20"/>
                <w:szCs w:val="20"/>
                <w:rPrChange w:id="656" w:author="Pavla Trefilová" w:date="2022-05-11T15:46:00Z">
                  <w:rPr>
                    <w:rFonts w:ascii="TimesNewRomanPSMT" w:hAnsi="TimesNewRomanPSMT" w:cs="Calibri" w:hint="eastAsia"/>
                    <w:sz w:val="20"/>
                    <w:szCs w:val="20"/>
                  </w:rPr>
                </w:rPrChange>
              </w:rPr>
              <w:t>é</w:t>
            </w:r>
            <w:r w:rsidRPr="005034E2">
              <w:rPr>
                <w:sz w:val="20"/>
                <w:szCs w:val="20"/>
                <w:rPrChange w:id="657" w:author="Pavla Trefilová" w:date="2022-05-11T15:46:00Z">
                  <w:rPr>
                    <w:rFonts w:ascii="TimesNewRomanPSMT" w:hAnsi="TimesNewRomanPSMT" w:cs="Calibri"/>
                    <w:sz w:val="20"/>
                    <w:szCs w:val="20"/>
                  </w:rPr>
                </w:rPrChange>
              </w:rPr>
              <w:t xml:space="preserve"> kompetentnosti, a to jak z pohledu teoretick</w:t>
            </w:r>
            <w:r w:rsidRPr="005034E2">
              <w:rPr>
                <w:rFonts w:hint="eastAsia"/>
                <w:sz w:val="20"/>
                <w:szCs w:val="20"/>
                <w:rPrChange w:id="658" w:author="Pavla Trefilová" w:date="2022-05-11T15:46:00Z">
                  <w:rPr>
                    <w:rFonts w:ascii="TimesNewRomanPSMT" w:hAnsi="TimesNewRomanPSMT" w:cs="Calibri" w:hint="eastAsia"/>
                    <w:sz w:val="20"/>
                    <w:szCs w:val="20"/>
                  </w:rPr>
                </w:rPrChange>
              </w:rPr>
              <w:t>é</w:t>
            </w:r>
            <w:r w:rsidRPr="005034E2">
              <w:rPr>
                <w:sz w:val="20"/>
                <w:szCs w:val="20"/>
                <w:rPrChange w:id="659" w:author="Pavla Trefilová" w:date="2022-05-11T15:46:00Z">
                  <w:rPr>
                    <w:rFonts w:ascii="TimesNewRomanPSMT" w:hAnsi="TimesNewRomanPSMT" w:cs="Calibri"/>
                    <w:sz w:val="20"/>
                    <w:szCs w:val="20"/>
                  </w:rPr>
                </w:rPrChange>
              </w:rPr>
              <w:t>ho, tak i z pohledu praktick</w:t>
            </w:r>
            <w:r w:rsidRPr="005034E2">
              <w:rPr>
                <w:rFonts w:hint="eastAsia"/>
                <w:sz w:val="20"/>
                <w:szCs w:val="20"/>
                <w:rPrChange w:id="660" w:author="Pavla Trefilová" w:date="2022-05-11T15:46:00Z">
                  <w:rPr>
                    <w:rFonts w:ascii="TimesNewRomanPSMT" w:hAnsi="TimesNewRomanPSMT" w:cs="Calibri" w:hint="eastAsia"/>
                    <w:sz w:val="20"/>
                    <w:szCs w:val="20"/>
                  </w:rPr>
                </w:rPrChange>
              </w:rPr>
              <w:t>é</w:t>
            </w:r>
            <w:r w:rsidRPr="005034E2">
              <w:rPr>
                <w:sz w:val="20"/>
                <w:szCs w:val="20"/>
                <w:rPrChange w:id="661" w:author="Pavla Trefilová" w:date="2022-05-11T15:46:00Z">
                  <w:rPr>
                    <w:rFonts w:ascii="TimesNewRomanPSMT" w:hAnsi="TimesNewRomanPSMT" w:cs="Calibri"/>
                    <w:sz w:val="20"/>
                    <w:szCs w:val="20"/>
                  </w:rPr>
                </w:rPrChange>
              </w:rPr>
              <w:t>ho. D</w:t>
            </w:r>
            <w:r w:rsidRPr="005034E2">
              <w:rPr>
                <w:rFonts w:hint="eastAsia"/>
                <w:sz w:val="20"/>
                <w:szCs w:val="20"/>
                <w:rPrChange w:id="662" w:author="Pavla Trefilová" w:date="2022-05-11T15:46:00Z">
                  <w:rPr>
                    <w:rFonts w:ascii="TimesNewRomanPSMT" w:hAnsi="TimesNewRomanPSMT" w:cs="Calibri" w:hint="eastAsia"/>
                    <w:sz w:val="20"/>
                    <w:szCs w:val="20"/>
                  </w:rPr>
                </w:rPrChange>
              </w:rPr>
              <w:t>á</w:t>
            </w:r>
            <w:r w:rsidRPr="005034E2">
              <w:rPr>
                <w:sz w:val="20"/>
                <w:szCs w:val="20"/>
                <w:rPrChange w:id="663" w:author="Pavla Trefilová" w:date="2022-05-11T15:46:00Z">
                  <w:rPr>
                    <w:rFonts w:ascii="TimesNewRomanPSMT" w:hAnsi="TimesNewRomanPSMT" w:cs="Calibri"/>
                    <w:sz w:val="20"/>
                    <w:szCs w:val="20"/>
                  </w:rPr>
                </w:rPrChange>
              </w:rPr>
              <w:t>le se sezn</w:t>
            </w:r>
            <w:r w:rsidRPr="005034E2">
              <w:rPr>
                <w:rFonts w:hint="eastAsia"/>
                <w:sz w:val="20"/>
                <w:szCs w:val="20"/>
                <w:rPrChange w:id="664" w:author="Pavla Trefilová" w:date="2022-05-11T15:46:00Z">
                  <w:rPr>
                    <w:rFonts w:ascii="TimesNewRomanPSMT" w:hAnsi="TimesNewRomanPSMT" w:cs="Calibri" w:hint="eastAsia"/>
                    <w:sz w:val="20"/>
                    <w:szCs w:val="20"/>
                  </w:rPr>
                </w:rPrChange>
              </w:rPr>
              <w:t>á</w:t>
            </w:r>
            <w:r w:rsidRPr="005034E2">
              <w:rPr>
                <w:sz w:val="20"/>
                <w:szCs w:val="20"/>
                <w:rPrChange w:id="665" w:author="Pavla Trefilová" w:date="2022-05-11T15:46:00Z">
                  <w:rPr>
                    <w:rFonts w:ascii="TimesNewRomanPSMT" w:hAnsi="TimesNewRomanPSMT" w:cs="Calibri"/>
                    <w:sz w:val="20"/>
                    <w:szCs w:val="20"/>
                  </w:rPr>
                </w:rPrChange>
              </w:rPr>
              <w:t>mili s procesn</w:t>
            </w:r>
            <w:r w:rsidRPr="005034E2">
              <w:rPr>
                <w:rFonts w:hint="eastAsia"/>
                <w:sz w:val="20"/>
                <w:szCs w:val="20"/>
                <w:rPrChange w:id="666" w:author="Pavla Trefilová" w:date="2022-05-11T15:46:00Z">
                  <w:rPr>
                    <w:rFonts w:ascii="TimesNewRomanPSMT" w:hAnsi="TimesNewRomanPSMT" w:cs="Calibri" w:hint="eastAsia"/>
                    <w:sz w:val="20"/>
                    <w:szCs w:val="20"/>
                  </w:rPr>
                </w:rPrChange>
              </w:rPr>
              <w:t>ě</w:t>
            </w:r>
            <w:r w:rsidRPr="005034E2">
              <w:rPr>
                <w:sz w:val="20"/>
                <w:szCs w:val="20"/>
                <w:rPrChange w:id="667" w:author="Pavla Trefilová" w:date="2022-05-11T15:46:00Z">
                  <w:rPr>
                    <w:rFonts w:ascii="TimesNewRomanPSMT" w:hAnsi="TimesNewRomanPSMT" w:cs="Calibri"/>
                    <w:sz w:val="20"/>
                    <w:szCs w:val="20"/>
                  </w:rPr>
                </w:rPrChange>
              </w:rPr>
              <w:t xml:space="preserve"> orientovan</w:t>
            </w:r>
            <w:r w:rsidRPr="005034E2">
              <w:rPr>
                <w:rFonts w:hint="eastAsia"/>
                <w:sz w:val="20"/>
                <w:szCs w:val="20"/>
                <w:rPrChange w:id="668" w:author="Pavla Trefilová" w:date="2022-05-11T15:46:00Z">
                  <w:rPr>
                    <w:rFonts w:ascii="TimesNewRomanPSMT" w:hAnsi="TimesNewRomanPSMT" w:cs="Calibri" w:hint="eastAsia"/>
                    <w:sz w:val="20"/>
                    <w:szCs w:val="20"/>
                  </w:rPr>
                </w:rPrChange>
              </w:rPr>
              <w:t>ý</w:t>
            </w:r>
            <w:r w:rsidRPr="005034E2">
              <w:rPr>
                <w:sz w:val="20"/>
                <w:szCs w:val="20"/>
                <w:rPrChange w:id="669" w:author="Pavla Trefilová" w:date="2022-05-11T15:46:00Z">
                  <w:rPr>
                    <w:rFonts w:ascii="TimesNewRomanPSMT" w:hAnsi="TimesNewRomanPSMT" w:cs="Calibri"/>
                    <w:sz w:val="20"/>
                    <w:szCs w:val="20"/>
                  </w:rPr>
                </w:rPrChange>
              </w:rPr>
              <w:t>m syst</w:t>
            </w:r>
            <w:r w:rsidRPr="005034E2">
              <w:rPr>
                <w:rFonts w:hint="eastAsia"/>
                <w:sz w:val="20"/>
                <w:szCs w:val="20"/>
                <w:rPrChange w:id="670" w:author="Pavla Trefilová" w:date="2022-05-11T15:46:00Z">
                  <w:rPr>
                    <w:rFonts w:ascii="TimesNewRomanPSMT" w:hAnsi="TimesNewRomanPSMT" w:cs="Calibri" w:hint="eastAsia"/>
                    <w:sz w:val="20"/>
                    <w:szCs w:val="20"/>
                  </w:rPr>
                </w:rPrChange>
              </w:rPr>
              <w:t>é</w:t>
            </w:r>
            <w:r w:rsidRPr="005034E2">
              <w:rPr>
                <w:sz w:val="20"/>
                <w:szCs w:val="20"/>
                <w:rPrChange w:id="671" w:author="Pavla Trefilová" w:date="2022-05-11T15:46:00Z">
                  <w:rPr>
                    <w:rFonts w:ascii="TimesNewRomanPSMT" w:hAnsi="TimesNewRomanPSMT" w:cs="Calibri"/>
                    <w:sz w:val="20"/>
                    <w:szCs w:val="20"/>
                  </w:rPr>
                </w:rPrChange>
              </w:rPr>
              <w:t xml:space="preserve">mem </w:t>
            </w:r>
            <w:r w:rsidRPr="005034E2">
              <w:rPr>
                <w:rFonts w:hint="eastAsia"/>
                <w:sz w:val="20"/>
                <w:szCs w:val="20"/>
                <w:rPrChange w:id="672" w:author="Pavla Trefilová" w:date="2022-05-11T15:46:00Z">
                  <w:rPr>
                    <w:rFonts w:ascii="TimesNewRomanPSMT" w:hAnsi="TimesNewRomanPSMT" w:cs="Calibri" w:hint="eastAsia"/>
                    <w:sz w:val="20"/>
                    <w:szCs w:val="20"/>
                  </w:rPr>
                </w:rPrChange>
              </w:rPr>
              <w:t>ří</w:t>
            </w:r>
            <w:r w:rsidRPr="005034E2">
              <w:rPr>
                <w:sz w:val="20"/>
                <w:szCs w:val="20"/>
                <w:rPrChange w:id="673" w:author="Pavla Trefilová" w:date="2022-05-11T15:46:00Z">
                  <w:rPr>
                    <w:rFonts w:ascii="TimesNewRomanPSMT" w:hAnsi="TimesNewRomanPSMT" w:cs="Calibri"/>
                    <w:sz w:val="20"/>
                    <w:szCs w:val="20"/>
                  </w:rPr>
                </w:rPrChange>
              </w:rPr>
              <w:t>zen</w:t>
            </w:r>
            <w:r w:rsidRPr="005034E2">
              <w:rPr>
                <w:rFonts w:hint="eastAsia"/>
                <w:sz w:val="20"/>
                <w:szCs w:val="20"/>
                <w:rPrChange w:id="674" w:author="Pavla Trefilová" w:date="2022-05-11T15:46:00Z">
                  <w:rPr>
                    <w:rFonts w:ascii="TimesNewRomanPSMT" w:hAnsi="TimesNewRomanPSMT" w:cs="Calibri" w:hint="eastAsia"/>
                    <w:sz w:val="20"/>
                    <w:szCs w:val="20"/>
                  </w:rPr>
                </w:rPrChange>
              </w:rPr>
              <w:t>í</w:t>
            </w:r>
            <w:r w:rsidRPr="005034E2">
              <w:rPr>
                <w:sz w:val="20"/>
                <w:szCs w:val="20"/>
                <w:rPrChange w:id="675" w:author="Pavla Trefilová" w:date="2022-05-11T15:46:00Z">
                  <w:rPr>
                    <w:rFonts w:ascii="TimesNewRomanPSMT" w:hAnsi="TimesNewRomanPSMT" w:cs="Calibri"/>
                    <w:sz w:val="20"/>
                    <w:szCs w:val="20"/>
                  </w:rPr>
                </w:rPrChange>
              </w:rPr>
              <w:t xml:space="preserve"> firmy, anal</w:t>
            </w:r>
            <w:r w:rsidRPr="005034E2">
              <w:rPr>
                <w:rFonts w:hint="eastAsia"/>
                <w:sz w:val="20"/>
                <w:szCs w:val="20"/>
                <w:rPrChange w:id="676" w:author="Pavla Trefilová" w:date="2022-05-11T15:46:00Z">
                  <w:rPr>
                    <w:rFonts w:ascii="TimesNewRomanPSMT" w:hAnsi="TimesNewRomanPSMT" w:cs="Calibri" w:hint="eastAsia"/>
                    <w:sz w:val="20"/>
                    <w:szCs w:val="20"/>
                  </w:rPr>
                </w:rPrChange>
              </w:rPr>
              <w:t>ý</w:t>
            </w:r>
            <w:r w:rsidRPr="005034E2">
              <w:rPr>
                <w:sz w:val="20"/>
                <w:szCs w:val="20"/>
                <w:rPrChange w:id="677" w:author="Pavla Trefilová" w:date="2022-05-11T15:46:00Z">
                  <w:rPr>
                    <w:rFonts w:ascii="TimesNewRomanPSMT" w:hAnsi="TimesNewRomanPSMT" w:cs="Calibri"/>
                    <w:sz w:val="20"/>
                    <w:szCs w:val="20"/>
                  </w:rPr>
                </w:rPrChange>
              </w:rPr>
              <w:t>zou podnikov</w:t>
            </w:r>
            <w:r w:rsidRPr="005034E2">
              <w:rPr>
                <w:rFonts w:hint="eastAsia"/>
                <w:sz w:val="20"/>
                <w:szCs w:val="20"/>
                <w:rPrChange w:id="678" w:author="Pavla Trefilová" w:date="2022-05-11T15:46:00Z">
                  <w:rPr>
                    <w:rFonts w:ascii="TimesNewRomanPSMT" w:hAnsi="TimesNewRomanPSMT" w:cs="Calibri" w:hint="eastAsia"/>
                    <w:sz w:val="20"/>
                    <w:szCs w:val="20"/>
                  </w:rPr>
                </w:rPrChange>
              </w:rPr>
              <w:t>ý</w:t>
            </w:r>
            <w:r w:rsidRPr="005034E2">
              <w:rPr>
                <w:sz w:val="20"/>
                <w:szCs w:val="20"/>
                <w:rPrChange w:id="679" w:author="Pavla Trefilová" w:date="2022-05-11T15:46:00Z">
                  <w:rPr>
                    <w:rFonts w:ascii="TimesNewRomanPSMT" w:hAnsi="TimesNewRomanPSMT" w:cs="Calibri"/>
                    <w:sz w:val="20"/>
                    <w:szCs w:val="20"/>
                  </w:rPr>
                </w:rPrChange>
              </w:rPr>
              <w:t>ch proces</w:t>
            </w:r>
            <w:r w:rsidRPr="005034E2">
              <w:rPr>
                <w:rFonts w:hint="eastAsia"/>
                <w:sz w:val="20"/>
                <w:szCs w:val="20"/>
                <w:rPrChange w:id="680" w:author="Pavla Trefilová" w:date="2022-05-11T15:46:00Z">
                  <w:rPr>
                    <w:rFonts w:ascii="TimesNewRomanPSMT" w:hAnsi="TimesNewRomanPSMT" w:cs="Calibri" w:hint="eastAsia"/>
                    <w:sz w:val="20"/>
                    <w:szCs w:val="20"/>
                  </w:rPr>
                </w:rPrChange>
              </w:rPr>
              <w:t>ů</w:t>
            </w:r>
            <w:r w:rsidRPr="005034E2">
              <w:rPr>
                <w:sz w:val="20"/>
                <w:szCs w:val="20"/>
                <w:rPrChange w:id="681" w:author="Pavla Trefilová" w:date="2022-05-11T15:46:00Z">
                  <w:rPr>
                    <w:rFonts w:ascii="TimesNewRomanPSMT" w:hAnsi="TimesNewRomanPSMT" w:cs="Calibri"/>
                    <w:sz w:val="20"/>
                    <w:szCs w:val="20"/>
                  </w:rPr>
                </w:rPrChange>
              </w:rPr>
              <w:t xml:space="preserve"> a m</w:t>
            </w:r>
            <w:r w:rsidRPr="005034E2">
              <w:rPr>
                <w:rFonts w:hint="eastAsia"/>
                <w:sz w:val="20"/>
                <w:szCs w:val="20"/>
                <w:rPrChange w:id="682" w:author="Pavla Trefilová" w:date="2022-05-11T15:46:00Z">
                  <w:rPr>
                    <w:rFonts w:ascii="TimesNewRomanPSMT" w:hAnsi="TimesNewRomanPSMT" w:cs="Calibri" w:hint="eastAsia"/>
                    <w:sz w:val="20"/>
                    <w:szCs w:val="20"/>
                  </w:rPr>
                </w:rPrChange>
              </w:rPr>
              <w:t>ěř</w:t>
            </w:r>
            <w:r w:rsidRPr="005034E2">
              <w:rPr>
                <w:sz w:val="20"/>
                <w:szCs w:val="20"/>
                <w:rPrChange w:id="683" w:author="Pavla Trefilová" w:date="2022-05-11T15:46:00Z">
                  <w:rPr>
                    <w:rFonts w:ascii="TimesNewRomanPSMT" w:hAnsi="TimesNewRomanPSMT" w:cs="Calibri"/>
                    <w:sz w:val="20"/>
                    <w:szCs w:val="20"/>
                  </w:rPr>
                </w:rPrChange>
              </w:rPr>
              <w:t>en</w:t>
            </w:r>
            <w:r w:rsidRPr="005034E2">
              <w:rPr>
                <w:rFonts w:hint="eastAsia"/>
                <w:sz w:val="20"/>
                <w:szCs w:val="20"/>
                <w:rPrChange w:id="684" w:author="Pavla Trefilová" w:date="2022-05-11T15:46:00Z">
                  <w:rPr>
                    <w:rFonts w:ascii="TimesNewRomanPSMT" w:hAnsi="TimesNewRomanPSMT" w:cs="Calibri" w:hint="eastAsia"/>
                    <w:sz w:val="20"/>
                    <w:szCs w:val="20"/>
                  </w:rPr>
                </w:rPrChange>
              </w:rPr>
              <w:t>í</w:t>
            </w:r>
            <w:r w:rsidRPr="005034E2">
              <w:rPr>
                <w:sz w:val="20"/>
                <w:szCs w:val="20"/>
                <w:rPrChange w:id="685" w:author="Pavla Trefilová" w:date="2022-05-11T15:46:00Z">
                  <w:rPr>
                    <w:rFonts w:ascii="TimesNewRomanPSMT" w:hAnsi="TimesNewRomanPSMT" w:cs="Calibri"/>
                    <w:sz w:val="20"/>
                    <w:szCs w:val="20"/>
                  </w:rPr>
                </w:rPrChange>
              </w:rPr>
              <w:t>m v</w:t>
            </w:r>
            <w:r w:rsidRPr="005034E2">
              <w:rPr>
                <w:rFonts w:hint="eastAsia"/>
                <w:sz w:val="20"/>
                <w:szCs w:val="20"/>
                <w:rPrChange w:id="686" w:author="Pavla Trefilová" w:date="2022-05-11T15:46:00Z">
                  <w:rPr>
                    <w:rFonts w:ascii="TimesNewRomanPSMT" w:hAnsi="TimesNewRomanPSMT" w:cs="Calibri" w:hint="eastAsia"/>
                    <w:sz w:val="20"/>
                    <w:szCs w:val="20"/>
                  </w:rPr>
                </w:rPrChange>
              </w:rPr>
              <w:t>ý</w:t>
            </w:r>
            <w:r w:rsidRPr="005034E2">
              <w:rPr>
                <w:sz w:val="20"/>
                <w:szCs w:val="20"/>
                <w:rPrChange w:id="687" w:author="Pavla Trefilová" w:date="2022-05-11T15:46:00Z">
                  <w:rPr>
                    <w:rFonts w:ascii="TimesNewRomanPSMT" w:hAnsi="TimesNewRomanPSMT" w:cs="Calibri"/>
                    <w:sz w:val="20"/>
                    <w:szCs w:val="20"/>
                  </w:rPr>
                </w:rPrChange>
              </w:rPr>
              <w:t>konnosti podnikov</w:t>
            </w:r>
            <w:r w:rsidRPr="005034E2">
              <w:rPr>
                <w:rFonts w:hint="eastAsia"/>
                <w:sz w:val="20"/>
                <w:szCs w:val="20"/>
                <w:rPrChange w:id="688" w:author="Pavla Trefilová" w:date="2022-05-11T15:46:00Z">
                  <w:rPr>
                    <w:rFonts w:ascii="TimesNewRomanPSMT" w:hAnsi="TimesNewRomanPSMT" w:cs="Calibri" w:hint="eastAsia"/>
                    <w:sz w:val="20"/>
                    <w:szCs w:val="20"/>
                  </w:rPr>
                </w:rPrChange>
              </w:rPr>
              <w:t>ý</w:t>
            </w:r>
            <w:r w:rsidRPr="005034E2">
              <w:rPr>
                <w:sz w:val="20"/>
                <w:szCs w:val="20"/>
                <w:rPrChange w:id="689" w:author="Pavla Trefilová" w:date="2022-05-11T15:46:00Z">
                  <w:rPr>
                    <w:rFonts w:ascii="TimesNewRomanPSMT" w:hAnsi="TimesNewRomanPSMT" w:cs="Calibri"/>
                    <w:sz w:val="20"/>
                    <w:szCs w:val="20"/>
                  </w:rPr>
                </w:rPrChange>
              </w:rPr>
              <w:t>ch proces</w:t>
            </w:r>
            <w:r w:rsidRPr="005034E2">
              <w:rPr>
                <w:rFonts w:hint="eastAsia"/>
                <w:sz w:val="20"/>
                <w:szCs w:val="20"/>
                <w:rPrChange w:id="690" w:author="Pavla Trefilová" w:date="2022-05-11T15:46:00Z">
                  <w:rPr>
                    <w:rFonts w:ascii="TimesNewRomanPSMT" w:hAnsi="TimesNewRomanPSMT" w:cs="Calibri" w:hint="eastAsia"/>
                    <w:sz w:val="20"/>
                    <w:szCs w:val="20"/>
                  </w:rPr>
                </w:rPrChange>
              </w:rPr>
              <w:t>ů</w:t>
            </w:r>
            <w:r w:rsidRPr="005034E2">
              <w:rPr>
                <w:sz w:val="20"/>
                <w:szCs w:val="20"/>
                <w:rPrChange w:id="691" w:author="Pavla Trefilová" w:date="2022-05-11T15:46:00Z">
                  <w:rPr>
                    <w:rFonts w:ascii="TimesNewRomanPSMT" w:hAnsi="TimesNewRomanPSMT" w:cs="Calibri"/>
                    <w:sz w:val="20"/>
                    <w:szCs w:val="20"/>
                  </w:rPr>
                </w:rPrChange>
              </w:rPr>
              <w:t>.</w:t>
            </w:r>
          </w:p>
          <w:p w14:paraId="6EF0F781" w14:textId="77777777" w:rsidR="00290603" w:rsidRPr="005034E2" w:rsidRDefault="00290603" w:rsidP="00290603">
            <w:pPr>
              <w:jc w:val="both"/>
              <w:rPr>
                <w:rFonts w:eastAsiaTheme="minorHAnsi"/>
                <w:b/>
                <w:highlight w:val="yellow"/>
                <w:lang w:eastAsia="en-US"/>
                <w:rPrChange w:id="692" w:author="Pavla Trefilová" w:date="2022-05-11T15:46:00Z">
                  <w:rPr>
                    <w:rFonts w:ascii="TimesNewRomanPSMT" w:eastAsiaTheme="minorHAnsi" w:hAnsi="TimesNewRomanPSMT" w:cs="Calibri"/>
                    <w:b/>
                    <w:highlight w:val="yellow"/>
                    <w:lang w:eastAsia="en-US"/>
                  </w:rPr>
                </w:rPrChange>
              </w:rPr>
            </w:pPr>
          </w:p>
          <w:p w14:paraId="2D53F7CA" w14:textId="52E971B5" w:rsidR="00290603" w:rsidRPr="005034E2" w:rsidRDefault="00290603" w:rsidP="00290603">
            <w:pPr>
              <w:pStyle w:val="Default"/>
              <w:jc w:val="both"/>
              <w:rPr>
                <w:sz w:val="20"/>
                <w:szCs w:val="20"/>
                <w:rPrChange w:id="693" w:author="Pavla Trefilová" w:date="2022-05-11T15:46:00Z">
                  <w:rPr>
                    <w:rFonts w:ascii="TimesNewRomanPSMT" w:hAnsi="TimesNewRomanPSMT" w:cs="Calibri"/>
                    <w:sz w:val="20"/>
                    <w:szCs w:val="20"/>
                  </w:rPr>
                </w:rPrChange>
              </w:rPr>
            </w:pPr>
            <w:r w:rsidRPr="005034E2">
              <w:rPr>
                <w:b/>
                <w:sz w:val="20"/>
                <w:szCs w:val="20"/>
                <w:rPrChange w:id="694" w:author="Pavla Trefilová" w:date="2022-05-11T15:46:00Z">
                  <w:rPr>
                    <w:rFonts w:ascii="TimesNewRomanPSMT" w:hAnsi="TimesNewRomanPSMT" w:cs="Calibri"/>
                    <w:b/>
                    <w:sz w:val="20"/>
                    <w:szCs w:val="20"/>
                  </w:rPr>
                </w:rPrChange>
              </w:rPr>
              <w:t>Akademie business mana</w:t>
            </w:r>
            <w:r w:rsidRPr="005034E2">
              <w:rPr>
                <w:rFonts w:hint="eastAsia"/>
                <w:b/>
                <w:sz w:val="20"/>
                <w:szCs w:val="20"/>
                <w:rPrChange w:id="695" w:author="Pavla Trefilová" w:date="2022-05-11T15:46:00Z">
                  <w:rPr>
                    <w:rFonts w:ascii="TimesNewRomanPSMT" w:hAnsi="TimesNewRomanPSMT" w:cs="Calibri" w:hint="eastAsia"/>
                    <w:b/>
                    <w:sz w:val="20"/>
                    <w:szCs w:val="20"/>
                  </w:rPr>
                </w:rPrChange>
              </w:rPr>
              <w:t>ž</w:t>
            </w:r>
            <w:r w:rsidRPr="005034E2">
              <w:rPr>
                <w:b/>
                <w:sz w:val="20"/>
                <w:szCs w:val="20"/>
                <w:rPrChange w:id="696" w:author="Pavla Trefilová" w:date="2022-05-11T15:46:00Z">
                  <w:rPr>
                    <w:rFonts w:ascii="TimesNewRomanPSMT" w:hAnsi="TimesNewRomanPSMT" w:cs="Calibri"/>
                    <w:b/>
                    <w:sz w:val="20"/>
                    <w:szCs w:val="20"/>
                  </w:rPr>
                </w:rPrChange>
              </w:rPr>
              <w:t>era</w:t>
            </w:r>
            <w:r w:rsidRPr="005034E2">
              <w:rPr>
                <w:sz w:val="20"/>
                <w:szCs w:val="20"/>
                <w:rPrChange w:id="697" w:author="Pavla Trefilová" w:date="2022-05-11T15:46:00Z">
                  <w:rPr>
                    <w:rFonts w:ascii="TimesNewRomanPSMT" w:hAnsi="TimesNewRomanPSMT" w:cs="Calibri"/>
                    <w:sz w:val="20"/>
                    <w:szCs w:val="20"/>
                  </w:rPr>
                </w:rPrChange>
              </w:rPr>
              <w:t xml:space="preserve"> </w:t>
            </w:r>
            <w:r w:rsidRPr="005034E2">
              <w:rPr>
                <w:rFonts w:hint="eastAsia"/>
                <w:sz w:val="20"/>
                <w:szCs w:val="20"/>
                <w:rPrChange w:id="698" w:author="Pavla Trefilová" w:date="2022-05-11T15:46:00Z">
                  <w:rPr>
                    <w:rFonts w:ascii="TimesNewRomanPSMT" w:hAnsi="TimesNewRomanPSMT" w:cs="Calibri" w:hint="eastAsia"/>
                    <w:sz w:val="20"/>
                    <w:szCs w:val="20"/>
                  </w:rPr>
                </w:rPrChange>
              </w:rPr>
              <w:t>–</w:t>
            </w:r>
            <w:r w:rsidRPr="005034E2">
              <w:rPr>
                <w:sz w:val="20"/>
                <w:szCs w:val="20"/>
                <w:rPrChange w:id="699" w:author="Pavla Trefilová" w:date="2022-05-11T15:46:00Z">
                  <w:rPr>
                    <w:rFonts w:ascii="TimesNewRomanPSMT" w:hAnsi="TimesNewRomanPSMT" w:cs="Calibri"/>
                    <w:sz w:val="20"/>
                    <w:szCs w:val="20"/>
                  </w:rPr>
                </w:rPrChange>
              </w:rPr>
              <w:t xml:space="preserve"> firemn</w:t>
            </w:r>
            <w:r w:rsidRPr="005034E2">
              <w:rPr>
                <w:rFonts w:hint="eastAsia"/>
                <w:sz w:val="20"/>
                <w:szCs w:val="20"/>
                <w:rPrChange w:id="700" w:author="Pavla Trefilová" w:date="2022-05-11T15:46:00Z">
                  <w:rPr>
                    <w:rFonts w:ascii="TimesNewRomanPSMT" w:hAnsi="TimesNewRomanPSMT" w:cs="Calibri" w:hint="eastAsia"/>
                    <w:sz w:val="20"/>
                    <w:szCs w:val="20"/>
                  </w:rPr>
                </w:rPrChange>
              </w:rPr>
              <w:t>í</w:t>
            </w:r>
            <w:r w:rsidRPr="005034E2">
              <w:rPr>
                <w:sz w:val="20"/>
                <w:szCs w:val="20"/>
                <w:rPrChange w:id="701" w:author="Pavla Trefilová" w:date="2022-05-11T15:46:00Z">
                  <w:rPr>
                    <w:rFonts w:ascii="TimesNewRomanPSMT" w:hAnsi="TimesNewRomanPSMT" w:cs="Calibri"/>
                    <w:sz w:val="20"/>
                    <w:szCs w:val="20"/>
                  </w:rPr>
                </w:rPrChange>
              </w:rPr>
              <w:t xml:space="preserve"> vzd</w:t>
            </w:r>
            <w:r w:rsidRPr="005034E2">
              <w:rPr>
                <w:rFonts w:hint="eastAsia"/>
                <w:sz w:val="20"/>
                <w:szCs w:val="20"/>
                <w:rPrChange w:id="702" w:author="Pavla Trefilová" w:date="2022-05-11T15:46:00Z">
                  <w:rPr>
                    <w:rFonts w:ascii="TimesNewRomanPSMT" w:hAnsi="TimesNewRomanPSMT" w:cs="Calibri" w:hint="eastAsia"/>
                    <w:sz w:val="20"/>
                    <w:szCs w:val="20"/>
                  </w:rPr>
                </w:rPrChange>
              </w:rPr>
              <w:t>ě</w:t>
            </w:r>
            <w:r w:rsidRPr="005034E2">
              <w:rPr>
                <w:sz w:val="20"/>
                <w:szCs w:val="20"/>
                <w:rPrChange w:id="703" w:author="Pavla Trefilová" w:date="2022-05-11T15:46:00Z">
                  <w:rPr>
                    <w:rFonts w:ascii="TimesNewRomanPSMT" w:hAnsi="TimesNewRomanPSMT" w:cs="Calibri"/>
                    <w:sz w:val="20"/>
                    <w:szCs w:val="20"/>
                  </w:rPr>
                </w:rPrChange>
              </w:rPr>
              <w:t>l</w:t>
            </w:r>
            <w:r w:rsidRPr="005034E2">
              <w:rPr>
                <w:rFonts w:hint="eastAsia"/>
                <w:sz w:val="20"/>
                <w:szCs w:val="20"/>
                <w:rPrChange w:id="704" w:author="Pavla Trefilová" w:date="2022-05-11T15:46:00Z">
                  <w:rPr>
                    <w:rFonts w:ascii="TimesNewRomanPSMT" w:hAnsi="TimesNewRomanPSMT" w:cs="Calibri" w:hint="eastAsia"/>
                    <w:sz w:val="20"/>
                    <w:szCs w:val="20"/>
                  </w:rPr>
                </w:rPrChange>
              </w:rPr>
              <w:t>á</w:t>
            </w:r>
            <w:r w:rsidRPr="005034E2">
              <w:rPr>
                <w:sz w:val="20"/>
                <w:szCs w:val="20"/>
                <w:rPrChange w:id="705" w:author="Pavla Trefilová" w:date="2022-05-11T15:46:00Z">
                  <w:rPr>
                    <w:rFonts w:ascii="TimesNewRomanPSMT" w:hAnsi="TimesNewRomanPSMT" w:cs="Calibri"/>
                    <w:sz w:val="20"/>
                    <w:szCs w:val="20"/>
                  </w:rPr>
                </w:rPrChange>
              </w:rPr>
              <w:t>v</w:t>
            </w:r>
            <w:r w:rsidRPr="005034E2">
              <w:rPr>
                <w:rFonts w:hint="eastAsia"/>
                <w:sz w:val="20"/>
                <w:szCs w:val="20"/>
                <w:rPrChange w:id="706" w:author="Pavla Trefilová" w:date="2022-05-11T15:46:00Z">
                  <w:rPr>
                    <w:rFonts w:ascii="TimesNewRomanPSMT" w:hAnsi="TimesNewRomanPSMT" w:cs="Calibri" w:hint="eastAsia"/>
                    <w:sz w:val="20"/>
                    <w:szCs w:val="20"/>
                  </w:rPr>
                </w:rPrChange>
              </w:rPr>
              <w:t>á</w:t>
            </w:r>
            <w:r w:rsidRPr="005034E2">
              <w:rPr>
                <w:sz w:val="20"/>
                <w:szCs w:val="20"/>
                <w:rPrChange w:id="707" w:author="Pavla Trefilová" w:date="2022-05-11T15:46:00Z">
                  <w:rPr>
                    <w:rFonts w:ascii="TimesNewRomanPSMT" w:hAnsi="TimesNewRomanPSMT" w:cs="Calibri"/>
                    <w:sz w:val="20"/>
                    <w:szCs w:val="20"/>
                  </w:rPr>
                </w:rPrChange>
              </w:rPr>
              <w:t>n</w:t>
            </w:r>
            <w:r w:rsidRPr="005034E2">
              <w:rPr>
                <w:rFonts w:hint="eastAsia"/>
                <w:sz w:val="20"/>
                <w:szCs w:val="20"/>
                <w:rPrChange w:id="708" w:author="Pavla Trefilová" w:date="2022-05-11T15:46:00Z">
                  <w:rPr>
                    <w:rFonts w:ascii="TimesNewRomanPSMT" w:hAnsi="TimesNewRomanPSMT" w:cs="Calibri" w:hint="eastAsia"/>
                    <w:sz w:val="20"/>
                    <w:szCs w:val="20"/>
                  </w:rPr>
                </w:rPrChange>
              </w:rPr>
              <w:t>í</w:t>
            </w:r>
            <w:r w:rsidRPr="005034E2">
              <w:rPr>
                <w:sz w:val="20"/>
                <w:szCs w:val="20"/>
                <w:rPrChange w:id="709" w:author="Pavla Trefilová" w:date="2022-05-11T15:46:00Z">
                  <w:rPr>
                    <w:rFonts w:ascii="TimesNewRomanPSMT" w:hAnsi="TimesNewRomanPSMT" w:cs="Calibri"/>
                    <w:sz w:val="20"/>
                    <w:szCs w:val="20"/>
                  </w:rPr>
                </w:rPrChange>
              </w:rPr>
              <w:t xml:space="preserve">, modul </w:t>
            </w:r>
            <w:r w:rsidRPr="005034E2">
              <w:rPr>
                <w:b/>
                <w:sz w:val="20"/>
                <w:szCs w:val="20"/>
                <w:rPrChange w:id="710" w:author="Pavla Trefilová" w:date="2022-05-11T15:46:00Z">
                  <w:rPr>
                    <w:rFonts w:ascii="TimesNewRomanPSMT" w:hAnsi="TimesNewRomanPSMT" w:cs="Calibri"/>
                    <w:b/>
                    <w:sz w:val="20"/>
                    <w:szCs w:val="20"/>
                  </w:rPr>
                </w:rPrChange>
              </w:rPr>
              <w:t>N</w:t>
            </w:r>
            <w:r w:rsidRPr="005034E2">
              <w:rPr>
                <w:rFonts w:hint="eastAsia"/>
                <w:b/>
                <w:sz w:val="20"/>
                <w:szCs w:val="20"/>
                <w:rPrChange w:id="711" w:author="Pavla Trefilová" w:date="2022-05-11T15:46:00Z">
                  <w:rPr>
                    <w:rFonts w:ascii="TimesNewRomanPSMT" w:hAnsi="TimesNewRomanPSMT" w:cs="Calibri" w:hint="eastAsia"/>
                    <w:b/>
                    <w:sz w:val="20"/>
                    <w:szCs w:val="20"/>
                  </w:rPr>
                </w:rPrChange>
              </w:rPr>
              <w:t>á</w:t>
            </w:r>
            <w:r w:rsidRPr="005034E2">
              <w:rPr>
                <w:b/>
                <w:sz w:val="20"/>
                <w:szCs w:val="20"/>
                <w:rPrChange w:id="712" w:author="Pavla Trefilová" w:date="2022-05-11T15:46:00Z">
                  <w:rPr>
                    <w:rFonts w:ascii="TimesNewRomanPSMT" w:hAnsi="TimesNewRomanPSMT" w:cs="Calibri"/>
                    <w:b/>
                    <w:sz w:val="20"/>
                    <w:szCs w:val="20"/>
                  </w:rPr>
                </w:rPrChange>
              </w:rPr>
              <w:t xml:space="preserve">stroje a metody </w:t>
            </w:r>
            <w:r w:rsidRPr="005034E2">
              <w:rPr>
                <w:rFonts w:hint="eastAsia"/>
                <w:b/>
                <w:sz w:val="20"/>
                <w:szCs w:val="20"/>
                <w:rPrChange w:id="713" w:author="Pavla Trefilová" w:date="2022-05-11T15:46:00Z">
                  <w:rPr>
                    <w:rFonts w:ascii="TimesNewRomanPSMT" w:hAnsi="TimesNewRomanPSMT" w:cs="Calibri" w:hint="eastAsia"/>
                    <w:b/>
                    <w:sz w:val="20"/>
                    <w:szCs w:val="20"/>
                  </w:rPr>
                </w:rPrChange>
              </w:rPr>
              <w:t>ří</w:t>
            </w:r>
            <w:r w:rsidRPr="005034E2">
              <w:rPr>
                <w:b/>
                <w:sz w:val="20"/>
                <w:szCs w:val="20"/>
                <w:rPrChange w:id="714" w:author="Pavla Trefilová" w:date="2022-05-11T15:46:00Z">
                  <w:rPr>
                    <w:rFonts w:ascii="TimesNewRomanPSMT" w:hAnsi="TimesNewRomanPSMT" w:cs="Calibri"/>
                    <w:b/>
                    <w:sz w:val="20"/>
                    <w:szCs w:val="20"/>
                  </w:rPr>
                </w:rPrChange>
              </w:rPr>
              <w:t>zen</w:t>
            </w:r>
            <w:r w:rsidRPr="005034E2">
              <w:rPr>
                <w:rFonts w:hint="eastAsia"/>
                <w:b/>
                <w:sz w:val="20"/>
                <w:szCs w:val="20"/>
                <w:rPrChange w:id="715" w:author="Pavla Trefilová" w:date="2022-05-11T15:46:00Z">
                  <w:rPr>
                    <w:rFonts w:ascii="TimesNewRomanPSMT" w:hAnsi="TimesNewRomanPSMT" w:cs="Calibri" w:hint="eastAsia"/>
                    <w:b/>
                    <w:sz w:val="20"/>
                    <w:szCs w:val="20"/>
                  </w:rPr>
                </w:rPrChange>
              </w:rPr>
              <w:t>í</w:t>
            </w:r>
            <w:r w:rsidRPr="005034E2">
              <w:rPr>
                <w:b/>
                <w:sz w:val="20"/>
                <w:szCs w:val="20"/>
                <w:rPrChange w:id="716" w:author="Pavla Trefilová" w:date="2022-05-11T15:46:00Z">
                  <w:rPr>
                    <w:rFonts w:ascii="TimesNewRomanPSMT" w:hAnsi="TimesNewRomanPSMT" w:cs="Calibri"/>
                    <w:b/>
                    <w:sz w:val="20"/>
                    <w:szCs w:val="20"/>
                  </w:rPr>
                </w:rPrChange>
              </w:rPr>
              <w:t xml:space="preserve"> n</w:t>
            </w:r>
            <w:r w:rsidRPr="005034E2">
              <w:rPr>
                <w:rFonts w:hint="eastAsia"/>
                <w:b/>
                <w:sz w:val="20"/>
                <w:szCs w:val="20"/>
                <w:rPrChange w:id="717" w:author="Pavla Trefilová" w:date="2022-05-11T15:46:00Z">
                  <w:rPr>
                    <w:rFonts w:ascii="TimesNewRomanPSMT" w:hAnsi="TimesNewRomanPSMT" w:cs="Calibri" w:hint="eastAsia"/>
                    <w:b/>
                    <w:sz w:val="20"/>
                    <w:szCs w:val="20"/>
                  </w:rPr>
                </w:rPrChange>
              </w:rPr>
              <w:t>á</w:t>
            </w:r>
            <w:r w:rsidRPr="005034E2">
              <w:rPr>
                <w:b/>
                <w:sz w:val="20"/>
                <w:szCs w:val="20"/>
                <w:rPrChange w:id="718" w:author="Pavla Trefilová" w:date="2022-05-11T15:46:00Z">
                  <w:rPr>
                    <w:rFonts w:ascii="TimesNewRomanPSMT" w:hAnsi="TimesNewRomanPSMT" w:cs="Calibri"/>
                    <w:b/>
                    <w:sz w:val="20"/>
                    <w:szCs w:val="20"/>
                  </w:rPr>
                </w:rPrChange>
              </w:rPr>
              <w:t>klad</w:t>
            </w:r>
            <w:r w:rsidRPr="005034E2">
              <w:rPr>
                <w:rFonts w:hint="eastAsia"/>
                <w:b/>
                <w:sz w:val="20"/>
                <w:szCs w:val="20"/>
                <w:rPrChange w:id="719" w:author="Pavla Trefilová" w:date="2022-05-11T15:46:00Z">
                  <w:rPr>
                    <w:rFonts w:ascii="TimesNewRomanPSMT" w:hAnsi="TimesNewRomanPSMT" w:cs="Calibri" w:hint="eastAsia"/>
                    <w:b/>
                    <w:sz w:val="20"/>
                    <w:szCs w:val="20"/>
                  </w:rPr>
                </w:rPrChange>
              </w:rPr>
              <w:t>ů</w:t>
            </w:r>
            <w:r w:rsidRPr="005034E2">
              <w:rPr>
                <w:b/>
                <w:sz w:val="20"/>
                <w:szCs w:val="20"/>
                <w:rPrChange w:id="720" w:author="Pavla Trefilová" w:date="2022-05-11T15:46:00Z">
                  <w:rPr>
                    <w:rFonts w:ascii="TimesNewRomanPSMT" w:hAnsi="TimesNewRomanPSMT" w:cs="Calibri"/>
                    <w:b/>
                    <w:sz w:val="20"/>
                    <w:szCs w:val="20"/>
                  </w:rPr>
                </w:rPrChange>
              </w:rPr>
              <w:t>:</w:t>
            </w:r>
            <w:r w:rsidRPr="005034E2">
              <w:rPr>
                <w:sz w:val="20"/>
                <w:szCs w:val="20"/>
                <w:rPrChange w:id="721" w:author="Pavla Trefilová" w:date="2022-05-11T15:46:00Z">
                  <w:rPr>
                    <w:rFonts w:ascii="TimesNewRomanPSMT" w:hAnsi="TimesNewRomanPSMT" w:cs="Calibri"/>
                    <w:sz w:val="20"/>
                    <w:szCs w:val="20"/>
                  </w:rPr>
                </w:rPrChange>
              </w:rPr>
              <w:t xml:space="preserve"> C</w:t>
            </w:r>
            <w:r w:rsidRPr="005034E2">
              <w:rPr>
                <w:rFonts w:hint="eastAsia"/>
                <w:sz w:val="20"/>
                <w:szCs w:val="20"/>
                <w:rPrChange w:id="722" w:author="Pavla Trefilová" w:date="2022-05-11T15:46:00Z">
                  <w:rPr>
                    <w:rFonts w:ascii="TimesNewRomanPSMT" w:hAnsi="TimesNewRomanPSMT" w:cs="Calibri" w:hint="eastAsia"/>
                    <w:sz w:val="20"/>
                    <w:szCs w:val="20"/>
                  </w:rPr>
                </w:rPrChange>
              </w:rPr>
              <w:t>í</w:t>
            </w:r>
            <w:r w:rsidRPr="005034E2">
              <w:rPr>
                <w:sz w:val="20"/>
                <w:szCs w:val="20"/>
                <w:rPrChange w:id="723" w:author="Pavla Trefilová" w:date="2022-05-11T15:46:00Z">
                  <w:rPr>
                    <w:rFonts w:ascii="TimesNewRomanPSMT" w:hAnsi="TimesNewRomanPSMT" w:cs="Calibri"/>
                    <w:sz w:val="20"/>
                    <w:szCs w:val="20"/>
                  </w:rPr>
                </w:rPrChange>
              </w:rPr>
              <w:t>lem kurzu bylo sezn</w:t>
            </w:r>
            <w:r w:rsidRPr="005034E2">
              <w:rPr>
                <w:rFonts w:hint="eastAsia"/>
                <w:sz w:val="20"/>
                <w:szCs w:val="20"/>
                <w:rPrChange w:id="724" w:author="Pavla Trefilová" w:date="2022-05-11T15:46:00Z">
                  <w:rPr>
                    <w:rFonts w:ascii="TimesNewRomanPSMT" w:hAnsi="TimesNewRomanPSMT" w:cs="Calibri" w:hint="eastAsia"/>
                    <w:sz w:val="20"/>
                    <w:szCs w:val="20"/>
                  </w:rPr>
                </w:rPrChange>
              </w:rPr>
              <w:t>á</w:t>
            </w:r>
            <w:r w:rsidRPr="005034E2">
              <w:rPr>
                <w:sz w:val="20"/>
                <w:szCs w:val="20"/>
                <w:rPrChange w:id="725" w:author="Pavla Trefilová" w:date="2022-05-11T15:46:00Z">
                  <w:rPr>
                    <w:rFonts w:ascii="TimesNewRomanPSMT" w:hAnsi="TimesNewRomanPSMT" w:cs="Calibri"/>
                    <w:sz w:val="20"/>
                    <w:szCs w:val="20"/>
                  </w:rPr>
                </w:rPrChange>
              </w:rPr>
              <w:t xml:space="preserve">mit </w:t>
            </w:r>
            <w:r w:rsidRPr="005034E2">
              <w:rPr>
                <w:rFonts w:hint="eastAsia"/>
                <w:sz w:val="20"/>
                <w:szCs w:val="20"/>
                <w:rPrChange w:id="726" w:author="Pavla Trefilová" w:date="2022-05-11T15:46:00Z">
                  <w:rPr>
                    <w:rFonts w:ascii="TimesNewRomanPSMT" w:hAnsi="TimesNewRomanPSMT" w:cs="Calibri" w:hint="eastAsia"/>
                    <w:sz w:val="20"/>
                    <w:szCs w:val="20"/>
                  </w:rPr>
                </w:rPrChange>
              </w:rPr>
              <w:t>úč</w:t>
            </w:r>
            <w:r w:rsidRPr="005034E2">
              <w:rPr>
                <w:sz w:val="20"/>
                <w:szCs w:val="20"/>
                <w:rPrChange w:id="727" w:author="Pavla Trefilová" w:date="2022-05-11T15:46:00Z">
                  <w:rPr>
                    <w:rFonts w:ascii="TimesNewRomanPSMT" w:hAnsi="TimesNewRomanPSMT" w:cs="Calibri"/>
                    <w:sz w:val="20"/>
                    <w:szCs w:val="20"/>
                  </w:rPr>
                </w:rPrChange>
              </w:rPr>
              <w:t>astn</w:t>
            </w:r>
            <w:r w:rsidRPr="005034E2">
              <w:rPr>
                <w:rFonts w:hint="eastAsia"/>
                <w:sz w:val="20"/>
                <w:szCs w:val="20"/>
                <w:rPrChange w:id="728" w:author="Pavla Trefilová" w:date="2022-05-11T15:46:00Z">
                  <w:rPr>
                    <w:rFonts w:ascii="TimesNewRomanPSMT" w:hAnsi="TimesNewRomanPSMT" w:cs="Calibri" w:hint="eastAsia"/>
                    <w:sz w:val="20"/>
                    <w:szCs w:val="20"/>
                  </w:rPr>
                </w:rPrChange>
              </w:rPr>
              <w:t>í</w:t>
            </w:r>
            <w:r w:rsidRPr="005034E2">
              <w:rPr>
                <w:sz w:val="20"/>
                <w:szCs w:val="20"/>
                <w:rPrChange w:id="729" w:author="Pavla Trefilová" w:date="2022-05-11T15:46:00Z">
                  <w:rPr>
                    <w:rFonts w:ascii="TimesNewRomanPSMT" w:hAnsi="TimesNewRomanPSMT" w:cs="Calibri"/>
                    <w:sz w:val="20"/>
                    <w:szCs w:val="20"/>
                  </w:rPr>
                </w:rPrChange>
              </w:rPr>
              <w:t xml:space="preserve">ky s problematikou </w:t>
            </w:r>
            <w:r w:rsidRPr="005034E2">
              <w:rPr>
                <w:rFonts w:hint="eastAsia"/>
                <w:sz w:val="20"/>
                <w:szCs w:val="20"/>
                <w:rPrChange w:id="730" w:author="Pavla Trefilová" w:date="2022-05-11T15:46:00Z">
                  <w:rPr>
                    <w:rFonts w:ascii="TimesNewRomanPSMT" w:hAnsi="TimesNewRomanPSMT" w:cs="Calibri" w:hint="eastAsia"/>
                    <w:sz w:val="20"/>
                    <w:szCs w:val="20"/>
                  </w:rPr>
                </w:rPrChange>
              </w:rPr>
              <w:t>ří</w:t>
            </w:r>
            <w:r w:rsidRPr="005034E2">
              <w:rPr>
                <w:sz w:val="20"/>
                <w:szCs w:val="20"/>
                <w:rPrChange w:id="731" w:author="Pavla Trefilová" w:date="2022-05-11T15:46:00Z">
                  <w:rPr>
                    <w:rFonts w:ascii="TimesNewRomanPSMT" w:hAnsi="TimesNewRomanPSMT" w:cs="Calibri"/>
                    <w:sz w:val="20"/>
                    <w:szCs w:val="20"/>
                  </w:rPr>
                </w:rPrChange>
              </w:rPr>
              <w:t>zen</w:t>
            </w:r>
            <w:r w:rsidRPr="005034E2">
              <w:rPr>
                <w:rFonts w:hint="eastAsia"/>
                <w:sz w:val="20"/>
                <w:szCs w:val="20"/>
                <w:rPrChange w:id="732" w:author="Pavla Trefilová" w:date="2022-05-11T15:46:00Z">
                  <w:rPr>
                    <w:rFonts w:ascii="TimesNewRomanPSMT" w:hAnsi="TimesNewRomanPSMT" w:cs="Calibri" w:hint="eastAsia"/>
                    <w:sz w:val="20"/>
                    <w:szCs w:val="20"/>
                  </w:rPr>
                </w:rPrChange>
              </w:rPr>
              <w:t>í</w:t>
            </w:r>
            <w:r w:rsidRPr="005034E2">
              <w:rPr>
                <w:sz w:val="20"/>
                <w:szCs w:val="20"/>
                <w:rPrChange w:id="733" w:author="Pavla Trefilová" w:date="2022-05-11T15:46:00Z">
                  <w:rPr>
                    <w:rFonts w:ascii="TimesNewRomanPSMT" w:hAnsi="TimesNewRomanPSMT" w:cs="Calibri"/>
                    <w:sz w:val="20"/>
                    <w:szCs w:val="20"/>
                  </w:rPr>
                </w:rPrChange>
              </w:rPr>
              <w:t xml:space="preserve"> n</w:t>
            </w:r>
            <w:r w:rsidRPr="005034E2">
              <w:rPr>
                <w:rFonts w:hint="eastAsia"/>
                <w:sz w:val="20"/>
                <w:szCs w:val="20"/>
                <w:rPrChange w:id="734" w:author="Pavla Trefilová" w:date="2022-05-11T15:46:00Z">
                  <w:rPr>
                    <w:rFonts w:ascii="TimesNewRomanPSMT" w:hAnsi="TimesNewRomanPSMT" w:cs="Calibri" w:hint="eastAsia"/>
                    <w:sz w:val="20"/>
                    <w:szCs w:val="20"/>
                  </w:rPr>
                </w:rPrChange>
              </w:rPr>
              <w:t>á</w:t>
            </w:r>
            <w:r w:rsidRPr="005034E2">
              <w:rPr>
                <w:sz w:val="20"/>
                <w:szCs w:val="20"/>
                <w:rPrChange w:id="735" w:author="Pavla Trefilová" w:date="2022-05-11T15:46:00Z">
                  <w:rPr>
                    <w:rFonts w:ascii="TimesNewRomanPSMT" w:hAnsi="TimesNewRomanPSMT" w:cs="Calibri"/>
                    <w:sz w:val="20"/>
                    <w:szCs w:val="20"/>
                  </w:rPr>
                </w:rPrChange>
              </w:rPr>
              <w:t>klad</w:t>
            </w:r>
            <w:r w:rsidRPr="005034E2">
              <w:rPr>
                <w:rFonts w:hint="eastAsia"/>
                <w:sz w:val="20"/>
                <w:szCs w:val="20"/>
                <w:rPrChange w:id="736" w:author="Pavla Trefilová" w:date="2022-05-11T15:46:00Z">
                  <w:rPr>
                    <w:rFonts w:ascii="TimesNewRomanPSMT" w:hAnsi="TimesNewRomanPSMT" w:cs="Calibri" w:hint="eastAsia"/>
                    <w:sz w:val="20"/>
                    <w:szCs w:val="20"/>
                  </w:rPr>
                </w:rPrChange>
              </w:rPr>
              <w:t>ů</w:t>
            </w:r>
            <w:r w:rsidRPr="005034E2">
              <w:rPr>
                <w:sz w:val="20"/>
                <w:szCs w:val="20"/>
                <w:rPrChange w:id="737" w:author="Pavla Trefilová" w:date="2022-05-11T15:46:00Z">
                  <w:rPr>
                    <w:rFonts w:ascii="TimesNewRomanPSMT" w:hAnsi="TimesNewRomanPSMT" w:cs="Calibri"/>
                    <w:sz w:val="20"/>
                    <w:szCs w:val="20"/>
                  </w:rPr>
                </w:rPrChange>
              </w:rPr>
              <w:t xml:space="preserve"> podniku. </w:t>
            </w:r>
            <w:r w:rsidRPr="005034E2">
              <w:rPr>
                <w:rFonts w:hint="eastAsia"/>
                <w:sz w:val="20"/>
                <w:szCs w:val="20"/>
                <w:rPrChange w:id="738" w:author="Pavla Trefilová" w:date="2022-05-11T15:46:00Z">
                  <w:rPr>
                    <w:rFonts w:ascii="TimesNewRomanPSMT" w:hAnsi="TimesNewRomanPSMT" w:cs="Calibri" w:hint="eastAsia"/>
                    <w:sz w:val="20"/>
                    <w:szCs w:val="20"/>
                  </w:rPr>
                </w:rPrChange>
              </w:rPr>
              <w:t>Úč</w:t>
            </w:r>
            <w:r w:rsidRPr="005034E2">
              <w:rPr>
                <w:sz w:val="20"/>
                <w:szCs w:val="20"/>
                <w:rPrChange w:id="739" w:author="Pavla Trefilová" w:date="2022-05-11T15:46:00Z">
                  <w:rPr>
                    <w:rFonts w:ascii="TimesNewRomanPSMT" w:hAnsi="TimesNewRomanPSMT" w:cs="Calibri"/>
                    <w:sz w:val="20"/>
                    <w:szCs w:val="20"/>
                  </w:rPr>
                </w:rPrChange>
              </w:rPr>
              <w:t>astn</w:t>
            </w:r>
            <w:r w:rsidRPr="005034E2">
              <w:rPr>
                <w:rFonts w:hint="eastAsia"/>
                <w:sz w:val="20"/>
                <w:szCs w:val="20"/>
                <w:rPrChange w:id="740" w:author="Pavla Trefilová" w:date="2022-05-11T15:46:00Z">
                  <w:rPr>
                    <w:rFonts w:ascii="TimesNewRomanPSMT" w:hAnsi="TimesNewRomanPSMT" w:cs="Calibri" w:hint="eastAsia"/>
                    <w:sz w:val="20"/>
                    <w:szCs w:val="20"/>
                  </w:rPr>
                </w:rPrChange>
              </w:rPr>
              <w:t>í</w:t>
            </w:r>
            <w:r w:rsidRPr="005034E2">
              <w:rPr>
                <w:sz w:val="20"/>
                <w:szCs w:val="20"/>
                <w:rPrChange w:id="741" w:author="Pavla Trefilová" w:date="2022-05-11T15:46:00Z">
                  <w:rPr>
                    <w:rFonts w:ascii="TimesNewRomanPSMT" w:hAnsi="TimesNewRomanPSMT" w:cs="Calibri"/>
                    <w:sz w:val="20"/>
                    <w:szCs w:val="20"/>
                  </w:rPr>
                </w:rPrChange>
              </w:rPr>
              <w:t>ci si osvojili pojmy: finan</w:t>
            </w:r>
            <w:r w:rsidRPr="005034E2">
              <w:rPr>
                <w:rFonts w:hint="eastAsia"/>
                <w:sz w:val="20"/>
                <w:szCs w:val="20"/>
                <w:rPrChange w:id="742" w:author="Pavla Trefilová" w:date="2022-05-11T15:46:00Z">
                  <w:rPr>
                    <w:rFonts w:ascii="TimesNewRomanPSMT" w:hAnsi="TimesNewRomanPSMT" w:cs="Calibri" w:hint="eastAsia"/>
                    <w:sz w:val="20"/>
                    <w:szCs w:val="20"/>
                  </w:rPr>
                </w:rPrChange>
              </w:rPr>
              <w:t>č</w:t>
            </w:r>
            <w:r w:rsidRPr="005034E2">
              <w:rPr>
                <w:sz w:val="20"/>
                <w:szCs w:val="20"/>
                <w:rPrChange w:id="743" w:author="Pavla Trefilová" w:date="2022-05-11T15:46:00Z">
                  <w:rPr>
                    <w:rFonts w:ascii="TimesNewRomanPSMT" w:hAnsi="TimesNewRomanPSMT" w:cs="Calibri"/>
                    <w:sz w:val="20"/>
                    <w:szCs w:val="20"/>
                  </w:rPr>
                </w:rPrChange>
              </w:rPr>
              <w:t>n</w:t>
            </w:r>
            <w:r w:rsidRPr="005034E2">
              <w:rPr>
                <w:rFonts w:hint="eastAsia"/>
                <w:sz w:val="20"/>
                <w:szCs w:val="20"/>
                <w:rPrChange w:id="744" w:author="Pavla Trefilová" w:date="2022-05-11T15:46:00Z">
                  <w:rPr>
                    <w:rFonts w:ascii="TimesNewRomanPSMT" w:hAnsi="TimesNewRomanPSMT" w:cs="Calibri" w:hint="eastAsia"/>
                    <w:sz w:val="20"/>
                    <w:szCs w:val="20"/>
                  </w:rPr>
                </w:rPrChange>
              </w:rPr>
              <w:t>í</w:t>
            </w:r>
            <w:r w:rsidRPr="005034E2">
              <w:rPr>
                <w:sz w:val="20"/>
                <w:szCs w:val="20"/>
                <w:rPrChange w:id="745" w:author="Pavla Trefilová" w:date="2022-05-11T15:46:00Z">
                  <w:rPr>
                    <w:rFonts w:ascii="TimesNewRomanPSMT" w:hAnsi="TimesNewRomanPSMT" w:cs="Calibri"/>
                    <w:sz w:val="20"/>
                    <w:szCs w:val="20"/>
                  </w:rPr>
                </w:rPrChange>
              </w:rPr>
              <w:t xml:space="preserve"> v</w:t>
            </w:r>
            <w:r w:rsidRPr="005034E2">
              <w:rPr>
                <w:rFonts w:hint="eastAsia"/>
                <w:sz w:val="20"/>
                <w:szCs w:val="20"/>
                <w:rPrChange w:id="746" w:author="Pavla Trefilová" w:date="2022-05-11T15:46:00Z">
                  <w:rPr>
                    <w:rFonts w:ascii="TimesNewRomanPSMT" w:hAnsi="TimesNewRomanPSMT" w:cs="Calibri" w:hint="eastAsia"/>
                    <w:sz w:val="20"/>
                    <w:szCs w:val="20"/>
                  </w:rPr>
                </w:rPrChange>
              </w:rPr>
              <w:t>ý</w:t>
            </w:r>
            <w:r w:rsidRPr="005034E2">
              <w:rPr>
                <w:sz w:val="20"/>
                <w:szCs w:val="20"/>
                <w:rPrChange w:id="747" w:author="Pavla Trefilová" w:date="2022-05-11T15:46:00Z">
                  <w:rPr>
                    <w:rFonts w:ascii="TimesNewRomanPSMT" w:hAnsi="TimesNewRomanPSMT" w:cs="Calibri"/>
                    <w:sz w:val="20"/>
                    <w:szCs w:val="20"/>
                  </w:rPr>
                </w:rPrChange>
              </w:rPr>
              <w:t>kazy podniku, majetkov</w:t>
            </w:r>
            <w:r w:rsidRPr="005034E2">
              <w:rPr>
                <w:rFonts w:hint="eastAsia"/>
                <w:sz w:val="20"/>
                <w:szCs w:val="20"/>
                <w:rPrChange w:id="748" w:author="Pavla Trefilová" w:date="2022-05-11T15:46:00Z">
                  <w:rPr>
                    <w:rFonts w:ascii="TimesNewRomanPSMT" w:hAnsi="TimesNewRomanPSMT" w:cs="Calibri" w:hint="eastAsia"/>
                    <w:sz w:val="20"/>
                    <w:szCs w:val="20"/>
                  </w:rPr>
                </w:rPrChange>
              </w:rPr>
              <w:t>á</w:t>
            </w:r>
            <w:r w:rsidRPr="005034E2">
              <w:rPr>
                <w:sz w:val="20"/>
                <w:szCs w:val="20"/>
                <w:rPrChange w:id="749" w:author="Pavla Trefilová" w:date="2022-05-11T15:46:00Z">
                  <w:rPr>
                    <w:rFonts w:ascii="TimesNewRomanPSMT" w:hAnsi="TimesNewRomanPSMT" w:cs="Calibri"/>
                    <w:sz w:val="20"/>
                    <w:szCs w:val="20"/>
                  </w:rPr>
                </w:rPrChange>
              </w:rPr>
              <w:t xml:space="preserve"> a kapit</w:t>
            </w:r>
            <w:r w:rsidRPr="005034E2">
              <w:rPr>
                <w:rFonts w:hint="eastAsia"/>
                <w:sz w:val="20"/>
                <w:szCs w:val="20"/>
                <w:rPrChange w:id="750" w:author="Pavla Trefilová" w:date="2022-05-11T15:46:00Z">
                  <w:rPr>
                    <w:rFonts w:ascii="TimesNewRomanPSMT" w:hAnsi="TimesNewRomanPSMT" w:cs="Calibri" w:hint="eastAsia"/>
                    <w:sz w:val="20"/>
                    <w:szCs w:val="20"/>
                  </w:rPr>
                </w:rPrChange>
              </w:rPr>
              <w:t>á</w:t>
            </w:r>
            <w:r w:rsidRPr="005034E2">
              <w:rPr>
                <w:sz w:val="20"/>
                <w:szCs w:val="20"/>
                <w:rPrChange w:id="751" w:author="Pavla Trefilová" w:date="2022-05-11T15:46:00Z">
                  <w:rPr>
                    <w:rFonts w:ascii="TimesNewRomanPSMT" w:hAnsi="TimesNewRomanPSMT" w:cs="Calibri"/>
                    <w:sz w:val="20"/>
                    <w:szCs w:val="20"/>
                  </w:rPr>
                </w:rPrChange>
              </w:rPr>
              <w:t>lov</w:t>
            </w:r>
            <w:r w:rsidRPr="005034E2">
              <w:rPr>
                <w:rFonts w:hint="eastAsia"/>
                <w:sz w:val="20"/>
                <w:szCs w:val="20"/>
                <w:rPrChange w:id="752" w:author="Pavla Trefilová" w:date="2022-05-11T15:46:00Z">
                  <w:rPr>
                    <w:rFonts w:ascii="TimesNewRomanPSMT" w:hAnsi="TimesNewRomanPSMT" w:cs="Calibri" w:hint="eastAsia"/>
                    <w:sz w:val="20"/>
                    <w:szCs w:val="20"/>
                  </w:rPr>
                </w:rPrChange>
              </w:rPr>
              <w:t>á</w:t>
            </w:r>
            <w:r w:rsidRPr="005034E2">
              <w:rPr>
                <w:sz w:val="20"/>
                <w:szCs w:val="20"/>
                <w:rPrChange w:id="753" w:author="Pavla Trefilová" w:date="2022-05-11T15:46:00Z">
                  <w:rPr>
                    <w:rFonts w:ascii="TimesNewRomanPSMT" w:hAnsi="TimesNewRomanPSMT" w:cs="Calibri"/>
                    <w:sz w:val="20"/>
                    <w:szCs w:val="20"/>
                  </w:rPr>
                </w:rPrChange>
              </w:rPr>
              <w:t xml:space="preserve"> struktura firmy, n</w:t>
            </w:r>
            <w:r w:rsidRPr="005034E2">
              <w:rPr>
                <w:rFonts w:hint="eastAsia"/>
                <w:sz w:val="20"/>
                <w:szCs w:val="20"/>
                <w:rPrChange w:id="754" w:author="Pavla Trefilová" w:date="2022-05-11T15:46:00Z">
                  <w:rPr>
                    <w:rFonts w:ascii="TimesNewRomanPSMT" w:hAnsi="TimesNewRomanPSMT" w:cs="Calibri" w:hint="eastAsia"/>
                    <w:sz w:val="20"/>
                    <w:szCs w:val="20"/>
                  </w:rPr>
                </w:rPrChange>
              </w:rPr>
              <w:t>á</w:t>
            </w:r>
            <w:r w:rsidRPr="005034E2">
              <w:rPr>
                <w:sz w:val="20"/>
                <w:szCs w:val="20"/>
                <w:rPrChange w:id="755" w:author="Pavla Trefilová" w:date="2022-05-11T15:46:00Z">
                  <w:rPr>
                    <w:rFonts w:ascii="TimesNewRomanPSMT" w:hAnsi="TimesNewRomanPSMT" w:cs="Calibri"/>
                    <w:sz w:val="20"/>
                    <w:szCs w:val="20"/>
                  </w:rPr>
                </w:rPrChange>
              </w:rPr>
              <w:t>klady, v</w:t>
            </w:r>
            <w:r w:rsidRPr="005034E2">
              <w:rPr>
                <w:rFonts w:hint="eastAsia"/>
                <w:sz w:val="20"/>
                <w:szCs w:val="20"/>
                <w:rPrChange w:id="756" w:author="Pavla Trefilová" w:date="2022-05-11T15:46:00Z">
                  <w:rPr>
                    <w:rFonts w:ascii="TimesNewRomanPSMT" w:hAnsi="TimesNewRomanPSMT" w:cs="Calibri" w:hint="eastAsia"/>
                    <w:sz w:val="20"/>
                    <w:szCs w:val="20"/>
                  </w:rPr>
                </w:rPrChange>
              </w:rPr>
              <w:t>ý</w:t>
            </w:r>
            <w:r w:rsidRPr="005034E2">
              <w:rPr>
                <w:sz w:val="20"/>
                <w:szCs w:val="20"/>
                <w:rPrChange w:id="757" w:author="Pavla Trefilová" w:date="2022-05-11T15:46:00Z">
                  <w:rPr>
                    <w:rFonts w:ascii="TimesNewRomanPSMT" w:hAnsi="TimesNewRomanPSMT" w:cs="Calibri"/>
                    <w:sz w:val="20"/>
                    <w:szCs w:val="20"/>
                  </w:rPr>
                </w:rPrChange>
              </w:rPr>
              <w:t>nosy a hospod</w:t>
            </w:r>
            <w:r w:rsidRPr="005034E2">
              <w:rPr>
                <w:rFonts w:hint="eastAsia"/>
                <w:sz w:val="20"/>
                <w:szCs w:val="20"/>
                <w:rPrChange w:id="758" w:author="Pavla Trefilová" w:date="2022-05-11T15:46:00Z">
                  <w:rPr>
                    <w:rFonts w:ascii="TimesNewRomanPSMT" w:hAnsi="TimesNewRomanPSMT" w:cs="Calibri" w:hint="eastAsia"/>
                    <w:sz w:val="20"/>
                    <w:szCs w:val="20"/>
                  </w:rPr>
                </w:rPrChange>
              </w:rPr>
              <w:t>ář</w:t>
            </w:r>
            <w:r w:rsidRPr="005034E2">
              <w:rPr>
                <w:sz w:val="20"/>
                <w:szCs w:val="20"/>
                <w:rPrChange w:id="759" w:author="Pavla Trefilová" w:date="2022-05-11T15:46:00Z">
                  <w:rPr>
                    <w:rFonts w:ascii="TimesNewRomanPSMT" w:hAnsi="TimesNewRomanPSMT" w:cs="Calibri"/>
                    <w:sz w:val="20"/>
                    <w:szCs w:val="20"/>
                  </w:rPr>
                </w:rPrChange>
              </w:rPr>
              <w:t>sk</w:t>
            </w:r>
            <w:r w:rsidRPr="005034E2">
              <w:rPr>
                <w:rFonts w:hint="eastAsia"/>
                <w:sz w:val="20"/>
                <w:szCs w:val="20"/>
                <w:rPrChange w:id="760" w:author="Pavla Trefilová" w:date="2022-05-11T15:46:00Z">
                  <w:rPr>
                    <w:rFonts w:ascii="TimesNewRomanPSMT" w:hAnsi="TimesNewRomanPSMT" w:cs="Calibri" w:hint="eastAsia"/>
                    <w:sz w:val="20"/>
                    <w:szCs w:val="20"/>
                  </w:rPr>
                </w:rPrChange>
              </w:rPr>
              <w:t>ý</w:t>
            </w:r>
            <w:r w:rsidRPr="005034E2">
              <w:rPr>
                <w:sz w:val="20"/>
                <w:szCs w:val="20"/>
                <w:rPrChange w:id="761" w:author="Pavla Trefilová" w:date="2022-05-11T15:46:00Z">
                  <w:rPr>
                    <w:rFonts w:ascii="TimesNewRomanPSMT" w:hAnsi="TimesNewRomanPSMT" w:cs="Calibri"/>
                    <w:sz w:val="20"/>
                    <w:szCs w:val="20"/>
                  </w:rPr>
                </w:rPrChange>
              </w:rPr>
              <w:t xml:space="preserve"> v</w:t>
            </w:r>
            <w:r w:rsidRPr="005034E2">
              <w:rPr>
                <w:rFonts w:hint="eastAsia"/>
                <w:sz w:val="20"/>
                <w:szCs w:val="20"/>
                <w:rPrChange w:id="762" w:author="Pavla Trefilová" w:date="2022-05-11T15:46:00Z">
                  <w:rPr>
                    <w:rFonts w:ascii="TimesNewRomanPSMT" w:hAnsi="TimesNewRomanPSMT" w:cs="Calibri" w:hint="eastAsia"/>
                    <w:sz w:val="20"/>
                    <w:szCs w:val="20"/>
                  </w:rPr>
                </w:rPrChange>
              </w:rPr>
              <w:t>ý</w:t>
            </w:r>
            <w:r w:rsidRPr="005034E2">
              <w:rPr>
                <w:sz w:val="20"/>
                <w:szCs w:val="20"/>
                <w:rPrChange w:id="763" w:author="Pavla Trefilová" w:date="2022-05-11T15:46:00Z">
                  <w:rPr>
                    <w:rFonts w:ascii="TimesNewRomanPSMT" w:hAnsi="TimesNewRomanPSMT" w:cs="Calibri"/>
                    <w:sz w:val="20"/>
                    <w:szCs w:val="20"/>
                  </w:rPr>
                </w:rPrChange>
              </w:rPr>
              <w:t>sledek, finan</w:t>
            </w:r>
            <w:r w:rsidRPr="005034E2">
              <w:rPr>
                <w:rFonts w:hint="eastAsia"/>
                <w:sz w:val="20"/>
                <w:szCs w:val="20"/>
                <w:rPrChange w:id="764" w:author="Pavla Trefilová" w:date="2022-05-11T15:46:00Z">
                  <w:rPr>
                    <w:rFonts w:ascii="TimesNewRomanPSMT" w:hAnsi="TimesNewRomanPSMT" w:cs="Calibri" w:hint="eastAsia"/>
                    <w:sz w:val="20"/>
                    <w:szCs w:val="20"/>
                  </w:rPr>
                </w:rPrChange>
              </w:rPr>
              <w:t>č</w:t>
            </w:r>
            <w:r w:rsidRPr="005034E2">
              <w:rPr>
                <w:sz w:val="20"/>
                <w:szCs w:val="20"/>
                <w:rPrChange w:id="765" w:author="Pavla Trefilová" w:date="2022-05-11T15:46:00Z">
                  <w:rPr>
                    <w:rFonts w:ascii="TimesNewRomanPSMT" w:hAnsi="TimesNewRomanPSMT" w:cs="Calibri"/>
                    <w:sz w:val="20"/>
                    <w:szCs w:val="20"/>
                  </w:rPr>
                </w:rPrChange>
              </w:rPr>
              <w:t>n</w:t>
            </w:r>
            <w:r w:rsidRPr="005034E2">
              <w:rPr>
                <w:rFonts w:hint="eastAsia"/>
                <w:sz w:val="20"/>
                <w:szCs w:val="20"/>
                <w:rPrChange w:id="766" w:author="Pavla Trefilová" w:date="2022-05-11T15:46:00Z">
                  <w:rPr>
                    <w:rFonts w:ascii="TimesNewRomanPSMT" w:hAnsi="TimesNewRomanPSMT" w:cs="Calibri" w:hint="eastAsia"/>
                    <w:sz w:val="20"/>
                    <w:szCs w:val="20"/>
                  </w:rPr>
                </w:rPrChange>
              </w:rPr>
              <w:t>í</w:t>
            </w:r>
            <w:r w:rsidRPr="005034E2">
              <w:rPr>
                <w:sz w:val="20"/>
                <w:szCs w:val="20"/>
                <w:rPrChange w:id="767" w:author="Pavla Trefilová" w:date="2022-05-11T15:46:00Z">
                  <w:rPr>
                    <w:rFonts w:ascii="TimesNewRomanPSMT" w:hAnsi="TimesNewRomanPSMT" w:cs="Calibri"/>
                    <w:sz w:val="20"/>
                    <w:szCs w:val="20"/>
                  </w:rPr>
                </w:rPrChange>
              </w:rPr>
              <w:t xml:space="preserve"> anal</w:t>
            </w:r>
            <w:r w:rsidRPr="005034E2">
              <w:rPr>
                <w:rFonts w:hint="eastAsia"/>
                <w:sz w:val="20"/>
                <w:szCs w:val="20"/>
                <w:rPrChange w:id="768" w:author="Pavla Trefilová" w:date="2022-05-11T15:46:00Z">
                  <w:rPr>
                    <w:rFonts w:ascii="TimesNewRomanPSMT" w:hAnsi="TimesNewRomanPSMT" w:cs="Calibri" w:hint="eastAsia"/>
                    <w:sz w:val="20"/>
                    <w:szCs w:val="20"/>
                  </w:rPr>
                </w:rPrChange>
              </w:rPr>
              <w:t>ý</w:t>
            </w:r>
            <w:r w:rsidRPr="005034E2">
              <w:rPr>
                <w:sz w:val="20"/>
                <w:szCs w:val="20"/>
                <w:rPrChange w:id="769" w:author="Pavla Trefilová" w:date="2022-05-11T15:46:00Z">
                  <w:rPr>
                    <w:rFonts w:ascii="TimesNewRomanPSMT" w:hAnsi="TimesNewRomanPSMT" w:cs="Calibri"/>
                    <w:sz w:val="20"/>
                    <w:szCs w:val="20"/>
                  </w:rPr>
                </w:rPrChange>
              </w:rPr>
              <w:t>za, d</w:t>
            </w:r>
            <w:r w:rsidRPr="005034E2">
              <w:rPr>
                <w:rFonts w:hint="eastAsia"/>
                <w:sz w:val="20"/>
                <w:szCs w:val="20"/>
                <w:rPrChange w:id="770" w:author="Pavla Trefilová" w:date="2022-05-11T15:46:00Z">
                  <w:rPr>
                    <w:rFonts w:ascii="TimesNewRomanPSMT" w:hAnsi="TimesNewRomanPSMT" w:cs="Calibri" w:hint="eastAsia"/>
                    <w:sz w:val="20"/>
                    <w:szCs w:val="20"/>
                  </w:rPr>
                </w:rPrChange>
              </w:rPr>
              <w:t>á</w:t>
            </w:r>
            <w:r w:rsidRPr="005034E2">
              <w:rPr>
                <w:sz w:val="20"/>
                <w:szCs w:val="20"/>
                <w:rPrChange w:id="771" w:author="Pavla Trefilová" w:date="2022-05-11T15:46:00Z">
                  <w:rPr>
                    <w:rFonts w:ascii="TimesNewRomanPSMT" w:hAnsi="TimesNewRomanPSMT" w:cs="Calibri"/>
                    <w:sz w:val="20"/>
                    <w:szCs w:val="20"/>
                  </w:rPr>
                </w:rPrChange>
              </w:rPr>
              <w:t>le tak</w:t>
            </w:r>
            <w:r w:rsidRPr="005034E2">
              <w:rPr>
                <w:rFonts w:hint="eastAsia"/>
                <w:sz w:val="20"/>
                <w:szCs w:val="20"/>
                <w:rPrChange w:id="772" w:author="Pavla Trefilová" w:date="2022-05-11T15:46:00Z">
                  <w:rPr>
                    <w:rFonts w:ascii="TimesNewRomanPSMT" w:hAnsi="TimesNewRomanPSMT" w:cs="Calibri" w:hint="eastAsia"/>
                    <w:sz w:val="20"/>
                    <w:szCs w:val="20"/>
                  </w:rPr>
                </w:rPrChange>
              </w:rPr>
              <w:t>é</w:t>
            </w:r>
            <w:r w:rsidRPr="005034E2">
              <w:rPr>
                <w:sz w:val="20"/>
                <w:szCs w:val="20"/>
                <w:rPrChange w:id="773" w:author="Pavla Trefilová" w:date="2022-05-11T15:46:00Z">
                  <w:rPr>
                    <w:rFonts w:ascii="TimesNewRomanPSMT" w:hAnsi="TimesNewRomanPSMT" w:cs="Calibri"/>
                    <w:sz w:val="20"/>
                    <w:szCs w:val="20"/>
                  </w:rPr>
                </w:rPrChange>
              </w:rPr>
              <w:t xml:space="preserve"> klasifikace n</w:t>
            </w:r>
            <w:r w:rsidRPr="005034E2">
              <w:rPr>
                <w:rFonts w:hint="eastAsia"/>
                <w:sz w:val="20"/>
                <w:szCs w:val="20"/>
                <w:rPrChange w:id="774" w:author="Pavla Trefilová" w:date="2022-05-11T15:46:00Z">
                  <w:rPr>
                    <w:rFonts w:ascii="TimesNewRomanPSMT" w:hAnsi="TimesNewRomanPSMT" w:cs="Calibri" w:hint="eastAsia"/>
                    <w:sz w:val="20"/>
                    <w:szCs w:val="20"/>
                  </w:rPr>
                </w:rPrChange>
              </w:rPr>
              <w:t>á</w:t>
            </w:r>
            <w:r w:rsidRPr="005034E2">
              <w:rPr>
                <w:sz w:val="20"/>
                <w:szCs w:val="20"/>
                <w:rPrChange w:id="775" w:author="Pavla Trefilová" w:date="2022-05-11T15:46:00Z">
                  <w:rPr>
                    <w:rFonts w:ascii="TimesNewRomanPSMT" w:hAnsi="TimesNewRomanPSMT" w:cs="Calibri"/>
                    <w:sz w:val="20"/>
                    <w:szCs w:val="20"/>
                  </w:rPr>
                </w:rPrChange>
              </w:rPr>
              <w:t>klad</w:t>
            </w:r>
            <w:r w:rsidRPr="005034E2">
              <w:rPr>
                <w:rFonts w:hint="eastAsia"/>
                <w:sz w:val="20"/>
                <w:szCs w:val="20"/>
                <w:rPrChange w:id="776" w:author="Pavla Trefilová" w:date="2022-05-11T15:46:00Z">
                  <w:rPr>
                    <w:rFonts w:ascii="TimesNewRomanPSMT" w:hAnsi="TimesNewRomanPSMT" w:cs="Calibri" w:hint="eastAsia"/>
                    <w:sz w:val="20"/>
                    <w:szCs w:val="20"/>
                  </w:rPr>
                </w:rPrChange>
              </w:rPr>
              <w:t>ů</w:t>
            </w:r>
            <w:r w:rsidRPr="005034E2">
              <w:rPr>
                <w:sz w:val="20"/>
                <w:szCs w:val="20"/>
                <w:rPrChange w:id="777" w:author="Pavla Trefilová" w:date="2022-05-11T15:46:00Z">
                  <w:rPr>
                    <w:rFonts w:ascii="TimesNewRomanPSMT" w:hAnsi="TimesNewRomanPSMT" w:cs="Calibri"/>
                    <w:sz w:val="20"/>
                    <w:szCs w:val="20"/>
                  </w:rPr>
                </w:rPrChange>
              </w:rPr>
              <w:t>, n</w:t>
            </w:r>
            <w:r w:rsidRPr="005034E2">
              <w:rPr>
                <w:rFonts w:hint="eastAsia"/>
                <w:sz w:val="20"/>
                <w:szCs w:val="20"/>
                <w:rPrChange w:id="778" w:author="Pavla Trefilová" w:date="2022-05-11T15:46:00Z">
                  <w:rPr>
                    <w:rFonts w:ascii="TimesNewRomanPSMT" w:hAnsi="TimesNewRomanPSMT" w:cs="Calibri" w:hint="eastAsia"/>
                    <w:sz w:val="20"/>
                    <w:szCs w:val="20"/>
                  </w:rPr>
                </w:rPrChange>
              </w:rPr>
              <w:t>á</w:t>
            </w:r>
            <w:r w:rsidRPr="005034E2">
              <w:rPr>
                <w:sz w:val="20"/>
                <w:szCs w:val="20"/>
                <w:rPrChange w:id="779" w:author="Pavla Trefilová" w:date="2022-05-11T15:46:00Z">
                  <w:rPr>
                    <w:rFonts w:ascii="TimesNewRomanPSMT" w:hAnsi="TimesNewRomanPSMT" w:cs="Calibri"/>
                    <w:sz w:val="20"/>
                    <w:szCs w:val="20"/>
                  </w:rPr>
                </w:rPrChange>
              </w:rPr>
              <w:t>klady dle vztahu k objemu v</w:t>
            </w:r>
            <w:r w:rsidRPr="005034E2">
              <w:rPr>
                <w:rFonts w:hint="eastAsia"/>
                <w:sz w:val="20"/>
                <w:szCs w:val="20"/>
                <w:rPrChange w:id="780" w:author="Pavla Trefilová" w:date="2022-05-11T15:46:00Z">
                  <w:rPr>
                    <w:rFonts w:ascii="TimesNewRomanPSMT" w:hAnsi="TimesNewRomanPSMT" w:cs="Calibri" w:hint="eastAsia"/>
                    <w:sz w:val="20"/>
                    <w:szCs w:val="20"/>
                  </w:rPr>
                </w:rPrChange>
              </w:rPr>
              <w:t>ý</w:t>
            </w:r>
            <w:r w:rsidRPr="005034E2">
              <w:rPr>
                <w:sz w:val="20"/>
                <w:szCs w:val="20"/>
                <w:rPrChange w:id="781" w:author="Pavla Trefilová" w:date="2022-05-11T15:46:00Z">
                  <w:rPr>
                    <w:rFonts w:ascii="TimesNewRomanPSMT" w:hAnsi="TimesNewRomanPSMT" w:cs="Calibri"/>
                    <w:sz w:val="20"/>
                    <w:szCs w:val="20"/>
                  </w:rPr>
                </w:rPrChange>
              </w:rPr>
              <w:t>kon</w:t>
            </w:r>
            <w:r w:rsidRPr="005034E2">
              <w:rPr>
                <w:rFonts w:hint="eastAsia"/>
                <w:sz w:val="20"/>
                <w:szCs w:val="20"/>
                <w:rPrChange w:id="782" w:author="Pavla Trefilová" w:date="2022-05-11T15:46:00Z">
                  <w:rPr>
                    <w:rFonts w:ascii="TimesNewRomanPSMT" w:hAnsi="TimesNewRomanPSMT" w:cs="Calibri" w:hint="eastAsia"/>
                    <w:sz w:val="20"/>
                    <w:szCs w:val="20"/>
                  </w:rPr>
                </w:rPrChange>
              </w:rPr>
              <w:t>ů</w:t>
            </w:r>
            <w:r w:rsidRPr="005034E2">
              <w:rPr>
                <w:sz w:val="20"/>
                <w:szCs w:val="20"/>
                <w:rPrChange w:id="783" w:author="Pavla Trefilová" w:date="2022-05-11T15:46:00Z">
                  <w:rPr>
                    <w:rFonts w:ascii="TimesNewRomanPSMT" w:hAnsi="TimesNewRomanPSMT" w:cs="Calibri"/>
                    <w:sz w:val="20"/>
                    <w:szCs w:val="20"/>
                  </w:rPr>
                </w:rPrChange>
              </w:rPr>
              <w:t>, modelov</w:t>
            </w:r>
            <w:r w:rsidRPr="005034E2">
              <w:rPr>
                <w:rFonts w:hint="eastAsia"/>
                <w:sz w:val="20"/>
                <w:szCs w:val="20"/>
                <w:rPrChange w:id="784" w:author="Pavla Trefilová" w:date="2022-05-11T15:46:00Z">
                  <w:rPr>
                    <w:rFonts w:ascii="TimesNewRomanPSMT" w:hAnsi="TimesNewRomanPSMT" w:cs="Calibri" w:hint="eastAsia"/>
                    <w:sz w:val="20"/>
                    <w:szCs w:val="20"/>
                  </w:rPr>
                </w:rPrChange>
              </w:rPr>
              <w:t>á</w:t>
            </w:r>
            <w:r w:rsidRPr="005034E2">
              <w:rPr>
                <w:sz w:val="20"/>
                <w:szCs w:val="20"/>
                <w:rPrChange w:id="785" w:author="Pavla Trefilová" w:date="2022-05-11T15:46:00Z">
                  <w:rPr>
                    <w:rFonts w:ascii="TimesNewRomanPSMT" w:hAnsi="TimesNewRomanPSMT" w:cs="Calibri"/>
                    <w:sz w:val="20"/>
                    <w:szCs w:val="20"/>
                  </w:rPr>
                </w:rPrChange>
              </w:rPr>
              <w:t>n</w:t>
            </w:r>
            <w:r w:rsidRPr="005034E2">
              <w:rPr>
                <w:rFonts w:hint="eastAsia"/>
                <w:sz w:val="20"/>
                <w:szCs w:val="20"/>
                <w:rPrChange w:id="786" w:author="Pavla Trefilová" w:date="2022-05-11T15:46:00Z">
                  <w:rPr>
                    <w:rFonts w:ascii="TimesNewRomanPSMT" w:hAnsi="TimesNewRomanPSMT" w:cs="Calibri" w:hint="eastAsia"/>
                    <w:sz w:val="20"/>
                    <w:szCs w:val="20"/>
                  </w:rPr>
                </w:rPrChange>
              </w:rPr>
              <w:t>í</w:t>
            </w:r>
            <w:r w:rsidRPr="005034E2">
              <w:rPr>
                <w:sz w:val="20"/>
                <w:szCs w:val="20"/>
                <w:rPrChange w:id="787" w:author="Pavla Trefilová" w:date="2022-05-11T15:46:00Z">
                  <w:rPr>
                    <w:rFonts w:ascii="TimesNewRomanPSMT" w:hAnsi="TimesNewRomanPSMT" w:cs="Calibri"/>
                    <w:sz w:val="20"/>
                    <w:szCs w:val="20"/>
                  </w:rPr>
                </w:rPrChange>
              </w:rPr>
              <w:t xml:space="preserve"> n</w:t>
            </w:r>
            <w:r w:rsidRPr="005034E2">
              <w:rPr>
                <w:rFonts w:hint="eastAsia"/>
                <w:sz w:val="20"/>
                <w:szCs w:val="20"/>
                <w:rPrChange w:id="788" w:author="Pavla Trefilová" w:date="2022-05-11T15:46:00Z">
                  <w:rPr>
                    <w:rFonts w:ascii="TimesNewRomanPSMT" w:hAnsi="TimesNewRomanPSMT" w:cs="Calibri" w:hint="eastAsia"/>
                    <w:sz w:val="20"/>
                    <w:szCs w:val="20"/>
                  </w:rPr>
                </w:rPrChange>
              </w:rPr>
              <w:t>á</w:t>
            </w:r>
            <w:r w:rsidRPr="005034E2">
              <w:rPr>
                <w:sz w:val="20"/>
                <w:szCs w:val="20"/>
                <w:rPrChange w:id="789" w:author="Pavla Trefilová" w:date="2022-05-11T15:46:00Z">
                  <w:rPr>
                    <w:rFonts w:ascii="TimesNewRomanPSMT" w:hAnsi="TimesNewRomanPSMT" w:cs="Calibri"/>
                    <w:sz w:val="20"/>
                    <w:szCs w:val="20"/>
                  </w:rPr>
                </w:rPrChange>
              </w:rPr>
              <w:t>klad</w:t>
            </w:r>
            <w:r w:rsidRPr="005034E2">
              <w:rPr>
                <w:rFonts w:hint="eastAsia"/>
                <w:sz w:val="20"/>
                <w:szCs w:val="20"/>
                <w:rPrChange w:id="790" w:author="Pavla Trefilová" w:date="2022-05-11T15:46:00Z">
                  <w:rPr>
                    <w:rFonts w:ascii="TimesNewRomanPSMT" w:hAnsi="TimesNewRomanPSMT" w:cs="Calibri" w:hint="eastAsia"/>
                    <w:sz w:val="20"/>
                    <w:szCs w:val="20"/>
                  </w:rPr>
                </w:rPrChange>
              </w:rPr>
              <w:t>ů</w:t>
            </w:r>
            <w:r w:rsidRPr="005034E2">
              <w:rPr>
                <w:sz w:val="20"/>
                <w:szCs w:val="20"/>
                <w:rPrChange w:id="791" w:author="Pavla Trefilová" w:date="2022-05-11T15:46:00Z">
                  <w:rPr>
                    <w:rFonts w:ascii="TimesNewRomanPSMT" w:hAnsi="TimesNewRomanPSMT" w:cs="Calibri"/>
                    <w:sz w:val="20"/>
                    <w:szCs w:val="20"/>
                  </w:rPr>
                </w:rPrChange>
              </w:rPr>
              <w:t xml:space="preserve"> a anal</w:t>
            </w:r>
            <w:r w:rsidRPr="005034E2">
              <w:rPr>
                <w:rFonts w:hint="eastAsia"/>
                <w:sz w:val="20"/>
                <w:szCs w:val="20"/>
                <w:rPrChange w:id="792" w:author="Pavla Trefilová" w:date="2022-05-11T15:46:00Z">
                  <w:rPr>
                    <w:rFonts w:ascii="TimesNewRomanPSMT" w:hAnsi="TimesNewRomanPSMT" w:cs="Calibri" w:hint="eastAsia"/>
                    <w:sz w:val="20"/>
                    <w:szCs w:val="20"/>
                  </w:rPr>
                </w:rPrChange>
              </w:rPr>
              <w:t>ý</w:t>
            </w:r>
            <w:r w:rsidRPr="005034E2">
              <w:rPr>
                <w:sz w:val="20"/>
                <w:szCs w:val="20"/>
                <w:rPrChange w:id="793" w:author="Pavla Trefilová" w:date="2022-05-11T15:46:00Z">
                  <w:rPr>
                    <w:rFonts w:ascii="TimesNewRomanPSMT" w:hAnsi="TimesNewRomanPSMT" w:cs="Calibri"/>
                    <w:sz w:val="20"/>
                    <w:szCs w:val="20"/>
                  </w:rPr>
                </w:rPrChange>
              </w:rPr>
              <w:t>za bodu zvratu. P</w:t>
            </w:r>
            <w:r w:rsidRPr="005034E2">
              <w:rPr>
                <w:rFonts w:hint="eastAsia"/>
                <w:sz w:val="20"/>
                <w:szCs w:val="20"/>
                <w:rPrChange w:id="794" w:author="Pavla Trefilová" w:date="2022-05-11T15:46:00Z">
                  <w:rPr>
                    <w:rFonts w:ascii="TimesNewRomanPSMT" w:hAnsi="TimesNewRomanPSMT" w:cs="Calibri" w:hint="eastAsia"/>
                    <w:sz w:val="20"/>
                    <w:szCs w:val="20"/>
                  </w:rPr>
                </w:rPrChange>
              </w:rPr>
              <w:t>ř</w:t>
            </w:r>
            <w:r w:rsidRPr="005034E2">
              <w:rPr>
                <w:sz w:val="20"/>
                <w:szCs w:val="20"/>
                <w:rPrChange w:id="795" w:author="Pavla Trefilová" w:date="2022-05-11T15:46:00Z">
                  <w:rPr>
                    <w:rFonts w:ascii="TimesNewRomanPSMT" w:hAnsi="TimesNewRomanPSMT" w:cs="Calibri"/>
                    <w:sz w:val="20"/>
                    <w:szCs w:val="20"/>
                  </w:rPr>
                </w:rPrChange>
              </w:rPr>
              <w:t>edm</w:t>
            </w:r>
            <w:r w:rsidRPr="005034E2">
              <w:rPr>
                <w:rFonts w:hint="eastAsia"/>
                <w:sz w:val="20"/>
                <w:szCs w:val="20"/>
                <w:rPrChange w:id="796" w:author="Pavla Trefilová" w:date="2022-05-11T15:46:00Z">
                  <w:rPr>
                    <w:rFonts w:ascii="TimesNewRomanPSMT" w:hAnsi="TimesNewRomanPSMT" w:cs="Calibri" w:hint="eastAsia"/>
                    <w:sz w:val="20"/>
                    <w:szCs w:val="20"/>
                  </w:rPr>
                </w:rPrChange>
              </w:rPr>
              <w:t>ě</w:t>
            </w:r>
            <w:r w:rsidRPr="005034E2">
              <w:rPr>
                <w:sz w:val="20"/>
                <w:szCs w:val="20"/>
                <w:rPrChange w:id="797" w:author="Pavla Trefilová" w:date="2022-05-11T15:46:00Z">
                  <w:rPr>
                    <w:rFonts w:ascii="TimesNewRomanPSMT" w:hAnsi="TimesNewRomanPSMT" w:cs="Calibri"/>
                    <w:sz w:val="20"/>
                    <w:szCs w:val="20"/>
                  </w:rPr>
                </w:rPrChange>
              </w:rPr>
              <w:t>tem kurzu byla hlavn</w:t>
            </w:r>
            <w:r w:rsidRPr="005034E2">
              <w:rPr>
                <w:rFonts w:hint="eastAsia"/>
                <w:sz w:val="20"/>
                <w:szCs w:val="20"/>
                <w:rPrChange w:id="798" w:author="Pavla Trefilová" w:date="2022-05-11T15:46:00Z">
                  <w:rPr>
                    <w:rFonts w:ascii="TimesNewRomanPSMT" w:hAnsi="TimesNewRomanPSMT" w:cs="Calibri" w:hint="eastAsia"/>
                    <w:sz w:val="20"/>
                    <w:szCs w:val="20"/>
                  </w:rPr>
                </w:rPrChange>
              </w:rPr>
              <w:t>ě</w:t>
            </w:r>
            <w:r w:rsidRPr="005034E2">
              <w:rPr>
                <w:sz w:val="20"/>
                <w:szCs w:val="20"/>
                <w:rPrChange w:id="799" w:author="Pavla Trefilová" w:date="2022-05-11T15:46:00Z">
                  <w:rPr>
                    <w:rFonts w:ascii="TimesNewRomanPSMT" w:hAnsi="TimesNewRomanPSMT" w:cs="Calibri"/>
                    <w:sz w:val="20"/>
                    <w:szCs w:val="20"/>
                  </w:rPr>
                </w:rPrChange>
              </w:rPr>
              <w:t xml:space="preserve"> problematika n</w:t>
            </w:r>
            <w:r w:rsidRPr="005034E2">
              <w:rPr>
                <w:rFonts w:hint="eastAsia"/>
                <w:sz w:val="20"/>
                <w:szCs w:val="20"/>
                <w:rPrChange w:id="800" w:author="Pavla Trefilová" w:date="2022-05-11T15:46:00Z">
                  <w:rPr>
                    <w:rFonts w:ascii="TimesNewRomanPSMT" w:hAnsi="TimesNewRomanPSMT" w:cs="Calibri" w:hint="eastAsia"/>
                    <w:sz w:val="20"/>
                    <w:szCs w:val="20"/>
                  </w:rPr>
                </w:rPrChange>
              </w:rPr>
              <w:t>á</w:t>
            </w:r>
            <w:r w:rsidRPr="005034E2">
              <w:rPr>
                <w:sz w:val="20"/>
                <w:szCs w:val="20"/>
                <w:rPrChange w:id="801" w:author="Pavla Trefilová" w:date="2022-05-11T15:46:00Z">
                  <w:rPr>
                    <w:rFonts w:ascii="TimesNewRomanPSMT" w:hAnsi="TimesNewRomanPSMT" w:cs="Calibri"/>
                    <w:sz w:val="20"/>
                    <w:szCs w:val="20"/>
                  </w:rPr>
                </w:rPrChange>
              </w:rPr>
              <w:t>kladov</w:t>
            </w:r>
            <w:r w:rsidRPr="005034E2">
              <w:rPr>
                <w:rFonts w:hint="eastAsia"/>
                <w:sz w:val="20"/>
                <w:szCs w:val="20"/>
                <w:rPrChange w:id="802" w:author="Pavla Trefilová" w:date="2022-05-11T15:46:00Z">
                  <w:rPr>
                    <w:rFonts w:ascii="TimesNewRomanPSMT" w:hAnsi="TimesNewRomanPSMT" w:cs="Calibri" w:hint="eastAsia"/>
                    <w:sz w:val="20"/>
                    <w:szCs w:val="20"/>
                  </w:rPr>
                </w:rPrChange>
              </w:rPr>
              <w:t>ý</w:t>
            </w:r>
            <w:r w:rsidRPr="005034E2">
              <w:rPr>
                <w:sz w:val="20"/>
                <w:szCs w:val="20"/>
                <w:rPrChange w:id="803" w:author="Pavla Trefilová" w:date="2022-05-11T15:46:00Z">
                  <w:rPr>
                    <w:rFonts w:ascii="TimesNewRomanPSMT" w:hAnsi="TimesNewRomanPSMT" w:cs="Calibri"/>
                    <w:sz w:val="20"/>
                    <w:szCs w:val="20"/>
                  </w:rPr>
                </w:rPrChange>
              </w:rPr>
              <w:t>ch kalkulac</w:t>
            </w:r>
            <w:r w:rsidRPr="005034E2">
              <w:rPr>
                <w:rFonts w:hint="eastAsia"/>
                <w:sz w:val="20"/>
                <w:szCs w:val="20"/>
                <w:rPrChange w:id="804" w:author="Pavla Trefilová" w:date="2022-05-11T15:46:00Z">
                  <w:rPr>
                    <w:rFonts w:ascii="TimesNewRomanPSMT" w:hAnsi="TimesNewRomanPSMT" w:cs="Calibri" w:hint="eastAsia"/>
                    <w:sz w:val="20"/>
                    <w:szCs w:val="20"/>
                  </w:rPr>
                </w:rPrChange>
              </w:rPr>
              <w:t>í</w:t>
            </w:r>
            <w:r w:rsidRPr="005034E2">
              <w:rPr>
                <w:sz w:val="20"/>
                <w:szCs w:val="20"/>
                <w:rPrChange w:id="805" w:author="Pavla Trefilová" w:date="2022-05-11T15:46:00Z">
                  <w:rPr>
                    <w:rFonts w:ascii="TimesNewRomanPSMT" w:hAnsi="TimesNewRomanPSMT" w:cs="Calibri"/>
                    <w:sz w:val="20"/>
                    <w:szCs w:val="20"/>
                  </w:rPr>
                </w:rPrChange>
              </w:rPr>
              <w:t>, problematika odpov</w:t>
            </w:r>
            <w:r w:rsidRPr="005034E2">
              <w:rPr>
                <w:rFonts w:hint="eastAsia"/>
                <w:sz w:val="20"/>
                <w:szCs w:val="20"/>
                <w:rPrChange w:id="806" w:author="Pavla Trefilová" w:date="2022-05-11T15:46:00Z">
                  <w:rPr>
                    <w:rFonts w:ascii="TimesNewRomanPSMT" w:hAnsi="TimesNewRomanPSMT" w:cs="Calibri" w:hint="eastAsia"/>
                    <w:sz w:val="20"/>
                    <w:szCs w:val="20"/>
                  </w:rPr>
                </w:rPrChange>
              </w:rPr>
              <w:t>ě</w:t>
            </w:r>
            <w:r w:rsidRPr="005034E2">
              <w:rPr>
                <w:sz w:val="20"/>
                <w:szCs w:val="20"/>
                <w:rPrChange w:id="807" w:author="Pavla Trefilová" w:date="2022-05-11T15:46:00Z">
                  <w:rPr>
                    <w:rFonts w:ascii="TimesNewRomanPSMT" w:hAnsi="TimesNewRomanPSMT" w:cs="Calibri"/>
                    <w:sz w:val="20"/>
                    <w:szCs w:val="20"/>
                  </w:rPr>
                </w:rPrChange>
              </w:rPr>
              <w:t>dnostn</w:t>
            </w:r>
            <w:r w:rsidRPr="005034E2">
              <w:rPr>
                <w:rFonts w:hint="eastAsia"/>
                <w:sz w:val="20"/>
                <w:szCs w:val="20"/>
                <w:rPrChange w:id="808" w:author="Pavla Trefilová" w:date="2022-05-11T15:46:00Z">
                  <w:rPr>
                    <w:rFonts w:ascii="TimesNewRomanPSMT" w:hAnsi="TimesNewRomanPSMT" w:cs="Calibri" w:hint="eastAsia"/>
                    <w:sz w:val="20"/>
                    <w:szCs w:val="20"/>
                  </w:rPr>
                </w:rPrChange>
              </w:rPr>
              <w:t>í</w:t>
            </w:r>
            <w:r w:rsidRPr="005034E2">
              <w:rPr>
                <w:sz w:val="20"/>
                <w:szCs w:val="20"/>
                <w:rPrChange w:id="809" w:author="Pavla Trefilová" w:date="2022-05-11T15:46:00Z">
                  <w:rPr>
                    <w:rFonts w:ascii="TimesNewRomanPSMT" w:hAnsi="TimesNewRomanPSMT" w:cs="Calibri"/>
                    <w:sz w:val="20"/>
                    <w:szCs w:val="20"/>
                  </w:rPr>
                </w:rPrChange>
              </w:rPr>
              <w:t>ho (st</w:t>
            </w:r>
            <w:r w:rsidRPr="005034E2">
              <w:rPr>
                <w:rFonts w:hint="eastAsia"/>
                <w:sz w:val="20"/>
                <w:szCs w:val="20"/>
                <w:rPrChange w:id="810" w:author="Pavla Trefilová" w:date="2022-05-11T15:46:00Z">
                  <w:rPr>
                    <w:rFonts w:ascii="TimesNewRomanPSMT" w:hAnsi="TimesNewRomanPSMT" w:cs="Calibri" w:hint="eastAsia"/>
                    <w:sz w:val="20"/>
                    <w:szCs w:val="20"/>
                  </w:rPr>
                </w:rPrChange>
              </w:rPr>
              <w:t>ř</w:t>
            </w:r>
            <w:r w:rsidRPr="005034E2">
              <w:rPr>
                <w:sz w:val="20"/>
                <w:szCs w:val="20"/>
                <w:rPrChange w:id="811" w:author="Pavla Trefilová" w:date="2022-05-11T15:46:00Z">
                  <w:rPr>
                    <w:rFonts w:ascii="TimesNewRomanPSMT" w:hAnsi="TimesNewRomanPSMT" w:cs="Calibri"/>
                    <w:sz w:val="20"/>
                    <w:szCs w:val="20"/>
                  </w:rPr>
                </w:rPrChange>
              </w:rPr>
              <w:t>ediskov</w:t>
            </w:r>
            <w:r w:rsidRPr="005034E2">
              <w:rPr>
                <w:rFonts w:hint="eastAsia"/>
                <w:sz w:val="20"/>
                <w:szCs w:val="20"/>
                <w:rPrChange w:id="812" w:author="Pavla Trefilová" w:date="2022-05-11T15:46:00Z">
                  <w:rPr>
                    <w:rFonts w:ascii="TimesNewRomanPSMT" w:hAnsi="TimesNewRomanPSMT" w:cs="Calibri" w:hint="eastAsia"/>
                    <w:sz w:val="20"/>
                    <w:szCs w:val="20"/>
                  </w:rPr>
                </w:rPrChange>
              </w:rPr>
              <w:t>é</w:t>
            </w:r>
            <w:r w:rsidRPr="005034E2">
              <w:rPr>
                <w:sz w:val="20"/>
                <w:szCs w:val="20"/>
                <w:rPrChange w:id="813" w:author="Pavla Trefilová" w:date="2022-05-11T15:46:00Z">
                  <w:rPr>
                    <w:rFonts w:ascii="TimesNewRomanPSMT" w:hAnsi="TimesNewRomanPSMT" w:cs="Calibri"/>
                    <w:sz w:val="20"/>
                    <w:szCs w:val="20"/>
                  </w:rPr>
                </w:rPrChange>
              </w:rPr>
              <w:t>ho) hospoda</w:t>
            </w:r>
            <w:r w:rsidRPr="005034E2">
              <w:rPr>
                <w:rFonts w:hint="eastAsia"/>
                <w:sz w:val="20"/>
                <w:szCs w:val="20"/>
                <w:rPrChange w:id="814" w:author="Pavla Trefilová" w:date="2022-05-11T15:46:00Z">
                  <w:rPr>
                    <w:rFonts w:ascii="TimesNewRomanPSMT" w:hAnsi="TimesNewRomanPSMT" w:cs="Calibri" w:hint="eastAsia"/>
                    <w:sz w:val="20"/>
                    <w:szCs w:val="20"/>
                  </w:rPr>
                </w:rPrChange>
              </w:rPr>
              <w:t>ř</w:t>
            </w:r>
            <w:r w:rsidRPr="005034E2">
              <w:rPr>
                <w:sz w:val="20"/>
                <w:szCs w:val="20"/>
                <w:rPrChange w:id="815" w:author="Pavla Trefilová" w:date="2022-05-11T15:46:00Z">
                  <w:rPr>
                    <w:rFonts w:ascii="TimesNewRomanPSMT" w:hAnsi="TimesNewRomanPSMT" w:cs="Calibri"/>
                    <w:sz w:val="20"/>
                    <w:szCs w:val="20"/>
                  </w:rPr>
                </w:rPrChange>
              </w:rPr>
              <w:t>en</w:t>
            </w:r>
            <w:r w:rsidRPr="005034E2">
              <w:rPr>
                <w:rFonts w:hint="eastAsia"/>
                <w:sz w:val="20"/>
                <w:szCs w:val="20"/>
                <w:rPrChange w:id="816" w:author="Pavla Trefilová" w:date="2022-05-11T15:46:00Z">
                  <w:rPr>
                    <w:rFonts w:ascii="TimesNewRomanPSMT" w:hAnsi="TimesNewRomanPSMT" w:cs="Calibri" w:hint="eastAsia"/>
                    <w:sz w:val="20"/>
                    <w:szCs w:val="20"/>
                  </w:rPr>
                </w:rPrChange>
              </w:rPr>
              <w:t>í</w:t>
            </w:r>
            <w:r w:rsidRPr="005034E2">
              <w:rPr>
                <w:sz w:val="20"/>
                <w:szCs w:val="20"/>
                <w:rPrChange w:id="817" w:author="Pavla Trefilová" w:date="2022-05-11T15:46:00Z">
                  <w:rPr>
                    <w:rFonts w:ascii="TimesNewRomanPSMT" w:hAnsi="TimesNewRomanPSMT" w:cs="Calibri"/>
                    <w:sz w:val="20"/>
                    <w:szCs w:val="20"/>
                  </w:rPr>
                </w:rPrChange>
              </w:rPr>
              <w:t xml:space="preserve"> firmy a problematika pl</w:t>
            </w:r>
            <w:r w:rsidRPr="005034E2">
              <w:rPr>
                <w:rFonts w:hint="eastAsia"/>
                <w:sz w:val="20"/>
                <w:szCs w:val="20"/>
                <w:rPrChange w:id="818" w:author="Pavla Trefilová" w:date="2022-05-11T15:46:00Z">
                  <w:rPr>
                    <w:rFonts w:ascii="TimesNewRomanPSMT" w:hAnsi="TimesNewRomanPSMT" w:cs="Calibri" w:hint="eastAsia"/>
                    <w:sz w:val="20"/>
                    <w:szCs w:val="20"/>
                  </w:rPr>
                </w:rPrChange>
              </w:rPr>
              <w:t>á</w:t>
            </w:r>
            <w:r w:rsidRPr="005034E2">
              <w:rPr>
                <w:sz w:val="20"/>
                <w:szCs w:val="20"/>
                <w:rPrChange w:id="819" w:author="Pavla Trefilová" w:date="2022-05-11T15:46:00Z">
                  <w:rPr>
                    <w:rFonts w:ascii="TimesNewRomanPSMT" w:hAnsi="TimesNewRomanPSMT" w:cs="Calibri"/>
                    <w:sz w:val="20"/>
                    <w:szCs w:val="20"/>
                  </w:rPr>
                </w:rPrChange>
              </w:rPr>
              <w:t>nov</w:t>
            </w:r>
            <w:r w:rsidRPr="005034E2">
              <w:rPr>
                <w:rFonts w:hint="eastAsia"/>
                <w:sz w:val="20"/>
                <w:szCs w:val="20"/>
                <w:rPrChange w:id="820" w:author="Pavla Trefilová" w:date="2022-05-11T15:46:00Z">
                  <w:rPr>
                    <w:rFonts w:ascii="TimesNewRomanPSMT" w:hAnsi="TimesNewRomanPSMT" w:cs="Calibri" w:hint="eastAsia"/>
                    <w:sz w:val="20"/>
                    <w:szCs w:val="20"/>
                  </w:rPr>
                </w:rPrChange>
              </w:rPr>
              <w:t>á</w:t>
            </w:r>
            <w:r w:rsidRPr="005034E2">
              <w:rPr>
                <w:sz w:val="20"/>
                <w:szCs w:val="20"/>
                <w:rPrChange w:id="821" w:author="Pavla Trefilová" w:date="2022-05-11T15:46:00Z">
                  <w:rPr>
                    <w:rFonts w:ascii="TimesNewRomanPSMT" w:hAnsi="TimesNewRomanPSMT" w:cs="Calibri"/>
                    <w:sz w:val="20"/>
                    <w:szCs w:val="20"/>
                  </w:rPr>
                </w:rPrChange>
              </w:rPr>
              <w:t>n</w:t>
            </w:r>
            <w:r w:rsidRPr="005034E2">
              <w:rPr>
                <w:rFonts w:hint="eastAsia"/>
                <w:sz w:val="20"/>
                <w:szCs w:val="20"/>
                <w:rPrChange w:id="822" w:author="Pavla Trefilová" w:date="2022-05-11T15:46:00Z">
                  <w:rPr>
                    <w:rFonts w:ascii="TimesNewRomanPSMT" w:hAnsi="TimesNewRomanPSMT" w:cs="Calibri" w:hint="eastAsia"/>
                    <w:sz w:val="20"/>
                    <w:szCs w:val="20"/>
                  </w:rPr>
                </w:rPrChange>
              </w:rPr>
              <w:t>í</w:t>
            </w:r>
            <w:r w:rsidRPr="005034E2">
              <w:rPr>
                <w:sz w:val="20"/>
                <w:szCs w:val="20"/>
                <w:rPrChange w:id="823" w:author="Pavla Trefilová" w:date="2022-05-11T15:46:00Z">
                  <w:rPr>
                    <w:rFonts w:ascii="TimesNewRomanPSMT" w:hAnsi="TimesNewRomanPSMT" w:cs="Calibri"/>
                    <w:sz w:val="20"/>
                    <w:szCs w:val="20"/>
                  </w:rPr>
                </w:rPrChange>
              </w:rPr>
              <w:t xml:space="preserve"> a rozpo</w:t>
            </w:r>
            <w:r w:rsidRPr="005034E2">
              <w:rPr>
                <w:rFonts w:hint="eastAsia"/>
                <w:sz w:val="20"/>
                <w:szCs w:val="20"/>
                <w:rPrChange w:id="824" w:author="Pavla Trefilová" w:date="2022-05-11T15:46:00Z">
                  <w:rPr>
                    <w:rFonts w:ascii="TimesNewRomanPSMT" w:hAnsi="TimesNewRomanPSMT" w:cs="Calibri" w:hint="eastAsia"/>
                    <w:sz w:val="20"/>
                    <w:szCs w:val="20"/>
                  </w:rPr>
                </w:rPrChange>
              </w:rPr>
              <w:t>č</w:t>
            </w:r>
            <w:r w:rsidRPr="005034E2">
              <w:rPr>
                <w:sz w:val="20"/>
                <w:szCs w:val="20"/>
                <w:rPrChange w:id="825" w:author="Pavla Trefilová" w:date="2022-05-11T15:46:00Z">
                  <w:rPr>
                    <w:rFonts w:ascii="TimesNewRomanPSMT" w:hAnsi="TimesNewRomanPSMT" w:cs="Calibri"/>
                    <w:sz w:val="20"/>
                    <w:szCs w:val="20"/>
                  </w:rPr>
                </w:rPrChange>
              </w:rPr>
              <w:t>etnictv</w:t>
            </w:r>
            <w:r w:rsidRPr="005034E2">
              <w:rPr>
                <w:rFonts w:hint="eastAsia"/>
                <w:sz w:val="20"/>
                <w:szCs w:val="20"/>
                <w:rPrChange w:id="826" w:author="Pavla Trefilová" w:date="2022-05-11T15:46:00Z">
                  <w:rPr>
                    <w:rFonts w:ascii="TimesNewRomanPSMT" w:hAnsi="TimesNewRomanPSMT" w:cs="Calibri" w:hint="eastAsia"/>
                    <w:sz w:val="20"/>
                    <w:szCs w:val="20"/>
                  </w:rPr>
                </w:rPrChange>
              </w:rPr>
              <w:t>í</w:t>
            </w:r>
            <w:r w:rsidRPr="005034E2">
              <w:rPr>
                <w:sz w:val="20"/>
                <w:szCs w:val="20"/>
                <w:rPrChange w:id="827" w:author="Pavla Trefilová" w:date="2022-05-11T15:46:00Z">
                  <w:rPr>
                    <w:rFonts w:ascii="TimesNewRomanPSMT" w:hAnsi="TimesNewRomanPSMT" w:cs="Calibri"/>
                    <w:sz w:val="20"/>
                    <w:szCs w:val="20"/>
                  </w:rPr>
                </w:rPrChange>
              </w:rPr>
              <w:t xml:space="preserve">. </w:t>
            </w:r>
            <w:r w:rsidRPr="005034E2">
              <w:rPr>
                <w:rFonts w:hint="eastAsia"/>
                <w:sz w:val="20"/>
                <w:szCs w:val="20"/>
                <w:rPrChange w:id="828" w:author="Pavla Trefilová" w:date="2022-05-11T15:46:00Z">
                  <w:rPr>
                    <w:rFonts w:ascii="TimesNewRomanPSMT" w:hAnsi="TimesNewRomanPSMT" w:cs="Calibri" w:hint="eastAsia"/>
                    <w:sz w:val="20"/>
                    <w:szCs w:val="20"/>
                  </w:rPr>
                </w:rPrChange>
              </w:rPr>
              <w:t>Úč</w:t>
            </w:r>
            <w:r w:rsidRPr="005034E2">
              <w:rPr>
                <w:sz w:val="20"/>
                <w:szCs w:val="20"/>
                <w:rPrChange w:id="829" w:author="Pavla Trefilová" w:date="2022-05-11T15:46:00Z">
                  <w:rPr>
                    <w:rFonts w:ascii="TimesNewRomanPSMT" w:hAnsi="TimesNewRomanPSMT" w:cs="Calibri"/>
                    <w:sz w:val="20"/>
                    <w:szCs w:val="20"/>
                  </w:rPr>
                </w:rPrChange>
              </w:rPr>
              <w:t>astn</w:t>
            </w:r>
            <w:r w:rsidRPr="005034E2">
              <w:rPr>
                <w:rFonts w:hint="eastAsia"/>
                <w:sz w:val="20"/>
                <w:szCs w:val="20"/>
                <w:rPrChange w:id="830" w:author="Pavla Trefilová" w:date="2022-05-11T15:46:00Z">
                  <w:rPr>
                    <w:rFonts w:ascii="TimesNewRomanPSMT" w:hAnsi="TimesNewRomanPSMT" w:cs="Calibri" w:hint="eastAsia"/>
                    <w:sz w:val="20"/>
                    <w:szCs w:val="20"/>
                  </w:rPr>
                </w:rPrChange>
              </w:rPr>
              <w:t>í</w:t>
            </w:r>
            <w:r w:rsidRPr="005034E2">
              <w:rPr>
                <w:sz w:val="20"/>
                <w:szCs w:val="20"/>
                <w:rPrChange w:id="831" w:author="Pavla Trefilová" w:date="2022-05-11T15:46:00Z">
                  <w:rPr>
                    <w:rFonts w:ascii="TimesNewRomanPSMT" w:hAnsi="TimesNewRomanPSMT" w:cs="Calibri"/>
                    <w:sz w:val="20"/>
                    <w:szCs w:val="20"/>
                  </w:rPr>
                </w:rPrChange>
              </w:rPr>
              <w:t>c</w:t>
            </w:r>
            <w:r w:rsidRPr="005034E2">
              <w:rPr>
                <w:rFonts w:hint="eastAsia"/>
                <w:sz w:val="20"/>
                <w:szCs w:val="20"/>
                <w:rPrChange w:id="832" w:author="Pavla Trefilová" w:date="2022-05-11T15:46:00Z">
                  <w:rPr>
                    <w:rFonts w:ascii="TimesNewRomanPSMT" w:hAnsi="TimesNewRomanPSMT" w:cs="Calibri" w:hint="eastAsia"/>
                    <w:sz w:val="20"/>
                    <w:szCs w:val="20"/>
                  </w:rPr>
                </w:rPrChange>
              </w:rPr>
              <w:t>í</w:t>
            </w:r>
            <w:r w:rsidRPr="005034E2">
              <w:rPr>
                <w:sz w:val="20"/>
                <w:szCs w:val="20"/>
                <w:rPrChange w:id="833" w:author="Pavla Trefilová" w:date="2022-05-11T15:46:00Z">
                  <w:rPr>
                    <w:rFonts w:ascii="TimesNewRomanPSMT" w:hAnsi="TimesNewRomanPSMT" w:cs="Calibri"/>
                    <w:sz w:val="20"/>
                    <w:szCs w:val="20"/>
                  </w:rPr>
                </w:rPrChange>
              </w:rPr>
              <w:t xml:space="preserve"> si osvojili dovednosti, jak efektivn</w:t>
            </w:r>
            <w:r w:rsidRPr="005034E2">
              <w:rPr>
                <w:rFonts w:hint="eastAsia"/>
                <w:sz w:val="20"/>
                <w:szCs w:val="20"/>
                <w:rPrChange w:id="834" w:author="Pavla Trefilová" w:date="2022-05-11T15:46:00Z">
                  <w:rPr>
                    <w:rFonts w:ascii="TimesNewRomanPSMT" w:hAnsi="TimesNewRomanPSMT" w:cs="Calibri" w:hint="eastAsia"/>
                    <w:sz w:val="20"/>
                    <w:szCs w:val="20"/>
                  </w:rPr>
                </w:rPrChange>
              </w:rPr>
              <w:t>ě</w:t>
            </w:r>
            <w:r w:rsidRPr="005034E2">
              <w:rPr>
                <w:sz w:val="20"/>
                <w:szCs w:val="20"/>
                <w:rPrChange w:id="835" w:author="Pavla Trefilová" w:date="2022-05-11T15:46:00Z">
                  <w:rPr>
                    <w:rFonts w:ascii="TimesNewRomanPSMT" w:hAnsi="TimesNewRomanPSMT" w:cs="Calibri"/>
                    <w:sz w:val="20"/>
                    <w:szCs w:val="20"/>
                  </w:rPr>
                </w:rPrChange>
              </w:rPr>
              <w:t xml:space="preserve"> vy</w:t>
            </w:r>
            <w:r w:rsidRPr="005034E2">
              <w:rPr>
                <w:rFonts w:hint="eastAsia"/>
                <w:sz w:val="20"/>
                <w:szCs w:val="20"/>
                <w:rPrChange w:id="836" w:author="Pavla Trefilová" w:date="2022-05-11T15:46:00Z">
                  <w:rPr>
                    <w:rFonts w:ascii="TimesNewRomanPSMT" w:hAnsi="TimesNewRomanPSMT" w:cs="Calibri" w:hint="eastAsia"/>
                    <w:sz w:val="20"/>
                    <w:szCs w:val="20"/>
                  </w:rPr>
                </w:rPrChange>
              </w:rPr>
              <w:t>čí</w:t>
            </w:r>
            <w:r w:rsidRPr="005034E2">
              <w:rPr>
                <w:sz w:val="20"/>
                <w:szCs w:val="20"/>
                <w:rPrChange w:id="837" w:author="Pavla Trefilová" w:date="2022-05-11T15:46:00Z">
                  <w:rPr>
                    <w:rFonts w:ascii="TimesNewRomanPSMT" w:hAnsi="TimesNewRomanPSMT" w:cs="Calibri"/>
                    <w:sz w:val="20"/>
                    <w:szCs w:val="20"/>
                  </w:rPr>
                </w:rPrChange>
              </w:rPr>
              <w:t>slit n</w:t>
            </w:r>
            <w:r w:rsidRPr="005034E2">
              <w:rPr>
                <w:rFonts w:hint="eastAsia"/>
                <w:sz w:val="20"/>
                <w:szCs w:val="20"/>
                <w:rPrChange w:id="838" w:author="Pavla Trefilová" w:date="2022-05-11T15:46:00Z">
                  <w:rPr>
                    <w:rFonts w:ascii="TimesNewRomanPSMT" w:hAnsi="TimesNewRomanPSMT" w:cs="Calibri" w:hint="eastAsia"/>
                    <w:sz w:val="20"/>
                    <w:szCs w:val="20"/>
                  </w:rPr>
                </w:rPrChange>
              </w:rPr>
              <w:t>á</w:t>
            </w:r>
            <w:r w:rsidRPr="005034E2">
              <w:rPr>
                <w:sz w:val="20"/>
                <w:szCs w:val="20"/>
                <w:rPrChange w:id="839" w:author="Pavla Trefilová" w:date="2022-05-11T15:46:00Z">
                  <w:rPr>
                    <w:rFonts w:ascii="TimesNewRomanPSMT" w:hAnsi="TimesNewRomanPSMT" w:cs="Calibri"/>
                    <w:sz w:val="20"/>
                    <w:szCs w:val="20"/>
                  </w:rPr>
                </w:rPrChange>
              </w:rPr>
              <w:t>klady na produkty, jak nastavit syst</w:t>
            </w:r>
            <w:r w:rsidRPr="005034E2">
              <w:rPr>
                <w:rFonts w:hint="eastAsia"/>
                <w:sz w:val="20"/>
                <w:szCs w:val="20"/>
                <w:rPrChange w:id="840" w:author="Pavla Trefilová" w:date="2022-05-11T15:46:00Z">
                  <w:rPr>
                    <w:rFonts w:ascii="TimesNewRomanPSMT" w:hAnsi="TimesNewRomanPSMT" w:cs="Calibri" w:hint="eastAsia"/>
                    <w:sz w:val="20"/>
                    <w:szCs w:val="20"/>
                  </w:rPr>
                </w:rPrChange>
              </w:rPr>
              <w:t>é</w:t>
            </w:r>
            <w:r w:rsidRPr="005034E2">
              <w:rPr>
                <w:sz w:val="20"/>
                <w:szCs w:val="20"/>
                <w:rPrChange w:id="841" w:author="Pavla Trefilová" w:date="2022-05-11T15:46:00Z">
                  <w:rPr>
                    <w:rFonts w:ascii="TimesNewRomanPSMT" w:hAnsi="TimesNewRomanPSMT" w:cs="Calibri"/>
                    <w:sz w:val="20"/>
                    <w:szCs w:val="20"/>
                  </w:rPr>
                </w:rPrChange>
              </w:rPr>
              <w:t>m st</w:t>
            </w:r>
            <w:r w:rsidRPr="005034E2">
              <w:rPr>
                <w:rFonts w:hint="eastAsia"/>
                <w:sz w:val="20"/>
                <w:szCs w:val="20"/>
                <w:rPrChange w:id="842" w:author="Pavla Trefilová" w:date="2022-05-11T15:46:00Z">
                  <w:rPr>
                    <w:rFonts w:ascii="TimesNewRomanPSMT" w:hAnsi="TimesNewRomanPSMT" w:cs="Calibri" w:hint="eastAsia"/>
                    <w:sz w:val="20"/>
                    <w:szCs w:val="20"/>
                  </w:rPr>
                </w:rPrChange>
              </w:rPr>
              <w:t>ř</w:t>
            </w:r>
            <w:r w:rsidRPr="005034E2">
              <w:rPr>
                <w:sz w:val="20"/>
                <w:szCs w:val="20"/>
                <w:rPrChange w:id="843" w:author="Pavla Trefilová" w:date="2022-05-11T15:46:00Z">
                  <w:rPr>
                    <w:rFonts w:ascii="TimesNewRomanPSMT" w:hAnsi="TimesNewRomanPSMT" w:cs="Calibri"/>
                    <w:sz w:val="20"/>
                    <w:szCs w:val="20"/>
                  </w:rPr>
                </w:rPrChange>
              </w:rPr>
              <w:t>edisek a pravidla jejich hospoda</w:t>
            </w:r>
            <w:r w:rsidRPr="005034E2">
              <w:rPr>
                <w:rFonts w:hint="eastAsia"/>
                <w:sz w:val="20"/>
                <w:szCs w:val="20"/>
                <w:rPrChange w:id="844" w:author="Pavla Trefilová" w:date="2022-05-11T15:46:00Z">
                  <w:rPr>
                    <w:rFonts w:ascii="TimesNewRomanPSMT" w:hAnsi="TimesNewRomanPSMT" w:cs="Calibri" w:hint="eastAsia"/>
                    <w:sz w:val="20"/>
                    <w:szCs w:val="20"/>
                  </w:rPr>
                </w:rPrChange>
              </w:rPr>
              <w:t>ř</w:t>
            </w:r>
            <w:r w:rsidRPr="005034E2">
              <w:rPr>
                <w:sz w:val="20"/>
                <w:szCs w:val="20"/>
                <w:rPrChange w:id="845" w:author="Pavla Trefilová" w:date="2022-05-11T15:46:00Z">
                  <w:rPr>
                    <w:rFonts w:ascii="TimesNewRomanPSMT" w:hAnsi="TimesNewRomanPSMT" w:cs="Calibri"/>
                    <w:sz w:val="20"/>
                    <w:szCs w:val="20"/>
                  </w:rPr>
                </w:rPrChange>
              </w:rPr>
              <w:t>en</w:t>
            </w:r>
            <w:r w:rsidRPr="005034E2">
              <w:rPr>
                <w:rFonts w:hint="eastAsia"/>
                <w:sz w:val="20"/>
                <w:szCs w:val="20"/>
                <w:rPrChange w:id="846" w:author="Pavla Trefilová" w:date="2022-05-11T15:46:00Z">
                  <w:rPr>
                    <w:rFonts w:ascii="TimesNewRomanPSMT" w:hAnsi="TimesNewRomanPSMT" w:cs="Calibri" w:hint="eastAsia"/>
                    <w:sz w:val="20"/>
                    <w:szCs w:val="20"/>
                  </w:rPr>
                </w:rPrChange>
              </w:rPr>
              <w:t>í</w:t>
            </w:r>
            <w:r w:rsidRPr="005034E2">
              <w:rPr>
                <w:sz w:val="20"/>
                <w:szCs w:val="20"/>
                <w:rPrChange w:id="847" w:author="Pavla Trefilová" w:date="2022-05-11T15:46:00Z">
                  <w:rPr>
                    <w:rFonts w:ascii="TimesNewRomanPSMT" w:hAnsi="TimesNewRomanPSMT" w:cs="Calibri"/>
                    <w:sz w:val="20"/>
                    <w:szCs w:val="20"/>
                  </w:rPr>
                </w:rPrChange>
              </w:rPr>
              <w:t xml:space="preserve"> a jak efektivn</w:t>
            </w:r>
            <w:r w:rsidRPr="005034E2">
              <w:rPr>
                <w:rFonts w:hint="eastAsia"/>
                <w:sz w:val="20"/>
                <w:szCs w:val="20"/>
                <w:rPrChange w:id="848" w:author="Pavla Trefilová" w:date="2022-05-11T15:46:00Z">
                  <w:rPr>
                    <w:rFonts w:ascii="TimesNewRomanPSMT" w:hAnsi="TimesNewRomanPSMT" w:cs="Calibri" w:hint="eastAsia"/>
                    <w:sz w:val="20"/>
                    <w:szCs w:val="20"/>
                  </w:rPr>
                </w:rPrChange>
              </w:rPr>
              <w:t>ě</w:t>
            </w:r>
            <w:r w:rsidRPr="005034E2">
              <w:rPr>
                <w:sz w:val="20"/>
                <w:szCs w:val="20"/>
                <w:rPrChange w:id="849" w:author="Pavla Trefilová" w:date="2022-05-11T15:46:00Z">
                  <w:rPr>
                    <w:rFonts w:ascii="TimesNewRomanPSMT" w:hAnsi="TimesNewRomanPSMT" w:cs="Calibri"/>
                    <w:sz w:val="20"/>
                    <w:szCs w:val="20"/>
                  </w:rPr>
                </w:rPrChange>
              </w:rPr>
              <w:t xml:space="preserve"> pl</w:t>
            </w:r>
            <w:r w:rsidRPr="005034E2">
              <w:rPr>
                <w:rFonts w:hint="eastAsia"/>
                <w:sz w:val="20"/>
                <w:szCs w:val="20"/>
                <w:rPrChange w:id="850" w:author="Pavla Trefilová" w:date="2022-05-11T15:46:00Z">
                  <w:rPr>
                    <w:rFonts w:ascii="TimesNewRomanPSMT" w:hAnsi="TimesNewRomanPSMT" w:cs="Calibri" w:hint="eastAsia"/>
                    <w:sz w:val="20"/>
                    <w:szCs w:val="20"/>
                  </w:rPr>
                </w:rPrChange>
              </w:rPr>
              <w:t>á</w:t>
            </w:r>
            <w:r w:rsidRPr="005034E2">
              <w:rPr>
                <w:sz w:val="20"/>
                <w:szCs w:val="20"/>
                <w:rPrChange w:id="851" w:author="Pavla Trefilová" w:date="2022-05-11T15:46:00Z">
                  <w:rPr>
                    <w:rFonts w:ascii="TimesNewRomanPSMT" w:hAnsi="TimesNewRomanPSMT" w:cs="Calibri"/>
                    <w:sz w:val="20"/>
                    <w:szCs w:val="20"/>
                  </w:rPr>
                </w:rPrChange>
              </w:rPr>
              <w:t>novat n</w:t>
            </w:r>
            <w:r w:rsidRPr="005034E2">
              <w:rPr>
                <w:rFonts w:hint="eastAsia"/>
                <w:sz w:val="20"/>
                <w:szCs w:val="20"/>
                <w:rPrChange w:id="852" w:author="Pavla Trefilová" w:date="2022-05-11T15:46:00Z">
                  <w:rPr>
                    <w:rFonts w:ascii="TimesNewRomanPSMT" w:hAnsi="TimesNewRomanPSMT" w:cs="Calibri" w:hint="eastAsia"/>
                    <w:sz w:val="20"/>
                    <w:szCs w:val="20"/>
                  </w:rPr>
                </w:rPrChange>
              </w:rPr>
              <w:t>á</w:t>
            </w:r>
            <w:r w:rsidRPr="005034E2">
              <w:rPr>
                <w:sz w:val="20"/>
                <w:szCs w:val="20"/>
                <w:rPrChange w:id="853" w:author="Pavla Trefilová" w:date="2022-05-11T15:46:00Z">
                  <w:rPr>
                    <w:rFonts w:ascii="TimesNewRomanPSMT" w:hAnsi="TimesNewRomanPSMT" w:cs="Calibri"/>
                    <w:sz w:val="20"/>
                    <w:szCs w:val="20"/>
                  </w:rPr>
                </w:rPrChange>
              </w:rPr>
              <w:t>klady a sestavovat a vyu</w:t>
            </w:r>
            <w:r w:rsidRPr="005034E2">
              <w:rPr>
                <w:rFonts w:hint="eastAsia"/>
                <w:sz w:val="20"/>
                <w:szCs w:val="20"/>
                <w:rPrChange w:id="854" w:author="Pavla Trefilová" w:date="2022-05-11T15:46:00Z">
                  <w:rPr>
                    <w:rFonts w:ascii="TimesNewRomanPSMT" w:hAnsi="TimesNewRomanPSMT" w:cs="Calibri" w:hint="eastAsia"/>
                    <w:sz w:val="20"/>
                    <w:szCs w:val="20"/>
                  </w:rPr>
                </w:rPrChange>
              </w:rPr>
              <w:t>ží</w:t>
            </w:r>
            <w:r w:rsidRPr="005034E2">
              <w:rPr>
                <w:sz w:val="20"/>
                <w:szCs w:val="20"/>
                <w:rPrChange w:id="855" w:author="Pavla Trefilová" w:date="2022-05-11T15:46:00Z">
                  <w:rPr>
                    <w:rFonts w:ascii="TimesNewRomanPSMT" w:hAnsi="TimesNewRomanPSMT" w:cs="Calibri"/>
                    <w:sz w:val="20"/>
                    <w:szCs w:val="20"/>
                  </w:rPr>
                </w:rPrChange>
              </w:rPr>
              <w:t>vat podnikov</w:t>
            </w:r>
            <w:r w:rsidRPr="005034E2">
              <w:rPr>
                <w:rFonts w:hint="eastAsia"/>
                <w:sz w:val="20"/>
                <w:szCs w:val="20"/>
                <w:rPrChange w:id="856" w:author="Pavla Trefilová" w:date="2022-05-11T15:46:00Z">
                  <w:rPr>
                    <w:rFonts w:ascii="TimesNewRomanPSMT" w:hAnsi="TimesNewRomanPSMT" w:cs="Calibri" w:hint="eastAsia"/>
                    <w:sz w:val="20"/>
                    <w:szCs w:val="20"/>
                  </w:rPr>
                </w:rPrChange>
              </w:rPr>
              <w:t>é</w:t>
            </w:r>
            <w:r w:rsidRPr="005034E2">
              <w:rPr>
                <w:sz w:val="20"/>
                <w:szCs w:val="20"/>
                <w:rPrChange w:id="857" w:author="Pavla Trefilová" w:date="2022-05-11T15:46:00Z">
                  <w:rPr>
                    <w:rFonts w:ascii="TimesNewRomanPSMT" w:hAnsi="TimesNewRomanPSMT" w:cs="Calibri"/>
                    <w:sz w:val="20"/>
                    <w:szCs w:val="20"/>
                  </w:rPr>
                </w:rPrChange>
              </w:rPr>
              <w:t xml:space="preserve"> rozpo</w:t>
            </w:r>
            <w:r w:rsidRPr="005034E2">
              <w:rPr>
                <w:rFonts w:hint="eastAsia"/>
                <w:sz w:val="20"/>
                <w:szCs w:val="20"/>
                <w:rPrChange w:id="858" w:author="Pavla Trefilová" w:date="2022-05-11T15:46:00Z">
                  <w:rPr>
                    <w:rFonts w:ascii="TimesNewRomanPSMT" w:hAnsi="TimesNewRomanPSMT" w:cs="Calibri" w:hint="eastAsia"/>
                    <w:sz w:val="20"/>
                    <w:szCs w:val="20"/>
                  </w:rPr>
                </w:rPrChange>
              </w:rPr>
              <w:t>č</w:t>
            </w:r>
            <w:r w:rsidRPr="005034E2">
              <w:rPr>
                <w:sz w:val="20"/>
                <w:szCs w:val="20"/>
                <w:rPrChange w:id="859" w:author="Pavla Trefilová" w:date="2022-05-11T15:46:00Z">
                  <w:rPr>
                    <w:rFonts w:ascii="TimesNewRomanPSMT" w:hAnsi="TimesNewRomanPSMT" w:cs="Calibri"/>
                    <w:sz w:val="20"/>
                    <w:szCs w:val="20"/>
                  </w:rPr>
                </w:rPrChange>
              </w:rPr>
              <w:t>ty.</w:t>
            </w:r>
          </w:p>
          <w:p w14:paraId="60BC1547" w14:textId="2A892D8B" w:rsidR="00CA1B1B" w:rsidRPr="005034E2" w:rsidRDefault="00CA1B1B" w:rsidP="00290603">
            <w:pPr>
              <w:pStyle w:val="Default"/>
              <w:jc w:val="both"/>
              <w:rPr>
                <w:sz w:val="20"/>
                <w:szCs w:val="20"/>
                <w:rPrChange w:id="860" w:author="Pavla Trefilová" w:date="2022-05-11T15:46:00Z">
                  <w:rPr>
                    <w:rFonts w:ascii="TimesNewRomanPSMT" w:hAnsi="TimesNewRomanPSMT" w:cs="Calibri"/>
                    <w:sz w:val="20"/>
                    <w:szCs w:val="20"/>
                  </w:rPr>
                </w:rPrChange>
              </w:rPr>
            </w:pPr>
          </w:p>
          <w:p w14:paraId="34B58450" w14:textId="69074F7F" w:rsidR="00CA1B1B" w:rsidRPr="005034E2" w:rsidRDefault="00CA1B1B" w:rsidP="00CA1B1B">
            <w:pPr>
              <w:spacing w:after="120"/>
              <w:jc w:val="both"/>
              <w:rPr>
                <w:sz w:val="22"/>
                <w:szCs w:val="22"/>
                <w:rPrChange w:id="861" w:author="Pavla Trefilová" w:date="2022-05-11T15:46:00Z">
                  <w:rPr>
                    <w:rFonts w:asciiTheme="minorHAnsi" w:hAnsiTheme="minorHAnsi" w:cstheme="minorHAnsi"/>
                    <w:sz w:val="22"/>
                    <w:szCs w:val="22"/>
                  </w:rPr>
                </w:rPrChange>
              </w:rPr>
            </w:pPr>
            <w:r w:rsidRPr="005034E2">
              <w:rPr>
                <w:b/>
                <w:bCs/>
                <w:rPrChange w:id="862" w:author="Pavla Trefilová" w:date="2022-05-11T15:46:00Z">
                  <w:rPr>
                    <w:rFonts w:ascii="TimesNewRomanPSMT" w:hAnsi="TimesNewRomanPSMT" w:cs="Calibri"/>
                    <w:b/>
                    <w:bCs/>
                  </w:rPr>
                </w:rPrChange>
              </w:rPr>
              <w:t>Pr</w:t>
            </w:r>
            <w:r w:rsidRPr="005034E2">
              <w:rPr>
                <w:rFonts w:eastAsiaTheme="minorHAnsi"/>
                <w:b/>
                <w:bCs/>
                <w:color w:val="000000"/>
                <w:rPrChange w:id="863" w:author="Pavla Trefilová" w:date="2022-05-11T15:46:00Z">
                  <w:rPr>
                    <w:rFonts w:ascii="TimesNewRomanPSMT" w:eastAsiaTheme="minorHAnsi" w:hAnsi="TimesNewRomanPSMT" w:cs="Calibri"/>
                    <w:b/>
                    <w:bCs/>
                    <w:color w:val="000000"/>
                  </w:rPr>
                </w:rPrChange>
              </w:rPr>
              <w:t>ojekty smluvn</w:t>
            </w:r>
            <w:r w:rsidRPr="005034E2">
              <w:rPr>
                <w:rFonts w:eastAsiaTheme="minorHAnsi" w:hint="eastAsia"/>
                <w:b/>
                <w:bCs/>
                <w:color w:val="000000"/>
                <w:rPrChange w:id="864" w:author="Pavla Trefilová" w:date="2022-05-11T15:46:00Z">
                  <w:rPr>
                    <w:rFonts w:ascii="TimesNewRomanPSMT" w:eastAsiaTheme="minorHAnsi" w:hAnsi="TimesNewRomanPSMT" w:cs="Calibri" w:hint="eastAsia"/>
                    <w:b/>
                    <w:bCs/>
                    <w:color w:val="000000"/>
                  </w:rPr>
                </w:rPrChange>
              </w:rPr>
              <w:t>í</w:t>
            </w:r>
            <w:r w:rsidRPr="005034E2">
              <w:rPr>
                <w:rFonts w:eastAsiaTheme="minorHAnsi"/>
                <w:b/>
                <w:bCs/>
                <w:color w:val="000000"/>
                <w:rPrChange w:id="865" w:author="Pavla Trefilová" w:date="2022-05-11T15:46:00Z">
                  <w:rPr>
                    <w:rFonts w:ascii="TimesNewRomanPSMT" w:eastAsiaTheme="minorHAnsi" w:hAnsi="TimesNewRomanPSMT" w:cs="Calibri"/>
                    <w:b/>
                    <w:bCs/>
                    <w:color w:val="000000"/>
                  </w:rPr>
                </w:rPrChange>
              </w:rPr>
              <w:t>ho v</w:t>
            </w:r>
            <w:r w:rsidRPr="005034E2">
              <w:rPr>
                <w:rFonts w:eastAsiaTheme="minorHAnsi" w:hint="eastAsia"/>
                <w:b/>
                <w:bCs/>
                <w:color w:val="000000"/>
                <w:rPrChange w:id="866" w:author="Pavla Trefilová" w:date="2022-05-11T15:46:00Z">
                  <w:rPr>
                    <w:rFonts w:ascii="TimesNewRomanPSMT" w:eastAsiaTheme="minorHAnsi" w:hAnsi="TimesNewRomanPSMT" w:cs="Calibri" w:hint="eastAsia"/>
                    <w:b/>
                    <w:bCs/>
                    <w:color w:val="000000"/>
                  </w:rPr>
                </w:rPrChange>
              </w:rPr>
              <w:t>ý</w:t>
            </w:r>
            <w:r w:rsidRPr="005034E2">
              <w:rPr>
                <w:rFonts w:eastAsiaTheme="minorHAnsi"/>
                <w:b/>
                <w:bCs/>
                <w:color w:val="000000"/>
                <w:rPrChange w:id="867" w:author="Pavla Trefilová" w:date="2022-05-11T15:46:00Z">
                  <w:rPr>
                    <w:rFonts w:ascii="TimesNewRomanPSMT" w:eastAsiaTheme="minorHAnsi" w:hAnsi="TimesNewRomanPSMT" w:cs="Calibri"/>
                    <w:b/>
                    <w:bCs/>
                    <w:color w:val="000000"/>
                  </w:rPr>
                </w:rPrChange>
              </w:rPr>
              <w:t>zkumu</w:t>
            </w:r>
            <w:r w:rsidRPr="005034E2">
              <w:rPr>
                <w:rFonts w:eastAsiaTheme="minorHAnsi"/>
                <w:color w:val="000000"/>
                <w:rPrChange w:id="868" w:author="Pavla Trefilová" w:date="2022-05-11T15:46:00Z">
                  <w:rPr>
                    <w:rFonts w:ascii="TimesNewRomanPSMT" w:eastAsiaTheme="minorHAnsi" w:hAnsi="TimesNewRomanPSMT" w:cs="Calibri"/>
                    <w:color w:val="000000"/>
                  </w:rPr>
                </w:rPrChange>
              </w:rPr>
              <w:t xml:space="preserve"> realizovan</w:t>
            </w:r>
            <w:r w:rsidRPr="005034E2">
              <w:rPr>
                <w:rFonts w:eastAsiaTheme="minorHAnsi" w:hint="eastAsia"/>
                <w:color w:val="000000"/>
                <w:rPrChange w:id="869" w:author="Pavla Trefilová" w:date="2022-05-11T15:46:00Z">
                  <w:rPr>
                    <w:rFonts w:ascii="TimesNewRomanPSMT" w:eastAsiaTheme="minorHAnsi" w:hAnsi="TimesNewRomanPSMT" w:cs="Calibri" w:hint="eastAsia"/>
                    <w:color w:val="000000"/>
                  </w:rPr>
                </w:rPrChange>
              </w:rPr>
              <w:t>é</w:t>
            </w:r>
            <w:r w:rsidRPr="005034E2">
              <w:rPr>
                <w:rFonts w:eastAsiaTheme="minorHAnsi"/>
                <w:color w:val="000000"/>
                <w:rPrChange w:id="870" w:author="Pavla Trefilová" w:date="2022-05-11T15:46:00Z">
                  <w:rPr>
                    <w:rFonts w:ascii="TimesNewRomanPSMT" w:eastAsiaTheme="minorHAnsi" w:hAnsi="TimesNewRomanPSMT" w:cs="Calibri"/>
                    <w:color w:val="000000"/>
                  </w:rPr>
                </w:rPrChange>
              </w:rPr>
              <w:t xml:space="preserve"> Vysokou </w:t>
            </w:r>
            <w:r w:rsidRPr="005034E2">
              <w:rPr>
                <w:rFonts w:eastAsiaTheme="minorHAnsi" w:hint="eastAsia"/>
                <w:color w:val="000000"/>
                <w:rPrChange w:id="871" w:author="Pavla Trefilová" w:date="2022-05-11T15:46:00Z">
                  <w:rPr>
                    <w:rFonts w:ascii="TimesNewRomanPSMT" w:eastAsiaTheme="minorHAnsi" w:hAnsi="TimesNewRomanPSMT" w:cs="Calibri" w:hint="eastAsia"/>
                    <w:color w:val="000000"/>
                  </w:rPr>
                </w:rPrChange>
              </w:rPr>
              <w:t>š</w:t>
            </w:r>
            <w:r w:rsidRPr="005034E2">
              <w:rPr>
                <w:rFonts w:eastAsiaTheme="minorHAnsi"/>
                <w:color w:val="000000"/>
                <w:rPrChange w:id="872" w:author="Pavla Trefilová" w:date="2022-05-11T15:46:00Z">
                  <w:rPr>
                    <w:rFonts w:ascii="TimesNewRomanPSMT" w:eastAsiaTheme="minorHAnsi" w:hAnsi="TimesNewRomanPSMT" w:cs="Calibri"/>
                    <w:color w:val="000000"/>
                  </w:rPr>
                </w:rPrChange>
              </w:rPr>
              <w:t xml:space="preserve">kolou hotelovou </w:t>
            </w:r>
            <w:ins w:id="873" w:author="Pavla Trefilová" w:date="2022-05-11T15:46:00Z">
              <w:r w:rsidR="005034E2">
                <w:rPr>
                  <w:rFonts w:eastAsiaTheme="minorHAnsi"/>
                  <w:color w:val="000000"/>
                </w:rPr>
                <w:t>a ekonomickou s.r.o.</w:t>
              </w:r>
            </w:ins>
            <w:del w:id="874" w:author="Pavla Trefilová" w:date="2022-05-11T15:46:00Z">
              <w:r w:rsidRPr="005034E2" w:rsidDel="005034E2">
                <w:rPr>
                  <w:rFonts w:eastAsiaTheme="minorHAnsi"/>
                  <w:color w:val="000000"/>
                  <w:rPrChange w:id="875" w:author="Pavla Trefilová" w:date="2022-05-11T15:46:00Z">
                    <w:rPr>
                      <w:rFonts w:ascii="TimesNewRomanPSMT" w:eastAsiaTheme="minorHAnsi" w:hAnsi="TimesNewRomanPSMT" w:cs="Calibri"/>
                      <w:color w:val="000000"/>
                    </w:rPr>
                  </w:rPrChange>
                </w:rPr>
                <w:delText>v</w:delText>
              </w:r>
              <w:r w:rsidRPr="005034E2" w:rsidDel="005034E2">
                <w:rPr>
                  <w:rFonts w:eastAsiaTheme="minorHAnsi" w:hint="eastAsia"/>
                  <w:color w:val="000000"/>
                  <w:rPrChange w:id="876" w:author="Pavla Trefilová" w:date="2022-05-11T15:46:00Z">
                    <w:rPr>
                      <w:rFonts w:ascii="TimesNewRomanPSMT" w:eastAsiaTheme="minorHAnsi" w:hAnsi="TimesNewRomanPSMT" w:cs="Calibri" w:hint="eastAsia"/>
                      <w:color w:val="000000"/>
                    </w:rPr>
                  </w:rPrChange>
                </w:rPr>
                <w:delText> </w:delText>
              </w:r>
              <w:r w:rsidRPr="005034E2" w:rsidDel="005034E2">
                <w:rPr>
                  <w:rFonts w:eastAsiaTheme="minorHAnsi"/>
                  <w:color w:val="000000"/>
                  <w:rPrChange w:id="877" w:author="Pavla Trefilová" w:date="2022-05-11T15:46:00Z">
                    <w:rPr>
                      <w:rFonts w:ascii="TimesNewRomanPSMT" w:eastAsiaTheme="minorHAnsi" w:hAnsi="TimesNewRomanPSMT" w:cs="Calibri"/>
                      <w:color w:val="000000"/>
                    </w:rPr>
                  </w:rPrChange>
                </w:rPr>
                <w:delText>Praze</w:delText>
              </w:r>
            </w:del>
            <w:r w:rsidRPr="005034E2">
              <w:rPr>
                <w:rFonts w:eastAsiaTheme="minorHAnsi"/>
                <w:color w:val="000000"/>
                <w:rPrChange w:id="878" w:author="Pavla Trefilová" w:date="2022-05-11T15:46:00Z">
                  <w:rPr>
                    <w:rFonts w:ascii="TimesNewRomanPSMT" w:eastAsiaTheme="minorHAnsi" w:hAnsi="TimesNewRomanPSMT" w:cs="Calibri"/>
                    <w:color w:val="000000"/>
                  </w:rPr>
                </w:rPrChange>
              </w:rPr>
              <w:t xml:space="preserve"> - V</w:t>
            </w:r>
            <w:r w:rsidRPr="005034E2">
              <w:rPr>
                <w:rFonts w:eastAsiaTheme="minorHAnsi" w:hint="eastAsia"/>
                <w:color w:val="000000"/>
                <w:rPrChange w:id="879" w:author="Pavla Trefilová" w:date="2022-05-11T15:46:00Z">
                  <w:rPr>
                    <w:rFonts w:ascii="TimesNewRomanPSMT" w:eastAsiaTheme="minorHAnsi" w:hAnsi="TimesNewRomanPSMT" w:cs="Calibri" w:hint="eastAsia"/>
                    <w:color w:val="000000"/>
                  </w:rPr>
                </w:rPrChange>
              </w:rPr>
              <w:t>Š</w:t>
            </w:r>
            <w:r w:rsidRPr="005034E2">
              <w:rPr>
                <w:rFonts w:eastAsiaTheme="minorHAnsi"/>
                <w:color w:val="000000"/>
                <w:rPrChange w:id="880" w:author="Pavla Trefilová" w:date="2022-05-11T15:46:00Z">
                  <w:rPr>
                    <w:rFonts w:ascii="TimesNewRomanPSMT" w:eastAsiaTheme="minorHAnsi" w:hAnsi="TimesNewRomanPSMT" w:cs="Calibri"/>
                    <w:color w:val="000000"/>
                  </w:rPr>
                </w:rPrChange>
              </w:rPr>
              <w:t>H</w:t>
            </w:r>
            <w:ins w:id="881" w:author="Pavla Trefilová" w:date="2022-05-11T15:46:00Z">
              <w:r w:rsidR="005034E2">
                <w:rPr>
                  <w:rFonts w:eastAsiaTheme="minorHAnsi"/>
                  <w:color w:val="000000"/>
                </w:rPr>
                <w:t>E</w:t>
              </w:r>
            </w:ins>
            <w:r w:rsidRPr="005034E2">
              <w:rPr>
                <w:rFonts w:eastAsiaTheme="minorHAnsi"/>
                <w:color w:val="000000"/>
                <w:rPrChange w:id="882" w:author="Pavla Trefilová" w:date="2022-05-11T15:46:00Z">
                  <w:rPr>
                    <w:rFonts w:ascii="TimesNewRomanPSMT" w:eastAsiaTheme="minorHAnsi" w:hAnsi="TimesNewRomanPSMT" w:cs="Calibri"/>
                    <w:color w:val="000000"/>
                  </w:rPr>
                </w:rPrChange>
              </w:rPr>
              <w:t xml:space="preserve"> jako profesn</w:t>
            </w:r>
            <w:r w:rsidRPr="005034E2">
              <w:rPr>
                <w:rFonts w:eastAsiaTheme="minorHAnsi" w:hint="eastAsia"/>
                <w:color w:val="000000"/>
                <w:rPrChange w:id="883"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884" w:author="Pavla Trefilová" w:date="2022-05-11T15:46:00Z">
                  <w:rPr>
                    <w:rFonts w:ascii="TimesNewRomanPSMT" w:eastAsiaTheme="minorHAnsi" w:hAnsi="TimesNewRomanPSMT" w:cs="Calibri"/>
                    <w:color w:val="000000"/>
                  </w:rPr>
                </w:rPrChange>
              </w:rPr>
              <w:t xml:space="preserve"> orientovan</w:t>
            </w:r>
            <w:r w:rsidRPr="005034E2">
              <w:rPr>
                <w:rFonts w:eastAsiaTheme="minorHAnsi" w:hint="eastAsia"/>
                <w:color w:val="000000"/>
                <w:rPrChange w:id="885"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886" w:author="Pavla Trefilová" w:date="2022-05-11T15:46:00Z">
                  <w:rPr>
                    <w:rFonts w:ascii="TimesNewRomanPSMT" w:eastAsiaTheme="minorHAnsi" w:hAnsi="TimesNewRomanPSMT" w:cs="Calibri"/>
                    <w:color w:val="000000"/>
                  </w:rPr>
                </w:rPrChange>
              </w:rPr>
              <w:t xml:space="preserve"> vysok</w:t>
            </w:r>
            <w:r w:rsidRPr="005034E2">
              <w:rPr>
                <w:rFonts w:eastAsiaTheme="minorHAnsi" w:hint="eastAsia"/>
                <w:color w:val="000000"/>
                <w:rPrChange w:id="887"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888" w:author="Pavla Trefilová" w:date="2022-05-11T15:46:00Z">
                  <w:rPr>
                    <w:rFonts w:ascii="TimesNewRomanPSMT" w:eastAsiaTheme="minorHAnsi" w:hAnsi="TimesNewRomanPSMT" w:cs="Calibri"/>
                    <w:color w:val="000000"/>
                  </w:rPr>
                </w:rPrChange>
              </w:rPr>
              <w:t xml:space="preserve"> </w:t>
            </w:r>
            <w:r w:rsidRPr="005034E2">
              <w:rPr>
                <w:rFonts w:eastAsiaTheme="minorHAnsi" w:hint="eastAsia"/>
                <w:color w:val="000000"/>
                <w:rPrChange w:id="889" w:author="Pavla Trefilová" w:date="2022-05-11T15:46:00Z">
                  <w:rPr>
                    <w:rFonts w:ascii="TimesNewRomanPSMT" w:eastAsiaTheme="minorHAnsi" w:hAnsi="TimesNewRomanPSMT" w:cs="Calibri" w:hint="eastAsia"/>
                    <w:color w:val="000000"/>
                  </w:rPr>
                </w:rPrChange>
              </w:rPr>
              <w:t>š</w:t>
            </w:r>
            <w:r w:rsidRPr="005034E2">
              <w:rPr>
                <w:rFonts w:eastAsiaTheme="minorHAnsi"/>
                <w:color w:val="000000"/>
                <w:rPrChange w:id="890" w:author="Pavla Trefilová" w:date="2022-05-11T15:46:00Z">
                  <w:rPr>
                    <w:rFonts w:ascii="TimesNewRomanPSMT" w:eastAsiaTheme="minorHAnsi" w:hAnsi="TimesNewRomanPSMT" w:cs="Calibri"/>
                    <w:color w:val="000000"/>
                  </w:rPr>
                </w:rPrChange>
              </w:rPr>
              <w:t>kola klade velk</w:t>
            </w:r>
            <w:r w:rsidRPr="005034E2">
              <w:rPr>
                <w:rFonts w:eastAsiaTheme="minorHAnsi" w:hint="eastAsia"/>
                <w:color w:val="000000"/>
                <w:rPrChange w:id="891" w:author="Pavla Trefilová" w:date="2022-05-11T15:46:00Z">
                  <w:rPr>
                    <w:rFonts w:ascii="TimesNewRomanPSMT" w:eastAsiaTheme="minorHAnsi" w:hAnsi="TimesNewRomanPSMT" w:cs="Calibri" w:hint="eastAsia"/>
                    <w:color w:val="000000"/>
                  </w:rPr>
                </w:rPrChange>
              </w:rPr>
              <w:t>ý</w:t>
            </w:r>
            <w:r w:rsidRPr="005034E2">
              <w:rPr>
                <w:rFonts w:eastAsiaTheme="minorHAnsi"/>
                <w:color w:val="000000"/>
                <w:rPrChange w:id="892" w:author="Pavla Trefilová" w:date="2022-05-11T15:46:00Z">
                  <w:rPr>
                    <w:rFonts w:ascii="TimesNewRomanPSMT" w:eastAsiaTheme="minorHAnsi" w:hAnsi="TimesNewRomanPSMT" w:cs="Calibri"/>
                    <w:color w:val="000000"/>
                  </w:rPr>
                </w:rPrChange>
              </w:rPr>
              <w:t xml:space="preserve"> d</w:t>
            </w:r>
            <w:r w:rsidRPr="005034E2">
              <w:rPr>
                <w:rFonts w:eastAsiaTheme="minorHAnsi" w:hint="eastAsia"/>
                <w:color w:val="000000"/>
                <w:rPrChange w:id="893" w:author="Pavla Trefilová" w:date="2022-05-11T15:46:00Z">
                  <w:rPr>
                    <w:rFonts w:ascii="TimesNewRomanPSMT" w:eastAsiaTheme="minorHAnsi" w:hAnsi="TimesNewRomanPSMT" w:cs="Calibri" w:hint="eastAsia"/>
                    <w:color w:val="000000"/>
                  </w:rPr>
                </w:rPrChange>
              </w:rPr>
              <w:t>ů</w:t>
            </w:r>
            <w:r w:rsidRPr="005034E2">
              <w:rPr>
                <w:rFonts w:eastAsiaTheme="minorHAnsi"/>
                <w:color w:val="000000"/>
                <w:rPrChange w:id="894" w:author="Pavla Trefilová" w:date="2022-05-11T15:46:00Z">
                  <w:rPr>
                    <w:rFonts w:ascii="TimesNewRomanPSMT" w:eastAsiaTheme="minorHAnsi" w:hAnsi="TimesNewRomanPSMT" w:cs="Calibri"/>
                    <w:color w:val="000000"/>
                  </w:rPr>
                </w:rPrChange>
              </w:rPr>
              <w:t>raz tak</w:t>
            </w:r>
            <w:r w:rsidRPr="005034E2">
              <w:rPr>
                <w:rFonts w:eastAsiaTheme="minorHAnsi" w:hint="eastAsia"/>
                <w:color w:val="000000"/>
                <w:rPrChange w:id="895" w:author="Pavla Trefilová" w:date="2022-05-11T15:46:00Z">
                  <w:rPr>
                    <w:rFonts w:ascii="TimesNewRomanPSMT" w:eastAsiaTheme="minorHAnsi" w:hAnsi="TimesNewRomanPSMT" w:cs="Calibri" w:hint="eastAsia"/>
                    <w:color w:val="000000"/>
                  </w:rPr>
                </w:rPrChange>
              </w:rPr>
              <w:t>é</w:t>
            </w:r>
            <w:r w:rsidRPr="005034E2">
              <w:rPr>
                <w:rFonts w:eastAsiaTheme="minorHAnsi"/>
                <w:color w:val="000000"/>
                <w:rPrChange w:id="896" w:author="Pavla Trefilová" w:date="2022-05-11T15:46:00Z">
                  <w:rPr>
                    <w:rFonts w:ascii="TimesNewRomanPSMT" w:eastAsiaTheme="minorHAnsi" w:hAnsi="TimesNewRomanPSMT" w:cs="Calibri"/>
                    <w:color w:val="000000"/>
                  </w:rPr>
                </w:rPrChange>
              </w:rPr>
              <w:t xml:space="preserve"> na realizaci projekt</w:t>
            </w:r>
            <w:r w:rsidRPr="005034E2">
              <w:rPr>
                <w:rFonts w:eastAsiaTheme="minorHAnsi" w:hint="eastAsia"/>
                <w:color w:val="000000"/>
                <w:rPrChange w:id="897" w:author="Pavla Trefilová" w:date="2022-05-11T15:46:00Z">
                  <w:rPr>
                    <w:rFonts w:ascii="TimesNewRomanPSMT" w:eastAsiaTheme="minorHAnsi" w:hAnsi="TimesNewRomanPSMT" w:cs="Calibri" w:hint="eastAsia"/>
                    <w:color w:val="000000"/>
                  </w:rPr>
                </w:rPrChange>
              </w:rPr>
              <w:t>ů</w:t>
            </w:r>
            <w:r w:rsidRPr="005034E2">
              <w:rPr>
                <w:rFonts w:eastAsiaTheme="minorHAnsi"/>
                <w:color w:val="000000"/>
                <w:rPrChange w:id="898" w:author="Pavla Trefilová" w:date="2022-05-11T15:46:00Z">
                  <w:rPr>
                    <w:rFonts w:ascii="TimesNewRomanPSMT" w:eastAsiaTheme="minorHAnsi" w:hAnsi="TimesNewRomanPSMT" w:cs="Calibri"/>
                    <w:color w:val="000000"/>
                  </w:rPr>
                </w:rPrChange>
              </w:rPr>
              <w:t xml:space="preserve"> smluvn</w:t>
            </w:r>
            <w:r w:rsidRPr="005034E2">
              <w:rPr>
                <w:rFonts w:eastAsiaTheme="minorHAnsi" w:hint="eastAsia"/>
                <w:color w:val="000000"/>
                <w:rPrChange w:id="899"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00" w:author="Pavla Trefilová" w:date="2022-05-11T15:46:00Z">
                  <w:rPr>
                    <w:rFonts w:ascii="TimesNewRomanPSMT" w:eastAsiaTheme="minorHAnsi" w:hAnsi="TimesNewRomanPSMT" w:cs="Calibri"/>
                    <w:color w:val="000000"/>
                  </w:rPr>
                </w:rPrChange>
              </w:rPr>
              <w:t>ho v</w:t>
            </w:r>
            <w:r w:rsidRPr="005034E2">
              <w:rPr>
                <w:rFonts w:eastAsiaTheme="minorHAnsi" w:hint="eastAsia"/>
                <w:color w:val="000000"/>
                <w:rPrChange w:id="901" w:author="Pavla Trefilová" w:date="2022-05-11T15:46:00Z">
                  <w:rPr>
                    <w:rFonts w:ascii="TimesNewRomanPSMT" w:eastAsiaTheme="minorHAnsi" w:hAnsi="TimesNewRomanPSMT" w:cs="Calibri" w:hint="eastAsia"/>
                    <w:color w:val="000000"/>
                  </w:rPr>
                </w:rPrChange>
              </w:rPr>
              <w:t>ý</w:t>
            </w:r>
            <w:r w:rsidRPr="005034E2">
              <w:rPr>
                <w:rFonts w:eastAsiaTheme="minorHAnsi"/>
                <w:color w:val="000000"/>
                <w:rPrChange w:id="902" w:author="Pavla Trefilová" w:date="2022-05-11T15:46:00Z">
                  <w:rPr>
                    <w:rFonts w:ascii="TimesNewRomanPSMT" w:eastAsiaTheme="minorHAnsi" w:hAnsi="TimesNewRomanPSMT" w:cs="Calibri"/>
                    <w:color w:val="000000"/>
                  </w:rPr>
                </w:rPrChange>
              </w:rPr>
              <w:t>zkumu. V</w:t>
            </w:r>
            <w:r w:rsidRPr="005034E2">
              <w:rPr>
                <w:rFonts w:eastAsiaTheme="minorHAnsi" w:hint="eastAsia"/>
                <w:color w:val="000000"/>
                <w:rPrChange w:id="903" w:author="Pavla Trefilová" w:date="2022-05-11T15:46:00Z">
                  <w:rPr>
                    <w:rFonts w:ascii="TimesNewRomanPSMT" w:eastAsiaTheme="minorHAnsi" w:hAnsi="TimesNewRomanPSMT" w:cs="Calibri" w:hint="eastAsia"/>
                    <w:color w:val="000000"/>
                  </w:rPr>
                </w:rPrChange>
              </w:rPr>
              <w:t> </w:t>
            </w:r>
            <w:r w:rsidRPr="005034E2">
              <w:rPr>
                <w:rFonts w:eastAsiaTheme="minorHAnsi"/>
                <w:color w:val="000000"/>
                <w:rPrChange w:id="904" w:author="Pavla Trefilová" w:date="2022-05-11T15:46:00Z">
                  <w:rPr>
                    <w:rFonts w:ascii="TimesNewRomanPSMT" w:eastAsiaTheme="minorHAnsi" w:hAnsi="TimesNewRomanPSMT" w:cs="Calibri"/>
                    <w:color w:val="000000"/>
                  </w:rPr>
                </w:rPrChange>
              </w:rPr>
              <w:t>posledn</w:t>
            </w:r>
            <w:r w:rsidRPr="005034E2">
              <w:rPr>
                <w:rFonts w:eastAsiaTheme="minorHAnsi" w:hint="eastAsia"/>
                <w:color w:val="000000"/>
                <w:rPrChange w:id="905"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06" w:author="Pavla Trefilová" w:date="2022-05-11T15:46:00Z">
                  <w:rPr>
                    <w:rFonts w:ascii="TimesNewRomanPSMT" w:eastAsiaTheme="minorHAnsi" w:hAnsi="TimesNewRomanPSMT" w:cs="Calibri"/>
                    <w:color w:val="000000"/>
                  </w:rPr>
                </w:rPrChange>
              </w:rPr>
              <w:t>ch p</w:t>
            </w:r>
            <w:r w:rsidRPr="005034E2">
              <w:rPr>
                <w:rFonts w:eastAsiaTheme="minorHAnsi" w:hint="eastAsia"/>
                <w:color w:val="000000"/>
                <w:rPrChange w:id="907"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908" w:author="Pavla Trefilová" w:date="2022-05-11T15:46:00Z">
                  <w:rPr>
                    <w:rFonts w:ascii="TimesNewRomanPSMT" w:eastAsiaTheme="minorHAnsi" w:hAnsi="TimesNewRomanPSMT" w:cs="Calibri"/>
                    <w:color w:val="000000"/>
                  </w:rPr>
                </w:rPrChange>
              </w:rPr>
              <w:t>ti letech mezi n</w:t>
            </w:r>
            <w:r w:rsidRPr="005034E2">
              <w:rPr>
                <w:rFonts w:eastAsiaTheme="minorHAnsi" w:hint="eastAsia"/>
                <w:color w:val="000000"/>
                <w:rPrChange w:id="909"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910" w:author="Pavla Trefilová" w:date="2022-05-11T15:46:00Z">
                  <w:rPr>
                    <w:rFonts w:ascii="TimesNewRomanPSMT" w:eastAsiaTheme="minorHAnsi" w:hAnsi="TimesNewRomanPSMT" w:cs="Calibri"/>
                    <w:color w:val="000000"/>
                  </w:rPr>
                </w:rPrChange>
              </w:rPr>
              <w:t xml:space="preserve"> pat</w:t>
            </w:r>
            <w:r w:rsidRPr="005034E2">
              <w:rPr>
                <w:rFonts w:eastAsiaTheme="minorHAnsi" w:hint="eastAsia"/>
                <w:color w:val="000000"/>
                <w:rPrChange w:id="911" w:author="Pavla Trefilová" w:date="2022-05-11T15:46:00Z">
                  <w:rPr>
                    <w:rFonts w:ascii="TimesNewRomanPSMT" w:eastAsiaTheme="minorHAnsi" w:hAnsi="TimesNewRomanPSMT" w:cs="Calibri" w:hint="eastAsia"/>
                    <w:color w:val="000000"/>
                  </w:rPr>
                </w:rPrChange>
              </w:rPr>
              <w:t>ří</w:t>
            </w:r>
            <w:r w:rsidRPr="005034E2">
              <w:rPr>
                <w:rFonts w:eastAsiaTheme="minorHAnsi"/>
                <w:color w:val="000000"/>
                <w:rPrChange w:id="912" w:author="Pavla Trefilová" w:date="2022-05-11T15:46:00Z">
                  <w:rPr>
                    <w:rFonts w:ascii="TimesNewRomanPSMT" w:eastAsiaTheme="minorHAnsi" w:hAnsi="TimesNewRomanPSMT" w:cs="Calibri"/>
                    <w:color w:val="000000"/>
                  </w:rPr>
                </w:rPrChange>
              </w:rPr>
              <w:t xml:space="preserve"> nap</w:t>
            </w:r>
            <w:r w:rsidRPr="005034E2">
              <w:rPr>
                <w:rFonts w:eastAsiaTheme="minorHAnsi" w:hint="eastAsia"/>
                <w:color w:val="000000"/>
                <w:rPrChange w:id="913" w:author="Pavla Trefilová" w:date="2022-05-11T15:46:00Z">
                  <w:rPr>
                    <w:rFonts w:ascii="TimesNewRomanPSMT" w:eastAsiaTheme="minorHAnsi" w:hAnsi="TimesNewRomanPSMT" w:cs="Calibri" w:hint="eastAsia"/>
                    <w:color w:val="000000"/>
                  </w:rPr>
                </w:rPrChange>
              </w:rPr>
              <w:t>ří</w:t>
            </w:r>
            <w:r w:rsidRPr="005034E2">
              <w:rPr>
                <w:rFonts w:eastAsiaTheme="minorHAnsi"/>
                <w:color w:val="000000"/>
                <w:rPrChange w:id="914" w:author="Pavla Trefilová" w:date="2022-05-11T15:46:00Z">
                  <w:rPr>
                    <w:rFonts w:ascii="TimesNewRomanPSMT" w:eastAsiaTheme="minorHAnsi" w:hAnsi="TimesNewRomanPSMT" w:cs="Calibri"/>
                    <w:color w:val="000000"/>
                  </w:rPr>
                </w:rPrChange>
              </w:rPr>
              <w:t>klad projekty zam</w:t>
            </w:r>
            <w:r w:rsidRPr="005034E2">
              <w:rPr>
                <w:rFonts w:eastAsiaTheme="minorHAnsi" w:hint="eastAsia"/>
                <w:color w:val="000000"/>
                <w:rPrChange w:id="915" w:author="Pavla Trefilová" w:date="2022-05-11T15:46:00Z">
                  <w:rPr>
                    <w:rFonts w:ascii="TimesNewRomanPSMT" w:eastAsiaTheme="minorHAnsi" w:hAnsi="TimesNewRomanPSMT" w:cs="Calibri" w:hint="eastAsia"/>
                    <w:color w:val="000000"/>
                  </w:rPr>
                </w:rPrChange>
              </w:rPr>
              <w:t>ěř</w:t>
            </w:r>
            <w:r w:rsidRPr="005034E2">
              <w:rPr>
                <w:rFonts w:eastAsiaTheme="minorHAnsi"/>
                <w:color w:val="000000"/>
                <w:rPrChange w:id="916" w:author="Pavla Trefilová" w:date="2022-05-11T15:46:00Z">
                  <w:rPr>
                    <w:rFonts w:ascii="TimesNewRomanPSMT" w:eastAsiaTheme="minorHAnsi" w:hAnsi="TimesNewRomanPSMT" w:cs="Calibri"/>
                    <w:color w:val="000000"/>
                  </w:rPr>
                </w:rPrChange>
              </w:rPr>
              <w:t>en</w:t>
            </w:r>
            <w:r w:rsidRPr="005034E2">
              <w:rPr>
                <w:rFonts w:eastAsiaTheme="minorHAnsi" w:hint="eastAsia"/>
                <w:color w:val="000000"/>
                <w:rPrChange w:id="917" w:author="Pavla Trefilová" w:date="2022-05-11T15:46:00Z">
                  <w:rPr>
                    <w:rFonts w:ascii="TimesNewRomanPSMT" w:eastAsiaTheme="minorHAnsi" w:hAnsi="TimesNewRomanPSMT" w:cs="Calibri" w:hint="eastAsia"/>
                    <w:color w:val="000000"/>
                  </w:rPr>
                </w:rPrChange>
              </w:rPr>
              <w:t>é</w:t>
            </w:r>
            <w:r w:rsidRPr="005034E2">
              <w:rPr>
                <w:rFonts w:eastAsiaTheme="minorHAnsi"/>
                <w:color w:val="000000"/>
                <w:rPrChange w:id="918" w:author="Pavla Trefilová" w:date="2022-05-11T15:46:00Z">
                  <w:rPr>
                    <w:rFonts w:ascii="TimesNewRomanPSMT" w:eastAsiaTheme="minorHAnsi" w:hAnsi="TimesNewRomanPSMT" w:cs="Calibri"/>
                    <w:color w:val="000000"/>
                  </w:rPr>
                </w:rPrChange>
              </w:rPr>
              <w:t xml:space="preserve"> na Indik</w:t>
            </w:r>
            <w:r w:rsidRPr="005034E2">
              <w:rPr>
                <w:rFonts w:eastAsiaTheme="minorHAnsi" w:hint="eastAsia"/>
                <w:color w:val="000000"/>
                <w:rPrChange w:id="919"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920" w:author="Pavla Trefilová" w:date="2022-05-11T15:46:00Z">
                  <w:rPr>
                    <w:rFonts w:ascii="TimesNewRomanPSMT" w:eastAsiaTheme="minorHAnsi" w:hAnsi="TimesNewRomanPSMT" w:cs="Calibri"/>
                    <w:color w:val="000000"/>
                  </w:rPr>
                </w:rPrChange>
              </w:rPr>
              <w:t>tory pro m</w:t>
            </w:r>
            <w:r w:rsidRPr="005034E2">
              <w:rPr>
                <w:rFonts w:eastAsiaTheme="minorHAnsi" w:hint="eastAsia"/>
                <w:color w:val="000000"/>
                <w:rPrChange w:id="921" w:author="Pavla Trefilová" w:date="2022-05-11T15:46:00Z">
                  <w:rPr>
                    <w:rFonts w:ascii="TimesNewRomanPSMT" w:eastAsiaTheme="minorHAnsi" w:hAnsi="TimesNewRomanPSMT" w:cs="Calibri" w:hint="eastAsia"/>
                    <w:color w:val="000000"/>
                  </w:rPr>
                </w:rPrChange>
              </w:rPr>
              <w:t>ěř</w:t>
            </w:r>
            <w:r w:rsidRPr="005034E2">
              <w:rPr>
                <w:rFonts w:eastAsiaTheme="minorHAnsi"/>
                <w:color w:val="000000"/>
                <w:rPrChange w:id="922" w:author="Pavla Trefilová" w:date="2022-05-11T15:46:00Z">
                  <w:rPr>
                    <w:rFonts w:ascii="TimesNewRomanPSMT" w:eastAsiaTheme="minorHAnsi" w:hAnsi="TimesNewRomanPSMT" w:cs="Calibri"/>
                    <w:color w:val="000000"/>
                  </w:rPr>
                </w:rPrChange>
              </w:rPr>
              <w:t>en</w:t>
            </w:r>
            <w:r w:rsidRPr="005034E2">
              <w:rPr>
                <w:rFonts w:eastAsiaTheme="minorHAnsi" w:hint="eastAsia"/>
                <w:color w:val="000000"/>
                <w:rPrChange w:id="923"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24" w:author="Pavla Trefilová" w:date="2022-05-11T15:46:00Z">
                  <w:rPr>
                    <w:rFonts w:ascii="TimesNewRomanPSMT" w:eastAsiaTheme="minorHAnsi" w:hAnsi="TimesNewRomanPSMT" w:cs="Calibri"/>
                    <w:color w:val="000000"/>
                  </w:rPr>
                </w:rPrChange>
              </w:rPr>
              <w:t xml:space="preserve"> v</w:t>
            </w:r>
            <w:r w:rsidRPr="005034E2">
              <w:rPr>
                <w:rFonts w:eastAsiaTheme="minorHAnsi" w:hint="eastAsia"/>
                <w:color w:val="000000"/>
                <w:rPrChange w:id="925" w:author="Pavla Trefilová" w:date="2022-05-11T15:46:00Z">
                  <w:rPr>
                    <w:rFonts w:ascii="TimesNewRomanPSMT" w:eastAsiaTheme="minorHAnsi" w:hAnsi="TimesNewRomanPSMT" w:cs="Calibri" w:hint="eastAsia"/>
                    <w:color w:val="000000"/>
                  </w:rPr>
                </w:rPrChange>
              </w:rPr>
              <w:t>ý</w:t>
            </w:r>
            <w:r w:rsidRPr="005034E2">
              <w:rPr>
                <w:rFonts w:eastAsiaTheme="minorHAnsi"/>
                <w:color w:val="000000"/>
                <w:rPrChange w:id="926" w:author="Pavla Trefilová" w:date="2022-05-11T15:46:00Z">
                  <w:rPr>
                    <w:rFonts w:ascii="TimesNewRomanPSMT" w:eastAsiaTheme="minorHAnsi" w:hAnsi="TimesNewRomanPSMT" w:cs="Calibri"/>
                    <w:color w:val="000000"/>
                  </w:rPr>
                </w:rPrChange>
              </w:rPr>
              <w:t>konnosti destinace a DMO pomoc</w:t>
            </w:r>
            <w:r w:rsidRPr="005034E2">
              <w:rPr>
                <w:rFonts w:eastAsiaTheme="minorHAnsi" w:hint="eastAsia"/>
                <w:color w:val="000000"/>
                <w:rPrChange w:id="927"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28" w:author="Pavla Trefilová" w:date="2022-05-11T15:46:00Z">
                  <w:rPr>
                    <w:rFonts w:ascii="TimesNewRomanPSMT" w:eastAsiaTheme="minorHAnsi" w:hAnsi="TimesNewRomanPSMT" w:cs="Calibri"/>
                    <w:color w:val="000000"/>
                  </w:rPr>
                </w:rPrChange>
              </w:rPr>
              <w:t xml:space="preserve"> metody 3E, Anal</w:t>
            </w:r>
            <w:r w:rsidRPr="005034E2">
              <w:rPr>
                <w:rFonts w:eastAsiaTheme="minorHAnsi" w:hint="eastAsia"/>
                <w:color w:val="000000"/>
                <w:rPrChange w:id="929" w:author="Pavla Trefilová" w:date="2022-05-11T15:46:00Z">
                  <w:rPr>
                    <w:rFonts w:ascii="TimesNewRomanPSMT" w:eastAsiaTheme="minorHAnsi" w:hAnsi="TimesNewRomanPSMT" w:cs="Calibri" w:hint="eastAsia"/>
                    <w:color w:val="000000"/>
                  </w:rPr>
                </w:rPrChange>
              </w:rPr>
              <w:t>ý</w:t>
            </w:r>
            <w:r w:rsidRPr="005034E2">
              <w:rPr>
                <w:rFonts w:eastAsiaTheme="minorHAnsi"/>
                <w:color w:val="000000"/>
                <w:rPrChange w:id="930" w:author="Pavla Trefilová" w:date="2022-05-11T15:46:00Z">
                  <w:rPr>
                    <w:rFonts w:ascii="TimesNewRomanPSMT" w:eastAsiaTheme="minorHAnsi" w:hAnsi="TimesNewRomanPSMT" w:cs="Calibri"/>
                    <w:color w:val="000000"/>
                  </w:rPr>
                </w:rPrChange>
              </w:rPr>
              <w:t>zu v</w:t>
            </w:r>
            <w:r w:rsidRPr="005034E2">
              <w:rPr>
                <w:rFonts w:eastAsiaTheme="minorHAnsi" w:hint="eastAsia"/>
                <w:color w:val="000000"/>
                <w:rPrChange w:id="931" w:author="Pavla Trefilová" w:date="2022-05-11T15:46:00Z">
                  <w:rPr>
                    <w:rFonts w:ascii="TimesNewRomanPSMT" w:eastAsiaTheme="minorHAnsi" w:hAnsi="TimesNewRomanPSMT" w:cs="Calibri" w:hint="eastAsia"/>
                    <w:color w:val="000000"/>
                  </w:rPr>
                </w:rPrChange>
              </w:rPr>
              <w:t>ý</w:t>
            </w:r>
            <w:r w:rsidRPr="005034E2">
              <w:rPr>
                <w:rFonts w:eastAsiaTheme="minorHAnsi"/>
                <w:color w:val="000000"/>
                <w:rPrChange w:id="932" w:author="Pavla Trefilová" w:date="2022-05-11T15:46:00Z">
                  <w:rPr>
                    <w:rFonts w:ascii="TimesNewRomanPSMT" w:eastAsiaTheme="minorHAnsi" w:hAnsi="TimesNewRomanPSMT" w:cs="Calibri"/>
                    <w:color w:val="000000"/>
                  </w:rPr>
                </w:rPrChange>
              </w:rPr>
              <w:t>voje cestovn</w:t>
            </w:r>
            <w:r w:rsidRPr="005034E2">
              <w:rPr>
                <w:rFonts w:eastAsiaTheme="minorHAnsi" w:hint="eastAsia"/>
                <w:color w:val="000000"/>
                <w:rPrChange w:id="933"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34" w:author="Pavla Trefilová" w:date="2022-05-11T15:46:00Z">
                  <w:rPr>
                    <w:rFonts w:ascii="TimesNewRomanPSMT" w:eastAsiaTheme="minorHAnsi" w:hAnsi="TimesNewRomanPSMT" w:cs="Calibri"/>
                    <w:color w:val="000000"/>
                  </w:rPr>
                </w:rPrChange>
              </w:rPr>
              <w:t>ho ruchu pro zpracov</w:t>
            </w:r>
            <w:r w:rsidRPr="005034E2">
              <w:rPr>
                <w:rFonts w:eastAsiaTheme="minorHAnsi" w:hint="eastAsia"/>
                <w:color w:val="000000"/>
                <w:rPrChange w:id="935"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936" w:author="Pavla Trefilová" w:date="2022-05-11T15:46:00Z">
                  <w:rPr>
                    <w:rFonts w:ascii="TimesNewRomanPSMT" w:eastAsiaTheme="minorHAnsi" w:hAnsi="TimesNewRomanPSMT" w:cs="Calibri"/>
                    <w:color w:val="000000"/>
                  </w:rPr>
                </w:rPrChange>
              </w:rPr>
              <w:t>n</w:t>
            </w:r>
            <w:r w:rsidRPr="005034E2">
              <w:rPr>
                <w:rFonts w:eastAsiaTheme="minorHAnsi" w:hint="eastAsia"/>
                <w:color w:val="000000"/>
                <w:rPrChange w:id="937"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38" w:author="Pavla Trefilová" w:date="2022-05-11T15:46:00Z">
                  <w:rPr>
                    <w:rFonts w:ascii="TimesNewRomanPSMT" w:eastAsiaTheme="minorHAnsi" w:hAnsi="TimesNewRomanPSMT" w:cs="Calibri"/>
                    <w:color w:val="000000"/>
                  </w:rPr>
                </w:rPrChange>
              </w:rPr>
              <w:t xml:space="preserve"> Analytick</w:t>
            </w:r>
            <w:r w:rsidRPr="005034E2">
              <w:rPr>
                <w:rFonts w:eastAsiaTheme="minorHAnsi" w:hint="eastAsia"/>
                <w:color w:val="000000"/>
                <w:rPrChange w:id="939" w:author="Pavla Trefilová" w:date="2022-05-11T15:46:00Z">
                  <w:rPr>
                    <w:rFonts w:ascii="TimesNewRomanPSMT" w:eastAsiaTheme="minorHAnsi" w:hAnsi="TimesNewRomanPSMT" w:cs="Calibri" w:hint="eastAsia"/>
                    <w:color w:val="000000"/>
                  </w:rPr>
                </w:rPrChange>
              </w:rPr>
              <w:t>é</w:t>
            </w:r>
            <w:r w:rsidRPr="005034E2">
              <w:rPr>
                <w:rFonts w:eastAsiaTheme="minorHAnsi"/>
                <w:color w:val="000000"/>
                <w:rPrChange w:id="940" w:author="Pavla Trefilová" w:date="2022-05-11T15:46:00Z">
                  <w:rPr>
                    <w:rFonts w:ascii="TimesNewRomanPSMT" w:eastAsiaTheme="minorHAnsi" w:hAnsi="TimesNewRomanPSMT" w:cs="Calibri"/>
                    <w:color w:val="000000"/>
                  </w:rPr>
                </w:rPrChange>
              </w:rPr>
              <w:t xml:space="preserve"> </w:t>
            </w:r>
            <w:r w:rsidRPr="005034E2">
              <w:rPr>
                <w:rFonts w:eastAsiaTheme="minorHAnsi" w:hint="eastAsia"/>
                <w:color w:val="000000"/>
                <w:rPrChange w:id="941" w:author="Pavla Trefilová" w:date="2022-05-11T15:46:00Z">
                  <w:rPr>
                    <w:rFonts w:ascii="TimesNewRomanPSMT" w:eastAsiaTheme="minorHAnsi" w:hAnsi="TimesNewRomanPSMT" w:cs="Calibri" w:hint="eastAsia"/>
                    <w:color w:val="000000"/>
                  </w:rPr>
                </w:rPrChange>
              </w:rPr>
              <w:t>čá</w:t>
            </w:r>
            <w:r w:rsidRPr="005034E2">
              <w:rPr>
                <w:rFonts w:eastAsiaTheme="minorHAnsi"/>
                <w:color w:val="000000"/>
                <w:rPrChange w:id="942" w:author="Pavla Trefilová" w:date="2022-05-11T15:46:00Z">
                  <w:rPr>
                    <w:rFonts w:ascii="TimesNewRomanPSMT" w:eastAsiaTheme="minorHAnsi" w:hAnsi="TimesNewRomanPSMT" w:cs="Calibri"/>
                    <w:color w:val="000000"/>
                  </w:rPr>
                </w:rPrChange>
              </w:rPr>
              <w:t>sti Koncepce st</w:t>
            </w:r>
            <w:r w:rsidRPr="005034E2">
              <w:rPr>
                <w:rFonts w:eastAsiaTheme="minorHAnsi" w:hint="eastAsia"/>
                <w:color w:val="000000"/>
                <w:rPrChange w:id="943"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944" w:author="Pavla Trefilová" w:date="2022-05-11T15:46:00Z">
                  <w:rPr>
                    <w:rFonts w:ascii="TimesNewRomanPSMT" w:eastAsiaTheme="minorHAnsi" w:hAnsi="TimesNewRomanPSMT" w:cs="Calibri"/>
                    <w:color w:val="000000"/>
                  </w:rPr>
                </w:rPrChange>
              </w:rPr>
              <w:t>tn</w:t>
            </w:r>
            <w:r w:rsidRPr="005034E2">
              <w:rPr>
                <w:rFonts w:eastAsiaTheme="minorHAnsi" w:hint="eastAsia"/>
                <w:color w:val="000000"/>
                <w:rPrChange w:id="945"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46" w:author="Pavla Trefilová" w:date="2022-05-11T15:46:00Z">
                  <w:rPr>
                    <w:rFonts w:ascii="TimesNewRomanPSMT" w:eastAsiaTheme="minorHAnsi" w:hAnsi="TimesNewRomanPSMT" w:cs="Calibri"/>
                    <w:color w:val="000000"/>
                  </w:rPr>
                </w:rPrChange>
              </w:rPr>
              <w:t xml:space="preserve"> politiky cestovn</w:t>
            </w:r>
            <w:r w:rsidRPr="005034E2">
              <w:rPr>
                <w:rFonts w:eastAsiaTheme="minorHAnsi" w:hint="eastAsia"/>
                <w:color w:val="000000"/>
                <w:rPrChange w:id="947"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48" w:author="Pavla Trefilová" w:date="2022-05-11T15:46:00Z">
                  <w:rPr>
                    <w:rFonts w:ascii="TimesNewRomanPSMT" w:eastAsiaTheme="minorHAnsi" w:hAnsi="TimesNewRomanPSMT" w:cs="Calibri"/>
                    <w:color w:val="000000"/>
                  </w:rPr>
                </w:rPrChange>
              </w:rPr>
              <w:t xml:space="preserve">ho ruchu </w:t>
            </w:r>
            <w:r w:rsidRPr="005034E2">
              <w:rPr>
                <w:rFonts w:eastAsiaTheme="minorHAnsi" w:hint="eastAsia"/>
                <w:color w:val="000000"/>
                <w:rPrChange w:id="949" w:author="Pavla Trefilová" w:date="2022-05-11T15:46:00Z">
                  <w:rPr>
                    <w:rFonts w:ascii="TimesNewRomanPSMT" w:eastAsiaTheme="minorHAnsi" w:hAnsi="TimesNewRomanPSMT" w:cs="Calibri" w:hint="eastAsia"/>
                    <w:color w:val="000000"/>
                  </w:rPr>
                </w:rPrChange>
              </w:rPr>
              <w:t>Č</w:t>
            </w:r>
            <w:r w:rsidRPr="005034E2">
              <w:rPr>
                <w:rFonts w:eastAsiaTheme="minorHAnsi"/>
                <w:color w:val="000000"/>
                <w:rPrChange w:id="950" w:author="Pavla Trefilová" w:date="2022-05-11T15:46:00Z">
                  <w:rPr>
                    <w:rFonts w:ascii="TimesNewRomanPSMT" w:eastAsiaTheme="minorHAnsi" w:hAnsi="TimesNewRomanPSMT" w:cs="Calibri"/>
                    <w:color w:val="000000"/>
                  </w:rPr>
                </w:rPrChange>
              </w:rPr>
              <w:t>R 2021-2030, Potenci</w:t>
            </w:r>
            <w:r w:rsidRPr="005034E2">
              <w:rPr>
                <w:rFonts w:eastAsiaTheme="minorHAnsi" w:hint="eastAsia"/>
                <w:color w:val="000000"/>
                <w:rPrChange w:id="951"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952" w:author="Pavla Trefilová" w:date="2022-05-11T15:46:00Z">
                  <w:rPr>
                    <w:rFonts w:ascii="TimesNewRomanPSMT" w:eastAsiaTheme="minorHAnsi" w:hAnsi="TimesNewRomanPSMT" w:cs="Calibri"/>
                    <w:color w:val="000000"/>
                  </w:rPr>
                </w:rPrChange>
              </w:rPr>
              <w:t>l rozvoje Parku Mirakulum v</w:t>
            </w:r>
            <w:r w:rsidRPr="005034E2">
              <w:rPr>
                <w:rFonts w:eastAsiaTheme="minorHAnsi" w:hint="eastAsia"/>
                <w:color w:val="000000"/>
                <w:rPrChange w:id="953" w:author="Pavla Trefilová" w:date="2022-05-11T15:46:00Z">
                  <w:rPr>
                    <w:rFonts w:ascii="TimesNewRomanPSMT" w:eastAsiaTheme="minorHAnsi" w:hAnsi="TimesNewRomanPSMT" w:cs="Calibri" w:hint="eastAsia"/>
                    <w:color w:val="000000"/>
                  </w:rPr>
                </w:rPrChange>
              </w:rPr>
              <w:t> </w:t>
            </w:r>
            <w:r w:rsidRPr="005034E2">
              <w:rPr>
                <w:rFonts w:eastAsiaTheme="minorHAnsi"/>
                <w:color w:val="000000"/>
                <w:rPrChange w:id="954" w:author="Pavla Trefilová" w:date="2022-05-11T15:46:00Z">
                  <w:rPr>
                    <w:rFonts w:ascii="TimesNewRomanPSMT" w:eastAsiaTheme="minorHAnsi" w:hAnsi="TimesNewRomanPSMT" w:cs="Calibri"/>
                    <w:color w:val="000000"/>
                  </w:rPr>
                </w:rPrChange>
              </w:rPr>
              <w:t>Milovic</w:t>
            </w:r>
            <w:r w:rsidRPr="005034E2">
              <w:rPr>
                <w:rFonts w:eastAsiaTheme="minorHAnsi" w:hint="eastAsia"/>
                <w:color w:val="000000"/>
                <w:rPrChange w:id="955"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56" w:author="Pavla Trefilová" w:date="2022-05-11T15:46:00Z">
                  <w:rPr>
                    <w:rFonts w:ascii="TimesNewRomanPSMT" w:eastAsiaTheme="minorHAnsi" w:hAnsi="TimesNewRomanPSMT" w:cs="Calibri"/>
                    <w:color w:val="000000"/>
                  </w:rPr>
                </w:rPrChange>
              </w:rPr>
              <w:t>ch v</w:t>
            </w:r>
            <w:r w:rsidRPr="005034E2">
              <w:rPr>
                <w:rFonts w:eastAsiaTheme="minorHAnsi" w:hint="eastAsia"/>
                <w:color w:val="000000"/>
                <w:rPrChange w:id="957" w:author="Pavla Trefilová" w:date="2022-05-11T15:46:00Z">
                  <w:rPr>
                    <w:rFonts w:ascii="TimesNewRomanPSMT" w:eastAsiaTheme="minorHAnsi" w:hAnsi="TimesNewRomanPSMT" w:cs="Calibri" w:hint="eastAsia"/>
                    <w:color w:val="000000"/>
                  </w:rPr>
                </w:rPrChange>
              </w:rPr>
              <w:t> </w:t>
            </w:r>
            <w:r w:rsidRPr="005034E2">
              <w:rPr>
                <w:rFonts w:eastAsiaTheme="minorHAnsi"/>
                <w:color w:val="000000"/>
                <w:rPrChange w:id="958" w:author="Pavla Trefilová" w:date="2022-05-11T15:46:00Z">
                  <w:rPr>
                    <w:rFonts w:ascii="TimesNewRomanPSMT" w:eastAsiaTheme="minorHAnsi" w:hAnsi="TimesNewRomanPSMT" w:cs="Calibri"/>
                    <w:color w:val="000000"/>
                  </w:rPr>
                </w:rPrChange>
              </w:rPr>
              <w:t>kontextu podpory cestovn</w:t>
            </w:r>
            <w:r w:rsidRPr="005034E2">
              <w:rPr>
                <w:rFonts w:eastAsiaTheme="minorHAnsi" w:hint="eastAsia"/>
                <w:color w:val="000000"/>
                <w:rPrChange w:id="959"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60" w:author="Pavla Trefilová" w:date="2022-05-11T15:46:00Z">
                  <w:rPr>
                    <w:rFonts w:ascii="TimesNewRomanPSMT" w:eastAsiaTheme="minorHAnsi" w:hAnsi="TimesNewRomanPSMT" w:cs="Calibri"/>
                    <w:color w:val="000000"/>
                  </w:rPr>
                </w:rPrChange>
              </w:rPr>
              <w:t>ho ruchu a destina</w:t>
            </w:r>
            <w:r w:rsidRPr="005034E2">
              <w:rPr>
                <w:rFonts w:eastAsiaTheme="minorHAnsi" w:hint="eastAsia"/>
                <w:color w:val="000000"/>
                <w:rPrChange w:id="961" w:author="Pavla Trefilová" w:date="2022-05-11T15:46:00Z">
                  <w:rPr>
                    <w:rFonts w:ascii="TimesNewRomanPSMT" w:eastAsiaTheme="minorHAnsi" w:hAnsi="TimesNewRomanPSMT" w:cs="Calibri" w:hint="eastAsia"/>
                    <w:color w:val="000000"/>
                  </w:rPr>
                </w:rPrChange>
              </w:rPr>
              <w:t>č</w:t>
            </w:r>
            <w:r w:rsidRPr="005034E2">
              <w:rPr>
                <w:rFonts w:eastAsiaTheme="minorHAnsi"/>
                <w:color w:val="000000"/>
                <w:rPrChange w:id="962" w:author="Pavla Trefilová" w:date="2022-05-11T15:46:00Z">
                  <w:rPr>
                    <w:rFonts w:ascii="TimesNewRomanPSMT" w:eastAsiaTheme="minorHAnsi" w:hAnsi="TimesNewRomanPSMT" w:cs="Calibri"/>
                    <w:color w:val="000000"/>
                  </w:rPr>
                </w:rPrChange>
              </w:rPr>
              <w:t>n</w:t>
            </w:r>
            <w:r w:rsidRPr="005034E2">
              <w:rPr>
                <w:rFonts w:eastAsiaTheme="minorHAnsi" w:hint="eastAsia"/>
                <w:color w:val="000000"/>
                <w:rPrChange w:id="963"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64" w:author="Pavla Trefilová" w:date="2022-05-11T15:46:00Z">
                  <w:rPr>
                    <w:rFonts w:ascii="TimesNewRomanPSMT" w:eastAsiaTheme="minorHAnsi" w:hAnsi="TimesNewRomanPSMT" w:cs="Calibri"/>
                    <w:color w:val="000000"/>
                  </w:rPr>
                </w:rPrChange>
              </w:rPr>
              <w:t>ho managementu ve St</w:t>
            </w:r>
            <w:r w:rsidRPr="005034E2">
              <w:rPr>
                <w:rFonts w:eastAsiaTheme="minorHAnsi" w:hint="eastAsia"/>
                <w:color w:val="000000"/>
                <w:rPrChange w:id="965" w:author="Pavla Trefilová" w:date="2022-05-11T15:46:00Z">
                  <w:rPr>
                    <w:rFonts w:ascii="TimesNewRomanPSMT" w:eastAsiaTheme="minorHAnsi" w:hAnsi="TimesNewRomanPSMT" w:cs="Calibri" w:hint="eastAsia"/>
                    <w:color w:val="000000"/>
                  </w:rPr>
                </w:rPrChange>
              </w:rPr>
              <w:t>ř</w:t>
            </w:r>
            <w:r w:rsidRPr="005034E2">
              <w:rPr>
                <w:rFonts w:eastAsiaTheme="minorHAnsi"/>
                <w:color w:val="000000"/>
                <w:rPrChange w:id="966" w:author="Pavla Trefilová" w:date="2022-05-11T15:46:00Z">
                  <w:rPr>
                    <w:rFonts w:ascii="TimesNewRomanPSMT" w:eastAsiaTheme="minorHAnsi" w:hAnsi="TimesNewRomanPSMT" w:cs="Calibri"/>
                    <w:color w:val="000000"/>
                  </w:rPr>
                </w:rPrChange>
              </w:rPr>
              <w:t>edo</w:t>
            </w:r>
            <w:r w:rsidRPr="005034E2">
              <w:rPr>
                <w:rFonts w:eastAsiaTheme="minorHAnsi" w:hint="eastAsia"/>
                <w:color w:val="000000"/>
                <w:rPrChange w:id="967" w:author="Pavla Trefilová" w:date="2022-05-11T15:46:00Z">
                  <w:rPr>
                    <w:rFonts w:ascii="TimesNewRomanPSMT" w:eastAsiaTheme="minorHAnsi" w:hAnsi="TimesNewRomanPSMT" w:cs="Calibri" w:hint="eastAsia"/>
                    <w:color w:val="000000"/>
                  </w:rPr>
                </w:rPrChange>
              </w:rPr>
              <w:t>č</w:t>
            </w:r>
            <w:r w:rsidRPr="005034E2">
              <w:rPr>
                <w:rFonts w:eastAsiaTheme="minorHAnsi"/>
                <w:color w:val="000000"/>
                <w:rPrChange w:id="968" w:author="Pavla Trefilová" w:date="2022-05-11T15:46:00Z">
                  <w:rPr>
                    <w:rFonts w:ascii="TimesNewRomanPSMT" w:eastAsiaTheme="minorHAnsi" w:hAnsi="TimesNewRomanPSMT" w:cs="Calibri"/>
                    <w:color w:val="000000"/>
                  </w:rPr>
                </w:rPrChange>
              </w:rPr>
              <w:t>esk</w:t>
            </w:r>
            <w:r w:rsidRPr="005034E2">
              <w:rPr>
                <w:rFonts w:eastAsiaTheme="minorHAnsi" w:hint="eastAsia"/>
                <w:color w:val="000000"/>
                <w:rPrChange w:id="969" w:author="Pavla Trefilová" w:date="2022-05-11T15:46:00Z">
                  <w:rPr>
                    <w:rFonts w:ascii="TimesNewRomanPSMT" w:eastAsiaTheme="minorHAnsi" w:hAnsi="TimesNewRomanPSMT" w:cs="Calibri" w:hint="eastAsia"/>
                    <w:color w:val="000000"/>
                  </w:rPr>
                </w:rPrChange>
              </w:rPr>
              <w:t>é</w:t>
            </w:r>
            <w:r w:rsidRPr="005034E2">
              <w:rPr>
                <w:rFonts w:eastAsiaTheme="minorHAnsi"/>
                <w:color w:val="000000"/>
                <w:rPrChange w:id="970" w:author="Pavla Trefilová" w:date="2022-05-11T15:46:00Z">
                  <w:rPr>
                    <w:rFonts w:ascii="TimesNewRomanPSMT" w:eastAsiaTheme="minorHAnsi" w:hAnsi="TimesNewRomanPSMT" w:cs="Calibri"/>
                    <w:color w:val="000000"/>
                  </w:rPr>
                </w:rPrChange>
              </w:rPr>
              <w:t>m kraji, Anal</w:t>
            </w:r>
            <w:r w:rsidRPr="005034E2">
              <w:rPr>
                <w:rFonts w:eastAsiaTheme="minorHAnsi" w:hint="eastAsia"/>
                <w:color w:val="000000"/>
                <w:rPrChange w:id="971" w:author="Pavla Trefilová" w:date="2022-05-11T15:46:00Z">
                  <w:rPr>
                    <w:rFonts w:ascii="TimesNewRomanPSMT" w:eastAsiaTheme="minorHAnsi" w:hAnsi="TimesNewRomanPSMT" w:cs="Calibri" w:hint="eastAsia"/>
                    <w:color w:val="000000"/>
                  </w:rPr>
                </w:rPrChange>
              </w:rPr>
              <w:t>ý</w:t>
            </w:r>
            <w:r w:rsidRPr="005034E2">
              <w:rPr>
                <w:rFonts w:eastAsiaTheme="minorHAnsi"/>
                <w:color w:val="000000"/>
                <w:rPrChange w:id="972" w:author="Pavla Trefilová" w:date="2022-05-11T15:46:00Z">
                  <w:rPr>
                    <w:rFonts w:ascii="TimesNewRomanPSMT" w:eastAsiaTheme="minorHAnsi" w:hAnsi="TimesNewRomanPSMT" w:cs="Calibri"/>
                    <w:color w:val="000000"/>
                  </w:rPr>
                </w:rPrChange>
              </w:rPr>
              <w:t>zu tr</w:t>
            </w:r>
            <w:r w:rsidRPr="005034E2">
              <w:rPr>
                <w:rFonts w:eastAsiaTheme="minorHAnsi" w:hint="eastAsia"/>
                <w:color w:val="000000"/>
                <w:rPrChange w:id="973" w:author="Pavla Trefilová" w:date="2022-05-11T15:46:00Z">
                  <w:rPr>
                    <w:rFonts w:ascii="TimesNewRomanPSMT" w:eastAsiaTheme="minorHAnsi" w:hAnsi="TimesNewRomanPSMT" w:cs="Calibri" w:hint="eastAsia"/>
                    <w:color w:val="000000"/>
                  </w:rPr>
                </w:rPrChange>
              </w:rPr>
              <w:t>ž</w:t>
            </w:r>
            <w:r w:rsidRPr="005034E2">
              <w:rPr>
                <w:rFonts w:eastAsiaTheme="minorHAnsi"/>
                <w:color w:val="000000"/>
                <w:rPrChange w:id="974" w:author="Pavla Trefilová" w:date="2022-05-11T15:46:00Z">
                  <w:rPr>
                    <w:rFonts w:ascii="TimesNewRomanPSMT" w:eastAsiaTheme="minorHAnsi" w:hAnsi="TimesNewRomanPSMT" w:cs="Calibri"/>
                    <w:color w:val="000000"/>
                  </w:rPr>
                </w:rPrChange>
              </w:rPr>
              <w:t>n</w:t>
            </w:r>
            <w:r w:rsidRPr="005034E2">
              <w:rPr>
                <w:rFonts w:eastAsiaTheme="minorHAnsi" w:hint="eastAsia"/>
                <w:color w:val="000000"/>
                <w:rPrChange w:id="975"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76" w:author="Pavla Trefilová" w:date="2022-05-11T15:46:00Z">
                  <w:rPr>
                    <w:rFonts w:ascii="TimesNewRomanPSMT" w:eastAsiaTheme="minorHAnsi" w:hAnsi="TimesNewRomanPSMT" w:cs="Calibri"/>
                    <w:color w:val="000000"/>
                  </w:rPr>
                </w:rPrChange>
              </w:rPr>
              <w:t>ho chov</w:t>
            </w:r>
            <w:r w:rsidRPr="005034E2">
              <w:rPr>
                <w:rFonts w:eastAsiaTheme="minorHAnsi" w:hint="eastAsia"/>
                <w:color w:val="000000"/>
                <w:rPrChange w:id="977"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978" w:author="Pavla Trefilová" w:date="2022-05-11T15:46:00Z">
                  <w:rPr>
                    <w:rFonts w:ascii="TimesNewRomanPSMT" w:eastAsiaTheme="minorHAnsi" w:hAnsi="TimesNewRomanPSMT" w:cs="Calibri"/>
                    <w:color w:val="000000"/>
                  </w:rPr>
                </w:rPrChange>
              </w:rPr>
              <w:t>n</w:t>
            </w:r>
            <w:r w:rsidRPr="005034E2">
              <w:rPr>
                <w:rFonts w:eastAsiaTheme="minorHAnsi" w:hint="eastAsia"/>
                <w:color w:val="000000"/>
                <w:rPrChange w:id="979"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80" w:author="Pavla Trefilová" w:date="2022-05-11T15:46:00Z">
                  <w:rPr>
                    <w:rFonts w:ascii="TimesNewRomanPSMT" w:eastAsiaTheme="minorHAnsi" w:hAnsi="TimesNewRomanPSMT" w:cs="Calibri"/>
                    <w:color w:val="000000"/>
                  </w:rPr>
                </w:rPrChange>
              </w:rPr>
              <w:t xml:space="preserve"> a inovace marketingov</w:t>
            </w:r>
            <w:r w:rsidRPr="005034E2">
              <w:rPr>
                <w:rFonts w:eastAsiaTheme="minorHAnsi" w:hint="eastAsia"/>
                <w:color w:val="000000"/>
                <w:rPrChange w:id="981" w:author="Pavla Trefilová" w:date="2022-05-11T15:46:00Z">
                  <w:rPr>
                    <w:rFonts w:ascii="TimesNewRomanPSMT" w:eastAsiaTheme="minorHAnsi" w:hAnsi="TimesNewRomanPSMT" w:cs="Calibri" w:hint="eastAsia"/>
                    <w:color w:val="000000"/>
                  </w:rPr>
                </w:rPrChange>
              </w:rPr>
              <w:t>é</w:t>
            </w:r>
            <w:r w:rsidRPr="005034E2">
              <w:rPr>
                <w:rFonts w:eastAsiaTheme="minorHAnsi"/>
                <w:color w:val="000000"/>
                <w:rPrChange w:id="982" w:author="Pavla Trefilová" w:date="2022-05-11T15:46:00Z">
                  <w:rPr>
                    <w:rFonts w:ascii="TimesNewRomanPSMT" w:eastAsiaTheme="minorHAnsi" w:hAnsi="TimesNewRomanPSMT" w:cs="Calibri"/>
                    <w:color w:val="000000"/>
                  </w:rPr>
                </w:rPrChange>
              </w:rPr>
              <w:t xml:space="preserve"> strategie 2 hotel</w:t>
            </w:r>
            <w:r w:rsidRPr="005034E2">
              <w:rPr>
                <w:rFonts w:eastAsiaTheme="minorHAnsi" w:hint="eastAsia"/>
                <w:color w:val="000000"/>
                <w:rPrChange w:id="983" w:author="Pavla Trefilová" w:date="2022-05-11T15:46:00Z">
                  <w:rPr>
                    <w:rFonts w:ascii="TimesNewRomanPSMT" w:eastAsiaTheme="minorHAnsi" w:hAnsi="TimesNewRomanPSMT" w:cs="Calibri" w:hint="eastAsia"/>
                    <w:color w:val="000000"/>
                  </w:rPr>
                </w:rPrChange>
              </w:rPr>
              <w:t>ů</w:t>
            </w:r>
            <w:r w:rsidRPr="005034E2">
              <w:rPr>
                <w:rFonts w:eastAsiaTheme="minorHAnsi"/>
                <w:color w:val="000000"/>
                <w:rPrChange w:id="984" w:author="Pavla Trefilová" w:date="2022-05-11T15:46:00Z">
                  <w:rPr>
                    <w:rFonts w:ascii="TimesNewRomanPSMT" w:eastAsiaTheme="minorHAnsi" w:hAnsi="TimesNewRomanPSMT" w:cs="Calibri"/>
                    <w:color w:val="000000"/>
                  </w:rPr>
                </w:rPrChange>
              </w:rPr>
              <w:t xml:space="preserve"> v</w:t>
            </w:r>
            <w:r w:rsidRPr="005034E2">
              <w:rPr>
                <w:rFonts w:eastAsiaTheme="minorHAnsi" w:hint="eastAsia"/>
                <w:color w:val="000000"/>
                <w:rPrChange w:id="985" w:author="Pavla Trefilová" w:date="2022-05-11T15:46:00Z">
                  <w:rPr>
                    <w:rFonts w:ascii="TimesNewRomanPSMT" w:eastAsiaTheme="minorHAnsi" w:hAnsi="TimesNewRomanPSMT" w:cs="Calibri" w:hint="eastAsia"/>
                    <w:color w:val="000000"/>
                  </w:rPr>
                </w:rPrChange>
              </w:rPr>
              <w:t> </w:t>
            </w:r>
            <w:r w:rsidRPr="005034E2">
              <w:rPr>
                <w:rFonts w:eastAsiaTheme="minorHAnsi"/>
                <w:color w:val="000000"/>
                <w:rPrChange w:id="986" w:author="Pavla Trefilová" w:date="2022-05-11T15:46:00Z">
                  <w:rPr>
                    <w:rFonts w:ascii="TimesNewRomanPSMT" w:eastAsiaTheme="minorHAnsi" w:hAnsi="TimesNewRomanPSMT" w:cs="Calibri"/>
                    <w:color w:val="000000"/>
                  </w:rPr>
                </w:rPrChange>
              </w:rPr>
              <w:t>oblasti N</w:t>
            </w:r>
            <w:r w:rsidRPr="005034E2">
              <w:rPr>
                <w:rFonts w:eastAsiaTheme="minorHAnsi" w:hint="eastAsia"/>
                <w:color w:val="000000"/>
                <w:rPrChange w:id="987"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988" w:author="Pavla Trefilová" w:date="2022-05-11T15:46:00Z">
                  <w:rPr>
                    <w:rFonts w:ascii="TimesNewRomanPSMT" w:eastAsiaTheme="minorHAnsi" w:hAnsi="TimesNewRomanPSMT" w:cs="Calibri"/>
                    <w:color w:val="000000"/>
                  </w:rPr>
                </w:rPrChange>
              </w:rPr>
              <w:t>rodn</w:t>
            </w:r>
            <w:r w:rsidRPr="005034E2">
              <w:rPr>
                <w:rFonts w:eastAsiaTheme="minorHAnsi" w:hint="eastAsia"/>
                <w:color w:val="000000"/>
                <w:rPrChange w:id="989"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990" w:author="Pavla Trefilová" w:date="2022-05-11T15:46:00Z">
                  <w:rPr>
                    <w:rFonts w:ascii="TimesNewRomanPSMT" w:eastAsiaTheme="minorHAnsi" w:hAnsi="TimesNewRomanPSMT" w:cs="Calibri"/>
                    <w:color w:val="000000"/>
                  </w:rPr>
                </w:rPrChange>
              </w:rPr>
              <w:t xml:space="preserve">ho parku </w:t>
            </w:r>
            <w:r w:rsidRPr="005034E2">
              <w:rPr>
                <w:rFonts w:eastAsiaTheme="minorHAnsi" w:hint="eastAsia"/>
                <w:color w:val="000000"/>
                <w:rPrChange w:id="991" w:author="Pavla Trefilová" w:date="2022-05-11T15:46:00Z">
                  <w:rPr>
                    <w:rFonts w:ascii="TimesNewRomanPSMT" w:eastAsiaTheme="minorHAnsi" w:hAnsi="TimesNewRomanPSMT" w:cs="Calibri" w:hint="eastAsia"/>
                    <w:color w:val="000000"/>
                  </w:rPr>
                </w:rPrChange>
              </w:rPr>
              <w:t>Š</w:t>
            </w:r>
            <w:r w:rsidRPr="005034E2">
              <w:rPr>
                <w:rFonts w:eastAsiaTheme="minorHAnsi"/>
                <w:color w:val="000000"/>
                <w:rPrChange w:id="992" w:author="Pavla Trefilová" w:date="2022-05-11T15:46:00Z">
                  <w:rPr>
                    <w:rFonts w:ascii="TimesNewRomanPSMT" w:eastAsiaTheme="minorHAnsi" w:hAnsi="TimesNewRomanPSMT" w:cs="Calibri"/>
                    <w:color w:val="000000"/>
                  </w:rPr>
                </w:rPrChange>
              </w:rPr>
              <w:t>umava, Certifikovanou metodiku k</w:t>
            </w:r>
            <w:r w:rsidRPr="005034E2">
              <w:rPr>
                <w:rFonts w:eastAsiaTheme="minorHAnsi" w:hint="eastAsia"/>
                <w:color w:val="000000"/>
                <w:rPrChange w:id="993" w:author="Pavla Trefilová" w:date="2022-05-11T15:46:00Z">
                  <w:rPr>
                    <w:rFonts w:ascii="TimesNewRomanPSMT" w:eastAsiaTheme="minorHAnsi" w:hAnsi="TimesNewRomanPSMT" w:cs="Calibri" w:hint="eastAsia"/>
                    <w:color w:val="000000"/>
                  </w:rPr>
                </w:rPrChange>
              </w:rPr>
              <w:t> </w:t>
            </w:r>
            <w:r w:rsidRPr="005034E2">
              <w:rPr>
                <w:rFonts w:eastAsiaTheme="minorHAnsi"/>
                <w:color w:val="000000"/>
                <w:rPrChange w:id="994" w:author="Pavla Trefilová" w:date="2022-05-11T15:46:00Z">
                  <w:rPr>
                    <w:rFonts w:ascii="TimesNewRomanPSMT" w:eastAsiaTheme="minorHAnsi" w:hAnsi="TimesNewRomanPSMT" w:cs="Calibri"/>
                    <w:color w:val="000000"/>
                  </w:rPr>
                </w:rPrChange>
              </w:rPr>
              <w:t>novele z</w:t>
            </w:r>
            <w:r w:rsidRPr="005034E2">
              <w:rPr>
                <w:rFonts w:eastAsiaTheme="minorHAnsi" w:hint="eastAsia"/>
                <w:color w:val="000000"/>
                <w:rPrChange w:id="995"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996" w:author="Pavla Trefilová" w:date="2022-05-11T15:46:00Z">
                  <w:rPr>
                    <w:rFonts w:ascii="TimesNewRomanPSMT" w:eastAsiaTheme="minorHAnsi" w:hAnsi="TimesNewRomanPSMT" w:cs="Calibri"/>
                    <w:color w:val="000000"/>
                  </w:rPr>
                </w:rPrChange>
              </w:rPr>
              <w:t xml:space="preserve">kona </w:t>
            </w:r>
            <w:r w:rsidRPr="005034E2">
              <w:rPr>
                <w:rFonts w:eastAsiaTheme="minorHAnsi" w:hint="eastAsia"/>
                <w:color w:val="000000"/>
                <w:rPrChange w:id="997" w:author="Pavla Trefilová" w:date="2022-05-11T15:46:00Z">
                  <w:rPr>
                    <w:rFonts w:ascii="TimesNewRomanPSMT" w:eastAsiaTheme="minorHAnsi" w:hAnsi="TimesNewRomanPSMT" w:cs="Calibri" w:hint="eastAsia"/>
                    <w:color w:val="000000"/>
                  </w:rPr>
                </w:rPrChange>
              </w:rPr>
              <w:t>č</w:t>
            </w:r>
            <w:r w:rsidRPr="005034E2">
              <w:rPr>
                <w:rFonts w:eastAsiaTheme="minorHAnsi"/>
                <w:color w:val="000000"/>
                <w:rPrChange w:id="998" w:author="Pavla Trefilová" w:date="2022-05-11T15:46:00Z">
                  <w:rPr>
                    <w:rFonts w:ascii="TimesNewRomanPSMT" w:eastAsiaTheme="minorHAnsi" w:hAnsi="TimesNewRomanPSMT" w:cs="Calibri"/>
                    <w:color w:val="000000"/>
                  </w:rPr>
                </w:rPrChange>
              </w:rPr>
              <w:t>. 565/1990 Sb., o m</w:t>
            </w:r>
            <w:r w:rsidRPr="005034E2">
              <w:rPr>
                <w:rFonts w:eastAsiaTheme="minorHAnsi" w:hint="eastAsia"/>
                <w:color w:val="000000"/>
                <w:rPrChange w:id="999"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00" w:author="Pavla Trefilová" w:date="2022-05-11T15:46:00Z">
                  <w:rPr>
                    <w:rFonts w:ascii="TimesNewRomanPSMT" w:eastAsiaTheme="minorHAnsi" w:hAnsi="TimesNewRomanPSMT" w:cs="Calibri"/>
                    <w:color w:val="000000"/>
                  </w:rPr>
                </w:rPrChange>
              </w:rPr>
              <w:t>stn</w:t>
            </w:r>
            <w:r w:rsidRPr="005034E2">
              <w:rPr>
                <w:rFonts w:eastAsiaTheme="minorHAnsi" w:hint="eastAsia"/>
                <w:color w:val="000000"/>
                <w:rPrChange w:id="1001"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02" w:author="Pavla Trefilová" w:date="2022-05-11T15:46:00Z">
                  <w:rPr>
                    <w:rFonts w:ascii="TimesNewRomanPSMT" w:eastAsiaTheme="minorHAnsi" w:hAnsi="TimesNewRomanPSMT" w:cs="Calibri"/>
                    <w:color w:val="000000"/>
                  </w:rPr>
                </w:rPrChange>
              </w:rPr>
              <w:t>ch poplatc</w:t>
            </w:r>
            <w:r w:rsidRPr="005034E2">
              <w:rPr>
                <w:rFonts w:eastAsiaTheme="minorHAnsi" w:hint="eastAsia"/>
                <w:color w:val="000000"/>
                <w:rPrChange w:id="1003"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04" w:author="Pavla Trefilová" w:date="2022-05-11T15:46:00Z">
                  <w:rPr>
                    <w:rFonts w:ascii="TimesNewRomanPSMT" w:eastAsiaTheme="minorHAnsi" w:hAnsi="TimesNewRomanPSMT" w:cs="Calibri"/>
                    <w:color w:val="000000"/>
                  </w:rPr>
                </w:rPrChange>
              </w:rPr>
              <w:t>ch, ve zn</w:t>
            </w:r>
            <w:r w:rsidRPr="005034E2">
              <w:rPr>
                <w:rFonts w:eastAsiaTheme="minorHAnsi" w:hint="eastAsia"/>
                <w:color w:val="000000"/>
                <w:rPrChange w:id="1005"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1006" w:author="Pavla Trefilová" w:date="2022-05-11T15:46:00Z">
                  <w:rPr>
                    <w:rFonts w:ascii="TimesNewRomanPSMT" w:eastAsiaTheme="minorHAnsi" w:hAnsi="TimesNewRomanPSMT" w:cs="Calibri"/>
                    <w:color w:val="000000"/>
                  </w:rPr>
                </w:rPrChange>
              </w:rPr>
              <w:t>n</w:t>
            </w:r>
            <w:r w:rsidRPr="005034E2">
              <w:rPr>
                <w:rFonts w:eastAsiaTheme="minorHAnsi" w:hint="eastAsia"/>
                <w:color w:val="000000"/>
                <w:rPrChange w:id="1007"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08" w:author="Pavla Trefilová" w:date="2022-05-11T15:46:00Z">
                  <w:rPr>
                    <w:rFonts w:ascii="TimesNewRomanPSMT" w:eastAsiaTheme="minorHAnsi" w:hAnsi="TimesNewRomanPSMT" w:cs="Calibri"/>
                    <w:color w:val="000000"/>
                  </w:rPr>
                </w:rPrChange>
              </w:rPr>
              <w:t xml:space="preserve"> pozd</w:t>
            </w:r>
            <w:r w:rsidRPr="005034E2">
              <w:rPr>
                <w:rFonts w:eastAsiaTheme="minorHAnsi" w:hint="eastAsia"/>
                <w:color w:val="000000"/>
                <w:rPrChange w:id="1009"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1010" w:author="Pavla Trefilová" w:date="2022-05-11T15:46:00Z">
                  <w:rPr>
                    <w:rFonts w:ascii="TimesNewRomanPSMT" w:eastAsiaTheme="minorHAnsi" w:hAnsi="TimesNewRomanPSMT" w:cs="Calibri"/>
                    <w:color w:val="000000"/>
                  </w:rPr>
                </w:rPrChange>
              </w:rPr>
              <w:t>j</w:t>
            </w:r>
            <w:r w:rsidRPr="005034E2">
              <w:rPr>
                <w:rFonts w:eastAsiaTheme="minorHAnsi" w:hint="eastAsia"/>
                <w:color w:val="000000"/>
                <w:rPrChange w:id="1011" w:author="Pavla Trefilová" w:date="2022-05-11T15:46:00Z">
                  <w:rPr>
                    <w:rFonts w:ascii="TimesNewRomanPSMT" w:eastAsiaTheme="minorHAnsi" w:hAnsi="TimesNewRomanPSMT" w:cs="Calibri" w:hint="eastAsia"/>
                    <w:color w:val="000000"/>
                  </w:rPr>
                </w:rPrChange>
              </w:rPr>
              <w:t>ší</w:t>
            </w:r>
            <w:r w:rsidRPr="005034E2">
              <w:rPr>
                <w:rFonts w:eastAsiaTheme="minorHAnsi"/>
                <w:color w:val="000000"/>
                <w:rPrChange w:id="1012" w:author="Pavla Trefilová" w:date="2022-05-11T15:46:00Z">
                  <w:rPr>
                    <w:rFonts w:ascii="TimesNewRomanPSMT" w:eastAsiaTheme="minorHAnsi" w:hAnsi="TimesNewRomanPSMT" w:cs="Calibri"/>
                    <w:color w:val="000000"/>
                  </w:rPr>
                </w:rPrChange>
              </w:rPr>
              <w:t>ch p</w:t>
            </w:r>
            <w:r w:rsidRPr="005034E2">
              <w:rPr>
                <w:rFonts w:eastAsiaTheme="minorHAnsi" w:hint="eastAsia"/>
                <w:color w:val="000000"/>
                <w:rPrChange w:id="1013" w:author="Pavla Trefilová" w:date="2022-05-11T15:46:00Z">
                  <w:rPr>
                    <w:rFonts w:ascii="TimesNewRomanPSMT" w:eastAsiaTheme="minorHAnsi" w:hAnsi="TimesNewRomanPSMT" w:cs="Calibri" w:hint="eastAsia"/>
                    <w:color w:val="000000"/>
                  </w:rPr>
                </w:rPrChange>
              </w:rPr>
              <w:t>ř</w:t>
            </w:r>
            <w:r w:rsidRPr="005034E2">
              <w:rPr>
                <w:rFonts w:eastAsiaTheme="minorHAnsi"/>
                <w:color w:val="000000"/>
                <w:rPrChange w:id="1014" w:author="Pavla Trefilová" w:date="2022-05-11T15:46:00Z">
                  <w:rPr>
                    <w:rFonts w:ascii="TimesNewRomanPSMT" w:eastAsiaTheme="minorHAnsi" w:hAnsi="TimesNewRomanPSMT" w:cs="Calibri"/>
                    <w:color w:val="000000"/>
                  </w:rPr>
                </w:rPrChange>
              </w:rPr>
              <w:t>edpis</w:t>
            </w:r>
            <w:r w:rsidRPr="005034E2">
              <w:rPr>
                <w:rFonts w:eastAsiaTheme="minorHAnsi" w:hint="eastAsia"/>
                <w:color w:val="000000"/>
                <w:rPrChange w:id="1015" w:author="Pavla Trefilová" w:date="2022-05-11T15:46:00Z">
                  <w:rPr>
                    <w:rFonts w:ascii="TimesNewRomanPSMT" w:eastAsiaTheme="minorHAnsi" w:hAnsi="TimesNewRomanPSMT" w:cs="Calibri" w:hint="eastAsia"/>
                    <w:color w:val="000000"/>
                  </w:rPr>
                </w:rPrChange>
              </w:rPr>
              <w:t>ů</w:t>
            </w:r>
            <w:r w:rsidRPr="005034E2">
              <w:rPr>
                <w:rFonts w:eastAsiaTheme="minorHAnsi"/>
                <w:color w:val="000000"/>
                <w:rPrChange w:id="1016" w:author="Pavla Trefilová" w:date="2022-05-11T15:46:00Z">
                  <w:rPr>
                    <w:rFonts w:ascii="TimesNewRomanPSMT" w:eastAsiaTheme="minorHAnsi" w:hAnsi="TimesNewRomanPSMT" w:cs="Calibri"/>
                    <w:color w:val="000000"/>
                  </w:rPr>
                </w:rPrChange>
              </w:rPr>
              <w:t>, N</w:t>
            </w:r>
            <w:r w:rsidRPr="005034E2">
              <w:rPr>
                <w:rFonts w:eastAsiaTheme="minorHAnsi" w:hint="eastAsia"/>
                <w:color w:val="000000"/>
                <w:rPrChange w:id="1017"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1018" w:author="Pavla Trefilová" w:date="2022-05-11T15:46:00Z">
                  <w:rPr>
                    <w:rFonts w:ascii="TimesNewRomanPSMT" w:eastAsiaTheme="minorHAnsi" w:hAnsi="TimesNewRomanPSMT" w:cs="Calibri"/>
                    <w:color w:val="000000"/>
                  </w:rPr>
                </w:rPrChange>
              </w:rPr>
              <w:t>vrh zm</w:t>
            </w:r>
            <w:r w:rsidRPr="005034E2">
              <w:rPr>
                <w:rFonts w:eastAsiaTheme="minorHAnsi" w:hint="eastAsia"/>
                <w:color w:val="000000"/>
                <w:rPrChange w:id="1019"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1020" w:author="Pavla Trefilová" w:date="2022-05-11T15:46:00Z">
                  <w:rPr>
                    <w:rFonts w:ascii="TimesNewRomanPSMT" w:eastAsiaTheme="minorHAnsi" w:hAnsi="TimesNewRomanPSMT" w:cs="Calibri"/>
                    <w:color w:val="000000"/>
                  </w:rPr>
                </w:rPrChange>
              </w:rPr>
              <w:t>n re</w:t>
            </w:r>
            <w:r w:rsidRPr="005034E2">
              <w:rPr>
                <w:rFonts w:eastAsiaTheme="minorHAnsi" w:hint="eastAsia"/>
                <w:color w:val="000000"/>
                <w:rPrChange w:id="1021" w:author="Pavla Trefilová" w:date="2022-05-11T15:46:00Z">
                  <w:rPr>
                    <w:rFonts w:ascii="TimesNewRomanPSMT" w:eastAsiaTheme="minorHAnsi" w:hAnsi="TimesNewRomanPSMT" w:cs="Calibri" w:hint="eastAsia"/>
                    <w:color w:val="000000"/>
                  </w:rPr>
                </w:rPrChange>
              </w:rPr>
              <w:t>ž</w:t>
            </w:r>
            <w:r w:rsidRPr="005034E2">
              <w:rPr>
                <w:rFonts w:eastAsiaTheme="minorHAnsi"/>
                <w:color w:val="000000"/>
                <w:rPrChange w:id="1022" w:author="Pavla Trefilová" w:date="2022-05-11T15:46:00Z">
                  <w:rPr>
                    <w:rFonts w:ascii="TimesNewRomanPSMT" w:eastAsiaTheme="minorHAnsi" w:hAnsi="TimesNewRomanPSMT" w:cs="Calibri"/>
                    <w:color w:val="000000"/>
                  </w:rPr>
                </w:rPrChange>
              </w:rPr>
              <w:t>imu m</w:t>
            </w:r>
            <w:r w:rsidRPr="005034E2">
              <w:rPr>
                <w:rFonts w:eastAsiaTheme="minorHAnsi" w:hint="eastAsia"/>
                <w:color w:val="000000"/>
                <w:rPrChange w:id="1023"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24" w:author="Pavla Trefilová" w:date="2022-05-11T15:46:00Z">
                  <w:rPr>
                    <w:rFonts w:ascii="TimesNewRomanPSMT" w:eastAsiaTheme="minorHAnsi" w:hAnsi="TimesNewRomanPSMT" w:cs="Calibri"/>
                    <w:color w:val="000000"/>
                  </w:rPr>
                </w:rPrChange>
              </w:rPr>
              <w:t>stn</w:t>
            </w:r>
            <w:r w:rsidRPr="005034E2">
              <w:rPr>
                <w:rFonts w:eastAsiaTheme="minorHAnsi" w:hint="eastAsia"/>
                <w:color w:val="000000"/>
                <w:rPrChange w:id="1025"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26" w:author="Pavla Trefilová" w:date="2022-05-11T15:46:00Z">
                  <w:rPr>
                    <w:rFonts w:ascii="TimesNewRomanPSMT" w:eastAsiaTheme="minorHAnsi" w:hAnsi="TimesNewRomanPSMT" w:cs="Calibri"/>
                    <w:color w:val="000000"/>
                  </w:rPr>
                </w:rPrChange>
              </w:rPr>
              <w:t>ch poplatk</w:t>
            </w:r>
            <w:r w:rsidRPr="005034E2">
              <w:rPr>
                <w:rFonts w:eastAsiaTheme="minorHAnsi" w:hint="eastAsia"/>
                <w:color w:val="000000"/>
                <w:rPrChange w:id="1027" w:author="Pavla Trefilová" w:date="2022-05-11T15:46:00Z">
                  <w:rPr>
                    <w:rFonts w:ascii="TimesNewRomanPSMT" w:eastAsiaTheme="minorHAnsi" w:hAnsi="TimesNewRomanPSMT" w:cs="Calibri" w:hint="eastAsia"/>
                    <w:color w:val="000000"/>
                  </w:rPr>
                </w:rPrChange>
              </w:rPr>
              <w:t>ů</w:t>
            </w:r>
            <w:r w:rsidRPr="005034E2">
              <w:rPr>
                <w:rFonts w:eastAsiaTheme="minorHAnsi"/>
                <w:color w:val="000000"/>
                <w:rPrChange w:id="1028" w:author="Pavla Trefilová" w:date="2022-05-11T15:46:00Z">
                  <w:rPr>
                    <w:rFonts w:ascii="TimesNewRomanPSMT" w:eastAsiaTheme="minorHAnsi" w:hAnsi="TimesNewRomanPSMT" w:cs="Calibri"/>
                    <w:color w:val="000000"/>
                  </w:rPr>
                </w:rPrChange>
              </w:rPr>
              <w:t xml:space="preserve"> v</w:t>
            </w:r>
            <w:r w:rsidRPr="005034E2">
              <w:rPr>
                <w:rFonts w:eastAsiaTheme="minorHAnsi" w:hint="eastAsia"/>
                <w:color w:val="000000"/>
                <w:rPrChange w:id="1029" w:author="Pavla Trefilová" w:date="2022-05-11T15:46:00Z">
                  <w:rPr>
                    <w:rFonts w:ascii="TimesNewRomanPSMT" w:eastAsiaTheme="minorHAnsi" w:hAnsi="TimesNewRomanPSMT" w:cs="Calibri" w:hint="eastAsia"/>
                    <w:color w:val="000000"/>
                  </w:rPr>
                </w:rPrChange>
              </w:rPr>
              <w:t> </w:t>
            </w:r>
            <w:r w:rsidRPr="005034E2">
              <w:rPr>
                <w:rFonts w:eastAsiaTheme="minorHAnsi"/>
                <w:color w:val="000000"/>
                <w:rPrChange w:id="1030" w:author="Pavla Trefilová" w:date="2022-05-11T15:46:00Z">
                  <w:rPr>
                    <w:rFonts w:ascii="TimesNewRomanPSMT" w:eastAsiaTheme="minorHAnsi" w:hAnsi="TimesNewRomanPSMT" w:cs="Calibri"/>
                    <w:color w:val="000000"/>
                  </w:rPr>
                </w:rPrChange>
              </w:rPr>
              <w:t>p</w:t>
            </w:r>
            <w:r w:rsidRPr="005034E2">
              <w:rPr>
                <w:rFonts w:eastAsiaTheme="minorHAnsi" w:hint="eastAsia"/>
                <w:color w:val="000000"/>
                <w:rPrChange w:id="1031" w:author="Pavla Trefilová" w:date="2022-05-11T15:46:00Z">
                  <w:rPr>
                    <w:rFonts w:ascii="TimesNewRomanPSMT" w:eastAsiaTheme="minorHAnsi" w:hAnsi="TimesNewRomanPSMT" w:cs="Calibri" w:hint="eastAsia"/>
                    <w:color w:val="000000"/>
                  </w:rPr>
                </w:rPrChange>
              </w:rPr>
              <w:t>ří</w:t>
            </w:r>
            <w:r w:rsidRPr="005034E2">
              <w:rPr>
                <w:rFonts w:eastAsiaTheme="minorHAnsi"/>
                <w:color w:val="000000"/>
                <w:rPrChange w:id="1032" w:author="Pavla Trefilová" w:date="2022-05-11T15:46:00Z">
                  <w:rPr>
                    <w:rFonts w:ascii="TimesNewRomanPSMT" w:eastAsiaTheme="minorHAnsi" w:hAnsi="TimesNewRomanPSMT" w:cs="Calibri"/>
                    <w:color w:val="000000"/>
                  </w:rPr>
                </w:rPrChange>
              </w:rPr>
              <w:t>m</w:t>
            </w:r>
            <w:r w:rsidRPr="005034E2">
              <w:rPr>
                <w:rFonts w:eastAsiaTheme="minorHAnsi" w:hint="eastAsia"/>
                <w:color w:val="000000"/>
                <w:rPrChange w:id="1033" w:author="Pavla Trefilová" w:date="2022-05-11T15:46:00Z">
                  <w:rPr>
                    <w:rFonts w:ascii="TimesNewRomanPSMT" w:eastAsiaTheme="minorHAnsi" w:hAnsi="TimesNewRomanPSMT" w:cs="Calibri" w:hint="eastAsia"/>
                    <w:color w:val="000000"/>
                  </w:rPr>
                </w:rPrChange>
              </w:rPr>
              <w:t>é</w:t>
            </w:r>
            <w:r w:rsidRPr="005034E2">
              <w:rPr>
                <w:rFonts w:eastAsiaTheme="minorHAnsi"/>
                <w:color w:val="000000"/>
                <w:rPrChange w:id="1034" w:author="Pavla Trefilová" w:date="2022-05-11T15:46:00Z">
                  <w:rPr>
                    <w:rFonts w:ascii="TimesNewRomanPSMT" w:eastAsiaTheme="minorHAnsi" w:hAnsi="TimesNewRomanPSMT" w:cs="Calibri"/>
                    <w:color w:val="000000"/>
                  </w:rPr>
                </w:rPrChange>
              </w:rPr>
              <w:t xml:space="preserve"> vazb</w:t>
            </w:r>
            <w:r w:rsidRPr="005034E2">
              <w:rPr>
                <w:rFonts w:eastAsiaTheme="minorHAnsi" w:hint="eastAsia"/>
                <w:color w:val="000000"/>
                <w:rPrChange w:id="1035"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1036" w:author="Pavla Trefilová" w:date="2022-05-11T15:46:00Z">
                  <w:rPr>
                    <w:rFonts w:ascii="TimesNewRomanPSMT" w:eastAsiaTheme="minorHAnsi" w:hAnsi="TimesNewRomanPSMT" w:cs="Calibri"/>
                    <w:color w:val="000000"/>
                  </w:rPr>
                </w:rPrChange>
              </w:rPr>
              <w:t xml:space="preserve"> na cestovn</w:t>
            </w:r>
            <w:r w:rsidRPr="005034E2">
              <w:rPr>
                <w:rFonts w:eastAsiaTheme="minorHAnsi" w:hint="eastAsia"/>
                <w:color w:val="000000"/>
                <w:rPrChange w:id="1037"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38" w:author="Pavla Trefilová" w:date="2022-05-11T15:46:00Z">
                  <w:rPr>
                    <w:rFonts w:ascii="TimesNewRomanPSMT" w:eastAsiaTheme="minorHAnsi" w:hAnsi="TimesNewRomanPSMT" w:cs="Calibri"/>
                    <w:color w:val="000000"/>
                  </w:rPr>
                </w:rPrChange>
              </w:rPr>
              <w:t xml:space="preserve"> ruch, Podporu dom</w:t>
            </w:r>
            <w:r w:rsidRPr="005034E2">
              <w:rPr>
                <w:rFonts w:eastAsiaTheme="minorHAnsi" w:hint="eastAsia"/>
                <w:color w:val="000000"/>
                <w:rPrChange w:id="1039"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1040" w:author="Pavla Trefilová" w:date="2022-05-11T15:46:00Z">
                  <w:rPr>
                    <w:rFonts w:ascii="TimesNewRomanPSMT" w:eastAsiaTheme="minorHAnsi" w:hAnsi="TimesNewRomanPSMT" w:cs="Calibri"/>
                    <w:color w:val="000000"/>
                  </w:rPr>
                </w:rPrChange>
              </w:rPr>
              <w:t>c</w:t>
            </w:r>
            <w:r w:rsidRPr="005034E2">
              <w:rPr>
                <w:rFonts w:eastAsiaTheme="minorHAnsi" w:hint="eastAsia"/>
                <w:color w:val="000000"/>
                <w:rPrChange w:id="1041"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42" w:author="Pavla Trefilová" w:date="2022-05-11T15:46:00Z">
                  <w:rPr>
                    <w:rFonts w:ascii="TimesNewRomanPSMT" w:eastAsiaTheme="minorHAnsi" w:hAnsi="TimesNewRomanPSMT" w:cs="Calibri"/>
                    <w:color w:val="000000"/>
                  </w:rPr>
                </w:rPrChange>
              </w:rPr>
              <w:t>ho cestovn</w:t>
            </w:r>
            <w:r w:rsidRPr="005034E2">
              <w:rPr>
                <w:rFonts w:eastAsiaTheme="minorHAnsi" w:hint="eastAsia"/>
                <w:color w:val="000000"/>
                <w:rPrChange w:id="1043"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44" w:author="Pavla Trefilová" w:date="2022-05-11T15:46:00Z">
                  <w:rPr>
                    <w:rFonts w:ascii="TimesNewRomanPSMT" w:eastAsiaTheme="minorHAnsi" w:hAnsi="TimesNewRomanPSMT" w:cs="Calibri"/>
                    <w:color w:val="000000"/>
                  </w:rPr>
                </w:rPrChange>
              </w:rPr>
              <w:t>ho ruchu prost</w:t>
            </w:r>
            <w:r w:rsidRPr="005034E2">
              <w:rPr>
                <w:rFonts w:eastAsiaTheme="minorHAnsi" w:hint="eastAsia"/>
                <w:color w:val="000000"/>
                <w:rPrChange w:id="1045" w:author="Pavla Trefilová" w:date="2022-05-11T15:46:00Z">
                  <w:rPr>
                    <w:rFonts w:ascii="TimesNewRomanPSMT" w:eastAsiaTheme="minorHAnsi" w:hAnsi="TimesNewRomanPSMT" w:cs="Calibri" w:hint="eastAsia"/>
                    <w:color w:val="000000"/>
                  </w:rPr>
                </w:rPrChange>
              </w:rPr>
              <w:t>ř</w:t>
            </w:r>
            <w:r w:rsidRPr="005034E2">
              <w:rPr>
                <w:rFonts w:eastAsiaTheme="minorHAnsi"/>
                <w:color w:val="000000"/>
                <w:rPrChange w:id="1046" w:author="Pavla Trefilová" w:date="2022-05-11T15:46:00Z">
                  <w:rPr>
                    <w:rFonts w:ascii="TimesNewRomanPSMT" w:eastAsiaTheme="minorHAnsi" w:hAnsi="TimesNewRomanPSMT" w:cs="Calibri"/>
                    <w:color w:val="000000"/>
                  </w:rPr>
                </w:rPrChange>
              </w:rPr>
              <w:t>ednictv</w:t>
            </w:r>
            <w:r w:rsidRPr="005034E2">
              <w:rPr>
                <w:rFonts w:eastAsiaTheme="minorHAnsi" w:hint="eastAsia"/>
                <w:color w:val="000000"/>
                <w:rPrChange w:id="1047"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48" w:author="Pavla Trefilová" w:date="2022-05-11T15:46:00Z">
                  <w:rPr>
                    <w:rFonts w:ascii="TimesNewRomanPSMT" w:eastAsiaTheme="minorHAnsi" w:hAnsi="TimesNewRomanPSMT" w:cs="Calibri"/>
                    <w:color w:val="000000"/>
                  </w:rPr>
                </w:rPrChange>
              </w:rPr>
              <w:t>m pobyt</w:t>
            </w:r>
            <w:r w:rsidRPr="005034E2">
              <w:rPr>
                <w:rFonts w:eastAsiaTheme="minorHAnsi" w:hint="eastAsia"/>
                <w:color w:val="000000"/>
                <w:rPrChange w:id="1049" w:author="Pavla Trefilová" w:date="2022-05-11T15:46:00Z">
                  <w:rPr>
                    <w:rFonts w:ascii="TimesNewRomanPSMT" w:eastAsiaTheme="minorHAnsi" w:hAnsi="TimesNewRomanPSMT" w:cs="Calibri" w:hint="eastAsia"/>
                    <w:color w:val="000000"/>
                  </w:rPr>
                </w:rPrChange>
              </w:rPr>
              <w:t>ů</w:t>
            </w:r>
            <w:r w:rsidRPr="005034E2">
              <w:rPr>
                <w:rFonts w:eastAsiaTheme="minorHAnsi"/>
                <w:color w:val="000000"/>
                <w:rPrChange w:id="1050" w:author="Pavla Trefilová" w:date="2022-05-11T15:46:00Z">
                  <w:rPr>
                    <w:rFonts w:ascii="TimesNewRomanPSMT" w:eastAsiaTheme="minorHAnsi" w:hAnsi="TimesNewRomanPSMT" w:cs="Calibri"/>
                    <w:color w:val="000000"/>
                  </w:rPr>
                </w:rPrChange>
              </w:rPr>
              <w:t xml:space="preserve"> d</w:t>
            </w:r>
            <w:r w:rsidRPr="005034E2">
              <w:rPr>
                <w:rFonts w:eastAsiaTheme="minorHAnsi" w:hint="eastAsia"/>
                <w:color w:val="000000"/>
                <w:rPrChange w:id="1051" w:author="Pavla Trefilová" w:date="2022-05-11T15:46:00Z">
                  <w:rPr>
                    <w:rFonts w:ascii="TimesNewRomanPSMT" w:eastAsiaTheme="minorHAnsi" w:hAnsi="TimesNewRomanPSMT" w:cs="Calibri" w:hint="eastAsia"/>
                    <w:color w:val="000000"/>
                  </w:rPr>
                </w:rPrChange>
              </w:rPr>
              <w:t>ě</w:t>
            </w:r>
            <w:r w:rsidRPr="005034E2">
              <w:rPr>
                <w:rFonts w:eastAsiaTheme="minorHAnsi"/>
                <w:color w:val="000000"/>
                <w:rPrChange w:id="1052" w:author="Pavla Trefilová" w:date="2022-05-11T15:46:00Z">
                  <w:rPr>
                    <w:rFonts w:ascii="TimesNewRomanPSMT" w:eastAsiaTheme="minorHAnsi" w:hAnsi="TimesNewRomanPSMT" w:cs="Calibri"/>
                    <w:color w:val="000000"/>
                  </w:rPr>
                </w:rPrChange>
              </w:rPr>
              <w:t>t</w:t>
            </w:r>
            <w:r w:rsidRPr="005034E2">
              <w:rPr>
                <w:rFonts w:eastAsiaTheme="minorHAnsi" w:hint="eastAsia"/>
                <w:color w:val="000000"/>
                <w:rPrChange w:id="1053" w:author="Pavla Trefilová" w:date="2022-05-11T15:46:00Z">
                  <w:rPr>
                    <w:rFonts w:ascii="TimesNewRomanPSMT" w:eastAsiaTheme="minorHAnsi" w:hAnsi="TimesNewRomanPSMT" w:cs="Calibri" w:hint="eastAsia"/>
                    <w:color w:val="000000"/>
                  </w:rPr>
                </w:rPrChange>
              </w:rPr>
              <w:t>í</w:t>
            </w:r>
            <w:r w:rsidRPr="005034E2">
              <w:rPr>
                <w:rFonts w:eastAsiaTheme="minorHAnsi"/>
                <w:color w:val="000000"/>
                <w:rPrChange w:id="1054" w:author="Pavla Trefilová" w:date="2022-05-11T15:46:00Z">
                  <w:rPr>
                    <w:rFonts w:ascii="TimesNewRomanPSMT" w:eastAsiaTheme="minorHAnsi" w:hAnsi="TimesNewRomanPSMT" w:cs="Calibri"/>
                    <w:color w:val="000000"/>
                  </w:rPr>
                </w:rPrChange>
              </w:rPr>
              <w:t xml:space="preserve"> a ml</w:t>
            </w:r>
            <w:r w:rsidRPr="005034E2">
              <w:rPr>
                <w:rFonts w:eastAsiaTheme="minorHAnsi" w:hint="eastAsia"/>
                <w:color w:val="000000"/>
                <w:rPrChange w:id="1055" w:author="Pavla Trefilová" w:date="2022-05-11T15:46:00Z">
                  <w:rPr>
                    <w:rFonts w:ascii="TimesNewRomanPSMT" w:eastAsiaTheme="minorHAnsi" w:hAnsi="TimesNewRomanPSMT" w:cs="Calibri" w:hint="eastAsia"/>
                    <w:color w:val="000000"/>
                  </w:rPr>
                </w:rPrChange>
              </w:rPr>
              <w:t>á</w:t>
            </w:r>
            <w:r w:rsidRPr="005034E2">
              <w:rPr>
                <w:rFonts w:eastAsiaTheme="minorHAnsi"/>
                <w:color w:val="000000"/>
                <w:rPrChange w:id="1056" w:author="Pavla Trefilová" w:date="2022-05-11T15:46:00Z">
                  <w:rPr>
                    <w:rFonts w:ascii="TimesNewRomanPSMT" w:eastAsiaTheme="minorHAnsi" w:hAnsi="TimesNewRomanPSMT" w:cs="Calibri"/>
                    <w:color w:val="000000"/>
                  </w:rPr>
                </w:rPrChange>
              </w:rPr>
              <w:t>de</w:t>
            </w:r>
            <w:r w:rsidRPr="005034E2">
              <w:rPr>
                <w:rFonts w:eastAsiaTheme="minorHAnsi" w:hint="eastAsia"/>
                <w:color w:val="000000"/>
                <w:rPrChange w:id="1057" w:author="Pavla Trefilová" w:date="2022-05-11T15:46:00Z">
                  <w:rPr>
                    <w:rFonts w:ascii="TimesNewRomanPSMT" w:eastAsiaTheme="minorHAnsi" w:hAnsi="TimesNewRomanPSMT" w:cs="Calibri" w:hint="eastAsia"/>
                    <w:color w:val="000000"/>
                  </w:rPr>
                </w:rPrChange>
              </w:rPr>
              <w:t>ž</w:t>
            </w:r>
            <w:r w:rsidRPr="005034E2">
              <w:rPr>
                <w:rFonts w:eastAsiaTheme="minorHAnsi"/>
                <w:color w:val="000000"/>
                <w:rPrChange w:id="1058" w:author="Pavla Trefilová" w:date="2022-05-11T15:46:00Z">
                  <w:rPr>
                    <w:rFonts w:ascii="TimesNewRomanPSMT" w:eastAsiaTheme="minorHAnsi" w:hAnsi="TimesNewRomanPSMT" w:cs="Calibri"/>
                    <w:color w:val="000000"/>
                  </w:rPr>
                </w:rPrChange>
              </w:rPr>
              <w:t xml:space="preserve">e a </w:t>
            </w:r>
            <w:r w:rsidRPr="005034E2">
              <w:rPr>
                <w:rFonts w:eastAsiaTheme="minorHAnsi" w:hint="eastAsia"/>
                <w:color w:val="000000"/>
                <w:rPrChange w:id="1059" w:author="Pavla Trefilová" w:date="2022-05-11T15:46:00Z">
                  <w:rPr>
                    <w:rFonts w:ascii="TimesNewRomanPSMT" w:eastAsiaTheme="minorHAnsi" w:hAnsi="TimesNewRomanPSMT" w:cs="Calibri" w:hint="eastAsia"/>
                    <w:color w:val="000000"/>
                  </w:rPr>
                </w:rPrChange>
              </w:rPr>
              <w:t>ř</w:t>
            </w:r>
            <w:r w:rsidRPr="005034E2">
              <w:rPr>
                <w:rFonts w:eastAsiaTheme="minorHAnsi"/>
                <w:color w:val="000000"/>
                <w:rPrChange w:id="1060" w:author="Pavla Trefilová" w:date="2022-05-11T15:46:00Z">
                  <w:rPr>
                    <w:rFonts w:ascii="TimesNewRomanPSMT" w:eastAsiaTheme="minorHAnsi" w:hAnsi="TimesNewRomanPSMT" w:cs="Calibri"/>
                    <w:color w:val="000000"/>
                  </w:rPr>
                </w:rPrChange>
              </w:rPr>
              <w:t>adu dal</w:t>
            </w:r>
            <w:r w:rsidRPr="005034E2">
              <w:rPr>
                <w:rFonts w:eastAsiaTheme="minorHAnsi" w:hint="eastAsia"/>
                <w:color w:val="000000"/>
                <w:rPrChange w:id="1061" w:author="Pavla Trefilová" w:date="2022-05-11T15:46:00Z">
                  <w:rPr>
                    <w:rFonts w:ascii="TimesNewRomanPSMT" w:eastAsiaTheme="minorHAnsi" w:hAnsi="TimesNewRomanPSMT" w:cs="Calibri" w:hint="eastAsia"/>
                    <w:color w:val="000000"/>
                  </w:rPr>
                </w:rPrChange>
              </w:rPr>
              <w:t>ší</w:t>
            </w:r>
            <w:r w:rsidRPr="005034E2">
              <w:rPr>
                <w:rFonts w:eastAsiaTheme="minorHAnsi"/>
                <w:color w:val="000000"/>
                <w:rPrChange w:id="1062" w:author="Pavla Trefilová" w:date="2022-05-11T15:46:00Z">
                  <w:rPr>
                    <w:rFonts w:ascii="TimesNewRomanPSMT" w:eastAsiaTheme="minorHAnsi" w:hAnsi="TimesNewRomanPSMT" w:cs="Calibri"/>
                    <w:color w:val="000000"/>
                  </w:rPr>
                </w:rPrChange>
              </w:rPr>
              <w:t>ch.</w:t>
            </w:r>
          </w:p>
          <w:p w14:paraId="0955D7D4" w14:textId="2C664B5D" w:rsidR="00290603" w:rsidRPr="005034E2" w:rsidRDefault="00290603" w:rsidP="00290603">
            <w:pPr>
              <w:jc w:val="both"/>
              <w:rPr>
                <w:b/>
                <w:sz w:val="24"/>
                <w:szCs w:val="24"/>
              </w:rPr>
            </w:pPr>
          </w:p>
        </w:tc>
      </w:tr>
    </w:tbl>
    <w:p w14:paraId="3112BC21" w14:textId="77777777" w:rsidR="00D6675B" w:rsidRDefault="00D6675B" w:rsidP="00D6675B"/>
    <w:p w14:paraId="7ACDB646" w14:textId="75AD5AD1" w:rsidR="0027216A" w:rsidRDefault="0027216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27216A" w14:paraId="4EB7C68A" w14:textId="77777777" w:rsidTr="0075277E">
        <w:tc>
          <w:tcPr>
            <w:tcW w:w="9859" w:type="dxa"/>
            <w:tcBorders>
              <w:bottom w:val="double" w:sz="4" w:space="0" w:color="auto"/>
            </w:tcBorders>
            <w:shd w:val="clear" w:color="auto" w:fill="BDD6EE"/>
          </w:tcPr>
          <w:p w14:paraId="6469ED0C" w14:textId="77777777" w:rsidR="0027216A" w:rsidRDefault="0027216A" w:rsidP="0075277E">
            <w:pPr>
              <w:jc w:val="both"/>
              <w:rPr>
                <w:b/>
                <w:sz w:val="28"/>
              </w:rPr>
            </w:pPr>
            <w:r>
              <w:rPr>
                <w:b/>
                <w:sz w:val="28"/>
              </w:rPr>
              <w:lastRenderedPageBreak/>
              <w:t>C-III – Informační zabezpečení studijního programu</w:t>
            </w:r>
          </w:p>
        </w:tc>
      </w:tr>
      <w:tr w:rsidR="0027216A" w14:paraId="2943DC34" w14:textId="77777777" w:rsidTr="0075277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7B488C86" w14:textId="77777777" w:rsidR="0027216A" w:rsidRDefault="0027216A" w:rsidP="0075277E">
            <w:r>
              <w:rPr>
                <w:b/>
              </w:rPr>
              <w:t xml:space="preserve">Název a stručný popis studijního informačního systému </w:t>
            </w:r>
          </w:p>
        </w:tc>
      </w:tr>
      <w:tr w:rsidR="0027216A" w14:paraId="23BA3E5E" w14:textId="77777777" w:rsidTr="0075277E">
        <w:trPr>
          <w:trHeight w:val="2268"/>
        </w:trPr>
        <w:tc>
          <w:tcPr>
            <w:tcW w:w="9859" w:type="dxa"/>
            <w:tcBorders>
              <w:top w:val="single" w:sz="2" w:space="0" w:color="auto"/>
              <w:left w:val="single" w:sz="2" w:space="0" w:color="auto"/>
              <w:bottom w:val="single" w:sz="2" w:space="0" w:color="auto"/>
              <w:right w:val="single" w:sz="2" w:space="0" w:color="auto"/>
            </w:tcBorders>
          </w:tcPr>
          <w:p w14:paraId="2B63838B" w14:textId="77777777" w:rsidR="0027216A" w:rsidRDefault="0027216A" w:rsidP="0027216A">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72" w:history="1">
              <w:r w:rsidRPr="00455F5B">
                <w:rPr>
                  <w:rStyle w:val="Hypertextovodkaz"/>
                </w:rPr>
                <w:t>http://stag.utb.cz/portal/</w:t>
              </w:r>
            </w:hyperlink>
            <w:r w:rsidRPr="00763938">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27216A" w14:paraId="41DB0391" w14:textId="77777777" w:rsidTr="0075277E">
        <w:trPr>
          <w:trHeight w:val="283"/>
        </w:trPr>
        <w:tc>
          <w:tcPr>
            <w:tcW w:w="9859" w:type="dxa"/>
            <w:shd w:val="clear" w:color="auto" w:fill="F7CAAC"/>
            <w:vAlign w:val="center"/>
          </w:tcPr>
          <w:p w14:paraId="3AF771F1" w14:textId="77777777" w:rsidR="0027216A" w:rsidRDefault="0027216A" w:rsidP="0075277E">
            <w:pPr>
              <w:rPr>
                <w:b/>
              </w:rPr>
            </w:pPr>
            <w:r>
              <w:rPr>
                <w:b/>
              </w:rPr>
              <w:t>Přístup ke studijní literatuře</w:t>
            </w:r>
          </w:p>
        </w:tc>
      </w:tr>
      <w:tr w:rsidR="0027216A" w14:paraId="3A9E4698" w14:textId="77777777" w:rsidTr="0075277E">
        <w:trPr>
          <w:trHeight w:val="2268"/>
        </w:trPr>
        <w:tc>
          <w:tcPr>
            <w:tcW w:w="9859" w:type="dxa"/>
          </w:tcPr>
          <w:p w14:paraId="0A24A36D" w14:textId="77777777" w:rsidR="0027216A" w:rsidRDefault="0027216A" w:rsidP="0027216A">
            <w:pPr>
              <w:jc w:val="both"/>
              <w:rPr>
                <w:b/>
              </w:rPr>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w:t>
            </w:r>
            <w:r>
              <w:t xml:space="preserve">přes </w:t>
            </w:r>
            <w:r w:rsidRPr="00763938">
              <w:t>2</w:t>
            </w:r>
            <w:r>
              <w:t>0</w:t>
            </w:r>
            <w:r w:rsidRPr="00763938">
              <w:t>0 počítačů a dostatečné množství přípojných míst pro notebooky. Knihovna je vybavena virtuální technologií WMware s klientskými stanicemi Zero Client DZ22-2</w:t>
            </w:r>
            <w:r>
              <w:t xml:space="preserve"> a HPt310</w:t>
            </w:r>
            <w:r w:rsidRPr="00763938">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t>45</w:t>
            </w:r>
            <w:r w:rsidRPr="00763938">
              <w:t xml:space="preserve"> 000 knih, přičemž roční přírůstek každoročně přesahuje </w:t>
            </w:r>
            <w:r>
              <w:t>3 800</w:t>
            </w:r>
            <w:r w:rsidRPr="00763938">
              <w:t xml:space="preserve">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w:t>
            </w:r>
            <w:r>
              <w:t xml:space="preserve">cca. 50 000 </w:t>
            </w:r>
            <w:r w:rsidRPr="00763938">
              <w:t>elektronick</w:t>
            </w:r>
            <w:r>
              <w:t>ých</w:t>
            </w:r>
            <w:r w:rsidRPr="00763938">
              <w:t xml:space="preserve">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w:t>
            </w:r>
            <w:r>
              <w:t>d</w:t>
            </w:r>
            <w:r w:rsidRPr="00763938">
              <w:t xml:space="preserve">epozitář publikační činnosti akademických pracovníků univerzity na adrese </w:t>
            </w:r>
            <w:hyperlink r:id="rId74" w:history="1">
              <w:r w:rsidRPr="00357030">
                <w:rPr>
                  <w:rStyle w:val="Hypertextovodkaz"/>
                </w:rPr>
                <w:t>http://publikace.k.utb.cz</w:t>
              </w:r>
            </w:hyperlink>
            <w:r w:rsidRPr="00763938">
              <w:t>.</w:t>
            </w:r>
          </w:p>
        </w:tc>
      </w:tr>
      <w:tr w:rsidR="0027216A" w14:paraId="587DDF47" w14:textId="77777777" w:rsidTr="0075277E">
        <w:trPr>
          <w:trHeight w:val="283"/>
        </w:trPr>
        <w:tc>
          <w:tcPr>
            <w:tcW w:w="9859" w:type="dxa"/>
            <w:shd w:val="clear" w:color="auto" w:fill="F7CAAC"/>
            <w:vAlign w:val="center"/>
          </w:tcPr>
          <w:p w14:paraId="6506FF52" w14:textId="77777777" w:rsidR="0027216A" w:rsidRDefault="0027216A" w:rsidP="0075277E">
            <w:r>
              <w:rPr>
                <w:b/>
              </w:rPr>
              <w:t>Přehled zpřístupněných databází</w:t>
            </w:r>
          </w:p>
        </w:tc>
      </w:tr>
      <w:tr w:rsidR="0027216A" w14:paraId="0A74120E" w14:textId="77777777" w:rsidTr="0075277E">
        <w:trPr>
          <w:trHeight w:val="2268"/>
        </w:trPr>
        <w:tc>
          <w:tcPr>
            <w:tcW w:w="9859" w:type="dxa"/>
          </w:tcPr>
          <w:p w14:paraId="6FEB959C" w14:textId="77777777" w:rsidR="0027216A" w:rsidRDefault="0027216A" w:rsidP="0027216A">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Pr>
                <w:sz w:val="20"/>
                <w:szCs w:val="20"/>
              </w:rPr>
              <w:t>denně</w:t>
            </w:r>
            <w:proofErr w:type="gramEnd"/>
            <w:r>
              <w:rPr>
                <w:sz w:val="20"/>
                <w:szCs w:val="20"/>
              </w:rPr>
              <w:t xml:space="preserve"> a to i z počítačů mimo univerzitní síť UTB formou tzv. vzdáleného přístupu. </w:t>
            </w:r>
          </w:p>
          <w:p w14:paraId="3BD77450" w14:textId="77777777" w:rsidR="0027216A" w:rsidRDefault="0027216A" w:rsidP="0075277E">
            <w:pPr>
              <w:pStyle w:val="Default"/>
              <w:rPr>
                <w:sz w:val="20"/>
                <w:szCs w:val="20"/>
              </w:rPr>
            </w:pPr>
            <w:r>
              <w:rPr>
                <w:sz w:val="20"/>
                <w:szCs w:val="20"/>
              </w:rPr>
              <w:t xml:space="preserve">Konkrétní dostupné databáze: </w:t>
            </w:r>
          </w:p>
          <w:p w14:paraId="5395F79B" w14:textId="77777777" w:rsidR="0027216A" w:rsidRPr="0099344F" w:rsidRDefault="0027216A" w:rsidP="00CE1995">
            <w:pPr>
              <w:pStyle w:val="Default"/>
              <w:numPr>
                <w:ilvl w:val="0"/>
                <w:numId w:val="26"/>
              </w:numPr>
              <w:rPr>
                <w:color w:val="000009"/>
                <w:sz w:val="20"/>
                <w:szCs w:val="20"/>
              </w:rPr>
            </w:pPr>
            <w:r w:rsidRPr="0099344F">
              <w:rPr>
                <w:color w:val="000009"/>
                <w:sz w:val="20"/>
                <w:szCs w:val="20"/>
              </w:rPr>
              <w:t xml:space="preserve">Citační databáze Web of Science a Scopus </w:t>
            </w:r>
          </w:p>
          <w:p w14:paraId="3B48C748" w14:textId="77777777" w:rsidR="0027216A" w:rsidRPr="0099344F" w:rsidRDefault="0027216A" w:rsidP="00CE1995">
            <w:pPr>
              <w:pStyle w:val="Default"/>
              <w:numPr>
                <w:ilvl w:val="0"/>
                <w:numId w:val="26"/>
              </w:numPr>
              <w:jc w:val="both"/>
              <w:rPr>
                <w:sz w:val="20"/>
                <w:szCs w:val="20"/>
              </w:rPr>
            </w:pPr>
            <w:r w:rsidRPr="0099344F">
              <w:rPr>
                <w:color w:val="000009"/>
                <w:sz w:val="20"/>
                <w:szCs w:val="20"/>
              </w:rPr>
              <w:t xml:space="preserve">Multioborové kolekce elektronických časopisů Elsevier ScienceDirect, Wiley Online Library, SpringerLink a další. </w:t>
            </w:r>
          </w:p>
          <w:p w14:paraId="7211E40E" w14:textId="77777777" w:rsidR="0027216A" w:rsidRPr="0099344F" w:rsidRDefault="0027216A" w:rsidP="00CE1995">
            <w:pPr>
              <w:pStyle w:val="Default"/>
              <w:numPr>
                <w:ilvl w:val="0"/>
                <w:numId w:val="26"/>
              </w:numPr>
              <w:rPr>
                <w:sz w:val="20"/>
                <w:szCs w:val="20"/>
              </w:rPr>
            </w:pPr>
            <w:r w:rsidRPr="0099344F">
              <w:rPr>
                <w:color w:val="000009"/>
                <w:sz w:val="20"/>
                <w:szCs w:val="20"/>
              </w:rPr>
              <w:t xml:space="preserve">Multioborové plnotextové databáze Ebsco a ProQuest </w:t>
            </w:r>
          </w:p>
          <w:p w14:paraId="1868BEE6" w14:textId="1384F8E0" w:rsidR="0027216A" w:rsidRDefault="0027216A" w:rsidP="0075277E">
            <w:pPr>
              <w:rPr>
                <w:color w:val="0000FF"/>
              </w:rPr>
            </w:pPr>
            <w:r>
              <w:t xml:space="preserve">Seznam všech databází: </w:t>
            </w:r>
            <w:hyperlink r:id="rId75" w:history="1">
              <w:r w:rsidR="00BC6036" w:rsidRPr="00125D99">
                <w:rPr>
                  <w:rStyle w:val="Hypertextovodkaz"/>
                </w:rPr>
                <w:t>http://portal.k.utb.cz/databases/alphabetical/</w:t>
              </w:r>
            </w:hyperlink>
          </w:p>
          <w:p w14:paraId="60566012" w14:textId="77777777" w:rsidR="00BC6036" w:rsidRDefault="00BC6036" w:rsidP="0075277E"/>
          <w:p w14:paraId="4B2E6963" w14:textId="77777777" w:rsidR="00BC6036" w:rsidRDefault="00BC6036" w:rsidP="0075277E"/>
          <w:p w14:paraId="3332289C" w14:textId="77777777" w:rsidR="00BC6036" w:rsidRDefault="00BC6036" w:rsidP="0075277E"/>
          <w:p w14:paraId="6A6A2647" w14:textId="77777777" w:rsidR="00BC6036" w:rsidRDefault="00BC6036" w:rsidP="0075277E"/>
          <w:p w14:paraId="3366D131" w14:textId="264CC68F" w:rsidR="00BC6036" w:rsidRDefault="00BC6036" w:rsidP="0075277E"/>
        </w:tc>
      </w:tr>
      <w:tr w:rsidR="0027216A" w14:paraId="77C63201" w14:textId="77777777" w:rsidTr="0075277E">
        <w:trPr>
          <w:trHeight w:val="284"/>
        </w:trPr>
        <w:tc>
          <w:tcPr>
            <w:tcW w:w="9859" w:type="dxa"/>
            <w:shd w:val="clear" w:color="auto" w:fill="F7CAAC"/>
            <w:vAlign w:val="center"/>
          </w:tcPr>
          <w:p w14:paraId="21E560FB" w14:textId="77777777" w:rsidR="0027216A" w:rsidRDefault="0027216A" w:rsidP="0075277E">
            <w:pPr>
              <w:rPr>
                <w:b/>
              </w:rPr>
            </w:pPr>
            <w:r>
              <w:rPr>
                <w:b/>
              </w:rPr>
              <w:lastRenderedPageBreak/>
              <w:t>Název a stručný popis používaného antiplagiátorského systému</w:t>
            </w:r>
          </w:p>
        </w:tc>
      </w:tr>
      <w:tr w:rsidR="0027216A" w14:paraId="0E67F89A" w14:textId="77777777" w:rsidTr="0075277E">
        <w:trPr>
          <w:trHeight w:val="2268"/>
        </w:trPr>
        <w:tc>
          <w:tcPr>
            <w:tcW w:w="9859" w:type="dxa"/>
            <w:shd w:val="clear" w:color="auto" w:fill="FFFFFF"/>
          </w:tcPr>
          <w:p w14:paraId="097952BE" w14:textId="77777777" w:rsidR="0027216A" w:rsidRDefault="0027216A" w:rsidP="0027216A">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45B8DA8D" w14:textId="77777777" w:rsidR="0027216A" w:rsidRDefault="0027216A" w:rsidP="0027216A"/>
    <w:p w14:paraId="5FA52C50" w14:textId="77777777" w:rsidR="0027216A" w:rsidRDefault="0027216A" w:rsidP="0027216A">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27216A" w14:paraId="00F99B89" w14:textId="77777777" w:rsidTr="0075277E">
        <w:tc>
          <w:tcPr>
            <w:tcW w:w="9389" w:type="dxa"/>
            <w:gridSpan w:val="8"/>
            <w:tcBorders>
              <w:bottom w:val="double" w:sz="4" w:space="0" w:color="auto"/>
            </w:tcBorders>
            <w:shd w:val="clear" w:color="auto" w:fill="BDD6EE"/>
          </w:tcPr>
          <w:p w14:paraId="5EA1D1C7" w14:textId="77777777" w:rsidR="0027216A" w:rsidRDefault="0027216A" w:rsidP="0075277E">
            <w:pPr>
              <w:jc w:val="both"/>
              <w:rPr>
                <w:b/>
                <w:sz w:val="28"/>
              </w:rPr>
            </w:pPr>
            <w:r>
              <w:rPr>
                <w:b/>
                <w:sz w:val="28"/>
              </w:rPr>
              <w:lastRenderedPageBreak/>
              <w:t xml:space="preserve">C-IV – </w:t>
            </w:r>
            <w:r>
              <w:rPr>
                <w:b/>
                <w:sz w:val="26"/>
                <w:szCs w:val="26"/>
              </w:rPr>
              <w:t>Materiální zabezpečení studijního programu</w:t>
            </w:r>
          </w:p>
        </w:tc>
      </w:tr>
      <w:tr w:rsidR="0027216A" w14:paraId="15B1BC34" w14:textId="77777777" w:rsidTr="0075277E">
        <w:tc>
          <w:tcPr>
            <w:tcW w:w="3167" w:type="dxa"/>
            <w:tcBorders>
              <w:top w:val="single" w:sz="2" w:space="0" w:color="auto"/>
              <w:left w:val="single" w:sz="2" w:space="0" w:color="auto"/>
              <w:bottom w:val="single" w:sz="2" w:space="0" w:color="auto"/>
              <w:right w:val="single" w:sz="2" w:space="0" w:color="auto"/>
            </w:tcBorders>
            <w:shd w:val="clear" w:color="auto" w:fill="F7CAAC"/>
          </w:tcPr>
          <w:p w14:paraId="02D07AE4" w14:textId="77777777" w:rsidR="0027216A" w:rsidRDefault="0027216A" w:rsidP="0075277E">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13071F13" w14:textId="77777777" w:rsidR="0027216A" w:rsidRDefault="0027216A" w:rsidP="0075277E">
            <w:pPr>
              <w:jc w:val="both"/>
            </w:pPr>
            <w:r>
              <w:t>Univerzita Tomáše Bati ve Zlíně</w:t>
            </w:r>
          </w:p>
          <w:p w14:paraId="133FDB41" w14:textId="77777777" w:rsidR="0027216A" w:rsidRDefault="0027216A" w:rsidP="0075277E">
            <w:pPr>
              <w:jc w:val="both"/>
            </w:pPr>
            <w:r>
              <w:t>Fakulta managementu a ekonomiky</w:t>
            </w:r>
          </w:p>
          <w:p w14:paraId="13CB1269" w14:textId="77777777" w:rsidR="0027216A" w:rsidRDefault="0027216A" w:rsidP="0075277E">
            <w:pPr>
              <w:jc w:val="both"/>
            </w:pPr>
            <w:r>
              <w:t>Mostní 5139</w:t>
            </w:r>
          </w:p>
          <w:p w14:paraId="708E1468" w14:textId="77777777" w:rsidR="0027216A" w:rsidRDefault="0027216A" w:rsidP="0075277E">
            <w:r>
              <w:t>76001 Zlín</w:t>
            </w:r>
          </w:p>
        </w:tc>
      </w:tr>
      <w:tr w:rsidR="0027216A" w14:paraId="0117C422" w14:textId="77777777" w:rsidTr="0075277E">
        <w:tc>
          <w:tcPr>
            <w:tcW w:w="9389" w:type="dxa"/>
            <w:gridSpan w:val="8"/>
            <w:shd w:val="clear" w:color="auto" w:fill="F7CAAC"/>
          </w:tcPr>
          <w:p w14:paraId="5E8DCDA9" w14:textId="77777777" w:rsidR="0027216A" w:rsidRDefault="0027216A" w:rsidP="0075277E">
            <w:pPr>
              <w:jc w:val="both"/>
              <w:rPr>
                <w:b/>
              </w:rPr>
            </w:pPr>
            <w:r>
              <w:rPr>
                <w:b/>
              </w:rPr>
              <w:t>Kapacita výukových místností pro teoretickou výuku</w:t>
            </w:r>
          </w:p>
        </w:tc>
      </w:tr>
      <w:tr w:rsidR="0027216A" w14:paraId="0674A365" w14:textId="77777777" w:rsidTr="0075277E">
        <w:trPr>
          <w:trHeight w:val="2268"/>
        </w:trPr>
        <w:tc>
          <w:tcPr>
            <w:tcW w:w="9389" w:type="dxa"/>
            <w:gridSpan w:val="8"/>
          </w:tcPr>
          <w:p w14:paraId="07CC09DF" w14:textId="77777777" w:rsidR="0027216A" w:rsidRDefault="0027216A" w:rsidP="0075277E">
            <w:pPr>
              <w:pStyle w:val="Default"/>
              <w:jc w:val="both"/>
              <w:rPr>
                <w:sz w:val="20"/>
                <w:szCs w:val="20"/>
              </w:rPr>
            </w:pPr>
            <w:r>
              <w:rPr>
                <w:sz w:val="20"/>
                <w:szCs w:val="20"/>
              </w:rPr>
              <w:t xml:space="preserve">Univerzita Tomáše Bati ve Zlíně disponuje 28 velkými posluchárnami o celkové kapacitě 3103 míst. </w:t>
            </w:r>
          </w:p>
          <w:p w14:paraId="39A3685C" w14:textId="77777777" w:rsidR="0027216A" w:rsidRDefault="0027216A" w:rsidP="0075277E">
            <w:pPr>
              <w:pStyle w:val="Default"/>
              <w:jc w:val="both"/>
              <w:rPr>
                <w:sz w:val="20"/>
                <w:szCs w:val="20"/>
              </w:rPr>
            </w:pPr>
            <w:r>
              <w:rPr>
                <w:sz w:val="20"/>
                <w:szCs w:val="20"/>
              </w:rPr>
              <w:t>Z toho Fakulta managementu a ekonomiky disponuje:</w:t>
            </w:r>
          </w:p>
          <w:p w14:paraId="4CE7672D" w14:textId="77777777" w:rsidR="0027216A" w:rsidRDefault="0027216A" w:rsidP="00CE1995">
            <w:pPr>
              <w:pStyle w:val="Default"/>
              <w:numPr>
                <w:ilvl w:val="0"/>
                <w:numId w:val="57"/>
              </w:numPr>
              <w:ind w:left="254" w:hanging="254"/>
              <w:jc w:val="both"/>
              <w:rPr>
                <w:sz w:val="20"/>
                <w:szCs w:val="20"/>
              </w:rPr>
            </w:pPr>
            <w:r>
              <w:rPr>
                <w:sz w:val="20"/>
                <w:szCs w:val="20"/>
              </w:rPr>
              <w:t>6 počítačovými učebnami o celkové kapacitě 120 míst vybavenými moderní výpočetní a audiovizuální technikou, včetně tabulí pro popis stíratelnými fixy,</w:t>
            </w:r>
          </w:p>
          <w:p w14:paraId="646E1218" w14:textId="77777777" w:rsidR="0027216A" w:rsidRDefault="0027216A" w:rsidP="00CE1995">
            <w:pPr>
              <w:pStyle w:val="Default"/>
              <w:numPr>
                <w:ilvl w:val="0"/>
                <w:numId w:val="57"/>
              </w:numPr>
              <w:ind w:left="254" w:hanging="254"/>
              <w:jc w:val="both"/>
              <w:rPr>
                <w:sz w:val="20"/>
                <w:szCs w:val="20"/>
              </w:rPr>
            </w:pPr>
            <w:r>
              <w:rPr>
                <w:sz w:val="20"/>
                <w:szCs w:val="20"/>
              </w:rPr>
              <w:t>5 posluchárnami s kapacitou 350 míst vybavenými moderní audiovizuální technikou, včetně tabulí pro popis stíratelnými fixy</w:t>
            </w:r>
          </w:p>
          <w:p w14:paraId="6DB9205F" w14:textId="77777777" w:rsidR="0027216A" w:rsidRDefault="0027216A" w:rsidP="00CE1995">
            <w:pPr>
              <w:pStyle w:val="Default"/>
              <w:numPr>
                <w:ilvl w:val="0"/>
                <w:numId w:val="57"/>
              </w:numPr>
              <w:ind w:left="254" w:hanging="254"/>
              <w:jc w:val="both"/>
              <w:rPr>
                <w:sz w:val="20"/>
                <w:szCs w:val="20"/>
              </w:rPr>
            </w:pPr>
            <w:r>
              <w:rPr>
                <w:sz w:val="20"/>
                <w:szCs w:val="20"/>
              </w:rPr>
              <w:t>1 přednáškovou místností o kapacitě 182 míst vybavenou moderní audiovizuální technikou s možností promítání prezentací na více ploch a včetně tabulí,</w:t>
            </w:r>
          </w:p>
          <w:p w14:paraId="721BCDCD" w14:textId="77777777" w:rsidR="0027216A" w:rsidRDefault="0027216A" w:rsidP="00CE1995">
            <w:pPr>
              <w:pStyle w:val="Default"/>
              <w:numPr>
                <w:ilvl w:val="0"/>
                <w:numId w:val="57"/>
              </w:numPr>
              <w:ind w:left="254" w:hanging="254"/>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2FB323E4" w14:textId="77777777" w:rsidR="0027216A" w:rsidRDefault="0027216A" w:rsidP="0075277E"/>
        </w:tc>
      </w:tr>
      <w:tr w:rsidR="0027216A" w14:paraId="690C98A0" w14:textId="77777777" w:rsidTr="0075277E">
        <w:trPr>
          <w:trHeight w:val="202"/>
        </w:trPr>
        <w:tc>
          <w:tcPr>
            <w:tcW w:w="3368" w:type="dxa"/>
            <w:gridSpan w:val="3"/>
            <w:shd w:val="clear" w:color="auto" w:fill="F7CAAC"/>
          </w:tcPr>
          <w:p w14:paraId="43AD0AB2" w14:textId="77777777" w:rsidR="0027216A" w:rsidRDefault="0027216A" w:rsidP="0075277E">
            <w:pPr>
              <w:rPr>
                <w:b/>
              </w:rPr>
            </w:pPr>
            <w:r w:rsidRPr="004D3AA2">
              <w:rPr>
                <w:b/>
              </w:rPr>
              <w:t>Z toho kapacita</w:t>
            </w:r>
            <w:r>
              <w:rPr>
                <w:b/>
              </w:rPr>
              <w:t xml:space="preserve"> v prostorách v nájmu</w:t>
            </w:r>
          </w:p>
        </w:tc>
        <w:tc>
          <w:tcPr>
            <w:tcW w:w="1274" w:type="dxa"/>
          </w:tcPr>
          <w:p w14:paraId="6080208F" w14:textId="77777777" w:rsidR="0027216A" w:rsidRDefault="0027216A" w:rsidP="0075277E"/>
        </w:tc>
        <w:tc>
          <w:tcPr>
            <w:tcW w:w="2321" w:type="dxa"/>
            <w:gridSpan w:val="2"/>
            <w:shd w:val="clear" w:color="auto" w:fill="F7CAAC"/>
          </w:tcPr>
          <w:p w14:paraId="2E6DFC3F" w14:textId="77777777" w:rsidR="0027216A" w:rsidRDefault="0027216A" w:rsidP="0075277E">
            <w:pPr>
              <w:rPr>
                <w:b/>
                <w:shd w:val="clear" w:color="auto" w:fill="F7CAAC"/>
              </w:rPr>
            </w:pPr>
            <w:r>
              <w:rPr>
                <w:b/>
                <w:shd w:val="clear" w:color="auto" w:fill="F7CAAC"/>
              </w:rPr>
              <w:t>Doba platnosti nájmu</w:t>
            </w:r>
          </w:p>
        </w:tc>
        <w:tc>
          <w:tcPr>
            <w:tcW w:w="2426" w:type="dxa"/>
            <w:gridSpan w:val="2"/>
          </w:tcPr>
          <w:p w14:paraId="4C72BEC0" w14:textId="77777777" w:rsidR="0027216A" w:rsidRDefault="0027216A" w:rsidP="0075277E"/>
        </w:tc>
      </w:tr>
      <w:tr w:rsidR="0027216A" w14:paraId="20167C5A" w14:textId="77777777" w:rsidTr="0075277E">
        <w:trPr>
          <w:trHeight w:val="139"/>
        </w:trPr>
        <w:tc>
          <w:tcPr>
            <w:tcW w:w="9389" w:type="dxa"/>
            <w:gridSpan w:val="8"/>
            <w:shd w:val="clear" w:color="auto" w:fill="F7CAAC"/>
          </w:tcPr>
          <w:p w14:paraId="234819E7" w14:textId="77777777" w:rsidR="0027216A" w:rsidRDefault="0027216A" w:rsidP="0075277E">
            <w:r>
              <w:rPr>
                <w:b/>
              </w:rPr>
              <w:t>Kapacita a popis odborné učebny</w:t>
            </w:r>
          </w:p>
        </w:tc>
      </w:tr>
      <w:tr w:rsidR="0027216A" w14:paraId="5E32EEFB" w14:textId="77777777" w:rsidTr="0075277E">
        <w:trPr>
          <w:trHeight w:val="1757"/>
        </w:trPr>
        <w:tc>
          <w:tcPr>
            <w:tcW w:w="9389" w:type="dxa"/>
            <w:gridSpan w:val="8"/>
          </w:tcPr>
          <w:p w14:paraId="19AD3C79" w14:textId="77777777" w:rsidR="0027216A" w:rsidRDefault="0027216A" w:rsidP="0075277E">
            <w:pPr>
              <w:pStyle w:val="Default"/>
              <w:jc w:val="both"/>
              <w:rPr>
                <w:sz w:val="20"/>
                <w:szCs w:val="20"/>
              </w:rPr>
            </w:pPr>
            <w:r w:rsidRPr="00A27953">
              <w:rPr>
                <w:sz w:val="20"/>
                <w:szCs w:val="20"/>
              </w:rPr>
              <w:t xml:space="preserve">FaME disponuje </w:t>
            </w:r>
            <w:r>
              <w:rPr>
                <w:sz w:val="20"/>
                <w:szCs w:val="20"/>
              </w:rPr>
              <w:t>šesti počítačovými učebnami o celkové kapacitě 120 míst, vybavených moderní výpočetní a audiovizuální technikou, včetně tabulí pro popis stíratelnými fixy.  </w:t>
            </w:r>
            <w:r w:rsidRPr="00A27953">
              <w:rPr>
                <w:sz w:val="20"/>
                <w:szCs w:val="20"/>
              </w:rPr>
              <w:t>Všechny počítačové učebny jsou vybaveny programy pro výuku: Siemens-Tecnomatix Plant Simulation,</w:t>
            </w:r>
            <w:r>
              <w:rPr>
                <w:sz w:val="20"/>
                <w:szCs w:val="20"/>
              </w:rPr>
              <w:t xml:space="preserve"> Tecnomatix Jack, </w:t>
            </w:r>
            <w:r w:rsidRPr="00A27953">
              <w:rPr>
                <w:sz w:val="20"/>
                <w:szCs w:val="20"/>
              </w:rPr>
              <w:t>ARIS, IBM SPSS,</w:t>
            </w:r>
            <w:r>
              <w:rPr>
                <w:sz w:val="20"/>
                <w:szCs w:val="20"/>
              </w:rPr>
              <w:t xml:space="preserve"> ArcGIS, MoneyS4, GeoDA, RStudio, BNS 4 - LUDUS, WITNESS,</w:t>
            </w:r>
            <w:r w:rsidRPr="00A27953">
              <w:rPr>
                <w:sz w:val="20"/>
                <w:szCs w:val="20"/>
              </w:rPr>
              <w:t xml:space="preserve"> kancelářským balíkem Microsoft Office, Microsoft Navision, AutoCAD atd.</w:t>
            </w:r>
          </w:p>
          <w:p w14:paraId="25F5B524" w14:textId="77777777" w:rsidR="0027216A" w:rsidRDefault="0027216A" w:rsidP="0075277E">
            <w:pPr>
              <w:pStyle w:val="xmsonormal"/>
              <w:shd w:val="clear" w:color="auto" w:fill="FFFFFF"/>
            </w:pPr>
          </w:p>
        </w:tc>
      </w:tr>
      <w:tr w:rsidR="0027216A" w14:paraId="38F664B5" w14:textId="77777777" w:rsidTr="0075277E">
        <w:trPr>
          <w:trHeight w:val="166"/>
        </w:trPr>
        <w:tc>
          <w:tcPr>
            <w:tcW w:w="3368" w:type="dxa"/>
            <w:gridSpan w:val="3"/>
            <w:shd w:val="clear" w:color="auto" w:fill="F7CAAC"/>
          </w:tcPr>
          <w:p w14:paraId="63070945" w14:textId="77777777" w:rsidR="0027216A" w:rsidRDefault="0027216A" w:rsidP="0075277E">
            <w:r w:rsidRPr="004D3AA2">
              <w:rPr>
                <w:b/>
              </w:rPr>
              <w:t>Z toho kapacita</w:t>
            </w:r>
            <w:r>
              <w:rPr>
                <w:b/>
              </w:rPr>
              <w:t xml:space="preserve"> v prostorách v nájmu</w:t>
            </w:r>
          </w:p>
        </w:tc>
        <w:tc>
          <w:tcPr>
            <w:tcW w:w="1274" w:type="dxa"/>
          </w:tcPr>
          <w:p w14:paraId="1FFB8019" w14:textId="77777777" w:rsidR="0027216A" w:rsidRDefault="0027216A" w:rsidP="0075277E"/>
        </w:tc>
        <w:tc>
          <w:tcPr>
            <w:tcW w:w="2321" w:type="dxa"/>
            <w:gridSpan w:val="2"/>
            <w:shd w:val="clear" w:color="auto" w:fill="F7CAAC"/>
          </w:tcPr>
          <w:p w14:paraId="0E6E055E" w14:textId="77777777" w:rsidR="0027216A" w:rsidRDefault="0027216A" w:rsidP="0075277E">
            <w:r>
              <w:rPr>
                <w:b/>
                <w:shd w:val="clear" w:color="auto" w:fill="F7CAAC"/>
              </w:rPr>
              <w:t>Doba platnosti nájmu</w:t>
            </w:r>
          </w:p>
        </w:tc>
        <w:tc>
          <w:tcPr>
            <w:tcW w:w="2426" w:type="dxa"/>
            <w:gridSpan w:val="2"/>
          </w:tcPr>
          <w:p w14:paraId="2DD0A929" w14:textId="77777777" w:rsidR="0027216A" w:rsidRDefault="0027216A" w:rsidP="0075277E"/>
        </w:tc>
      </w:tr>
      <w:tr w:rsidR="0027216A" w14:paraId="25C20810" w14:textId="77777777" w:rsidTr="0075277E">
        <w:trPr>
          <w:trHeight w:val="135"/>
        </w:trPr>
        <w:tc>
          <w:tcPr>
            <w:tcW w:w="9389" w:type="dxa"/>
            <w:gridSpan w:val="8"/>
            <w:shd w:val="clear" w:color="auto" w:fill="F7CAAC"/>
          </w:tcPr>
          <w:p w14:paraId="5F825349" w14:textId="77777777" w:rsidR="0027216A" w:rsidRDefault="0027216A" w:rsidP="0075277E">
            <w:r>
              <w:rPr>
                <w:b/>
              </w:rPr>
              <w:t>Kapacita a popis odborné učebny</w:t>
            </w:r>
          </w:p>
        </w:tc>
      </w:tr>
      <w:tr w:rsidR="0027216A" w14:paraId="0F474EFC" w14:textId="77777777" w:rsidTr="0075277E">
        <w:trPr>
          <w:trHeight w:val="1693"/>
        </w:trPr>
        <w:tc>
          <w:tcPr>
            <w:tcW w:w="9389" w:type="dxa"/>
            <w:gridSpan w:val="8"/>
          </w:tcPr>
          <w:p w14:paraId="1FBC20E9" w14:textId="77777777" w:rsidR="0027216A" w:rsidRDefault="0027216A" w:rsidP="0075277E">
            <w:pPr>
              <w:rPr>
                <w:b/>
              </w:rPr>
            </w:pPr>
          </w:p>
        </w:tc>
      </w:tr>
      <w:tr w:rsidR="0027216A" w14:paraId="0DE209A8" w14:textId="77777777" w:rsidTr="0075277E">
        <w:trPr>
          <w:trHeight w:val="135"/>
        </w:trPr>
        <w:tc>
          <w:tcPr>
            <w:tcW w:w="3294" w:type="dxa"/>
            <w:gridSpan w:val="2"/>
            <w:shd w:val="clear" w:color="auto" w:fill="F7CAAC"/>
          </w:tcPr>
          <w:p w14:paraId="3DADBFD6" w14:textId="77777777" w:rsidR="0027216A" w:rsidRDefault="0027216A" w:rsidP="0075277E">
            <w:pPr>
              <w:rPr>
                <w:b/>
              </w:rPr>
            </w:pPr>
            <w:r w:rsidRPr="004D3AA2">
              <w:rPr>
                <w:b/>
              </w:rPr>
              <w:t>Z toho kapacita</w:t>
            </w:r>
            <w:r>
              <w:rPr>
                <w:b/>
              </w:rPr>
              <w:t xml:space="preserve"> v prostorách v nájmu</w:t>
            </w:r>
          </w:p>
        </w:tc>
        <w:tc>
          <w:tcPr>
            <w:tcW w:w="1400" w:type="dxa"/>
            <w:gridSpan w:val="3"/>
          </w:tcPr>
          <w:p w14:paraId="4DA5479D" w14:textId="77777777" w:rsidR="0027216A" w:rsidRDefault="0027216A" w:rsidP="0075277E">
            <w:pPr>
              <w:rPr>
                <w:b/>
              </w:rPr>
            </w:pPr>
          </w:p>
        </w:tc>
        <w:tc>
          <w:tcPr>
            <w:tcW w:w="2347" w:type="dxa"/>
            <w:gridSpan w:val="2"/>
            <w:shd w:val="clear" w:color="auto" w:fill="F7CAAC"/>
          </w:tcPr>
          <w:p w14:paraId="58B927D4" w14:textId="77777777" w:rsidR="0027216A" w:rsidRDefault="0027216A" w:rsidP="0075277E">
            <w:pPr>
              <w:rPr>
                <w:b/>
              </w:rPr>
            </w:pPr>
            <w:r>
              <w:rPr>
                <w:b/>
                <w:shd w:val="clear" w:color="auto" w:fill="F7CAAC"/>
              </w:rPr>
              <w:t>Doba platnosti nájmu</w:t>
            </w:r>
          </w:p>
        </w:tc>
        <w:tc>
          <w:tcPr>
            <w:tcW w:w="2348" w:type="dxa"/>
          </w:tcPr>
          <w:p w14:paraId="5239C908" w14:textId="77777777" w:rsidR="0027216A" w:rsidRDefault="0027216A" w:rsidP="0075277E">
            <w:pPr>
              <w:rPr>
                <w:b/>
              </w:rPr>
            </w:pPr>
          </w:p>
        </w:tc>
      </w:tr>
      <w:tr w:rsidR="0027216A" w14:paraId="163AD2A6" w14:textId="77777777" w:rsidTr="0075277E">
        <w:trPr>
          <w:trHeight w:val="135"/>
        </w:trPr>
        <w:tc>
          <w:tcPr>
            <w:tcW w:w="9389" w:type="dxa"/>
            <w:gridSpan w:val="8"/>
            <w:shd w:val="clear" w:color="auto" w:fill="F7CAAC"/>
          </w:tcPr>
          <w:p w14:paraId="33992C07" w14:textId="77777777" w:rsidR="0027216A" w:rsidRDefault="0027216A" w:rsidP="0075277E">
            <w:pPr>
              <w:rPr>
                <w:b/>
              </w:rPr>
            </w:pPr>
            <w:r>
              <w:rPr>
                <w:b/>
              </w:rPr>
              <w:t xml:space="preserve">Vyjádření orgánu </w:t>
            </w:r>
            <w:r>
              <w:rPr>
                <w:b/>
                <w:shd w:val="clear" w:color="auto" w:fill="F7CAAC"/>
              </w:rPr>
              <w:t>hygienické služby ze dne</w:t>
            </w:r>
          </w:p>
        </w:tc>
      </w:tr>
      <w:tr w:rsidR="0027216A" w14:paraId="1E8DC8C8" w14:textId="77777777" w:rsidTr="0075277E">
        <w:trPr>
          <w:trHeight w:val="680"/>
        </w:trPr>
        <w:tc>
          <w:tcPr>
            <w:tcW w:w="9389" w:type="dxa"/>
            <w:gridSpan w:val="8"/>
          </w:tcPr>
          <w:p w14:paraId="69AFF66E" w14:textId="77777777" w:rsidR="0027216A" w:rsidRDefault="0027216A" w:rsidP="0075277E"/>
        </w:tc>
      </w:tr>
      <w:tr w:rsidR="0027216A" w14:paraId="34CBE338" w14:textId="77777777" w:rsidTr="0075277E">
        <w:trPr>
          <w:trHeight w:val="205"/>
        </w:trPr>
        <w:tc>
          <w:tcPr>
            <w:tcW w:w="9389" w:type="dxa"/>
            <w:gridSpan w:val="8"/>
            <w:shd w:val="clear" w:color="auto" w:fill="F7CAAC"/>
          </w:tcPr>
          <w:p w14:paraId="405C6CEF" w14:textId="77777777" w:rsidR="0027216A" w:rsidRDefault="0027216A" w:rsidP="0075277E">
            <w:pPr>
              <w:rPr>
                <w:b/>
              </w:rPr>
            </w:pPr>
            <w:r>
              <w:rPr>
                <w:b/>
              </w:rPr>
              <w:t>Opatření a podmínky k zajištění rovného přístupu</w:t>
            </w:r>
          </w:p>
        </w:tc>
      </w:tr>
      <w:tr w:rsidR="0027216A" w14:paraId="0C4AFB87" w14:textId="77777777" w:rsidTr="0075277E">
        <w:trPr>
          <w:trHeight w:val="2411"/>
        </w:trPr>
        <w:tc>
          <w:tcPr>
            <w:tcW w:w="9389" w:type="dxa"/>
            <w:gridSpan w:val="8"/>
          </w:tcPr>
          <w:p w14:paraId="0CD89F62" w14:textId="77777777" w:rsidR="0027216A" w:rsidRDefault="0027216A" w:rsidP="0075277E">
            <w:pPr>
              <w:pStyle w:val="Default"/>
              <w:jc w:val="both"/>
              <w:rPr>
                <w:sz w:val="20"/>
                <w:szCs w:val="20"/>
              </w:rPr>
            </w:pPr>
            <w:r w:rsidRPr="00E013A9">
              <w:rPr>
                <w:sz w:val="20"/>
                <w:szCs w:val="20"/>
              </w:rPr>
              <w:t xml:space="preserve">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w:t>
            </w:r>
            <w:r>
              <w:rPr>
                <w:sz w:val="20"/>
                <w:szCs w:val="20"/>
              </w:rPr>
              <w:t>2</w:t>
            </w:r>
            <w:r w:rsidRPr="00E013A9">
              <w:rPr>
                <w:sz w:val="20"/>
                <w:szCs w:val="20"/>
              </w:rPr>
              <w:t>/20</w:t>
            </w:r>
            <w:r>
              <w:rPr>
                <w:sz w:val="20"/>
                <w:szCs w:val="20"/>
              </w:rPr>
              <w:t>20</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D672361" w14:textId="77777777" w:rsidR="0027216A" w:rsidRPr="00E013A9" w:rsidRDefault="0027216A" w:rsidP="0075277E">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8C52398" w14:textId="77777777" w:rsidR="0027216A" w:rsidRPr="00E013A9" w:rsidRDefault="0027216A" w:rsidP="0075277E">
            <w:pPr>
              <w:pStyle w:val="Default"/>
              <w:jc w:val="both"/>
              <w:rPr>
                <w:sz w:val="20"/>
                <w:szCs w:val="20"/>
              </w:rPr>
            </w:pPr>
            <w:r w:rsidRPr="00E013A9">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w:t>
            </w:r>
            <w:r w:rsidRPr="00E013A9">
              <w:rPr>
                <w:sz w:val="20"/>
                <w:szCs w:val="20"/>
              </w:rPr>
              <w:lastRenderedPageBreak/>
              <w:t>vlastního PC nebo speciálních psacích potřeb. Dále je pro ně zajištěna bezbariérovost budovy a kompenzační</w:t>
            </w:r>
            <w:r>
              <w:t xml:space="preserve"> </w:t>
            </w:r>
            <w:r w:rsidRPr="00E013A9">
              <w:rPr>
                <w:sz w:val="20"/>
                <w:szCs w:val="20"/>
              </w:rPr>
              <w:t>pomůcky (dle individuální potřeby) a asistenční služba.</w:t>
            </w:r>
          </w:p>
          <w:p w14:paraId="2DF352AA" w14:textId="77777777" w:rsidR="0027216A" w:rsidRDefault="0027216A" w:rsidP="0075277E">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6AB7126E" w14:textId="77777777" w:rsidR="0027216A" w:rsidRDefault="0027216A" w:rsidP="0075277E"/>
        </w:tc>
      </w:tr>
    </w:tbl>
    <w:p w14:paraId="33A01D4C" w14:textId="77777777" w:rsidR="0027216A" w:rsidRDefault="0027216A" w:rsidP="0027216A"/>
    <w:p w14:paraId="2090A961" w14:textId="77777777" w:rsidR="0027216A" w:rsidRDefault="0027216A" w:rsidP="0027216A">
      <w:pPr>
        <w:spacing w:after="160" w:line="259" w:lineRule="auto"/>
      </w:pPr>
    </w:p>
    <w:p w14:paraId="68BEADA0" w14:textId="77777777" w:rsidR="0027216A" w:rsidRDefault="0027216A" w:rsidP="0027216A">
      <w:pPr>
        <w:spacing w:after="160" w:line="259" w:lineRule="auto"/>
      </w:pPr>
    </w:p>
    <w:p w14:paraId="7617C696" w14:textId="77777777" w:rsidR="0027216A" w:rsidRDefault="0027216A" w:rsidP="0027216A">
      <w:pPr>
        <w:spacing w:after="160" w:line="259" w:lineRule="auto"/>
      </w:pPr>
    </w:p>
    <w:p w14:paraId="092A652D" w14:textId="77777777" w:rsidR="0027216A" w:rsidRDefault="0027216A" w:rsidP="0027216A">
      <w:pPr>
        <w:spacing w:after="160" w:line="259" w:lineRule="auto"/>
      </w:pPr>
    </w:p>
    <w:p w14:paraId="3A782C6A" w14:textId="6A56E0EE" w:rsidR="00D6675B" w:rsidRDefault="00D6675B">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6675B" w14:paraId="4EB801C5" w14:textId="77777777" w:rsidTr="00CA1B1B">
        <w:tc>
          <w:tcPr>
            <w:tcW w:w="9285" w:type="dxa"/>
            <w:tcBorders>
              <w:top w:val="single" w:sz="4" w:space="0" w:color="auto"/>
              <w:left w:val="single" w:sz="4" w:space="0" w:color="auto"/>
              <w:bottom w:val="double" w:sz="4" w:space="0" w:color="auto"/>
              <w:right w:val="single" w:sz="4" w:space="0" w:color="auto"/>
            </w:tcBorders>
            <w:shd w:val="clear" w:color="auto" w:fill="BDD6EE"/>
            <w:hideMark/>
          </w:tcPr>
          <w:p w14:paraId="0036BB31" w14:textId="77777777" w:rsidR="00D6675B" w:rsidRDefault="00D6675B" w:rsidP="00CA1B1B">
            <w:pPr>
              <w:jc w:val="both"/>
              <w:rPr>
                <w:b/>
                <w:sz w:val="28"/>
              </w:rPr>
            </w:pPr>
            <w:r>
              <w:rPr>
                <w:b/>
                <w:sz w:val="28"/>
              </w:rPr>
              <w:lastRenderedPageBreak/>
              <w:t xml:space="preserve">D-I – </w:t>
            </w:r>
            <w:r>
              <w:rPr>
                <w:b/>
                <w:sz w:val="26"/>
                <w:szCs w:val="26"/>
              </w:rPr>
              <w:t>Záměr rozvoje a další údaje ke studijnímu programu</w:t>
            </w:r>
          </w:p>
        </w:tc>
      </w:tr>
      <w:tr w:rsidR="00D6675B" w14:paraId="2988E513" w14:textId="77777777" w:rsidTr="00CA1B1B">
        <w:trPr>
          <w:trHeight w:val="185"/>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0428BA8A" w14:textId="77777777" w:rsidR="00D6675B" w:rsidRDefault="00D6675B" w:rsidP="00CA1B1B">
            <w:pPr>
              <w:rPr>
                <w:b/>
              </w:rPr>
            </w:pPr>
            <w:r>
              <w:rPr>
                <w:b/>
              </w:rPr>
              <w:t>Záměr rozvoje studijního programu a jeho odůvodnění</w:t>
            </w:r>
          </w:p>
        </w:tc>
      </w:tr>
      <w:tr w:rsidR="00D6675B" w14:paraId="7EC3BF78" w14:textId="77777777" w:rsidTr="00CA1B1B">
        <w:trPr>
          <w:trHeight w:val="2092"/>
        </w:trPr>
        <w:tc>
          <w:tcPr>
            <w:tcW w:w="9285" w:type="dxa"/>
            <w:tcBorders>
              <w:top w:val="single" w:sz="4" w:space="0" w:color="auto"/>
              <w:left w:val="single" w:sz="4" w:space="0" w:color="auto"/>
              <w:bottom w:val="single" w:sz="4" w:space="0" w:color="auto"/>
              <w:right w:val="single" w:sz="4" w:space="0" w:color="auto"/>
            </w:tcBorders>
            <w:shd w:val="clear" w:color="auto" w:fill="FFFFFF"/>
            <w:hideMark/>
          </w:tcPr>
          <w:tbl>
            <w:tblPr>
              <w:tblW w:w="0" w:type="auto"/>
              <w:tblLayout w:type="fixed"/>
              <w:tblLook w:val="04A0" w:firstRow="1" w:lastRow="0" w:firstColumn="1" w:lastColumn="0" w:noHBand="0" w:noVBand="1"/>
            </w:tblPr>
            <w:tblGrid>
              <w:gridCol w:w="9155"/>
            </w:tblGrid>
            <w:tr w:rsidR="00D6675B" w14:paraId="4A3DBF92" w14:textId="77777777" w:rsidTr="00CA1B1B">
              <w:trPr>
                <w:trHeight w:val="2230"/>
              </w:trPr>
              <w:tc>
                <w:tcPr>
                  <w:tcW w:w="9155" w:type="dxa"/>
                  <w:hideMark/>
                </w:tcPr>
                <w:p w14:paraId="03C8D270" w14:textId="6EBD3359" w:rsidR="00D6675B" w:rsidRDefault="00D6675B" w:rsidP="00CA1B1B">
                  <w:pPr>
                    <w:ind w:left="-70"/>
                    <w:jc w:val="both"/>
                  </w:pPr>
                  <w:r>
                    <w:t xml:space="preserve">Žádostí o novou akreditaci studijního programu </w:t>
                  </w:r>
                  <w:r w:rsidRPr="00D6675B">
                    <w:t>Tourism Economics and Hospitality Management</w:t>
                  </w:r>
                  <w:r>
                    <w:t xml:space="preserve"> reagujeme na současnou situaci v oblasti cestovního ruchu a také hotelnictví. Hlavním cílem je postupné si osvojení nejnovějších trendů v oblastech, které jsou přednášeny, tak aby následná uplatnitelnost absolventů na trhu práce byla přínosem pro daný sektor. Aby přinesla do oblasti řízení cestovního ruchu či hotelnictví nové prvky z podnikové praxe poznamenané digitální transformací, ale také především vědecko-výzkumné </w:t>
                  </w:r>
                  <w:proofErr w:type="gramStart"/>
                  <w:r>
                    <w:t>dovednosti</w:t>
                  </w:r>
                  <w:proofErr w:type="gramEnd"/>
                  <w:r>
                    <w:t xml:space="preserve"> a to na úrovni vysoké excelence.</w:t>
                  </w:r>
                </w:p>
              </w:tc>
            </w:tr>
          </w:tbl>
          <w:p w14:paraId="3DEB1650" w14:textId="77777777" w:rsidR="00D6675B" w:rsidRDefault="00D6675B" w:rsidP="00CA1B1B">
            <w:pPr>
              <w:rPr>
                <w:rFonts w:asciiTheme="minorHAnsi" w:eastAsiaTheme="minorHAnsi" w:hAnsiTheme="minorHAnsi" w:cstheme="minorBidi"/>
                <w:sz w:val="22"/>
                <w:szCs w:val="22"/>
                <w:lang w:eastAsia="en-US"/>
              </w:rPr>
            </w:pPr>
          </w:p>
        </w:tc>
      </w:tr>
      <w:tr w:rsidR="00D6675B" w14:paraId="1A73F485" w14:textId="77777777" w:rsidTr="00CA1B1B">
        <w:trPr>
          <w:trHeight w:val="188"/>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36955894" w14:textId="77777777" w:rsidR="00D6675B" w:rsidRDefault="00D6675B" w:rsidP="00CA1B1B">
            <w:pPr>
              <w:rPr>
                <w:b/>
              </w:rPr>
            </w:pPr>
            <w:r>
              <w:rPr>
                <w:b/>
              </w:rPr>
              <w:t>Počet přijímaných uchazečů ke studiu ve studijním programu</w:t>
            </w:r>
          </w:p>
        </w:tc>
      </w:tr>
      <w:tr w:rsidR="00D6675B" w14:paraId="58C5B680" w14:textId="77777777" w:rsidTr="00CA1B1B">
        <w:trPr>
          <w:trHeight w:val="384"/>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6D78421E" w14:textId="77777777" w:rsidR="00D6675B" w:rsidRDefault="00D6675B" w:rsidP="00CA1B1B">
            <w:pPr>
              <w:jc w:val="both"/>
            </w:pPr>
            <w:r>
              <w:t>FaME předpokládá přijímání cca 10 studentů do doktorského studijního programu (z toho cca 5 do prezenční formy studia a 5 do kombinované formy studia).</w:t>
            </w:r>
          </w:p>
          <w:p w14:paraId="398D74C1" w14:textId="77777777" w:rsidR="00D6675B" w:rsidRDefault="00D6675B" w:rsidP="00CA1B1B">
            <w:pPr>
              <w:jc w:val="both"/>
            </w:pPr>
          </w:p>
          <w:p w14:paraId="02C4F3B2" w14:textId="77777777" w:rsidR="00D6675B" w:rsidRDefault="00D6675B" w:rsidP="00CA1B1B">
            <w:pPr>
              <w:jc w:val="both"/>
            </w:pPr>
          </w:p>
        </w:tc>
      </w:tr>
      <w:tr w:rsidR="00D6675B" w14:paraId="2BA93EBB" w14:textId="77777777" w:rsidTr="00CA1B1B">
        <w:trPr>
          <w:trHeight w:val="200"/>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33F7273E" w14:textId="77777777" w:rsidR="00D6675B" w:rsidRDefault="00D6675B" w:rsidP="00CA1B1B">
            <w:pPr>
              <w:rPr>
                <w:b/>
              </w:rPr>
            </w:pPr>
            <w:r>
              <w:rPr>
                <w:b/>
              </w:rPr>
              <w:t>Předpokládaná uplatnitelnost absolventů na trhu práce</w:t>
            </w:r>
          </w:p>
        </w:tc>
      </w:tr>
      <w:tr w:rsidR="00D6675B" w14:paraId="7721C0B4" w14:textId="77777777" w:rsidTr="00CA1B1B">
        <w:trPr>
          <w:trHeight w:val="1362"/>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16D8512C" w14:textId="77777777" w:rsidR="00D6675B" w:rsidRDefault="00D6675B" w:rsidP="00CA1B1B">
            <w:pPr>
              <w:jc w:val="both"/>
            </w:pPr>
            <w:r>
              <w:t xml:space="preserve">Hlavním cílem studijního programu je vysoká míra uplatnitelnosti absolventů školy na trhu práce, přičemž se uplatní zejména jako výzkumně-vývojový pracovník organizacích, které se zabývají výzkumem v oblasti sociálních a ekonomických věd s akcentem na hotelnictví.  Jedná se primárně o veřejné či soukromé vědecko-výzkumné a akademické instituce, veřejné organizace jako kraje, či místní centrály destinačního managementu. Vzhledem k zaměření programu naleznou absolventi uplatnění ale i ve sféře soukromých organizací nabízejících služby cestovního ruchu.  </w:t>
            </w:r>
          </w:p>
          <w:p w14:paraId="03AEB22C" w14:textId="77777777" w:rsidR="00D6675B" w:rsidRDefault="00D6675B" w:rsidP="00CA1B1B">
            <w:pPr>
              <w:jc w:val="both"/>
            </w:pPr>
          </w:p>
          <w:p w14:paraId="5FF5E367" w14:textId="77777777" w:rsidR="00D6675B" w:rsidRDefault="00D6675B" w:rsidP="00CA1B1B">
            <w:pPr>
              <w:jc w:val="both"/>
            </w:pPr>
          </w:p>
        </w:tc>
      </w:tr>
    </w:tbl>
    <w:p w14:paraId="64EAB4DF" w14:textId="77777777" w:rsidR="00D6675B" w:rsidRDefault="00D6675B" w:rsidP="00D6675B">
      <w:pPr>
        <w:spacing w:after="160" w:line="259" w:lineRule="auto"/>
      </w:pPr>
    </w:p>
    <w:p w14:paraId="1B29B60A" w14:textId="77777777" w:rsidR="00D6675B" w:rsidRDefault="00D6675B" w:rsidP="00D6675B"/>
    <w:p w14:paraId="2A396E1C" w14:textId="77777777" w:rsidR="00D6675B" w:rsidRDefault="00D6675B" w:rsidP="00D6675B"/>
    <w:p w14:paraId="7841DECB" w14:textId="77777777" w:rsidR="00D6675B" w:rsidRDefault="00D6675B" w:rsidP="00D6675B"/>
    <w:p w14:paraId="120CFB8C" w14:textId="77777777" w:rsidR="00D6675B" w:rsidRDefault="00D6675B" w:rsidP="00D6675B"/>
    <w:p w14:paraId="171AEF9F" w14:textId="77777777" w:rsidR="00D6675B" w:rsidRDefault="00D6675B" w:rsidP="00D6675B"/>
    <w:p w14:paraId="7F675E5B" w14:textId="77777777" w:rsidR="00D6675B" w:rsidRDefault="00D6675B" w:rsidP="00D6675B"/>
    <w:p w14:paraId="3B9BC0B8" w14:textId="77777777" w:rsidR="00D6675B" w:rsidRDefault="00D6675B" w:rsidP="00D6675B"/>
    <w:p w14:paraId="613D2FD4" w14:textId="77777777" w:rsidR="00D6675B" w:rsidRDefault="00D6675B" w:rsidP="00D6675B"/>
    <w:p w14:paraId="0360C1D2" w14:textId="77777777" w:rsidR="00D6675B" w:rsidRDefault="00D6675B" w:rsidP="00D6675B"/>
    <w:p w14:paraId="21FFFF20" w14:textId="77777777" w:rsidR="0027216A" w:rsidRDefault="0027216A" w:rsidP="0027216A"/>
    <w:p w14:paraId="1681FC57" w14:textId="77777777" w:rsidR="004B186D" w:rsidRDefault="004B186D"/>
    <w:p w14:paraId="02FB14BD" w14:textId="755751DA" w:rsidR="004B186D" w:rsidRDefault="004B186D"/>
    <w:p w14:paraId="08C15791" w14:textId="1F42BCD7" w:rsidR="004B186D" w:rsidRDefault="004B186D" w:rsidP="004B186D">
      <w:pPr>
        <w:jc w:val="center"/>
        <w:rPr>
          <w:rFonts w:asciiTheme="minorHAnsi" w:hAnsiTheme="minorHAnsi"/>
          <w:b/>
          <w:sz w:val="52"/>
          <w:szCs w:val="32"/>
        </w:rPr>
      </w:pPr>
    </w:p>
    <w:p w14:paraId="5E535434" w14:textId="3DD22F66" w:rsidR="004B186D" w:rsidRDefault="004B186D" w:rsidP="004B186D">
      <w:pPr>
        <w:jc w:val="center"/>
        <w:rPr>
          <w:rFonts w:asciiTheme="minorHAnsi" w:hAnsiTheme="minorHAnsi"/>
          <w:b/>
          <w:sz w:val="52"/>
          <w:szCs w:val="32"/>
        </w:rPr>
      </w:pPr>
    </w:p>
    <w:p w14:paraId="43713418" w14:textId="68E866F7" w:rsidR="004B186D" w:rsidRDefault="004B186D" w:rsidP="004B186D">
      <w:pPr>
        <w:jc w:val="center"/>
        <w:rPr>
          <w:rFonts w:asciiTheme="minorHAnsi" w:hAnsiTheme="minorHAnsi"/>
          <w:b/>
          <w:sz w:val="52"/>
          <w:szCs w:val="32"/>
        </w:rPr>
      </w:pPr>
    </w:p>
    <w:p w14:paraId="36C3014D" w14:textId="7215AC34" w:rsidR="004B186D" w:rsidRDefault="004B186D" w:rsidP="004B186D">
      <w:pPr>
        <w:jc w:val="center"/>
        <w:rPr>
          <w:rFonts w:asciiTheme="minorHAnsi" w:hAnsiTheme="minorHAnsi"/>
          <w:b/>
          <w:sz w:val="52"/>
          <w:szCs w:val="32"/>
        </w:rPr>
      </w:pPr>
    </w:p>
    <w:p w14:paraId="447C40CD" w14:textId="6DCEC054" w:rsidR="004B186D" w:rsidRDefault="004B186D" w:rsidP="004B186D">
      <w:pPr>
        <w:jc w:val="center"/>
        <w:rPr>
          <w:rFonts w:asciiTheme="minorHAnsi" w:hAnsiTheme="minorHAnsi"/>
          <w:b/>
          <w:sz w:val="52"/>
          <w:szCs w:val="32"/>
        </w:rPr>
      </w:pPr>
    </w:p>
    <w:p w14:paraId="2FB537C6" w14:textId="56297813" w:rsidR="004B186D" w:rsidRDefault="004B186D" w:rsidP="004B186D">
      <w:pPr>
        <w:jc w:val="center"/>
        <w:rPr>
          <w:rFonts w:asciiTheme="minorHAnsi" w:hAnsiTheme="minorHAnsi"/>
          <w:b/>
          <w:sz w:val="52"/>
          <w:szCs w:val="32"/>
        </w:rPr>
      </w:pPr>
    </w:p>
    <w:p w14:paraId="0FF0663E" w14:textId="148F1D3C" w:rsidR="004B186D" w:rsidRDefault="004B186D" w:rsidP="004B186D">
      <w:pPr>
        <w:jc w:val="center"/>
        <w:rPr>
          <w:rFonts w:asciiTheme="minorHAnsi" w:hAnsiTheme="minorHAnsi"/>
          <w:b/>
          <w:sz w:val="52"/>
          <w:szCs w:val="32"/>
        </w:rPr>
      </w:pPr>
    </w:p>
    <w:p w14:paraId="7C48FD62" w14:textId="77777777" w:rsidR="004B186D" w:rsidRDefault="004B186D" w:rsidP="004B186D">
      <w:pPr>
        <w:jc w:val="center"/>
        <w:rPr>
          <w:rFonts w:asciiTheme="minorHAnsi" w:hAnsiTheme="minorHAnsi"/>
          <w:b/>
          <w:sz w:val="52"/>
          <w:szCs w:val="32"/>
        </w:rPr>
      </w:pPr>
      <w:r>
        <w:rPr>
          <w:noProof/>
        </w:rPr>
        <w:lastRenderedPageBreak/>
        <w:drawing>
          <wp:inline distT="0" distB="0" distL="0" distR="0" wp14:anchorId="117C9055" wp14:editId="72B9BDF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172DA326" w14:textId="77777777" w:rsidR="004B186D" w:rsidRPr="00D72106" w:rsidRDefault="004B186D" w:rsidP="004B186D">
      <w:pPr>
        <w:spacing w:before="4000"/>
        <w:jc w:val="center"/>
        <w:rPr>
          <w:rFonts w:asciiTheme="minorHAnsi" w:hAnsiTheme="minorHAnsi"/>
          <w:b/>
          <w:sz w:val="52"/>
          <w:szCs w:val="32"/>
        </w:rPr>
      </w:pPr>
      <w:r>
        <w:rPr>
          <w:rFonts w:asciiTheme="minorHAnsi" w:hAnsiTheme="minorHAnsi"/>
          <w:b/>
          <w:sz w:val="52"/>
          <w:szCs w:val="32"/>
        </w:rPr>
        <w:t xml:space="preserve">E: </w:t>
      </w:r>
      <w:r w:rsidRPr="00D72106">
        <w:rPr>
          <w:rFonts w:asciiTheme="minorHAnsi" w:hAnsiTheme="minorHAnsi"/>
          <w:b/>
          <w:sz w:val="52"/>
          <w:szCs w:val="32"/>
        </w:rPr>
        <w:t xml:space="preserve">Sebehodnotící zpráva pro akreditaci </w:t>
      </w:r>
      <w:r>
        <w:rPr>
          <w:rFonts w:asciiTheme="minorHAnsi" w:hAnsiTheme="minorHAnsi"/>
          <w:b/>
          <w:sz w:val="52"/>
          <w:szCs w:val="32"/>
        </w:rPr>
        <w:t xml:space="preserve">doktorského studijního </w:t>
      </w:r>
      <w:r w:rsidRPr="00D72106">
        <w:rPr>
          <w:rFonts w:asciiTheme="minorHAnsi" w:hAnsiTheme="minorHAnsi"/>
          <w:b/>
          <w:sz w:val="52"/>
          <w:szCs w:val="32"/>
        </w:rPr>
        <w:t>programu</w:t>
      </w:r>
    </w:p>
    <w:p w14:paraId="4CD896BC" w14:textId="77777777" w:rsidR="004B186D" w:rsidRPr="00F855BB" w:rsidRDefault="004B186D" w:rsidP="004B186D">
      <w:pPr>
        <w:jc w:val="center"/>
        <w:rPr>
          <w:rFonts w:asciiTheme="minorHAnsi" w:hAnsiTheme="minorHAnsi"/>
          <w:b/>
          <w:sz w:val="48"/>
          <w:szCs w:val="28"/>
        </w:rPr>
      </w:pPr>
      <w:r w:rsidRPr="00F855BB">
        <w:rPr>
          <w:rFonts w:asciiTheme="minorHAnsi" w:hAnsiTheme="minorHAnsi"/>
          <w:b/>
          <w:sz w:val="48"/>
          <w:szCs w:val="28"/>
        </w:rPr>
        <w:t xml:space="preserve">Tourism Economics and Hospitality </w:t>
      </w:r>
    </w:p>
    <w:p w14:paraId="2C1B9166" w14:textId="77777777" w:rsidR="004B186D" w:rsidRDefault="004B186D" w:rsidP="004B186D">
      <w:pPr>
        <w:jc w:val="center"/>
        <w:rPr>
          <w:rFonts w:asciiTheme="minorHAnsi" w:hAnsiTheme="minorHAnsi" w:cstheme="minorHAnsi"/>
          <w:b/>
          <w:sz w:val="28"/>
          <w:szCs w:val="28"/>
        </w:rPr>
      </w:pPr>
      <w:r w:rsidRPr="00F855BB">
        <w:rPr>
          <w:rFonts w:asciiTheme="minorHAnsi" w:hAnsiTheme="minorHAnsi"/>
          <w:b/>
          <w:sz w:val="48"/>
          <w:szCs w:val="28"/>
        </w:rPr>
        <w:tab/>
        <w:t>Management</w:t>
      </w:r>
    </w:p>
    <w:p w14:paraId="38A5CD7F" w14:textId="77777777" w:rsidR="004B186D" w:rsidRDefault="004B186D" w:rsidP="004B186D">
      <w:pPr>
        <w:jc w:val="center"/>
        <w:rPr>
          <w:rFonts w:asciiTheme="minorHAnsi" w:hAnsiTheme="minorHAnsi" w:cstheme="minorHAnsi"/>
          <w:b/>
          <w:sz w:val="28"/>
          <w:szCs w:val="28"/>
        </w:rPr>
      </w:pPr>
    </w:p>
    <w:p w14:paraId="4BC95A00" w14:textId="77777777" w:rsidR="004B186D" w:rsidRDefault="004B186D" w:rsidP="004B186D">
      <w:pPr>
        <w:jc w:val="center"/>
        <w:rPr>
          <w:rFonts w:asciiTheme="minorHAnsi" w:hAnsiTheme="minorHAnsi" w:cstheme="minorHAnsi"/>
          <w:b/>
          <w:sz w:val="28"/>
          <w:szCs w:val="28"/>
        </w:rPr>
      </w:pPr>
    </w:p>
    <w:p w14:paraId="068E9C2D" w14:textId="77777777" w:rsidR="004B186D" w:rsidRDefault="004B186D" w:rsidP="004B186D">
      <w:pPr>
        <w:jc w:val="center"/>
        <w:rPr>
          <w:rFonts w:asciiTheme="minorHAnsi" w:hAnsiTheme="minorHAnsi" w:cstheme="minorHAnsi"/>
          <w:b/>
          <w:sz w:val="28"/>
          <w:szCs w:val="28"/>
        </w:rPr>
      </w:pPr>
    </w:p>
    <w:p w14:paraId="280A2C96" w14:textId="77777777" w:rsidR="004B186D" w:rsidRDefault="004B186D" w:rsidP="004B186D">
      <w:pPr>
        <w:jc w:val="center"/>
        <w:rPr>
          <w:rFonts w:asciiTheme="minorHAnsi" w:hAnsiTheme="minorHAnsi" w:cstheme="minorHAnsi"/>
          <w:b/>
          <w:sz w:val="28"/>
          <w:szCs w:val="28"/>
        </w:rPr>
      </w:pPr>
    </w:p>
    <w:p w14:paraId="295D3FD9" w14:textId="77777777" w:rsidR="004B186D" w:rsidRDefault="004B186D" w:rsidP="004B186D">
      <w:pPr>
        <w:jc w:val="center"/>
        <w:rPr>
          <w:rFonts w:asciiTheme="minorHAnsi" w:hAnsiTheme="minorHAnsi" w:cstheme="minorHAnsi"/>
          <w:b/>
          <w:sz w:val="28"/>
          <w:szCs w:val="28"/>
        </w:rPr>
      </w:pPr>
    </w:p>
    <w:p w14:paraId="79673B00" w14:textId="77777777" w:rsidR="004B186D" w:rsidRDefault="004B186D" w:rsidP="004B186D">
      <w:pPr>
        <w:jc w:val="center"/>
        <w:rPr>
          <w:rFonts w:asciiTheme="minorHAnsi" w:hAnsiTheme="minorHAnsi" w:cstheme="minorHAnsi"/>
          <w:b/>
          <w:sz w:val="28"/>
          <w:szCs w:val="28"/>
        </w:rPr>
      </w:pPr>
    </w:p>
    <w:p w14:paraId="084F60AC" w14:textId="77777777" w:rsidR="004B186D" w:rsidRDefault="004B186D" w:rsidP="004B186D">
      <w:pPr>
        <w:jc w:val="center"/>
        <w:rPr>
          <w:rFonts w:asciiTheme="minorHAnsi" w:hAnsiTheme="minorHAnsi" w:cstheme="minorHAnsi"/>
          <w:b/>
          <w:sz w:val="28"/>
          <w:szCs w:val="28"/>
        </w:rPr>
      </w:pPr>
    </w:p>
    <w:p w14:paraId="683C48B9" w14:textId="77777777" w:rsidR="004B186D" w:rsidRDefault="004B186D" w:rsidP="004B186D">
      <w:pPr>
        <w:jc w:val="center"/>
        <w:rPr>
          <w:rFonts w:asciiTheme="minorHAnsi" w:hAnsiTheme="minorHAnsi" w:cstheme="minorHAnsi"/>
          <w:b/>
          <w:sz w:val="28"/>
          <w:szCs w:val="28"/>
        </w:rPr>
      </w:pPr>
    </w:p>
    <w:p w14:paraId="6BBEE1C8" w14:textId="5C9BA234" w:rsidR="004B186D" w:rsidRPr="00FF1465" w:rsidRDefault="004B186D" w:rsidP="004B186D">
      <w:pPr>
        <w:jc w:val="center"/>
        <w:rPr>
          <w:rFonts w:asciiTheme="minorHAnsi" w:hAnsiTheme="minorHAnsi"/>
          <w:b/>
          <w:color w:val="FF0000"/>
          <w:sz w:val="28"/>
          <w:szCs w:val="28"/>
        </w:rPr>
      </w:pPr>
      <w:r w:rsidRPr="00F108E8">
        <w:rPr>
          <w:rFonts w:asciiTheme="minorHAnsi" w:hAnsiTheme="minorHAnsi" w:cstheme="minorHAnsi"/>
          <w:b/>
          <w:sz w:val="28"/>
          <w:szCs w:val="28"/>
        </w:rPr>
        <w:t xml:space="preserve">Ve Zlíně </w:t>
      </w:r>
      <w:r w:rsidR="00BC6036">
        <w:rPr>
          <w:rFonts w:asciiTheme="minorHAnsi" w:hAnsiTheme="minorHAnsi" w:cstheme="minorHAnsi"/>
          <w:b/>
          <w:sz w:val="28"/>
          <w:szCs w:val="28"/>
        </w:rPr>
        <w:t>26</w:t>
      </w:r>
      <w:r w:rsidRPr="00F108E8">
        <w:rPr>
          <w:rFonts w:asciiTheme="minorHAnsi" w:hAnsiTheme="minorHAnsi" w:cstheme="minorHAnsi"/>
          <w:b/>
          <w:sz w:val="28"/>
          <w:szCs w:val="28"/>
        </w:rPr>
        <w:t xml:space="preserve">. </w:t>
      </w:r>
      <w:r w:rsidR="00BC6036">
        <w:rPr>
          <w:rFonts w:asciiTheme="minorHAnsi" w:hAnsiTheme="minorHAnsi" w:cstheme="minorHAnsi"/>
          <w:b/>
          <w:sz w:val="28"/>
          <w:szCs w:val="28"/>
        </w:rPr>
        <w:t>11</w:t>
      </w:r>
      <w:r>
        <w:rPr>
          <w:rFonts w:asciiTheme="minorHAnsi" w:hAnsiTheme="minorHAnsi" w:cstheme="minorHAnsi"/>
          <w:b/>
          <w:sz w:val="28"/>
          <w:szCs w:val="28"/>
        </w:rPr>
        <w:t>. 2021</w:t>
      </w:r>
    </w:p>
    <w:p w14:paraId="14E8AA2C" w14:textId="77777777" w:rsidR="004B186D" w:rsidRPr="00C44653" w:rsidRDefault="004B186D" w:rsidP="004B186D">
      <w:pPr>
        <w:jc w:val="center"/>
        <w:rPr>
          <w:rFonts w:ascii="Calibri Light" w:hAnsi="Calibri Light"/>
          <w:b/>
          <w:sz w:val="28"/>
          <w:szCs w:val="28"/>
        </w:rPr>
      </w:pPr>
    </w:p>
    <w:p w14:paraId="3CD51ED8" w14:textId="77777777" w:rsidR="004B186D" w:rsidRPr="00C44653" w:rsidRDefault="004B186D" w:rsidP="004B186D">
      <w:pPr>
        <w:ind w:left="426"/>
        <w:jc w:val="both"/>
        <w:rPr>
          <w:rFonts w:ascii="Calibri Light" w:hAnsi="Calibri Light"/>
        </w:rPr>
      </w:pPr>
    </w:p>
    <w:p w14:paraId="570D1B89" w14:textId="77777777" w:rsidR="004B186D" w:rsidRDefault="004B186D" w:rsidP="004B186D">
      <w:pPr>
        <w:rPr>
          <w:rFonts w:ascii="Calibri" w:eastAsiaTheme="majorEastAsia" w:hAnsi="Calibri" w:cs="Calibri"/>
          <w:b/>
          <w:color w:val="2F5496" w:themeColor="accent1" w:themeShade="BF"/>
          <w:sz w:val="40"/>
          <w:szCs w:val="32"/>
        </w:rPr>
      </w:pPr>
      <w:r>
        <w:rPr>
          <w:rFonts w:ascii="Calibri" w:hAnsi="Calibri" w:cs="Calibri"/>
          <w:bCs/>
          <w:sz w:val="40"/>
          <w:szCs w:val="32"/>
        </w:rPr>
        <w:br w:type="page"/>
      </w:r>
    </w:p>
    <w:p w14:paraId="2CE63328" w14:textId="77777777" w:rsidR="004B186D" w:rsidRPr="007E0951" w:rsidRDefault="004B186D" w:rsidP="00D0374C">
      <w:pPr>
        <w:pStyle w:val="Nadpis1"/>
        <w:keepNext/>
        <w:keepLines/>
        <w:numPr>
          <w:ilvl w:val="0"/>
          <w:numId w:val="19"/>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14:paraId="16455DF3" w14:textId="77777777" w:rsidR="004B186D" w:rsidRPr="007E0951" w:rsidRDefault="004B186D" w:rsidP="004B186D">
      <w:pPr>
        <w:ind w:left="426"/>
        <w:rPr>
          <w:rFonts w:asciiTheme="minorHAnsi" w:hAnsiTheme="minorHAnsi" w:cstheme="minorHAnsi"/>
          <w:bCs/>
          <w:sz w:val="24"/>
          <w:szCs w:val="24"/>
          <w:u w:val="single"/>
        </w:rPr>
      </w:pPr>
    </w:p>
    <w:p w14:paraId="7E31F3A3"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Působnost orgánů vysoké školy</w:t>
      </w:r>
    </w:p>
    <w:p w14:paraId="5D5CB58A"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48AD5CC1" w14:textId="77777777" w:rsidR="004B186D" w:rsidRDefault="004B186D" w:rsidP="004B186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77" w:history="1">
        <w:r w:rsidRPr="00101DBF">
          <w:rPr>
            <w:rStyle w:val="Hypertextovodkaz"/>
            <w:rFonts w:ascii="Calibri" w:hAnsi="Calibri" w:cs="Calibri"/>
            <w:sz w:val="22"/>
            <w:szCs w:val="22"/>
          </w:rPr>
          <w:t>Statutu UTB ve Zlíně ze dne 31. 8. 2020</w:t>
        </w:r>
      </w:hyperlink>
      <w:r w:rsidRPr="00101DBF">
        <w:rPr>
          <w:rFonts w:ascii="Calibri" w:hAnsi="Calibri" w:cs="Calibri"/>
          <w:color w:val="000000" w:themeColor="text1"/>
          <w:sz w:val="22"/>
          <w:szCs w:val="22"/>
        </w:rPr>
        <w:t>.</w:t>
      </w:r>
      <w:r>
        <w:rPr>
          <w:rFonts w:ascii="Calibri" w:hAnsi="Calibri" w:cs="Calibri"/>
          <w:color w:val="000000" w:themeColor="text1"/>
          <w:sz w:val="22"/>
          <w:szCs w:val="22"/>
        </w:rPr>
        <w:t xml:space="preserve"> </w:t>
      </w:r>
    </w:p>
    <w:p w14:paraId="3DCC27FD"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Vnitřní systém zajišťování kvality </w:t>
      </w:r>
    </w:p>
    <w:p w14:paraId="5C26E08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5A7FE5FE"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77A72A65" w14:textId="77777777" w:rsidR="004B186D" w:rsidRPr="00EF7007" w:rsidRDefault="004B186D" w:rsidP="004B186D">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i a odpovědnost jsou vymezeny v </w:t>
      </w:r>
      <w:hyperlink r:id="rId78" w:history="1">
        <w:r w:rsidRPr="00101DBF">
          <w:rPr>
            <w:rStyle w:val="Hypertextovodkaz"/>
            <w:rFonts w:asciiTheme="minorHAnsi" w:hAnsiTheme="minorHAnsi" w:cstheme="minorHAnsi"/>
            <w:sz w:val="22"/>
          </w:rPr>
          <w:t xml:space="preserve">II. </w:t>
        </w:r>
        <w:r>
          <w:rPr>
            <w:rStyle w:val="Hypertextovodkaz"/>
            <w:rFonts w:asciiTheme="minorHAnsi" w:hAnsiTheme="minorHAnsi" w:cstheme="minorHAnsi"/>
            <w:sz w:val="22"/>
          </w:rPr>
          <w:t>ú</w:t>
        </w:r>
        <w:r w:rsidRPr="00101DBF">
          <w:rPr>
            <w:rStyle w:val="Hypertextovodkaz"/>
            <w:rFonts w:asciiTheme="minorHAnsi" w:hAnsiTheme="minorHAnsi" w:cstheme="minorHAnsi"/>
            <w:sz w:val="22"/>
          </w:rPr>
          <w:t>plné</w:t>
        </w:r>
        <w:r>
          <w:rPr>
            <w:rStyle w:val="Hypertextovodkaz"/>
            <w:rFonts w:asciiTheme="minorHAnsi" w:hAnsiTheme="minorHAnsi" w:cstheme="minorHAnsi"/>
            <w:sz w:val="22"/>
          </w:rPr>
          <w:t>m</w:t>
        </w:r>
        <w:r w:rsidRPr="00101DBF">
          <w:rPr>
            <w:rStyle w:val="Hypertextovodkaz"/>
            <w:rFonts w:asciiTheme="minorHAnsi" w:hAnsiTheme="minorHAnsi" w:cstheme="minorHAnsi"/>
            <w:sz w:val="22"/>
          </w:rPr>
          <w:t xml:space="preserve"> znění Pravidel systému zajišťování kvality vzdělávací, tvůrčí a s nimi souvisejících činností a vnitřního hodnocení kvality vzdělávacích, tvůrčí a s nimi souvisejících činností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7</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w:t>
      </w:r>
      <w:r>
        <w:rPr>
          <w:rFonts w:asciiTheme="minorHAnsi" w:hAnsiTheme="minorHAnsi" w:cstheme="minorHAnsi"/>
          <w:sz w:val="22"/>
        </w:rPr>
        <w:t>20</w:t>
      </w:r>
      <w:r w:rsidRPr="00EF7007">
        <w:rPr>
          <w:rFonts w:asciiTheme="minorHAnsi" w:hAnsiTheme="minorHAnsi" w:cstheme="minorHAnsi"/>
          <w:sz w:val="22"/>
        </w:rPr>
        <w:t>.</w:t>
      </w:r>
    </w:p>
    <w:p w14:paraId="63125ED3" w14:textId="77777777" w:rsidR="004B186D" w:rsidRPr="007E0951" w:rsidRDefault="004B186D" w:rsidP="004B186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79"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0" w:history="1">
        <w:r w:rsidRPr="00101DBF">
          <w:rPr>
            <w:rStyle w:val="Hypertextovodkaz"/>
            <w:rFonts w:asciiTheme="minorHAnsi" w:hAnsiTheme="minorHAnsi" w:cstheme="minorHAnsi"/>
            <w:sz w:val="22"/>
          </w:rPr>
          <w:t>Jednacím řádem Rady pro vnitřní hodnocení UTB</w:t>
        </w:r>
      </w:hyperlink>
      <w:r>
        <w:rPr>
          <w:rFonts w:asciiTheme="minorHAnsi" w:hAnsiTheme="minorHAnsi" w:cstheme="minorHAnsi"/>
          <w:sz w:val="22"/>
        </w:rPr>
        <w:t xml:space="preserve"> </w:t>
      </w:r>
      <w:r w:rsidRPr="00EF7007">
        <w:rPr>
          <w:rFonts w:asciiTheme="minorHAnsi" w:hAnsiTheme="minorHAnsi" w:cstheme="minorHAnsi"/>
          <w:sz w:val="22"/>
        </w:rPr>
        <w:t>(Směrnice rektora č. 1</w:t>
      </w:r>
      <w:r>
        <w:rPr>
          <w:rFonts w:asciiTheme="minorHAnsi" w:hAnsiTheme="minorHAnsi" w:cstheme="minorHAnsi"/>
          <w:sz w:val="22"/>
        </w:rPr>
        <w:t>7</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ze dne 1. </w:t>
      </w:r>
      <w:r>
        <w:rPr>
          <w:rFonts w:asciiTheme="minorHAnsi" w:hAnsiTheme="minorHAnsi" w:cstheme="minorHAnsi"/>
          <w:sz w:val="22"/>
        </w:rPr>
        <w:t>října</w:t>
      </w:r>
      <w:r w:rsidRPr="00EF7007">
        <w:rPr>
          <w:rFonts w:asciiTheme="minorHAnsi" w:hAnsiTheme="minorHAnsi" w:cstheme="minorHAnsi"/>
          <w:sz w:val="22"/>
        </w:rPr>
        <w:t xml:space="preserve"> 20</w:t>
      </w:r>
      <w:r>
        <w:rPr>
          <w:rFonts w:asciiTheme="minorHAnsi" w:hAnsiTheme="minorHAnsi" w:cstheme="minorHAnsi"/>
          <w:sz w:val="22"/>
        </w:rPr>
        <w:t>21</w:t>
      </w:r>
      <w:r w:rsidRPr="00EF7007">
        <w:rPr>
          <w:rFonts w:asciiTheme="minorHAnsi" w:hAnsiTheme="minorHAnsi" w:cstheme="minorHAnsi"/>
          <w:sz w:val="22"/>
        </w:rPr>
        <w:t>.</w:t>
      </w:r>
    </w:p>
    <w:p w14:paraId="52CCA17D"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0F5C1447"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5A828F6E" w14:textId="77777777" w:rsidR="004B186D" w:rsidRPr="007E0951"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w:t>
      </w:r>
      <w:r w:rsidRPr="00AF451A">
        <w:rPr>
          <w:rFonts w:asciiTheme="minorHAnsi" w:hAnsiTheme="minorHAnsi" w:cstheme="minorHAnsi"/>
          <w:sz w:val="22"/>
        </w:rPr>
        <w:t xml:space="preserve">v </w:t>
      </w:r>
      <w:hyperlink r:id="rId81" w:history="1">
        <w:r w:rsidRPr="00AF451A">
          <w:rPr>
            <w:rStyle w:val="Hypertextovodkaz"/>
            <w:rFonts w:asciiTheme="minorHAnsi" w:hAnsiTheme="minorHAnsi" w:cstheme="minorHAnsi"/>
            <w:sz w:val="22"/>
          </w:rPr>
          <w:t>3. úplné</w:t>
        </w:r>
        <w:r>
          <w:rPr>
            <w:rStyle w:val="Hypertextovodkaz"/>
            <w:rFonts w:asciiTheme="minorHAnsi" w:hAnsiTheme="minorHAnsi" w:cstheme="minorHAnsi"/>
            <w:sz w:val="22"/>
          </w:rPr>
          <w:t>m</w:t>
        </w:r>
        <w:r w:rsidRPr="00AF451A">
          <w:rPr>
            <w:rStyle w:val="Hypertextovodkaz"/>
            <w:rFonts w:asciiTheme="minorHAnsi" w:hAnsiTheme="minorHAnsi" w:cstheme="minorHAnsi"/>
            <w:sz w:val="22"/>
          </w:rPr>
          <w:t xml:space="preserve"> znění Řádu pro tvorbu, schvalování, uskutečňování a změny studijních programů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5</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201</w:t>
      </w:r>
      <w:r>
        <w:rPr>
          <w:rFonts w:asciiTheme="minorHAnsi" w:hAnsiTheme="minorHAnsi" w:cstheme="minorHAnsi"/>
          <w:sz w:val="22"/>
        </w:rPr>
        <w:t>9</w:t>
      </w:r>
      <w:r w:rsidRPr="00EF7007">
        <w:rPr>
          <w:rFonts w:asciiTheme="minorHAnsi" w:hAnsiTheme="minorHAnsi" w:cstheme="minorHAnsi"/>
          <w:sz w:val="22"/>
        </w:rPr>
        <w:t>.</w:t>
      </w:r>
    </w:p>
    <w:p w14:paraId="5DC54C2C"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75080C52"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50CDABE9" w14:textId="77777777" w:rsidR="004B186D" w:rsidRPr="007E0951"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w:t>
      </w:r>
      <w:r>
        <w:rPr>
          <w:rFonts w:asciiTheme="minorHAnsi" w:hAnsiTheme="minorHAnsi" w:cstheme="minorHAnsi"/>
          <w:sz w:val="22"/>
        </w:rPr>
        <w:t>2</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w:t>
      </w:r>
      <w:hyperlink r:id="rId82" w:history="1">
        <w:r w:rsidRPr="00AF451A">
          <w:rPr>
            <w:rStyle w:val="Hypertextovodkaz"/>
            <w:rFonts w:asciiTheme="minorHAnsi" w:hAnsiTheme="minorHAnsi" w:cstheme="minorHAnsi"/>
            <w:sz w:val="22"/>
          </w:rPr>
          <w:t>Studium zahraničních studentů v akreditovaných studijních programech uskutečňovaných v cizím a českém jazyce na UTB</w:t>
        </w:r>
      </w:hyperlink>
      <w:r>
        <w:rPr>
          <w:rFonts w:asciiTheme="minorHAnsi" w:hAnsiTheme="minorHAnsi" w:cstheme="minorHAnsi"/>
          <w:sz w:val="22"/>
        </w:rPr>
        <w:t xml:space="preserve"> </w:t>
      </w:r>
      <w:r w:rsidRPr="00EF7007">
        <w:rPr>
          <w:rFonts w:asciiTheme="minorHAnsi" w:hAnsiTheme="minorHAnsi" w:cstheme="minorHAnsi"/>
          <w:sz w:val="22"/>
        </w:rPr>
        <w:t xml:space="preserve">ze dne </w:t>
      </w:r>
      <w:r>
        <w:rPr>
          <w:rFonts w:asciiTheme="minorHAnsi" w:hAnsiTheme="minorHAnsi" w:cstheme="minorHAnsi"/>
          <w:sz w:val="22"/>
        </w:rPr>
        <w:t>1</w:t>
      </w:r>
      <w:r w:rsidRPr="00EF7007">
        <w:rPr>
          <w:rFonts w:asciiTheme="minorHAnsi" w:hAnsiTheme="minorHAnsi" w:cstheme="minorHAnsi"/>
          <w:sz w:val="22"/>
        </w:rPr>
        <w:t xml:space="preserve">. </w:t>
      </w:r>
      <w:r>
        <w:rPr>
          <w:rFonts w:asciiTheme="minorHAnsi" w:hAnsiTheme="minorHAnsi" w:cstheme="minorHAnsi"/>
          <w:sz w:val="22"/>
        </w:rPr>
        <w:t>11</w:t>
      </w:r>
      <w:r w:rsidRPr="00EF7007">
        <w:rPr>
          <w:rFonts w:asciiTheme="minorHAnsi" w:hAnsiTheme="minorHAnsi" w:cstheme="minorHAnsi"/>
          <w:sz w:val="22"/>
        </w:rPr>
        <w:t>. 20</w:t>
      </w:r>
      <w:r>
        <w:rPr>
          <w:rFonts w:asciiTheme="minorHAnsi" w:hAnsiTheme="minorHAnsi" w:cstheme="minorHAnsi"/>
          <w:sz w:val="22"/>
        </w:rPr>
        <w:t>21</w:t>
      </w:r>
      <w:r w:rsidRPr="00EF7007">
        <w:rPr>
          <w:rFonts w:asciiTheme="minorHAnsi" w:hAnsiTheme="minorHAnsi" w:cstheme="minorHAnsi"/>
          <w:sz w:val="22"/>
        </w:rPr>
        <w:t>.</w:t>
      </w:r>
    </w:p>
    <w:p w14:paraId="7D48E8E0" w14:textId="77777777" w:rsidR="004B186D" w:rsidRPr="00A03E62" w:rsidRDefault="004B186D" w:rsidP="004B186D">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711AD468"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2D537D83" w14:textId="77777777" w:rsidR="004B186D" w:rsidRPr="00EF7007" w:rsidRDefault="004B186D" w:rsidP="004B186D">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w:t>
      </w:r>
      <w:r w:rsidRPr="00EF7007">
        <w:rPr>
          <w:rFonts w:asciiTheme="minorHAnsi" w:hAnsiTheme="minorHAnsi" w:cstheme="minorHAnsi"/>
          <w:sz w:val="22"/>
        </w:rPr>
        <w:lastRenderedPageBreak/>
        <w:t xml:space="preserve">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83" w:history="1">
        <w:r w:rsidRPr="00AF451A">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4" w:history="1">
        <w:r w:rsidRPr="00AF451A">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7702DB6F" w14:textId="77777777" w:rsidR="004B186D" w:rsidRPr="00EF7007"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39 </w:t>
      </w:r>
      <w:hyperlink r:id="rId85" w:history="1">
        <w:r w:rsidRPr="004C1FF8">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w:t>
      </w:r>
      <w:hyperlink r:id="rId86" w:history="1">
        <w:r w:rsidRPr="004C1FF8">
          <w:rPr>
            <w:rStyle w:val="Hypertextovodkaz"/>
            <w:rFonts w:asciiTheme="minorHAnsi" w:hAnsiTheme="minorHAnsi" w:cstheme="minorHAnsi"/>
            <w:sz w:val="22"/>
          </w:rPr>
          <w:t xml:space="preserve"> </w:t>
        </w:r>
        <w:r w:rsidRPr="004C1FF8">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3A93127"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4CCF7A8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4E9BC928" w14:textId="77777777" w:rsidR="004B186D" w:rsidRPr="001A7A57" w:rsidRDefault="004B186D" w:rsidP="004B186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980EE01"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72377A78"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55625331" w14:textId="77777777" w:rsidR="004B186D" w:rsidRPr="00EA3338" w:rsidRDefault="004B186D" w:rsidP="004B186D">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8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381E538C"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Vzdělávací a tvůrčí činnost</w:t>
      </w:r>
    </w:p>
    <w:p w14:paraId="7E77E60A"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58C1191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02EBC918"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2A8E535E"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31211917"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5DCC4CF6" w14:textId="77777777" w:rsidR="004B186D" w:rsidRPr="007E0951" w:rsidRDefault="004B186D" w:rsidP="004B186D">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10</w:t>
      </w:r>
      <w:r w:rsidRPr="00EF7007">
        <w:rPr>
          <w:rFonts w:asciiTheme="minorHAnsi" w:hAnsiTheme="minorHAnsi" w:cstheme="minorHAnsi"/>
          <w:sz w:val="22"/>
          <w:szCs w:val="22"/>
        </w:rPr>
        <w:t>/20</w:t>
      </w:r>
      <w:r>
        <w:rPr>
          <w:rFonts w:asciiTheme="minorHAnsi" w:hAnsiTheme="minorHAnsi" w:cstheme="minorHAnsi"/>
          <w:sz w:val="22"/>
          <w:szCs w:val="22"/>
        </w:rPr>
        <w:t>21</w:t>
      </w:r>
      <w:r w:rsidRPr="00EF7007">
        <w:rPr>
          <w:rFonts w:asciiTheme="minorHAnsi" w:hAnsiTheme="minorHAnsi" w:cstheme="minorHAnsi"/>
          <w:sz w:val="22"/>
          <w:szCs w:val="22"/>
        </w:rPr>
        <w:t xml:space="preserve"> </w:t>
      </w:r>
      <w:hyperlink r:id="rId89" w:history="1">
        <w:r w:rsidRPr="00AE4817">
          <w:rPr>
            <w:rStyle w:val="Hypertextovodkaz"/>
            <w:rFonts w:asciiTheme="minorHAnsi" w:hAnsiTheme="minorHAnsi" w:cstheme="minorHAnsi"/>
            <w:i/>
            <w:sz w:val="22"/>
            <w:szCs w:val="22"/>
          </w:rPr>
          <w:t>Mobility studentů UTB do zahraničí a zahraničních studentů na UTB.</w:t>
        </w:r>
      </w:hyperlink>
    </w:p>
    <w:p w14:paraId="01B16FC2" w14:textId="77777777" w:rsidR="004B186D" w:rsidRPr="007E0951" w:rsidRDefault="004B186D" w:rsidP="004B186D">
      <w:pPr>
        <w:spacing w:before="120" w:after="360"/>
        <w:jc w:val="both"/>
        <w:rPr>
          <w:rFonts w:asciiTheme="minorHAnsi" w:hAnsiTheme="minorHAnsi" w:cstheme="minorHAnsi"/>
          <w:sz w:val="22"/>
        </w:rPr>
      </w:pPr>
      <w:r w:rsidRPr="007E0951">
        <w:rPr>
          <w:rFonts w:asciiTheme="minorHAnsi" w:hAnsiTheme="minorHAnsi" w:cstheme="minorHAnsi"/>
          <w:sz w:val="22"/>
        </w:rPr>
        <w:lastRenderedPageBreak/>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0F1918A8"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50D39AD5"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60E7B7E4" w14:textId="77777777" w:rsidR="004B186D" w:rsidRPr="00EA3338" w:rsidRDefault="004B186D" w:rsidP="004B186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4868FDA"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294978DC" w14:textId="77777777" w:rsidR="004B186D" w:rsidRPr="00EA3338" w:rsidRDefault="004B186D" w:rsidP="004B186D">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02AE6186" w14:textId="77777777" w:rsidR="004B186D" w:rsidRPr="00EA3338" w:rsidRDefault="004B186D" w:rsidP="004B186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76DFFDBC"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Podpůrné zdroje a administrativa </w:t>
      </w:r>
    </w:p>
    <w:p w14:paraId="0A160E03"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0B24451C"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097C099C" w14:textId="77777777" w:rsidR="004B186D" w:rsidRPr="007E0951" w:rsidRDefault="004B186D" w:rsidP="004B186D">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76894F41" w14:textId="77777777" w:rsidR="004B186D" w:rsidRPr="007E0951" w:rsidRDefault="004B186D" w:rsidP="004B186D">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0CB2698D" w14:textId="77777777" w:rsidR="004B186D" w:rsidRPr="007E0951" w:rsidRDefault="004B186D" w:rsidP="004B186D">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3388004B" w14:textId="77777777" w:rsidR="004B186D" w:rsidRPr="007E0951" w:rsidRDefault="004B186D" w:rsidP="004B186D">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3800E53" w14:textId="77777777" w:rsidR="004B186D" w:rsidRPr="007E0951" w:rsidRDefault="004B186D" w:rsidP="004B186D">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62B227CB" w14:textId="77777777" w:rsidR="004B186D" w:rsidRPr="00EF7007" w:rsidRDefault="004B186D" w:rsidP="004B186D">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7AD85F0" w14:textId="77777777" w:rsidR="004B186D" w:rsidRPr="007E0951" w:rsidRDefault="004B186D" w:rsidP="004B186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w:t>
      </w:r>
      <w:r w:rsidRPr="00AE4817">
        <w:rPr>
          <w:rFonts w:asciiTheme="minorHAnsi" w:hAnsiTheme="minorHAnsi" w:cstheme="minorHAnsi"/>
          <w:sz w:val="22"/>
          <w:szCs w:val="22"/>
        </w:rPr>
        <w:t>jeho portálem s nabídkami pracovních příležitostí, stáží a brigád.</w:t>
      </w:r>
      <w:r w:rsidRPr="00EF7007">
        <w:rPr>
          <w:rFonts w:asciiTheme="minorHAnsi" w:hAnsiTheme="minorHAnsi" w:cstheme="minorHAnsi"/>
          <w:sz w:val="22"/>
          <w:szCs w:val="22"/>
        </w:rPr>
        <w:t xml:space="preserve"> V rámci Job centra UTB také působí </w:t>
      </w:r>
      <w:hyperlink r:id="rId94"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06F8374F"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7B6E937C"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5C1CE851" w14:textId="77777777" w:rsidR="004B186D" w:rsidRPr="006E3C10" w:rsidRDefault="004B186D" w:rsidP="004B186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C095765" w14:textId="77777777" w:rsidR="004B186D" w:rsidRPr="006E3C10" w:rsidRDefault="004B186D" w:rsidP="004B186D">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6D6AB413" w14:textId="77777777" w:rsidR="004B186D" w:rsidRPr="006E3C10" w:rsidRDefault="004B186D" w:rsidP="004B186D">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18B3CCE" w14:textId="77777777" w:rsidR="004B186D" w:rsidRPr="006E3C10" w:rsidRDefault="004B186D" w:rsidP="004B186D">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w:t>
      </w:r>
      <w:r>
        <w:rPr>
          <w:rFonts w:asciiTheme="minorHAnsi" w:hAnsiTheme="minorHAnsi"/>
          <w:color w:val="000000" w:themeColor="text1"/>
          <w:sz w:val="22"/>
        </w:rPr>
        <w:t>5</w:t>
      </w:r>
      <w:r w:rsidRPr="006E3C10">
        <w:rPr>
          <w:rFonts w:asciiTheme="minorHAnsi" w:hAnsiTheme="minorHAnsi"/>
          <w:color w:val="000000" w:themeColor="text1"/>
          <w:sz w:val="22"/>
        </w:rPr>
        <w:t>0 počítačů a dostatečné množství přípojných míst pro notebooky. Knihovna je vybavena virtuální technologií WMware s klientskými stanicemi Zero Client DZ22-2</w:t>
      </w:r>
      <w:r>
        <w:rPr>
          <w:rFonts w:asciiTheme="minorHAnsi" w:hAnsiTheme="minorHAnsi"/>
          <w:color w:val="000000" w:themeColor="text1"/>
          <w:sz w:val="22"/>
        </w:rPr>
        <w:t xml:space="preserve"> a </w:t>
      </w:r>
      <w:r w:rsidRPr="00F90978">
        <w:rPr>
          <w:rFonts w:asciiTheme="minorHAnsi" w:hAnsiTheme="minorHAnsi"/>
          <w:color w:val="000000" w:themeColor="text1"/>
          <w:sz w:val="22"/>
        </w:rPr>
        <w:t>HPt310</w:t>
      </w:r>
      <w:r w:rsidRPr="006E3C10">
        <w:rPr>
          <w:rFonts w:asciiTheme="minorHAnsi" w:hAnsiTheme="minorHAnsi"/>
          <w:color w:val="000000" w:themeColor="text1"/>
          <w:sz w:val="22"/>
        </w:rPr>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45A88713" w14:textId="77777777" w:rsidR="004B186D" w:rsidRPr="006E3C10" w:rsidRDefault="004B186D" w:rsidP="004B186D">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6D52AE61" w14:textId="77777777" w:rsidR="004B186D" w:rsidRPr="007E0951" w:rsidRDefault="004B186D" w:rsidP="004B186D">
      <w:pPr>
        <w:spacing w:before="120" w:after="240"/>
        <w:jc w:val="both"/>
        <w:rPr>
          <w:rFonts w:asciiTheme="minorHAnsi" w:hAnsiTheme="minorHAnsi" w:cstheme="minorHAnsi"/>
          <w:sz w:val="22"/>
        </w:rPr>
      </w:pPr>
      <w:r w:rsidRPr="007E0951">
        <w:rPr>
          <w:rFonts w:asciiTheme="minorHAnsi" w:hAnsiTheme="minorHAnsi" w:cstheme="minorHAnsi"/>
          <w:sz w:val="22"/>
        </w:rPr>
        <w:t>V knihovním fondu je více než 1</w:t>
      </w:r>
      <w:r>
        <w:rPr>
          <w:rFonts w:asciiTheme="minorHAnsi" w:hAnsiTheme="minorHAnsi" w:cstheme="minorHAnsi"/>
          <w:sz w:val="22"/>
        </w:rPr>
        <w:t>45</w:t>
      </w:r>
      <w:r w:rsidRPr="007E0951">
        <w:rPr>
          <w:rFonts w:asciiTheme="minorHAnsi" w:hAnsiTheme="minorHAnsi" w:cstheme="minorHAnsi"/>
          <w:sz w:val="22"/>
        </w:rPr>
        <w:t xml:space="preserve">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 xml:space="preserve">eustále doplňován. Knihovna odebírá více než 200 periodik v tištěné podobě. </w:t>
      </w:r>
      <w:r>
        <w:rPr>
          <w:rFonts w:asciiTheme="minorHAnsi" w:hAnsiTheme="minorHAnsi" w:cstheme="minorHAnsi"/>
          <w:sz w:val="22"/>
        </w:rPr>
        <w:t xml:space="preserve">Knihovna </w:t>
      </w:r>
      <w:r w:rsidRPr="00F90978">
        <w:rPr>
          <w:rFonts w:asciiTheme="minorHAnsi" w:hAnsiTheme="minorHAnsi" w:cstheme="minorHAnsi"/>
          <w:sz w:val="22"/>
        </w:rPr>
        <w:t>přístupňuje</w:t>
      </w:r>
      <w:r>
        <w:rPr>
          <w:rFonts w:asciiTheme="minorHAnsi" w:hAnsiTheme="minorHAnsi" w:cstheme="minorHAnsi"/>
          <w:sz w:val="22"/>
        </w:rPr>
        <w:t xml:space="preserve"> </w:t>
      </w:r>
      <w:r w:rsidRPr="00F90978">
        <w:rPr>
          <w:rFonts w:asciiTheme="minorHAnsi" w:hAnsiTheme="minorHAnsi" w:cstheme="minorHAnsi"/>
          <w:sz w:val="22"/>
        </w:rPr>
        <w:t xml:space="preserve">také téměř stovku vědeckých databází, jejichž obsah tvoří tisíce článků z prestižních vědeckých časopisů a e-knihy. </w:t>
      </w:r>
      <w:r w:rsidRPr="007E0951">
        <w:rPr>
          <w:rFonts w:asciiTheme="minorHAnsi" w:hAnsiTheme="minorHAnsi" w:cstheme="minorHAnsi"/>
          <w:sz w:val="22"/>
        </w:rPr>
        <w:t>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17F8AE36" w14:textId="44A3E77E" w:rsidR="004B186D" w:rsidRDefault="004B186D" w:rsidP="004B186D">
      <w:pPr>
        <w:spacing w:before="120" w:after="120"/>
        <w:jc w:val="both"/>
        <w:rPr>
          <w:rStyle w:val="Hypertextovodkaz"/>
          <w:rFonts w:asciiTheme="minorHAnsi" w:hAnsiTheme="minorHAnsi" w:cstheme="minorHAnsi"/>
          <w:sz w:val="22"/>
        </w:rPr>
      </w:pPr>
    </w:p>
    <w:p w14:paraId="5EF49EF8" w14:textId="77777777" w:rsidR="00A7357E" w:rsidRPr="007E0951" w:rsidRDefault="00A7357E" w:rsidP="004B186D">
      <w:pPr>
        <w:spacing w:before="120" w:after="120"/>
        <w:jc w:val="both"/>
        <w:rPr>
          <w:rStyle w:val="Hypertextovodkaz"/>
          <w:rFonts w:asciiTheme="minorHAnsi" w:hAnsiTheme="minorHAnsi" w:cstheme="minorHAnsi"/>
          <w:sz w:val="22"/>
        </w:rPr>
      </w:pPr>
    </w:p>
    <w:p w14:paraId="3A40018B" w14:textId="77777777" w:rsidR="004B186D" w:rsidRPr="007E0951" w:rsidRDefault="004B186D" w:rsidP="004B186D">
      <w:pPr>
        <w:spacing w:before="120" w:after="120"/>
        <w:rPr>
          <w:rFonts w:asciiTheme="minorHAnsi" w:hAnsiTheme="minorHAnsi" w:cstheme="minorHAnsi"/>
          <w:i/>
          <w:iCs/>
          <w:sz w:val="22"/>
        </w:rPr>
      </w:pPr>
      <w:r w:rsidRPr="007E0951">
        <w:rPr>
          <w:rFonts w:asciiTheme="minorHAnsi" w:hAnsiTheme="minorHAnsi" w:cstheme="minorHAnsi"/>
          <w:i/>
          <w:iCs/>
          <w:sz w:val="22"/>
        </w:rPr>
        <w:lastRenderedPageBreak/>
        <w:t>Dostupnost elektronických zdrojů</w:t>
      </w:r>
    </w:p>
    <w:p w14:paraId="4488069D"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5">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7E0951">
        <w:rPr>
          <w:rFonts w:asciiTheme="minorHAnsi" w:hAnsiTheme="minorHAnsi" w:cstheme="minorHAnsi"/>
          <w:sz w:val="22"/>
        </w:rPr>
        <w:t>denně</w:t>
      </w:r>
      <w:proofErr w:type="gramEnd"/>
      <w:r w:rsidRPr="007E0951">
        <w:rPr>
          <w:rFonts w:asciiTheme="minorHAnsi" w:hAnsiTheme="minorHAnsi" w:cstheme="minorHAnsi"/>
          <w:sz w:val="22"/>
        </w:rPr>
        <w:t xml:space="preserve">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31729C10" w14:textId="77777777" w:rsidR="004B186D" w:rsidRPr="007E0951" w:rsidRDefault="004B186D" w:rsidP="004B186D">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14D9E24A" w14:textId="77777777" w:rsidR="004B186D" w:rsidRPr="007E0951" w:rsidRDefault="004B186D" w:rsidP="00D0374C">
      <w:pPr>
        <w:pStyle w:val="Odstavecseseznamem"/>
        <w:numPr>
          <w:ilvl w:val="0"/>
          <w:numId w:val="2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05CAE782" w14:textId="77777777" w:rsidR="004B186D" w:rsidRPr="007E0951" w:rsidRDefault="004B186D" w:rsidP="00D0374C">
      <w:pPr>
        <w:pStyle w:val="Odstavecseseznamem"/>
        <w:numPr>
          <w:ilvl w:val="0"/>
          <w:numId w:val="2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542029A9" w14:textId="77777777" w:rsidR="004B186D" w:rsidRPr="007E0951" w:rsidRDefault="004B186D" w:rsidP="00D0374C">
      <w:pPr>
        <w:pStyle w:val="Odstavecseseznamem"/>
        <w:numPr>
          <w:ilvl w:val="0"/>
          <w:numId w:val="2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70EB2483" w14:textId="77777777" w:rsidR="004B186D" w:rsidRPr="00EA3338" w:rsidRDefault="004B186D" w:rsidP="00D0374C">
      <w:pPr>
        <w:pStyle w:val="Odstavecseseznamem"/>
        <w:numPr>
          <w:ilvl w:val="0"/>
          <w:numId w:val="20"/>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07E4B9EB" w14:textId="77777777" w:rsidR="004B186D" w:rsidRPr="00EA3338" w:rsidRDefault="004B186D" w:rsidP="00D0374C">
      <w:pPr>
        <w:pStyle w:val="Odstavecseseznamem"/>
        <w:numPr>
          <w:ilvl w:val="0"/>
          <w:numId w:val="20"/>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6CBD1774" w14:textId="77777777" w:rsidR="004B186D" w:rsidRPr="00EA3338" w:rsidRDefault="004B186D" w:rsidP="00D0374C">
      <w:pPr>
        <w:pStyle w:val="Odstavecseseznamem"/>
        <w:numPr>
          <w:ilvl w:val="0"/>
          <w:numId w:val="20"/>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2D39A7FD" w14:textId="77777777" w:rsidR="004B186D" w:rsidRPr="00EA3338" w:rsidRDefault="004B186D" w:rsidP="004B186D">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 xml:space="preserve">Pro potřeby výzkumných částí disertačních prací disponuje FaME databází </w:t>
      </w:r>
      <w:r w:rsidRPr="00765CA9">
        <w:rPr>
          <w:rFonts w:asciiTheme="minorHAnsi" w:eastAsia="Calibri" w:hAnsiTheme="minorHAnsi" w:cs="Segoe UI"/>
          <w:sz w:val="22"/>
          <w:szCs w:val="21"/>
        </w:rPr>
        <w:t>Albertina Firemní</w:t>
      </w:r>
      <w:r w:rsidRPr="00F90978">
        <w:rPr>
          <w:rFonts w:asciiTheme="minorHAnsi" w:eastAsia="Calibri" w:hAnsiTheme="minorHAnsi" w:cs="Segoe UI"/>
          <w:sz w:val="22"/>
          <w:szCs w:val="21"/>
        </w:rPr>
        <w:t xml:space="preserve"> </w:t>
      </w:r>
      <w:r w:rsidRPr="00EA3338">
        <w:rPr>
          <w:rFonts w:asciiTheme="minorHAnsi" w:eastAsia="Calibri" w:hAnsiTheme="minorHAnsi" w:cs="Segoe UI"/>
          <w:sz w:val="22"/>
          <w:szCs w:val="21"/>
        </w:rPr>
        <w:t>monitor ČR a SR pro vyhledávání přehledů organizací a analýzu ekonomických dat.</w:t>
      </w:r>
    </w:p>
    <w:p w14:paraId="17EE6FA7" w14:textId="77777777" w:rsidR="004B186D" w:rsidRPr="00641137" w:rsidRDefault="004B186D" w:rsidP="004B186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96"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313E0BDF"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345A3850" w14:textId="77777777" w:rsidR="004B186D" w:rsidRPr="007E0951" w:rsidRDefault="004B186D" w:rsidP="004B186D">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042F27CA" w14:textId="71E51515" w:rsidR="004B186D" w:rsidRPr="00EF7007" w:rsidRDefault="004B186D" w:rsidP="004B186D">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5034E2">
        <w:rPr>
          <w:rStyle w:val="Siln"/>
          <w:rFonts w:asciiTheme="minorHAnsi" w:eastAsiaTheme="majorEastAsia" w:hAnsiTheme="minorHAnsi" w:cstheme="minorHAnsi"/>
          <w:b w:val="0"/>
          <w:sz w:val="22"/>
          <w:szCs w:val="22"/>
          <w:rPrChange w:id="1063" w:author="Pavla Trefilová" w:date="2022-05-11T15:49:00Z">
            <w:rPr>
              <w:rStyle w:val="Siln"/>
              <w:rFonts w:asciiTheme="minorHAnsi" w:eastAsiaTheme="majorEastAsia" w:hAnsiTheme="minorHAnsi" w:cstheme="minorHAnsi"/>
              <w:sz w:val="22"/>
              <w:szCs w:val="22"/>
            </w:rPr>
          </w:rPrChange>
        </w:rPr>
        <w:t xml:space="preserve">č. </w:t>
      </w:r>
      <w:r w:rsidRPr="005034E2">
        <w:rPr>
          <w:rStyle w:val="Siln"/>
          <w:rFonts w:asciiTheme="minorHAnsi" w:hAnsiTheme="minorHAnsi" w:cstheme="minorHAnsi"/>
          <w:b w:val="0"/>
          <w:sz w:val="22"/>
          <w:szCs w:val="22"/>
          <w:rPrChange w:id="1064" w:author="Pavla Trefilová" w:date="2022-05-11T15:49:00Z">
            <w:rPr>
              <w:rStyle w:val="Siln"/>
              <w:rFonts w:asciiTheme="minorHAnsi" w:hAnsiTheme="minorHAnsi" w:cstheme="minorHAnsi"/>
              <w:sz w:val="22"/>
              <w:szCs w:val="22"/>
            </w:rPr>
          </w:rPrChange>
        </w:rPr>
        <w:t>16/2021</w:t>
      </w:r>
      <w:r>
        <w:rPr>
          <w:rStyle w:val="Siln"/>
          <w:rFonts w:asciiTheme="minorHAnsi" w:eastAsiaTheme="majorEastAsia" w:hAnsiTheme="minorHAnsi" w:cstheme="minorHAnsi"/>
          <w:sz w:val="22"/>
          <w:szCs w:val="22"/>
        </w:rPr>
        <w:t xml:space="preserve"> </w:t>
      </w:r>
      <w:hyperlink r:id="rId97"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201611E1" w14:textId="77777777" w:rsidR="004B186D" w:rsidRPr="00EF7007" w:rsidRDefault="004B186D" w:rsidP="004B186D">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98"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09B89FA3" w14:textId="77777777" w:rsidR="004B186D" w:rsidRPr="007E0951" w:rsidRDefault="004B186D" w:rsidP="004B186D">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0AD0DADA" w14:textId="77777777" w:rsidR="004B186D" w:rsidRPr="007E0951" w:rsidRDefault="004B186D" w:rsidP="004B186D">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w:t>
      </w:r>
      <w:r w:rsidRPr="007E0951">
        <w:rPr>
          <w:rFonts w:asciiTheme="minorHAnsi" w:hAnsiTheme="minorHAnsi" w:cstheme="minorHAnsi"/>
          <w:sz w:val="22"/>
        </w:rPr>
        <w:lastRenderedPageBreak/>
        <w:t>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9689E3D" w14:textId="77777777" w:rsidR="004B186D" w:rsidRPr="007E0951" w:rsidRDefault="004B186D" w:rsidP="004B186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 xml:space="preserve">V současné době (červenec </w:t>
      </w:r>
      <w:proofErr w:type="gramStart"/>
      <w:r w:rsidRPr="007E0951">
        <w:rPr>
          <w:rFonts w:asciiTheme="minorHAnsi" w:hAnsiTheme="minorHAnsi" w:cstheme="minorHAnsi"/>
          <w:color w:val="000000" w:themeColor="text1"/>
          <w:sz w:val="22"/>
        </w:rPr>
        <w:t>20</w:t>
      </w:r>
      <w:r>
        <w:rPr>
          <w:rFonts w:asciiTheme="minorHAnsi" w:hAnsiTheme="minorHAnsi" w:cstheme="minorHAnsi"/>
          <w:color w:val="000000" w:themeColor="text1"/>
          <w:sz w:val="22"/>
        </w:rPr>
        <w:t>17 – červen</w:t>
      </w:r>
      <w:proofErr w:type="gramEnd"/>
      <w:r>
        <w:rPr>
          <w:rFonts w:asciiTheme="minorHAnsi" w:hAnsiTheme="minorHAnsi" w:cstheme="minorHAnsi"/>
          <w:color w:val="000000" w:themeColor="text1"/>
          <w:sz w:val="22"/>
        </w:rPr>
        <w:t xml:space="preserve">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0D8B30C0"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2FD9FE22" w14:textId="77777777" w:rsidR="004B186D" w:rsidRPr="00527ACC"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58F723A9" w14:textId="77777777" w:rsidR="004B186D" w:rsidRPr="004E1594" w:rsidRDefault="004B186D" w:rsidP="004B186D">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9"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0" w:history="1">
        <w:r w:rsidRPr="00D134FB">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1"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1C1FE4E9" w14:textId="77777777" w:rsidR="004B186D" w:rsidRPr="007E0951" w:rsidRDefault="004B186D" w:rsidP="00D0374C">
      <w:pPr>
        <w:pStyle w:val="Nadpis1"/>
        <w:keepNext/>
        <w:keepLines/>
        <w:numPr>
          <w:ilvl w:val="0"/>
          <w:numId w:val="19"/>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14:paraId="0E9D824F" w14:textId="77777777" w:rsidR="004B186D" w:rsidRDefault="004B186D" w:rsidP="004B186D">
      <w:pPr>
        <w:rPr>
          <w:bCs/>
          <w:sz w:val="24"/>
          <w:szCs w:val="24"/>
        </w:rPr>
      </w:pPr>
    </w:p>
    <w:p w14:paraId="4B9CC500" w14:textId="77777777"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Soulad studijního programu s posláním vysoké školy a mezinárodní rozměr studijního programu </w:t>
      </w:r>
    </w:p>
    <w:p w14:paraId="583E6299" w14:textId="77777777" w:rsidR="004B186D" w:rsidRDefault="004B186D" w:rsidP="004B186D">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6C595A00" w14:textId="77777777" w:rsidR="004B186D" w:rsidRDefault="004B186D" w:rsidP="004B186D">
      <w:pPr>
        <w:pStyle w:val="Nadpis3"/>
        <w:jc w:val="center"/>
        <w:rPr>
          <w:rFonts w:asciiTheme="minorHAnsi" w:hAnsiTheme="minorHAnsi"/>
          <w:b/>
          <w:color w:val="000000" w:themeColor="text1"/>
        </w:rPr>
      </w:pPr>
      <w:r w:rsidRPr="00F97FAB">
        <w:rPr>
          <w:rFonts w:asciiTheme="minorHAnsi" w:hAnsiTheme="minorHAnsi"/>
          <w:b/>
          <w:color w:val="000000" w:themeColor="text1"/>
        </w:rPr>
        <w:t>Standard 2.1</w:t>
      </w:r>
    </w:p>
    <w:p w14:paraId="3ADEAAB6" w14:textId="477ADB66" w:rsidR="004B186D" w:rsidRDefault="004B186D" w:rsidP="004B186D">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rPr>
        <w:t>je v souladu s posláním a strategickými dokumenty UTB ve Zlíně. Jeho příprava koresponduje</w:t>
      </w:r>
      <w:r>
        <w:rPr>
          <w:rFonts w:asciiTheme="minorHAnsi" w:hAnsiTheme="minorHAnsi" w:cstheme="minorHAnsi"/>
          <w:sz w:val="22"/>
        </w:rPr>
        <w:t xml:space="preserve"> se</w:t>
      </w:r>
      <w:r>
        <w:rPr>
          <w:rFonts w:asciiTheme="minorHAnsi" w:hAnsiTheme="minorHAnsi" w:cstheme="minorHAnsi"/>
          <w:color w:val="00B050"/>
          <w:sz w:val="22"/>
        </w:rPr>
        <w:t> </w:t>
      </w:r>
      <w:hyperlink r:id="rId102" w:history="1">
        <w:r w:rsidRPr="00174CF5">
          <w:rPr>
            <w:rStyle w:val="Hypertextovodkaz"/>
            <w:rFonts w:asciiTheme="minorHAnsi" w:hAnsiTheme="minorHAnsi" w:cstheme="minorHAnsi"/>
            <w:sz w:val="22"/>
          </w:rPr>
          <w:t>Strategickým záměrem Univerzity Tomáše Bative Zlíně na období 21+</w:t>
        </w:r>
      </w:hyperlink>
      <w:r>
        <w:rPr>
          <w:rFonts w:asciiTheme="minorHAnsi" w:hAnsiTheme="minorHAnsi" w:cstheme="minorHAnsi"/>
          <w:color w:val="00B050"/>
          <w:sz w:val="22"/>
        </w:rPr>
        <w:t xml:space="preserve"> </w:t>
      </w:r>
      <w:r w:rsidRPr="00EA3338">
        <w:rPr>
          <w:rFonts w:asciiTheme="minorHAnsi" w:hAnsiTheme="minorHAnsi" w:cstheme="minorHAnsi"/>
          <w:i/>
          <w:sz w:val="22"/>
        </w:rPr>
        <w:t>(</w:t>
      </w:r>
      <w:r>
        <w:rPr>
          <w:rFonts w:asciiTheme="minorHAnsi" w:hAnsiTheme="minorHAnsi" w:cstheme="minorHAnsi"/>
          <w:i/>
          <w:sz w:val="22"/>
        </w:rPr>
        <w:t>Pilíř A</w:t>
      </w:r>
      <w:r w:rsidRPr="00EA3338">
        <w:rPr>
          <w:rFonts w:asciiTheme="minorHAnsi" w:hAnsiTheme="minorHAnsi" w:cstheme="minorHAnsi"/>
          <w:i/>
          <w:sz w:val="22"/>
        </w:rPr>
        <w:t xml:space="preserve"> – Vzdělávání: </w:t>
      </w:r>
      <w:r w:rsidRPr="00DE0B85">
        <w:rPr>
          <w:rFonts w:asciiTheme="minorHAnsi" w:hAnsiTheme="minorHAnsi" w:cstheme="minorHAnsi"/>
          <w:i/>
          <w:sz w:val="22"/>
        </w:rPr>
        <w:t>Realizovat otevřené, flexibilní a kvalitní vzdělávání reagující na potřeby trhu práce a společenské výzvy 21. století</w:t>
      </w:r>
      <w:r>
        <w:rPr>
          <w:rFonts w:asciiTheme="minorHAnsi" w:hAnsiTheme="minorHAnsi" w:cstheme="minorHAnsi"/>
          <w:i/>
          <w:sz w:val="22"/>
        </w:rPr>
        <w:t>),</w:t>
      </w:r>
      <w:r w:rsidRPr="00EA3338">
        <w:rPr>
          <w:rFonts w:asciiTheme="minorHAnsi" w:hAnsiTheme="minorHAnsi" w:cstheme="minorHAnsi"/>
          <w:sz w:val="22"/>
        </w:rPr>
        <w:t xml:space="preserve"> </w:t>
      </w:r>
      <w:r w:rsidRPr="00174CF5">
        <w:rPr>
          <w:rFonts w:asciiTheme="minorHAnsi" w:hAnsiTheme="minorHAnsi" w:cstheme="minorHAnsi"/>
          <w:sz w:val="22"/>
          <w:szCs w:val="22"/>
        </w:rPr>
        <w:t xml:space="preserve">který ve svém </w:t>
      </w:r>
      <w:hyperlink r:id="rId103" w:history="1">
        <w:r w:rsidRPr="00174CF5">
          <w:rPr>
            <w:rStyle w:val="Hypertextovodkaz"/>
            <w:rFonts w:asciiTheme="minorHAnsi" w:hAnsiTheme="minorHAnsi" w:cstheme="minorHAnsi"/>
            <w:sz w:val="22"/>
            <w:szCs w:val="22"/>
          </w:rPr>
          <w:t>Plán</w:t>
        </w:r>
        <w:r>
          <w:rPr>
            <w:rStyle w:val="Hypertextovodkaz"/>
            <w:rFonts w:asciiTheme="minorHAnsi" w:hAnsiTheme="minorHAnsi" w:cstheme="minorHAnsi"/>
            <w:sz w:val="22"/>
            <w:szCs w:val="22"/>
          </w:rPr>
          <w:t>u</w:t>
        </w:r>
        <w:r w:rsidRPr="00174CF5">
          <w:rPr>
            <w:rStyle w:val="Hypertextovodkaz"/>
            <w:rFonts w:asciiTheme="minorHAnsi" w:hAnsiTheme="minorHAnsi" w:cstheme="minorHAnsi"/>
            <w:sz w:val="22"/>
            <w:szCs w:val="22"/>
          </w:rPr>
          <w:t xml:space="preserve"> realizace Strategického záměru Univerzity Tomáše Bati ve Zlíně na období 21+ pro rok 2021</w:t>
        </w:r>
      </w:hyperlink>
      <w:r w:rsidRPr="00174CF5">
        <w:rPr>
          <w:rFonts w:asciiTheme="minorHAnsi" w:hAnsiTheme="minorHAnsi" w:cstheme="minorHAnsi"/>
          <w:color w:val="00B050"/>
          <w:sz w:val="22"/>
          <w:szCs w:val="22"/>
        </w:rPr>
        <w:t xml:space="preserve"> </w:t>
      </w:r>
      <w:r w:rsidRPr="00174CF5">
        <w:rPr>
          <w:rFonts w:asciiTheme="minorHAnsi" w:hAnsiTheme="minorHAnsi" w:cstheme="minorHAnsi"/>
          <w:sz w:val="22"/>
          <w:szCs w:val="22"/>
        </w:rPr>
        <w:t>zařadil</w:t>
      </w:r>
      <w:r w:rsidRPr="00EA3338">
        <w:rPr>
          <w:rFonts w:asciiTheme="minorHAnsi" w:hAnsiTheme="minorHAnsi" w:cstheme="minorHAnsi"/>
          <w:sz w:val="22"/>
        </w:rPr>
        <w:t xml:space="preserve"> jeho zpracování 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sidRPr="00B52BCD">
        <w:rPr>
          <w:rFonts w:asciiTheme="minorHAnsi" w:hAnsiTheme="minorHAnsi" w:cstheme="minorHAnsi"/>
          <w:i/>
          <w:sz w:val="22"/>
        </w:rPr>
        <w:t>Inovovat studijní</w:t>
      </w:r>
      <w:r>
        <w:rPr>
          <w:rFonts w:asciiTheme="minorHAnsi" w:hAnsiTheme="minorHAnsi" w:cstheme="minorHAnsi"/>
          <w:i/>
          <w:sz w:val="22"/>
        </w:rPr>
        <w:t xml:space="preserve"> </w:t>
      </w:r>
      <w:r w:rsidRPr="00B52BCD">
        <w:rPr>
          <w:rFonts w:asciiTheme="minorHAnsi" w:hAnsiTheme="minorHAnsi" w:cstheme="minorHAnsi"/>
          <w:i/>
          <w:sz w:val="22"/>
        </w:rPr>
        <w:t>programy</w:t>
      </w:r>
      <w:r>
        <w:rPr>
          <w:rFonts w:asciiTheme="minorHAnsi" w:hAnsiTheme="minorHAnsi" w:cstheme="minorHAnsi"/>
          <w:i/>
          <w:sz w:val="22"/>
        </w:rPr>
        <w:t xml:space="preserve"> </w:t>
      </w:r>
      <w:r w:rsidRPr="00B52BCD">
        <w:rPr>
          <w:rFonts w:asciiTheme="minorHAnsi" w:hAnsiTheme="minorHAnsi" w:cstheme="minorHAnsi"/>
          <w:i/>
          <w:sz w:val="22"/>
        </w:rPr>
        <w:t>v návaznosti na</w:t>
      </w:r>
      <w:r>
        <w:rPr>
          <w:rFonts w:asciiTheme="minorHAnsi" w:hAnsiTheme="minorHAnsi" w:cstheme="minorHAnsi"/>
          <w:i/>
          <w:sz w:val="22"/>
        </w:rPr>
        <w:t xml:space="preserve"> </w:t>
      </w:r>
      <w:r w:rsidRPr="00B52BCD">
        <w:rPr>
          <w:rFonts w:asciiTheme="minorHAnsi" w:hAnsiTheme="minorHAnsi" w:cstheme="minorHAnsi"/>
          <w:i/>
          <w:sz w:val="22"/>
        </w:rPr>
        <w:t>technologický vývoj</w:t>
      </w:r>
      <w:r>
        <w:rPr>
          <w:rFonts w:asciiTheme="minorHAnsi" w:hAnsiTheme="minorHAnsi" w:cstheme="minorHAnsi"/>
          <w:i/>
          <w:sz w:val="22"/>
        </w:rPr>
        <w:t xml:space="preserve"> </w:t>
      </w:r>
      <w:r w:rsidRPr="00B52BCD">
        <w:rPr>
          <w:rFonts w:asciiTheme="minorHAnsi" w:hAnsiTheme="minorHAnsi" w:cstheme="minorHAnsi"/>
          <w:i/>
          <w:sz w:val="22"/>
        </w:rPr>
        <w:t>a nové společenské</w:t>
      </w:r>
      <w:r>
        <w:rPr>
          <w:rFonts w:asciiTheme="minorHAnsi" w:hAnsiTheme="minorHAnsi" w:cstheme="minorHAnsi"/>
          <w:i/>
          <w:sz w:val="22"/>
        </w:rPr>
        <w:t xml:space="preserve"> </w:t>
      </w:r>
      <w:r w:rsidRPr="00B52BCD">
        <w:rPr>
          <w:rFonts w:asciiTheme="minorHAnsi" w:hAnsiTheme="minorHAnsi" w:cstheme="minorHAnsi"/>
          <w:i/>
          <w:sz w:val="22"/>
        </w:rPr>
        <w:t>výzvy pro</w:t>
      </w:r>
      <w:r>
        <w:rPr>
          <w:rFonts w:asciiTheme="minorHAnsi" w:hAnsiTheme="minorHAnsi" w:cstheme="minorHAnsi"/>
          <w:i/>
          <w:sz w:val="22"/>
        </w:rPr>
        <w:t xml:space="preserve"> </w:t>
      </w:r>
      <w:r w:rsidRPr="00B52BCD">
        <w:rPr>
          <w:rFonts w:asciiTheme="minorHAnsi" w:hAnsiTheme="minorHAnsi" w:cstheme="minorHAnsi"/>
          <w:i/>
          <w:sz w:val="22"/>
        </w:rPr>
        <w:t>uplatnitelnost</w:t>
      </w:r>
      <w:r>
        <w:rPr>
          <w:rFonts w:asciiTheme="minorHAnsi" w:hAnsiTheme="minorHAnsi" w:cstheme="minorHAnsi"/>
          <w:i/>
          <w:sz w:val="22"/>
        </w:rPr>
        <w:t xml:space="preserve"> </w:t>
      </w:r>
      <w:r w:rsidRPr="00B52BCD">
        <w:rPr>
          <w:rFonts w:asciiTheme="minorHAnsi" w:hAnsiTheme="minorHAnsi" w:cstheme="minorHAnsi"/>
          <w:i/>
          <w:sz w:val="22"/>
        </w:rPr>
        <w:t>absolventů na</w:t>
      </w:r>
      <w:r>
        <w:rPr>
          <w:rFonts w:asciiTheme="minorHAnsi" w:hAnsiTheme="minorHAnsi" w:cstheme="minorHAnsi"/>
          <w:i/>
          <w:sz w:val="22"/>
        </w:rPr>
        <w:t xml:space="preserve"> </w:t>
      </w:r>
      <w:r w:rsidRPr="00B52BCD">
        <w:rPr>
          <w:rFonts w:asciiTheme="minorHAnsi" w:hAnsiTheme="minorHAnsi" w:cstheme="minorHAnsi"/>
          <w:i/>
          <w:sz w:val="22"/>
        </w:rPr>
        <w:t>měnícím se trhu</w:t>
      </w:r>
      <w:r>
        <w:rPr>
          <w:rFonts w:asciiTheme="minorHAnsi" w:hAnsiTheme="minorHAnsi" w:cstheme="minorHAnsi"/>
          <w:i/>
          <w:sz w:val="22"/>
        </w:rPr>
        <w:t xml:space="preserve"> </w:t>
      </w:r>
      <w:r w:rsidRPr="00B52BCD">
        <w:rPr>
          <w:rFonts w:asciiTheme="minorHAnsi" w:hAnsiTheme="minorHAnsi" w:cstheme="minorHAnsi"/>
          <w:i/>
          <w:sz w:val="22"/>
        </w:rPr>
        <w:t>práce</w:t>
      </w:r>
      <w:r w:rsidRPr="00EA3338">
        <w:rPr>
          <w:rFonts w:asciiTheme="minorHAnsi" w:hAnsiTheme="minorHAnsi" w:cstheme="minorHAnsi"/>
          <w:i/>
          <w:sz w:val="22"/>
        </w:rPr>
        <w:t>.</w:t>
      </w:r>
    </w:p>
    <w:p w14:paraId="0B47D393" w14:textId="77777777" w:rsidR="004B186D" w:rsidRPr="00EA333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Pr>
          <w:rFonts w:asciiTheme="minorHAnsi" w:hAnsiTheme="minorHAnsi" w:cstheme="minorHAnsi"/>
          <w:sz w:val="22"/>
        </w:rPr>
        <w:t xml:space="preserve"> </w:t>
      </w:r>
      <w:hyperlink r:id="rId104" w:history="1">
        <w:r w:rsidRPr="00B52BCD">
          <w:rPr>
            <w:rStyle w:val="Hypertextovodkaz"/>
            <w:rFonts w:asciiTheme="minorHAnsi" w:hAnsiTheme="minorHAnsi" w:cstheme="minorHAnsi"/>
            <w:sz w:val="22"/>
          </w:rPr>
          <w:t>Plánu realizace strategického záměru Fakulty managementu a ekonomiky UTB ve Zlíně na období 21+ pro rok 2021 </w:t>
        </w:r>
      </w:hyperlink>
      <w:r w:rsidRPr="00EA3338">
        <w:rPr>
          <w:rFonts w:asciiTheme="minorHAnsi" w:hAnsiTheme="minorHAnsi" w:cstheme="minorHAnsi"/>
          <w:sz w:val="22"/>
        </w:rPr>
        <w:t xml:space="preserve">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Pr>
          <w:rFonts w:asciiTheme="minorHAnsi" w:hAnsiTheme="minorHAnsi" w:cstheme="minorHAnsi"/>
          <w:sz w:val="22"/>
        </w:rPr>
        <w:t>Strategický</w:t>
      </w:r>
      <w:r w:rsidRPr="00EA3338">
        <w:rPr>
          <w:rFonts w:asciiTheme="minorHAnsi" w:hAnsiTheme="minorHAnsi" w:cstheme="minorHAnsi"/>
          <w:sz w:val="22"/>
        </w:rPr>
        <w:t xml:space="preserve"> cíl 1</w:t>
      </w:r>
      <w:r>
        <w:rPr>
          <w:rFonts w:asciiTheme="minorHAnsi" w:hAnsiTheme="minorHAnsi" w:cstheme="minorHAnsi"/>
          <w:sz w:val="22"/>
        </w:rPr>
        <w:t>.</w:t>
      </w:r>
      <w:r w:rsidRPr="00EA3338">
        <w:rPr>
          <w:rFonts w:asciiTheme="minorHAnsi" w:hAnsiTheme="minorHAnsi" w:cstheme="minorHAnsi"/>
          <w:sz w:val="22"/>
        </w:rPr>
        <w:t xml:space="preserve">2: </w:t>
      </w:r>
      <w:r w:rsidRPr="00B52BCD">
        <w:rPr>
          <w:rFonts w:asciiTheme="minorHAnsi" w:hAnsiTheme="minorHAnsi" w:cstheme="minorHAnsi"/>
          <w:sz w:val="22"/>
        </w:rPr>
        <w:t>Inovovat studijní programy v návaznosti na technologický vývoj a nové společenské výzvy pro uplatnitelnost absolventů na měnícím se trhu práce</w:t>
      </w:r>
      <w:r w:rsidRPr="00EA3338">
        <w:rPr>
          <w:rFonts w:asciiTheme="minorHAnsi" w:hAnsiTheme="minorHAnsi" w:cstheme="minorHAnsi"/>
          <w:i/>
          <w:sz w:val="22"/>
        </w:rPr>
        <w:t xml:space="preserve">. </w:t>
      </w:r>
      <w:r w:rsidRPr="00EA3338">
        <w:rPr>
          <w:rFonts w:asciiTheme="minorHAnsi" w:hAnsiTheme="minorHAnsi" w:cstheme="minorHAnsi"/>
          <w:sz w:val="22"/>
        </w:rPr>
        <w:t>(</w:t>
      </w:r>
      <w:r>
        <w:rPr>
          <w:rFonts w:asciiTheme="minorHAnsi" w:hAnsiTheme="minorHAnsi" w:cstheme="minorHAnsi"/>
          <w:sz w:val="22"/>
        </w:rPr>
        <w:t>Dílčí cíl</w:t>
      </w:r>
      <w:r w:rsidRPr="00EA3338">
        <w:rPr>
          <w:rFonts w:asciiTheme="minorHAnsi" w:hAnsiTheme="minorHAnsi" w:cstheme="minorHAnsi"/>
          <w:sz w:val="22"/>
        </w:rPr>
        <w:t xml:space="preserve"> 1</w:t>
      </w:r>
      <w:r>
        <w:rPr>
          <w:rFonts w:asciiTheme="minorHAnsi" w:hAnsiTheme="minorHAnsi" w:cstheme="minorHAnsi"/>
          <w:sz w:val="22"/>
        </w:rPr>
        <w:t>.</w:t>
      </w:r>
      <w:r w:rsidRPr="00EA3338">
        <w:rPr>
          <w:rFonts w:asciiTheme="minorHAnsi" w:hAnsiTheme="minorHAnsi" w:cstheme="minorHAnsi"/>
          <w:sz w:val="22"/>
        </w:rPr>
        <w:t>2.</w:t>
      </w:r>
      <w:r>
        <w:rPr>
          <w:rFonts w:asciiTheme="minorHAnsi" w:hAnsiTheme="minorHAnsi" w:cstheme="minorHAnsi"/>
          <w:sz w:val="22"/>
        </w:rPr>
        <w:t>1</w:t>
      </w:r>
      <w:r w:rsidRPr="00EA3338">
        <w:rPr>
          <w:rFonts w:asciiTheme="minorHAnsi" w:hAnsiTheme="minorHAnsi" w:cstheme="minorHAnsi"/>
          <w:sz w:val="22"/>
        </w:rPr>
        <w:t>):</w:t>
      </w:r>
    </w:p>
    <w:p w14:paraId="5D8C5E81" w14:textId="77777777" w:rsidR="004B186D" w:rsidRDefault="004B186D" w:rsidP="004B186D">
      <w:pPr>
        <w:spacing w:before="120" w:after="120"/>
        <w:jc w:val="both"/>
        <w:rPr>
          <w:rFonts w:asciiTheme="minorHAnsi" w:hAnsiTheme="minorHAnsi" w:cstheme="minorHAnsi"/>
          <w:b/>
          <w:sz w:val="22"/>
        </w:rPr>
      </w:pPr>
      <w:r>
        <w:rPr>
          <w:rFonts w:asciiTheme="minorHAnsi" w:hAnsiTheme="minorHAnsi" w:cstheme="minorHAnsi"/>
          <w:b/>
          <w:sz w:val="22"/>
        </w:rPr>
        <w:t>Dílčí cíl</w:t>
      </w:r>
      <w:r w:rsidRPr="00EA3338">
        <w:rPr>
          <w:rFonts w:asciiTheme="minorHAnsi" w:hAnsiTheme="minorHAnsi" w:cstheme="minorHAnsi"/>
          <w:b/>
          <w:sz w:val="22"/>
        </w:rPr>
        <w:t xml:space="preserve"> 1</w:t>
      </w:r>
      <w:r>
        <w:rPr>
          <w:rFonts w:asciiTheme="minorHAnsi" w:hAnsiTheme="minorHAnsi" w:cstheme="minorHAnsi"/>
          <w:b/>
          <w:sz w:val="22"/>
        </w:rPr>
        <w:t>.</w:t>
      </w:r>
      <w:r w:rsidRPr="00EA3338">
        <w:rPr>
          <w:rFonts w:asciiTheme="minorHAnsi" w:hAnsiTheme="minorHAnsi" w:cstheme="minorHAnsi"/>
          <w:b/>
          <w:sz w:val="22"/>
        </w:rPr>
        <w:t>2.</w:t>
      </w:r>
      <w:r>
        <w:rPr>
          <w:rFonts w:asciiTheme="minorHAnsi" w:hAnsiTheme="minorHAnsi" w:cstheme="minorHAnsi"/>
          <w:b/>
          <w:sz w:val="22"/>
        </w:rPr>
        <w:t>1</w:t>
      </w:r>
      <w:r w:rsidRPr="00EA3338">
        <w:rPr>
          <w:rFonts w:asciiTheme="minorHAnsi" w:hAnsiTheme="minorHAnsi" w:cstheme="minorHAnsi"/>
          <w:b/>
          <w:sz w:val="22"/>
        </w:rPr>
        <w:t xml:space="preserve">: </w:t>
      </w:r>
      <w:r w:rsidRPr="00B52BCD">
        <w:rPr>
          <w:rFonts w:asciiTheme="minorHAnsi" w:hAnsiTheme="minorHAnsi" w:cstheme="minorHAnsi"/>
          <w:b/>
          <w:sz w:val="22"/>
        </w:rPr>
        <w:t>Akreditovat studijní programy</w:t>
      </w:r>
      <w:r>
        <w:rPr>
          <w:rFonts w:asciiTheme="minorHAnsi" w:hAnsiTheme="minorHAnsi" w:cstheme="minorHAnsi"/>
          <w:b/>
          <w:sz w:val="22"/>
        </w:rPr>
        <w:t xml:space="preserve"> </w:t>
      </w:r>
      <w:r w:rsidRPr="00B52BCD">
        <w:rPr>
          <w:rFonts w:asciiTheme="minorHAnsi" w:hAnsiTheme="minorHAnsi" w:cstheme="minorHAnsi"/>
          <w:b/>
          <w:sz w:val="22"/>
        </w:rPr>
        <w:t>reflektující požadavky trhu práce</w:t>
      </w:r>
      <w:r>
        <w:rPr>
          <w:rFonts w:asciiTheme="minorHAnsi" w:hAnsiTheme="minorHAnsi" w:cstheme="minorHAnsi"/>
          <w:b/>
          <w:sz w:val="22"/>
        </w:rPr>
        <w:t xml:space="preserve"> </w:t>
      </w:r>
      <w:r w:rsidRPr="00B52BCD">
        <w:rPr>
          <w:rFonts w:asciiTheme="minorHAnsi" w:hAnsiTheme="minorHAnsi" w:cstheme="minorHAnsi"/>
          <w:b/>
          <w:sz w:val="22"/>
        </w:rPr>
        <w:t>a respektující standardy pro</w:t>
      </w:r>
      <w:r>
        <w:rPr>
          <w:rFonts w:asciiTheme="minorHAnsi" w:hAnsiTheme="minorHAnsi" w:cstheme="minorHAnsi"/>
          <w:b/>
          <w:sz w:val="22"/>
        </w:rPr>
        <w:t xml:space="preserve"> </w:t>
      </w:r>
      <w:r w:rsidRPr="00B52BCD">
        <w:rPr>
          <w:rFonts w:asciiTheme="minorHAnsi" w:hAnsiTheme="minorHAnsi" w:cstheme="minorHAnsi"/>
          <w:b/>
          <w:sz w:val="22"/>
        </w:rPr>
        <w:t>akreditace vyplývající</w:t>
      </w:r>
      <w:r>
        <w:rPr>
          <w:rFonts w:asciiTheme="minorHAnsi" w:hAnsiTheme="minorHAnsi" w:cstheme="minorHAnsi"/>
          <w:b/>
          <w:sz w:val="22"/>
        </w:rPr>
        <w:t xml:space="preserve"> </w:t>
      </w:r>
      <w:r w:rsidRPr="00B52BCD">
        <w:rPr>
          <w:rFonts w:asciiTheme="minorHAnsi" w:hAnsiTheme="minorHAnsi" w:cstheme="minorHAnsi"/>
          <w:b/>
          <w:sz w:val="22"/>
        </w:rPr>
        <w:t>z požadavků NAÚ a vnitřních</w:t>
      </w:r>
      <w:r>
        <w:rPr>
          <w:rFonts w:asciiTheme="minorHAnsi" w:hAnsiTheme="minorHAnsi" w:cstheme="minorHAnsi"/>
          <w:b/>
          <w:sz w:val="22"/>
        </w:rPr>
        <w:t xml:space="preserve"> </w:t>
      </w:r>
      <w:r w:rsidRPr="00B52BCD">
        <w:rPr>
          <w:rFonts w:asciiTheme="minorHAnsi" w:hAnsiTheme="minorHAnsi" w:cstheme="minorHAnsi"/>
          <w:b/>
          <w:sz w:val="22"/>
        </w:rPr>
        <w:t>předpisů a norem UTB ve Zlíně.</w:t>
      </w:r>
    </w:p>
    <w:p w14:paraId="6D126C3A" w14:textId="2302FE52" w:rsidR="004B186D" w:rsidRDefault="004B186D" w:rsidP="004B186D">
      <w:pPr>
        <w:spacing w:before="120" w:after="120"/>
        <w:jc w:val="both"/>
        <w:rPr>
          <w:rFonts w:asciiTheme="minorHAnsi" w:hAnsiTheme="minorHAnsi" w:cstheme="minorHAnsi"/>
          <w:b/>
          <w:sz w:val="22"/>
        </w:rPr>
      </w:pPr>
      <w:r w:rsidRPr="00F97FAB">
        <w:rPr>
          <w:rFonts w:asciiTheme="minorHAnsi" w:hAnsiTheme="minorHAnsi" w:cstheme="minorHAnsi"/>
          <w:b/>
          <w:sz w:val="22"/>
          <w:szCs w:val="22"/>
        </w:rPr>
        <w:t xml:space="preserve">Rozvíjet nové a inovovat akreditované studijní programy v souladu s požadavky trhu práce a požadavky standardů studijních programů a vnitřních předpisů a norem UTB. </w:t>
      </w:r>
    </w:p>
    <w:p w14:paraId="29C31093" w14:textId="77777777" w:rsidR="00DC22BA" w:rsidRDefault="00DC22BA" w:rsidP="00DC22BA">
      <w:pPr>
        <w:spacing w:before="120" w:after="120"/>
        <w:jc w:val="both"/>
        <w:rPr>
          <w:rFonts w:asciiTheme="minorHAnsi" w:hAnsiTheme="minorHAnsi" w:cstheme="minorHAnsi"/>
          <w:sz w:val="22"/>
        </w:rPr>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navazuje na současně akreditovaný magisterský studijní program Ekonomika podniku a podnikání se specializací</w:t>
      </w:r>
      <w:r w:rsidRPr="002E6A9E">
        <w:t xml:space="preserve"> </w:t>
      </w:r>
      <w:r w:rsidRPr="002E6A9E">
        <w:rPr>
          <w:rFonts w:asciiTheme="minorHAnsi" w:hAnsiTheme="minorHAnsi" w:cstheme="minorHAnsi"/>
          <w:sz w:val="22"/>
        </w:rPr>
        <w:t>Podnikání ve službách cestovního ruchu</w:t>
      </w:r>
      <w:r>
        <w:rPr>
          <w:rFonts w:asciiTheme="minorHAnsi" w:hAnsiTheme="minorHAnsi" w:cstheme="minorHAnsi"/>
          <w:sz w:val="22"/>
        </w:rPr>
        <w:t xml:space="preserve">, který má platnou akreditaci do 26. 6. 2029. </w:t>
      </w:r>
    </w:p>
    <w:p w14:paraId="23C01559" w14:textId="77777777" w:rsidR="00DC22BA" w:rsidRPr="00890D16" w:rsidRDefault="00DC22BA" w:rsidP="00DC22BA">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1AFFD020"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a</w:t>
      </w:r>
      <w:r w:rsidRPr="00C627E4">
        <w:rPr>
          <w:rFonts w:ascii="Calibri" w:hAnsi="Calibri" w:cs="Calibri"/>
          <w:sz w:val="22"/>
          <w:szCs w:val="22"/>
        </w:rPr>
        <w:t>traktivita studijního programu pro studenty ve srovnání s jinými obecně ekononicky laděnými programy díky je</w:t>
      </w:r>
      <w:r>
        <w:rPr>
          <w:rFonts w:ascii="Calibri" w:hAnsi="Calibri" w:cs="Calibri"/>
          <w:sz w:val="22"/>
          <w:szCs w:val="22"/>
        </w:rPr>
        <w:t>dnoznačnému</w:t>
      </w:r>
      <w:r w:rsidRPr="00C627E4">
        <w:rPr>
          <w:rFonts w:ascii="Calibri" w:hAnsi="Calibri" w:cs="Calibri"/>
          <w:sz w:val="22"/>
          <w:szCs w:val="22"/>
        </w:rPr>
        <w:t xml:space="preserve"> zaměření na sektor cestovního ruchu a hotelnictví;</w:t>
      </w:r>
    </w:p>
    <w:p w14:paraId="62E01877"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4A1779F3" w14:textId="025E7488"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spojení dvou vysokoškolských institucí a odborná profilace Vysoké školy hotelové</w:t>
      </w:r>
      <w:ins w:id="1065" w:author="Pavla Trefilová" w:date="2022-05-11T15:50:00Z">
        <w:r w:rsidR="005034E2">
          <w:rPr>
            <w:rFonts w:ascii="Calibri" w:hAnsi="Calibri" w:cs="Calibri"/>
            <w:sz w:val="22"/>
            <w:szCs w:val="22"/>
          </w:rPr>
          <w:t xml:space="preserve"> a ekonomické s.r.o.</w:t>
        </w:r>
      </w:ins>
      <w:r w:rsidRPr="00C627E4">
        <w:rPr>
          <w:rFonts w:ascii="Calibri" w:hAnsi="Calibri" w:cs="Calibri"/>
          <w:sz w:val="22"/>
          <w:szCs w:val="22"/>
        </w:rPr>
        <w:t xml:space="preserve"> na oblast cestovního ruchu a hotelnictví;</w:t>
      </w:r>
    </w:p>
    <w:p w14:paraId="01AE4EA0"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profesní profilace a zkušenosti akademických pracovníků podílejících se na výuce a vedení studentů;</w:t>
      </w:r>
    </w:p>
    <w:p w14:paraId="170B0075" w14:textId="77777777" w:rsidR="00DC22BA" w:rsidRPr="00C627E4" w:rsidRDefault="00DC22BA" w:rsidP="00CE1995">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 xml:space="preserve">důraz na aktuální vývojové trendy v oblasti ekonomiky a managementu cestovního ruchu a </w:t>
      </w:r>
      <w:r w:rsidRPr="004F79EC">
        <w:rPr>
          <w:rFonts w:ascii="Calibri" w:hAnsi="Calibri" w:cs="Calibri"/>
          <w:sz w:val="22"/>
          <w:szCs w:val="22"/>
        </w:rPr>
        <w:t>hotelnictví a</w:t>
      </w:r>
      <w:r w:rsidRPr="00C627E4">
        <w:rPr>
          <w:rFonts w:ascii="Calibri" w:hAnsi="Calibri" w:cs="Calibri"/>
          <w:sz w:val="22"/>
          <w:szCs w:val="22"/>
        </w:rPr>
        <w:t xml:space="preserve"> aktuálních tendencí ve výzkumu v těchto oblastech;</w:t>
      </w:r>
    </w:p>
    <w:p w14:paraId="1C1D420E" w14:textId="77777777" w:rsidR="00DC22BA" w:rsidRPr="00C627E4" w:rsidRDefault="00DC22BA" w:rsidP="00CE1995">
      <w:pPr>
        <w:pStyle w:val="Odstavecseseznamem"/>
        <w:numPr>
          <w:ilvl w:val="0"/>
          <w:numId w:val="32"/>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úzké využití kontaktů s vědeckými pracovišti v ČR, SR i ve světě, upevňující vzájemnou spolupráci v oblasti ekonomiky a managementu;</w:t>
      </w:r>
    </w:p>
    <w:p w14:paraId="297BCA62" w14:textId="77777777" w:rsidR="00DC22BA" w:rsidRPr="00C627E4" w:rsidRDefault="00DC22BA" w:rsidP="00CE1995">
      <w:pPr>
        <w:pStyle w:val="Odstavecseseznamem"/>
        <w:numPr>
          <w:ilvl w:val="0"/>
          <w:numId w:val="32"/>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případné zapojení špičkových zahraničních výzkumných pracovníků do participace na realizaci DSP.</w:t>
      </w:r>
    </w:p>
    <w:p w14:paraId="3712DC5C" w14:textId="77777777" w:rsidR="00DC22BA" w:rsidRDefault="00DC22BA" w:rsidP="004B186D">
      <w:pPr>
        <w:pStyle w:val="Normlnweb"/>
        <w:spacing w:before="0" w:beforeAutospacing="0" w:after="120" w:afterAutospacing="0"/>
        <w:jc w:val="both"/>
        <w:rPr>
          <w:rFonts w:ascii="Calibri" w:hAnsi="Calibri" w:cs="Calibri"/>
          <w:b/>
          <w:i/>
          <w:sz w:val="22"/>
          <w:szCs w:val="22"/>
        </w:rPr>
      </w:pPr>
    </w:p>
    <w:p w14:paraId="37504214" w14:textId="77777777" w:rsidR="00DC22BA" w:rsidRDefault="00DC22BA">
      <w:pPr>
        <w:spacing w:after="160" w:line="259" w:lineRule="auto"/>
        <w:rPr>
          <w:rFonts w:ascii="Calibri" w:hAnsi="Calibri" w:cs="Calibri"/>
          <w:b/>
          <w:i/>
          <w:sz w:val="22"/>
          <w:szCs w:val="22"/>
        </w:rPr>
      </w:pPr>
      <w:r>
        <w:rPr>
          <w:rFonts w:ascii="Calibri" w:hAnsi="Calibri" w:cs="Calibri"/>
          <w:b/>
          <w:i/>
          <w:sz w:val="22"/>
          <w:szCs w:val="22"/>
        </w:rPr>
        <w:br w:type="page"/>
      </w:r>
    </w:p>
    <w:p w14:paraId="39CF36A7" w14:textId="77777777" w:rsidR="00DC22BA" w:rsidRPr="00A35B6F" w:rsidRDefault="00DC22BA" w:rsidP="00DC22BA">
      <w:pPr>
        <w:pStyle w:val="Normlnweb"/>
        <w:spacing w:before="0" w:beforeAutospacing="0" w:after="120" w:afterAutospacing="0"/>
        <w:jc w:val="both"/>
        <w:rPr>
          <w:rFonts w:ascii="Calibri" w:hAnsi="Calibri" w:cs="Calibri"/>
          <w:b/>
          <w:i/>
          <w:sz w:val="22"/>
          <w:szCs w:val="22"/>
        </w:rPr>
      </w:pPr>
      <w:r w:rsidRPr="00A35B6F">
        <w:rPr>
          <w:rFonts w:ascii="Calibri" w:hAnsi="Calibri" w:cs="Calibri"/>
          <w:b/>
          <w:i/>
          <w:sz w:val="22"/>
          <w:szCs w:val="22"/>
        </w:rPr>
        <w:lastRenderedPageBreak/>
        <w:t>Slabé stránky studijního programu:</w:t>
      </w:r>
    </w:p>
    <w:p w14:paraId="5D7072F7" w14:textId="77777777" w:rsidR="00DC22BA" w:rsidRPr="00C627E4" w:rsidRDefault="00DC22BA" w:rsidP="00CE1995">
      <w:pPr>
        <w:pStyle w:val="Normlnweb"/>
        <w:numPr>
          <w:ilvl w:val="0"/>
          <w:numId w:val="33"/>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3DF766D1" w14:textId="77777777" w:rsidR="00DC22BA" w:rsidRPr="00C627E4" w:rsidRDefault="00DC22BA" w:rsidP="00CE1995">
      <w:pPr>
        <w:pStyle w:val="Odstavecseseznamem"/>
        <w:numPr>
          <w:ilvl w:val="0"/>
          <w:numId w:val="33"/>
        </w:numPr>
        <w:spacing w:after="360"/>
        <w:ind w:left="714" w:hanging="357"/>
        <w:jc w:val="both"/>
        <w:rPr>
          <w:rFonts w:ascii="Calibri" w:hAnsi="Calibri" w:cs="Calibri"/>
          <w:sz w:val="22"/>
          <w:szCs w:val="22"/>
        </w:rPr>
      </w:pPr>
      <w:r w:rsidRPr="00C627E4">
        <w:rPr>
          <w:rFonts w:ascii="Calibri" w:hAnsi="Calibri" w:cs="Calibri"/>
          <w:sz w:val="22"/>
          <w:szCs w:val="22"/>
        </w:rPr>
        <w:t>relativně malé zapojení pracoviště do mezinárodních výzkumných týmů v oblasti ekonomiky a managemetu;</w:t>
      </w:r>
    </w:p>
    <w:p w14:paraId="573027C8" w14:textId="1F6D615C" w:rsidR="00DC22BA" w:rsidRDefault="00DC22BA" w:rsidP="00CE1995">
      <w:pPr>
        <w:pStyle w:val="Odstavecseseznamem"/>
        <w:numPr>
          <w:ilvl w:val="0"/>
          <w:numId w:val="33"/>
        </w:numPr>
        <w:spacing w:after="360"/>
        <w:ind w:left="714" w:hanging="357"/>
        <w:jc w:val="both"/>
        <w:rPr>
          <w:rFonts w:ascii="Calibri" w:hAnsi="Calibri" w:cs="Calibri"/>
          <w:sz w:val="22"/>
          <w:szCs w:val="22"/>
        </w:rPr>
      </w:pPr>
      <w:r w:rsidRPr="00C627E4">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komunikací s lektory vyučujícími uvedené jazyky a cílenou navigací na výuku odborných textů z oblasti ekonomiky a managementu, nastavením části studia formou ERASMUS programu pro studenty</w:t>
      </w:r>
      <w:r>
        <w:rPr>
          <w:rFonts w:ascii="Calibri" w:hAnsi="Calibri" w:cs="Calibri"/>
          <w:sz w:val="22"/>
          <w:szCs w:val="22"/>
        </w:rPr>
        <w:t>.</w:t>
      </w:r>
    </w:p>
    <w:p w14:paraId="3EB1D07B" w14:textId="729EF313" w:rsidR="00DC22BA" w:rsidRDefault="00DC22BA" w:rsidP="00DC22BA">
      <w:pPr>
        <w:spacing w:after="360"/>
        <w:jc w:val="both"/>
        <w:rPr>
          <w:ins w:id="1066" w:author="Pavla Trefilová" w:date="2022-05-11T15:51:00Z"/>
          <w:rFonts w:ascii="Calibri" w:hAnsi="Calibri" w:cs="Calibri"/>
          <w:sz w:val="22"/>
          <w:szCs w:val="22"/>
        </w:rPr>
      </w:pPr>
      <w:r w:rsidRPr="00DC22BA">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70089472" w14:textId="77777777" w:rsidR="005034E2" w:rsidRDefault="005034E2" w:rsidP="005034E2">
      <w:pPr>
        <w:spacing w:after="360"/>
        <w:jc w:val="both"/>
        <w:rPr>
          <w:ins w:id="1067" w:author="Pavla Trefilová" w:date="2022-05-11T15:51:00Z"/>
          <w:rFonts w:ascii="Calibri" w:hAnsi="Calibri" w:cs="Calibri"/>
          <w:sz w:val="22"/>
          <w:szCs w:val="22"/>
        </w:rPr>
      </w:pPr>
      <w:ins w:id="1068" w:author="Pavla Trefilová" w:date="2022-05-11T15:51:00Z">
        <w:r>
          <w:rPr>
            <w:rFonts w:ascii="Calibri" w:hAnsi="Calibri" w:cs="Calibri"/>
            <w:sz w:val="22"/>
            <w:szCs w:val="22"/>
          </w:rPr>
          <w:t>Doktorský studijní program navazuje na navazující magisterský studijní program Ekonomika</w:t>
        </w:r>
        <w:r w:rsidRPr="002E5105">
          <w:rPr>
            <w:rFonts w:ascii="Calibri" w:hAnsi="Calibri" w:cs="Calibri"/>
            <w:sz w:val="22"/>
            <w:szCs w:val="22"/>
          </w:rPr>
          <w:t xml:space="preserve"> podniku a podnikání </w:t>
        </w:r>
        <w:r>
          <w:rPr>
            <w:rFonts w:ascii="Calibri" w:hAnsi="Calibri" w:cs="Calibri"/>
            <w:sz w:val="22"/>
            <w:szCs w:val="22"/>
          </w:rPr>
          <w:t>uskutečňovaného Fakultou managementu a ekonomiky a sice primárně na specializaci Podnikání</w:t>
        </w:r>
        <w:r w:rsidRPr="00F959E9">
          <w:rPr>
            <w:rFonts w:ascii="Calibri" w:hAnsi="Calibri" w:cs="Calibri"/>
            <w:sz w:val="22"/>
            <w:szCs w:val="22"/>
          </w:rPr>
          <w:t xml:space="preserve"> ve službách cestovního ruchu</w:t>
        </w:r>
        <w:r>
          <w:rPr>
            <w:rFonts w:ascii="Calibri" w:hAnsi="Calibri" w:cs="Calibri"/>
            <w:sz w:val="22"/>
            <w:szCs w:val="22"/>
          </w:rPr>
          <w:t>. Absolventi i dalších studijních programů jako např. Management a marketing či Hospodářská politika a správa se mohou také přihlásit.</w:t>
        </w:r>
      </w:ins>
    </w:p>
    <w:p w14:paraId="1433CF0E" w14:textId="77777777" w:rsidR="005034E2" w:rsidRPr="00A86D46" w:rsidRDefault="005034E2" w:rsidP="005034E2">
      <w:pPr>
        <w:spacing w:after="360"/>
        <w:jc w:val="both"/>
        <w:rPr>
          <w:ins w:id="1069" w:author="Pavla Trefilová" w:date="2022-05-11T15:51:00Z"/>
          <w:rFonts w:ascii="Calibri" w:hAnsi="Calibri" w:cs="Calibri"/>
          <w:bCs/>
          <w:sz w:val="22"/>
          <w:szCs w:val="22"/>
        </w:rPr>
      </w:pPr>
      <w:ins w:id="1070" w:author="Pavla Trefilová" w:date="2022-05-11T15:51:00Z">
        <w:r>
          <w:rPr>
            <w:rFonts w:ascii="Calibri" w:hAnsi="Calibri" w:cs="Calibri"/>
            <w:sz w:val="22"/>
            <w:szCs w:val="22"/>
          </w:rPr>
          <w:t xml:space="preserve">Na VŠHE tento studijní program ideálně navazuje na navazující magisterský studjní </w:t>
        </w:r>
        <w:r w:rsidRPr="006D5008">
          <w:rPr>
            <w:rFonts w:ascii="Calibri" w:hAnsi="Calibri" w:cs="Calibri"/>
            <w:sz w:val="22"/>
            <w:szCs w:val="22"/>
          </w:rPr>
          <w:t>program Hotelnictví</w:t>
        </w:r>
        <w:r w:rsidRPr="00A86D46">
          <w:rPr>
            <w:rFonts w:ascii="Calibri" w:hAnsi="Calibri" w:cs="Calibri"/>
            <w:bCs/>
            <w:sz w:val="22"/>
            <w:szCs w:val="22"/>
          </w:rPr>
          <w:t>, cestovní ruch a marketing, který je nabízen ve třech specializacích.</w:t>
        </w:r>
      </w:ins>
    </w:p>
    <w:p w14:paraId="56E0256C" w14:textId="77777777" w:rsidR="005034E2" w:rsidRPr="00DC22BA" w:rsidRDefault="005034E2" w:rsidP="00DC22BA">
      <w:pPr>
        <w:spacing w:after="360"/>
        <w:jc w:val="both"/>
        <w:rPr>
          <w:rFonts w:ascii="Calibri" w:hAnsi="Calibri" w:cs="Calibri"/>
          <w:sz w:val="22"/>
          <w:szCs w:val="22"/>
        </w:rPr>
      </w:pPr>
    </w:p>
    <w:p w14:paraId="1E8FED1C"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12880A90"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2.2</w:t>
      </w:r>
    </w:p>
    <w:p w14:paraId="71F39BB3" w14:textId="61C3DAA7" w:rsidR="00DC22BA" w:rsidRDefault="00DC22BA" w:rsidP="00DC22BA">
      <w:pPr>
        <w:jc w:val="both"/>
        <w:rPr>
          <w:rFonts w:asciiTheme="minorHAnsi" w:hAnsiTheme="minorHAnsi" w:cstheme="minorHAnsi"/>
          <w:sz w:val="22"/>
          <w:szCs w:val="22"/>
        </w:rPr>
      </w:pPr>
      <w:r w:rsidRPr="00A35B6F">
        <w:rPr>
          <w:rFonts w:asciiTheme="minorHAnsi" w:hAnsiTheme="minorHAnsi" w:cstheme="minorHAnsi"/>
          <w:sz w:val="22"/>
          <w:szCs w:val="22"/>
        </w:rPr>
        <w:t>Vědecko-výzkumná</w:t>
      </w:r>
      <w:r w:rsidRPr="00EA3338">
        <w:rPr>
          <w:rFonts w:asciiTheme="minorHAnsi" w:hAnsiTheme="minorHAnsi" w:cstheme="minorHAnsi"/>
          <w:sz w:val="22"/>
          <w:szCs w:val="22"/>
        </w:rPr>
        <w:t xml:space="preserve"> a publikační činnost je jednou z klíčových činností zajišťovaných fakultou v souvislosti s realizací doktorského studijního programu </w:t>
      </w:r>
      <w:ins w:id="1071" w:author="Pavla Trefilová" w:date="2022-05-11T16:17:00Z">
        <w:r w:rsidR="0028687A" w:rsidRPr="0028687A">
          <w:rPr>
            <w:rFonts w:asciiTheme="minorHAnsi" w:hAnsiTheme="minorHAnsi" w:cstheme="minorHAnsi"/>
            <w:sz w:val="22"/>
            <w:szCs w:val="22"/>
          </w:rPr>
          <w:t>Tourism Economics and Hospitality Management</w:t>
        </w:r>
      </w:ins>
      <w:del w:id="1072" w:author="Pavla Trefilová" w:date="2022-05-11T16:17:00Z">
        <w:r w:rsidRPr="00F97FAB" w:rsidDel="0028687A">
          <w:rPr>
            <w:rFonts w:asciiTheme="minorHAnsi" w:hAnsiTheme="minorHAnsi" w:cstheme="minorHAnsi"/>
            <w:sz w:val="22"/>
            <w:szCs w:val="22"/>
          </w:rPr>
          <w:delText>Ekonomika cestovního ruchu a management hotelnictví</w:delText>
        </w:r>
      </w:del>
      <w:r w:rsidRPr="00F97FAB">
        <w:rPr>
          <w:rFonts w:asciiTheme="minorHAnsi" w:hAnsiTheme="minorHAnsi" w:cstheme="minorHAnsi"/>
          <w:sz w:val="22"/>
          <w:szCs w:val="22"/>
        </w:rPr>
        <w:t xml:space="preserve">. </w:t>
      </w:r>
      <w:r w:rsidRPr="00EA3338">
        <w:rPr>
          <w:rFonts w:asciiTheme="minorHAnsi" w:hAnsiTheme="minorHAnsi" w:cstheme="minorHAnsi"/>
          <w:sz w:val="22"/>
          <w:szCs w:val="22"/>
        </w:rPr>
        <w:t>Výzkum je orientován jak na základní, tak i aplikovaný výzkum a reflektuje současný stav úrovně poznání ve vybraných oblastech, které se vztahují ke studijnímu oboru. Zaměřen</w:t>
      </w:r>
      <w:r>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ins w:id="1073" w:author="Pavla Trefilová" w:date="2022-05-11T16:18:00Z">
        <w:r w:rsidR="0028687A" w:rsidRPr="0028687A">
          <w:rPr>
            <w:rFonts w:asciiTheme="minorHAnsi" w:hAnsiTheme="minorHAnsi" w:cstheme="minorHAnsi"/>
            <w:sz w:val="22"/>
            <w:szCs w:val="22"/>
          </w:rPr>
          <w:t>Tourism Economics and Hospitality Management</w:t>
        </w:r>
        <w:r w:rsidR="0028687A">
          <w:rPr>
            <w:rFonts w:asciiTheme="minorHAnsi" w:hAnsiTheme="minorHAnsi" w:cstheme="minorHAnsi"/>
            <w:sz w:val="22"/>
            <w:szCs w:val="22"/>
          </w:rPr>
          <w:t xml:space="preserve">“ </w:t>
        </w:r>
      </w:ins>
      <w:del w:id="1074" w:author="Pavla Trefilová" w:date="2022-05-11T16:18:00Z">
        <w:r w:rsidRPr="00F97FAB" w:rsidDel="0028687A">
          <w:rPr>
            <w:rFonts w:asciiTheme="minorHAnsi" w:hAnsiTheme="minorHAnsi" w:cstheme="minorHAnsi"/>
            <w:sz w:val="22"/>
            <w:szCs w:val="22"/>
          </w:rPr>
          <w:delText>Ekonomika cestovního ruchu a management hotelnictví</w:delText>
        </w:r>
        <w:r w:rsidRPr="00EA3338" w:rsidDel="0028687A">
          <w:rPr>
            <w:rFonts w:asciiTheme="minorHAnsi" w:hAnsiTheme="minorHAnsi" w:cstheme="minorHAnsi"/>
            <w:sz w:val="22"/>
            <w:szCs w:val="22"/>
          </w:rPr>
          <w:delText xml:space="preserve">“ </w:delText>
        </w:r>
      </w:del>
      <w:r w:rsidRPr="00EA3338">
        <w:rPr>
          <w:rFonts w:asciiTheme="minorHAnsi" w:hAnsiTheme="minorHAnsi" w:cstheme="minorHAnsi"/>
          <w:sz w:val="22"/>
          <w:szCs w:val="22"/>
        </w:rPr>
        <w:t xml:space="preserve">je zajišťován </w:t>
      </w:r>
      <w:r>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29A914AB" w14:textId="77777777" w:rsidR="00DC22BA" w:rsidRDefault="00DC22BA" w:rsidP="00DC22BA">
      <w:pPr>
        <w:jc w:val="both"/>
        <w:rPr>
          <w:rFonts w:asciiTheme="minorHAnsi" w:hAnsiTheme="minorHAnsi" w:cstheme="minorHAnsi"/>
          <w:sz w:val="22"/>
          <w:szCs w:val="22"/>
        </w:rPr>
      </w:pPr>
    </w:p>
    <w:p w14:paraId="568ABAAA" w14:textId="77777777" w:rsidR="00DC22BA" w:rsidRPr="00C627E4" w:rsidRDefault="00DC22BA" w:rsidP="00CE1995">
      <w:pPr>
        <w:pStyle w:val="Odstavecseseznamem"/>
        <w:numPr>
          <w:ilvl w:val="0"/>
          <w:numId w:val="28"/>
        </w:numPr>
        <w:jc w:val="both"/>
        <w:rPr>
          <w:rFonts w:asciiTheme="minorHAnsi" w:hAnsiTheme="minorHAnsi" w:cstheme="minorHAnsi"/>
          <w:sz w:val="22"/>
          <w:szCs w:val="22"/>
        </w:rPr>
      </w:pPr>
      <w:r w:rsidRPr="00C627E4">
        <w:rPr>
          <w:rFonts w:asciiTheme="minorHAnsi" w:hAnsiTheme="minorHAnsi" w:cstheme="minorHAnsi"/>
          <w:b/>
          <w:sz w:val="22"/>
          <w:szCs w:val="22"/>
        </w:rPr>
        <w:t>Ústav podnikové ekonomiky</w:t>
      </w:r>
      <w:r w:rsidRPr="00C627E4">
        <w:rPr>
          <w:rFonts w:asciiTheme="minorHAnsi" w:hAnsiTheme="minorHAnsi" w:cstheme="minorHAnsi"/>
          <w:sz w:val="22"/>
          <w:szCs w:val="22"/>
        </w:rPr>
        <w:t xml:space="preserve"> se v oblasti výzkumu orientuje na následující oblasti: Podnikání malých a středních firem a podnikatelské prostředí, ekonomická udržitelnost podniků cestovního ruchu, aplikace udržitelných konceptů na podniky cestovního ruchu popř. v hotelnictví,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2327DDBB" w14:textId="77777777" w:rsidR="00DC22BA" w:rsidRPr="00C627E4" w:rsidRDefault="00DC22BA" w:rsidP="00CE1995">
      <w:pPr>
        <w:pStyle w:val="Odstavecseseznamem"/>
        <w:numPr>
          <w:ilvl w:val="0"/>
          <w:numId w:val="28"/>
        </w:numPr>
        <w:jc w:val="both"/>
        <w:rPr>
          <w:rFonts w:asciiTheme="minorHAnsi" w:hAnsiTheme="minorHAnsi" w:cstheme="minorHAnsi"/>
          <w:sz w:val="22"/>
          <w:szCs w:val="22"/>
        </w:rPr>
      </w:pPr>
      <w:r w:rsidRPr="00C627E4">
        <w:rPr>
          <w:rFonts w:asciiTheme="minorHAnsi" w:hAnsiTheme="minorHAnsi" w:cstheme="minorHAnsi"/>
          <w:b/>
          <w:sz w:val="22"/>
          <w:szCs w:val="22"/>
        </w:rPr>
        <w:t>Ústav ekonomie</w:t>
      </w:r>
      <w:r w:rsidRPr="00C627E4">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4B721DD5"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lastRenderedPageBreak/>
        <w:t>Ústav financí a účetnictví</w:t>
      </w:r>
      <w:r w:rsidRPr="00C627E4">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73EF587B"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t>Ústav managementu a marketingu</w:t>
      </w:r>
      <w:r w:rsidRPr="00C627E4">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40225A4C"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t>Ústav průmyslového inženýrství a informačních systémů</w:t>
      </w:r>
      <w:r w:rsidRPr="00C627E4">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00EEF9F1" w14:textId="77777777" w:rsidR="00DC22BA" w:rsidRPr="00C627E4" w:rsidRDefault="00DC22BA" w:rsidP="00DC22BA">
      <w:pPr>
        <w:pStyle w:val="Odstavecseseznamem"/>
        <w:numPr>
          <w:ilvl w:val="0"/>
          <w:numId w:val="21"/>
        </w:numPr>
        <w:jc w:val="both"/>
        <w:rPr>
          <w:rFonts w:asciiTheme="minorHAnsi" w:hAnsiTheme="minorHAnsi" w:cstheme="minorHAnsi"/>
          <w:sz w:val="22"/>
          <w:szCs w:val="22"/>
        </w:rPr>
      </w:pPr>
      <w:r w:rsidRPr="00C627E4">
        <w:rPr>
          <w:rFonts w:asciiTheme="minorHAnsi" w:hAnsiTheme="minorHAnsi" w:cstheme="minorHAnsi"/>
          <w:b/>
          <w:sz w:val="22"/>
          <w:szCs w:val="22"/>
        </w:rPr>
        <w:t>Ústav regionálního rozvoje, veřejné správy a práva</w:t>
      </w:r>
      <w:r w:rsidRPr="00C627E4">
        <w:rPr>
          <w:rFonts w:asciiTheme="minorHAnsi" w:hAnsiTheme="minorHAnsi" w:cstheme="minorHAnsi"/>
          <w:sz w:val="22"/>
          <w:szCs w:val="22"/>
        </w:rPr>
        <w:t xml:space="preserve"> se v oblasti výzkumu orientuje na problematiku veřejných politik a smart governance.</w:t>
      </w:r>
    </w:p>
    <w:p w14:paraId="6AF74E57" w14:textId="732EEE43" w:rsidR="00DC22BA" w:rsidRPr="00C627E4" w:rsidRDefault="00DC22BA" w:rsidP="00DC22BA">
      <w:pPr>
        <w:pStyle w:val="Nadpis3"/>
        <w:numPr>
          <w:ilvl w:val="0"/>
          <w:numId w:val="21"/>
        </w:numPr>
        <w:spacing w:after="120"/>
        <w:ind w:left="714" w:hanging="357"/>
        <w:jc w:val="both"/>
        <w:rPr>
          <w:rFonts w:asciiTheme="minorHAnsi" w:hAnsiTheme="minorHAnsi" w:cstheme="minorHAnsi"/>
          <w:color w:val="auto"/>
          <w:sz w:val="22"/>
          <w:szCs w:val="22"/>
        </w:rPr>
      </w:pPr>
      <w:r w:rsidRPr="00C627E4">
        <w:rPr>
          <w:rFonts w:asciiTheme="minorHAnsi" w:hAnsiTheme="minorHAnsi" w:cstheme="minorHAnsi"/>
          <w:b/>
          <w:color w:val="auto"/>
          <w:sz w:val="22"/>
          <w:szCs w:val="22"/>
        </w:rPr>
        <w:t>Ústav statistiky a kvantitativních metod</w:t>
      </w:r>
      <w:r w:rsidRPr="00C627E4">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2C855DDD" w14:textId="7D4DF7C8" w:rsidR="00DC22BA" w:rsidRDefault="00DC22BA" w:rsidP="00DC22BA">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160EE688" w14:textId="77777777" w:rsidR="00BC6036" w:rsidRDefault="00BC6036" w:rsidP="00BC6036">
      <w:pPr>
        <w:spacing w:before="120" w:after="120"/>
        <w:jc w:val="both"/>
        <w:rPr>
          <w:rFonts w:asciiTheme="minorHAnsi" w:hAnsiTheme="minorHAnsi" w:cstheme="minorHAnsi"/>
          <w:sz w:val="22"/>
          <w:szCs w:val="22"/>
        </w:rPr>
      </w:pPr>
      <w:r w:rsidRPr="00BC6036">
        <w:rPr>
          <w:rFonts w:asciiTheme="minorHAnsi" w:hAnsiTheme="minorHAnsi" w:cstheme="minorHAnsi"/>
          <w:sz w:val="22"/>
          <w:szCs w:val="22"/>
        </w:rPr>
        <w:t xml:space="preserve">Řízení výzkumu a realizace jednotlivých výzkumných záměrů na Vysoké škole hotelové v Praze probíhá zejména v rámci interkatedrálních a interdisciplinárních týmů zaměřených na hospitality modeling, gastronomii a řízení destinací cestovního ruchu. Složení týmů se dynamicky mění v souvislosti s aktuálně řešenými výzkumnými projekty a je případně doplnováno pracovníky i z jiných výzkumných pracovišť ČR i ze zahraniční.  </w:t>
      </w:r>
    </w:p>
    <w:p w14:paraId="136EA8DA" w14:textId="77777777" w:rsidR="00DC22BA" w:rsidRPr="00EA3338" w:rsidRDefault="00DC22BA" w:rsidP="00DC22BA">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1E4D6307" w14:textId="77777777" w:rsidR="00DC22BA" w:rsidRPr="00091E9D" w:rsidRDefault="00DC22BA" w:rsidP="00DC22BA">
      <w:pPr>
        <w:spacing w:before="120"/>
        <w:jc w:val="both"/>
        <w:rPr>
          <w:rFonts w:asciiTheme="minorHAnsi" w:hAnsiTheme="minorHAnsi" w:cstheme="minorHAnsi"/>
          <w:sz w:val="22"/>
          <w:szCs w:val="22"/>
        </w:rPr>
      </w:pPr>
      <w:r w:rsidRPr="00C627E4">
        <w:rPr>
          <w:rFonts w:asciiTheme="minorHAnsi" w:hAnsiTheme="minorHAnsi" w:cstheme="minorHAnsi"/>
          <w:sz w:val="22"/>
          <w:szCs w:val="22"/>
        </w:rPr>
        <w:t>Externí grantové projekty GAČR řešené na fakultě v posledních deseti letech:</w:t>
      </w:r>
    </w:p>
    <w:p w14:paraId="19DCC927"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xml:space="preserve">. Doba řešení: 1. 1. 2017 – 31. 12. 2019. Číslo projektu: </w:t>
      </w:r>
      <w:proofErr w:type="gramStart"/>
      <w:r w:rsidRPr="00EA3338">
        <w:rPr>
          <w:rFonts w:asciiTheme="minorHAnsi" w:hAnsiTheme="minorHAnsi" w:cstheme="minorHAnsi"/>
          <w:bCs/>
          <w:sz w:val="22"/>
          <w:szCs w:val="22"/>
        </w:rPr>
        <w:t>17-13518S</w:t>
      </w:r>
      <w:proofErr w:type="gramEnd"/>
      <w:r w:rsidRPr="00EA3338">
        <w:rPr>
          <w:rFonts w:asciiTheme="minorHAnsi" w:hAnsiTheme="minorHAnsi" w:cstheme="minorHAnsi"/>
          <w:bCs/>
          <w:sz w:val="22"/>
          <w:szCs w:val="22"/>
        </w:rPr>
        <w:t>, Příjemce: Univerzita Tomáše Bati ve Zlíně, Vysoká škola ekonomická. Řešitel: doc. Ing. Boris Popesko, Ph.D., spoluřešitel: doc. Ing. Jaroslav Wagner, Ph.D.</w:t>
      </w:r>
    </w:p>
    <w:p w14:paraId="461DAD31"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xml:space="preserve">. Doba řešení: 1. 1. 2016 – 31. 12. 2018. Číslo projektu: </w:t>
      </w:r>
      <w:proofErr w:type="gramStart"/>
      <w:r w:rsidRPr="00EA3338">
        <w:rPr>
          <w:rFonts w:asciiTheme="minorHAnsi" w:hAnsiTheme="minorHAnsi" w:cstheme="minorHAnsi"/>
          <w:bCs/>
          <w:sz w:val="22"/>
          <w:szCs w:val="22"/>
        </w:rPr>
        <w:t>17-13518S</w:t>
      </w:r>
      <w:proofErr w:type="gramEnd"/>
      <w:r w:rsidRPr="00EA3338">
        <w:rPr>
          <w:rFonts w:asciiTheme="minorHAnsi" w:hAnsiTheme="minorHAnsi" w:cstheme="minorHAnsi"/>
          <w:bCs/>
          <w:sz w:val="22"/>
          <w:szCs w:val="22"/>
        </w:rPr>
        <w:t>, Příjemce: Univerzita Tomáše Bati ve Zlíně. Řešitel: prof. Dr. Ing. Drahomíra Pavelková</w:t>
      </w:r>
    </w:p>
    <w:p w14:paraId="7B8A0A56"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 xml:space="preserve">Doba řešení: 1. 1. 2014 – 31. 12. 2016. Číslo projektu: </w:t>
      </w:r>
      <w:proofErr w:type="gramStart"/>
      <w:r w:rsidRPr="00EA3338">
        <w:rPr>
          <w:rFonts w:asciiTheme="minorHAnsi" w:hAnsiTheme="minorHAnsi" w:cstheme="minorHAnsi"/>
          <w:bCs/>
          <w:sz w:val="22"/>
          <w:szCs w:val="22"/>
        </w:rPr>
        <w:t>14-18597P</w:t>
      </w:r>
      <w:proofErr w:type="gramEnd"/>
      <w:r w:rsidRPr="00EA3338">
        <w:rPr>
          <w:rFonts w:asciiTheme="minorHAnsi" w:hAnsiTheme="minorHAnsi" w:cstheme="minorHAnsi"/>
          <w:bCs/>
          <w:sz w:val="22"/>
          <w:szCs w:val="22"/>
        </w:rPr>
        <w:t>, Příjemce: Univerzita Tomáše Bati ve Zlíně. Řešitel: Ing. Michaela Blahová, Ph.D.</w:t>
      </w:r>
    </w:p>
    <w:p w14:paraId="79BB87C4" w14:textId="77777777" w:rsidR="00DC22BA" w:rsidRPr="00EA3338" w:rsidRDefault="00DC22BA" w:rsidP="00DC22BA">
      <w:pPr>
        <w:pStyle w:val="Odstavecseseznamem"/>
        <w:numPr>
          <w:ilvl w:val="0"/>
          <w:numId w:val="2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 xml:space="preserve">Doba řešení: 1. 1. 2014 – 31. 12. 2016. Číslo projektu: </w:t>
      </w:r>
      <w:proofErr w:type="gramStart"/>
      <w:r w:rsidRPr="00EA3338">
        <w:rPr>
          <w:rFonts w:asciiTheme="minorHAnsi" w:hAnsiTheme="minorHAnsi" w:cstheme="minorHAnsi"/>
          <w:bCs/>
          <w:sz w:val="22"/>
          <w:szCs w:val="22"/>
        </w:rPr>
        <w:t>14-21654P</w:t>
      </w:r>
      <w:proofErr w:type="gramEnd"/>
      <w:r w:rsidRPr="00EA3338">
        <w:rPr>
          <w:rFonts w:asciiTheme="minorHAnsi" w:hAnsiTheme="minorHAnsi" w:cstheme="minorHAnsi"/>
          <w:bCs/>
          <w:sz w:val="22"/>
          <w:szCs w:val="22"/>
        </w:rPr>
        <w:t>, Příjemce: Univerzita Tomáše Bati ve Zlíně. Řešitel: Ing. Petr Novák, Ph.D.</w:t>
      </w:r>
    </w:p>
    <w:p w14:paraId="2A54543A" w14:textId="77777777" w:rsidR="00DC22BA" w:rsidRPr="00EA3338" w:rsidRDefault="00DC22BA" w:rsidP="00DC22BA">
      <w:pPr>
        <w:pStyle w:val="Odstavecseseznamem"/>
        <w:numPr>
          <w:ilvl w:val="0"/>
          <w:numId w:val="22"/>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lastRenderedPageBreak/>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00300FD0" w14:textId="77777777" w:rsidR="00DC22BA" w:rsidRPr="00EA3338" w:rsidRDefault="00DC22BA" w:rsidP="00BC6036">
      <w:pPr>
        <w:pStyle w:val="Odstavecseseznamem"/>
        <w:numPr>
          <w:ilvl w:val="0"/>
          <w:numId w:val="22"/>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w:t>
      </w:r>
      <w:proofErr w:type="gramStart"/>
      <w:r w:rsidRPr="00EA3338">
        <w:rPr>
          <w:rFonts w:asciiTheme="minorHAnsi" w:hAnsiTheme="minorHAnsi" w:cstheme="minorHAnsi"/>
          <w:b/>
          <w:bCs/>
          <w:sz w:val="22"/>
          <w:szCs w:val="22"/>
        </w:rPr>
        <w:t>Internetu</w:t>
      </w:r>
      <w:proofErr w:type="gramEnd"/>
      <w:r w:rsidRPr="00EA3338">
        <w:rPr>
          <w:rFonts w:asciiTheme="minorHAnsi" w:hAnsiTheme="minorHAnsi" w:cstheme="minorHAnsi"/>
          <w:b/>
          <w:bCs/>
          <w:sz w:val="22"/>
          <w:szCs w:val="22"/>
        </w:rPr>
        <w:t xml:space="preserve">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4EDB50C4" w14:textId="77777777" w:rsidR="00DC22BA" w:rsidRPr="00EB63F8" w:rsidRDefault="00DC22BA" w:rsidP="00DC22BA">
      <w:pPr>
        <w:jc w:val="both"/>
        <w:rPr>
          <w:rFonts w:asciiTheme="minorHAnsi" w:hAnsiTheme="minorHAnsi" w:cstheme="minorHAnsi"/>
          <w:sz w:val="22"/>
          <w:szCs w:val="22"/>
        </w:rPr>
      </w:pPr>
      <w:r w:rsidRPr="00EB63F8">
        <w:rPr>
          <w:rFonts w:asciiTheme="minorHAnsi" w:hAnsiTheme="minorHAnsi" w:cstheme="minorHAnsi"/>
          <w:sz w:val="22"/>
          <w:szCs w:val="22"/>
        </w:rPr>
        <w:t xml:space="preserve">Externí grantové projekty TAČR řešené na fakultě v posledních </w:t>
      </w:r>
      <w:r>
        <w:rPr>
          <w:rFonts w:asciiTheme="minorHAnsi" w:hAnsiTheme="minorHAnsi" w:cstheme="minorHAnsi"/>
          <w:sz w:val="22"/>
          <w:szCs w:val="22"/>
        </w:rPr>
        <w:t>deset</w:t>
      </w:r>
      <w:r w:rsidRPr="00EB63F8">
        <w:rPr>
          <w:rFonts w:asciiTheme="minorHAnsi" w:hAnsiTheme="minorHAnsi" w:cstheme="minorHAnsi"/>
          <w:sz w:val="22"/>
          <w:szCs w:val="22"/>
        </w:rPr>
        <w:t>i letech:</w:t>
      </w:r>
    </w:p>
    <w:p w14:paraId="4EB63D81" w14:textId="77777777" w:rsidR="00DC22BA" w:rsidRPr="00EB63F8" w:rsidRDefault="00DC22BA" w:rsidP="00DC22BA">
      <w:pPr>
        <w:pStyle w:val="Odstavecseseznamem"/>
        <w:numPr>
          <w:ilvl w:val="0"/>
          <w:numId w:val="2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Inovace systémů řízení subjektů cestovního ruchu pomocí nástrojů procesního řízení. </w:t>
      </w:r>
      <w:r w:rsidRPr="00EB63F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40625EF8" w14:textId="77777777" w:rsidR="00DC22BA" w:rsidRPr="00EB63F8" w:rsidRDefault="00DC22BA" w:rsidP="00DC22BA">
      <w:pPr>
        <w:pStyle w:val="Odstavecseseznamem"/>
        <w:numPr>
          <w:ilvl w:val="0"/>
          <w:numId w:val="2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Poznatky behaviorální ekonomie a jejich aplikace na úrovni obcí a krajů České republiky. </w:t>
      </w:r>
      <w:r w:rsidRPr="00EB63F8">
        <w:rPr>
          <w:rFonts w:asciiTheme="minorHAnsi" w:hAnsiTheme="minorHAnsi" w:cstheme="minorHAnsi"/>
          <w:bCs/>
          <w:sz w:val="22"/>
          <w:szCs w:val="22"/>
        </w:rPr>
        <w:t>Doba řešení: 1. 6. 2019 – 31. 5. 2021. Číslo projektu TJ02000339. Řešitel: Ing. Filip Kučera</w:t>
      </w:r>
    </w:p>
    <w:p w14:paraId="18E23985" w14:textId="77777777" w:rsidR="00DC22BA" w:rsidRPr="00EB63F8" w:rsidRDefault="00DC22BA" w:rsidP="00DC22BA">
      <w:pPr>
        <w:pStyle w:val="Odstavecseseznamem"/>
        <w:numPr>
          <w:ilvl w:val="0"/>
          <w:numId w:val="2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Manažerský model hodnoty designu pro konkurenceschopnost MSP v ČR. </w:t>
      </w:r>
      <w:r w:rsidRPr="00EB63F8">
        <w:rPr>
          <w:rFonts w:asciiTheme="minorHAnsi" w:hAnsiTheme="minorHAnsi" w:cstheme="minorHAnsi"/>
          <w:bCs/>
          <w:sz w:val="22"/>
          <w:szCs w:val="22"/>
        </w:rPr>
        <w:t>Doba řešení</w:t>
      </w:r>
      <w:r w:rsidRPr="00BC6036">
        <w:rPr>
          <w:rFonts w:asciiTheme="minorHAnsi" w:hAnsiTheme="minorHAnsi" w:cstheme="minorHAnsi"/>
          <w:bCs/>
          <w:sz w:val="22"/>
          <w:szCs w:val="22"/>
        </w:rPr>
        <w:t>: 1.</w:t>
      </w:r>
      <w:r w:rsidRPr="00EB63F8">
        <w:rPr>
          <w:rFonts w:asciiTheme="minorHAnsi" w:hAnsiTheme="minorHAnsi" w:cstheme="minorHAnsi"/>
          <w:sz w:val="22"/>
          <w:szCs w:val="22"/>
        </w:rPr>
        <w:t xml:space="preserve"> 2. 2019 </w:t>
      </w:r>
      <w:r w:rsidRPr="00EB63F8">
        <w:rPr>
          <w:rFonts w:asciiTheme="minorHAnsi" w:hAnsiTheme="minorHAnsi" w:cstheme="minorHAnsi"/>
          <w:bCs/>
          <w:sz w:val="22"/>
          <w:szCs w:val="22"/>
        </w:rPr>
        <w:t>–</w:t>
      </w:r>
      <w:r w:rsidRPr="00EB63F8">
        <w:rPr>
          <w:rFonts w:asciiTheme="minorHAnsi" w:hAnsiTheme="minorHAnsi" w:cstheme="minorHAnsi"/>
          <w:sz w:val="22"/>
          <w:szCs w:val="22"/>
        </w:rPr>
        <w:t xml:space="preserve"> 31. 7. 2020. Číslo projektu TL02000255 Řešitel: Ing. Eva Šviráková, Ph.D. (FMK), spoluřešitel za FaME: Mgr. Jan Kramoliš, Ph.D.</w:t>
      </w:r>
    </w:p>
    <w:p w14:paraId="39C56C99" w14:textId="77777777" w:rsidR="00DC22BA" w:rsidRPr="00EB63F8" w:rsidRDefault="00DC22BA" w:rsidP="00DC22BA">
      <w:pPr>
        <w:pStyle w:val="Odstavecseseznamem"/>
        <w:numPr>
          <w:ilvl w:val="0"/>
          <w:numId w:val="23"/>
        </w:numPr>
        <w:ind w:left="851"/>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Výkonový potenciál pracovníků 50+ a specifické formy řízení lidských zdrojů podniku. </w:t>
      </w:r>
      <w:r w:rsidRPr="00EB63F8">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65E3F5C8" w14:textId="77777777" w:rsidR="00DC22BA" w:rsidRPr="00C627E4" w:rsidRDefault="00DC22BA" w:rsidP="00DC22BA">
      <w:pPr>
        <w:pStyle w:val="Odstavecseseznamem"/>
        <w:numPr>
          <w:ilvl w:val="0"/>
          <w:numId w:val="23"/>
        </w:numPr>
        <w:spacing w:after="240"/>
        <w:ind w:left="850" w:hanging="357"/>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Klastrová politika České republiky a jejích regionů pro globální konkurenceschopnost a udržitelný růst. </w:t>
      </w:r>
      <w:r w:rsidRPr="00EB63F8">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7558EF71" w14:textId="77777777" w:rsidR="00DC22BA" w:rsidRPr="00EB63F8" w:rsidRDefault="00DC22BA" w:rsidP="00DC22BA">
      <w:pPr>
        <w:jc w:val="both"/>
        <w:rPr>
          <w:rFonts w:asciiTheme="minorHAnsi" w:hAnsiTheme="minorHAnsi" w:cstheme="minorHAnsi"/>
          <w:sz w:val="22"/>
          <w:szCs w:val="22"/>
        </w:rPr>
      </w:pPr>
      <w:r w:rsidRPr="00EB63F8">
        <w:rPr>
          <w:rFonts w:asciiTheme="minorHAnsi" w:hAnsiTheme="minorHAnsi" w:cstheme="minorHAnsi"/>
          <w:sz w:val="22"/>
          <w:szCs w:val="22"/>
        </w:rPr>
        <w:t>Externí grantový projekt MŠMT:</w:t>
      </w:r>
    </w:p>
    <w:p w14:paraId="6FE6B091" w14:textId="77777777" w:rsidR="00DC22BA" w:rsidRDefault="00DC22BA" w:rsidP="00BC6036">
      <w:pPr>
        <w:pStyle w:val="Odstavecseseznamem"/>
        <w:numPr>
          <w:ilvl w:val="0"/>
          <w:numId w:val="23"/>
        </w:numPr>
        <w:spacing w:after="240"/>
        <w:ind w:left="850" w:hanging="357"/>
        <w:contextualSpacing w:val="0"/>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Ochrana vodních útvarů na úrovni regionů na Ukrajině a v ČR: Problematika teorie a praxe. </w:t>
      </w:r>
      <w:r w:rsidRPr="00EB63F8">
        <w:rPr>
          <w:rFonts w:asciiTheme="minorHAnsi" w:hAnsiTheme="minorHAnsi" w:cstheme="minorHAnsi"/>
          <w:bCs/>
          <w:sz w:val="22"/>
          <w:szCs w:val="22"/>
        </w:rPr>
        <w:t>Doba řešení: 1. 1. 2019 – 31. 12. 2020. Číslo projektu: 7AMB197UAXXX. Řešitel: JUDr. Jiří Zicha, Ph.D.</w:t>
      </w:r>
    </w:p>
    <w:p w14:paraId="0010A7E3" w14:textId="77777777" w:rsidR="00DC22BA" w:rsidRDefault="00DC22BA" w:rsidP="004A4E10">
      <w:pPr>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1A0550A9" w14:textId="51783321" w:rsidR="00DC22BA" w:rsidRPr="00BC6036" w:rsidRDefault="00DC22BA" w:rsidP="00BC6036">
      <w:pPr>
        <w:pStyle w:val="Odstavecseseznamem"/>
        <w:numPr>
          <w:ilvl w:val="0"/>
          <w:numId w:val="23"/>
        </w:numPr>
        <w:spacing w:after="240"/>
        <w:ind w:left="850" w:hanging="357"/>
        <w:contextualSpacing w:val="0"/>
        <w:jc w:val="both"/>
        <w:rPr>
          <w:rFonts w:asciiTheme="minorHAnsi" w:hAnsiTheme="minorHAnsi" w:cstheme="minorHAnsi"/>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Pr="00EF6868">
        <w:rPr>
          <w:rFonts w:asciiTheme="minorHAnsi" w:hAnsiTheme="minorHAnsi" w:cstheme="minorHAnsi"/>
          <w:bCs/>
          <w:sz w:val="22"/>
          <w:szCs w:val="22"/>
        </w:rPr>
        <w:t>NT12235</w:t>
      </w:r>
      <w:r>
        <w:rPr>
          <w:rFonts w:asciiTheme="minorHAnsi" w:hAnsiTheme="minorHAnsi" w:cstheme="minorHAnsi"/>
          <w:bCs/>
          <w:sz w:val="22"/>
          <w:szCs w:val="22"/>
        </w:rPr>
        <w:t xml:space="preserve">.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 xml:space="preserve">doc. Ing. Boris </w:t>
      </w:r>
      <w:r w:rsidRPr="00BC6036">
        <w:rPr>
          <w:rFonts w:asciiTheme="minorHAnsi" w:hAnsiTheme="minorHAnsi" w:cstheme="minorHAnsi"/>
          <w:bCs/>
          <w:sz w:val="22"/>
          <w:szCs w:val="22"/>
        </w:rPr>
        <w:t>Popesko, Ph.D.</w:t>
      </w:r>
    </w:p>
    <w:p w14:paraId="4DA8E4CD" w14:textId="7E5B5EAF" w:rsidR="00BC6036" w:rsidRPr="00BC6036" w:rsidRDefault="00BC6036" w:rsidP="004A4E10">
      <w:pPr>
        <w:spacing w:before="120"/>
        <w:jc w:val="both"/>
        <w:rPr>
          <w:rFonts w:asciiTheme="minorHAnsi" w:hAnsiTheme="minorHAnsi" w:cstheme="minorHAnsi"/>
          <w:sz w:val="22"/>
          <w:szCs w:val="22"/>
        </w:rPr>
      </w:pPr>
      <w:r w:rsidRPr="00BC6036">
        <w:rPr>
          <w:rFonts w:asciiTheme="minorHAnsi" w:hAnsiTheme="minorHAnsi" w:cstheme="minorHAnsi"/>
          <w:sz w:val="22"/>
          <w:szCs w:val="22"/>
        </w:rPr>
        <w:t>Externí grantové projekty programu ÉTA TAČR řešené na VŠH</w:t>
      </w:r>
      <w:ins w:id="1075" w:author="Pavla Trefilová" w:date="2022-05-11T15:52:00Z">
        <w:r w:rsidR="005034E2">
          <w:rPr>
            <w:rFonts w:asciiTheme="minorHAnsi" w:hAnsiTheme="minorHAnsi" w:cstheme="minorHAnsi"/>
            <w:sz w:val="22"/>
            <w:szCs w:val="22"/>
          </w:rPr>
          <w:t>E</w:t>
        </w:r>
      </w:ins>
      <w:r w:rsidRPr="00BC6036">
        <w:rPr>
          <w:rFonts w:asciiTheme="minorHAnsi" w:hAnsiTheme="minorHAnsi" w:cstheme="minorHAnsi"/>
          <w:sz w:val="22"/>
          <w:szCs w:val="22"/>
        </w:rPr>
        <w:t xml:space="preserve"> v posledních pěti letech:</w:t>
      </w:r>
    </w:p>
    <w:p w14:paraId="635E71B3" w14:textId="7E8C8018" w:rsidR="00BC6036" w:rsidRPr="00BC6036" w:rsidRDefault="00BC6036" w:rsidP="00BC6036">
      <w:pPr>
        <w:pStyle w:val="Odstavecseseznamem"/>
        <w:numPr>
          <w:ilvl w:val="0"/>
          <w:numId w:val="23"/>
        </w:numPr>
        <w:ind w:left="851"/>
        <w:jc w:val="both"/>
        <w:rPr>
          <w:rFonts w:asciiTheme="minorHAnsi" w:hAnsiTheme="minorHAnsi" w:cstheme="minorHAnsi"/>
          <w:b/>
          <w:bCs/>
          <w:sz w:val="22"/>
          <w:szCs w:val="22"/>
        </w:rPr>
      </w:pPr>
      <w:r w:rsidRPr="00BC6036">
        <w:rPr>
          <w:rFonts w:asciiTheme="minorHAnsi" w:hAnsiTheme="minorHAnsi" w:cstheme="minorHAnsi"/>
          <w:b/>
          <w:bCs/>
          <w:sz w:val="22"/>
          <w:szCs w:val="22"/>
        </w:rPr>
        <w:t xml:space="preserve">Inovace systémů řízení subjektů cestovního ruchu pomocí nástrojů procesního řízení. </w:t>
      </w:r>
      <w:r w:rsidRPr="00BC6036">
        <w:rPr>
          <w:rFonts w:asciiTheme="minorHAnsi" w:hAnsiTheme="minorHAnsi" w:cstheme="minorHAnsi"/>
          <w:bCs/>
          <w:sz w:val="22"/>
          <w:szCs w:val="22"/>
        </w:rPr>
        <w:t>Doba řešení: 1. 3. 2018 – 28. 2. 2022. Číslo projektu: TL01000191, Příjemce: Západočeská Univerzita v Plzni, Další účastník: Vysoká škola hotelová</w:t>
      </w:r>
      <w:ins w:id="1076" w:author="Pavla Trefilová" w:date="2022-05-11T15:51:00Z">
        <w:r w:rsidR="005034E2">
          <w:rPr>
            <w:rFonts w:asciiTheme="minorHAnsi" w:hAnsiTheme="minorHAnsi" w:cstheme="minorHAnsi"/>
            <w:bCs/>
            <w:sz w:val="22"/>
            <w:szCs w:val="22"/>
          </w:rPr>
          <w:t xml:space="preserve"> a ekonomická s.r.o.</w:t>
        </w:r>
      </w:ins>
      <w:del w:id="1077" w:author="Pavla Trefilová" w:date="2022-05-11T15:51:00Z">
        <w:r w:rsidRPr="00BC6036" w:rsidDel="005034E2">
          <w:rPr>
            <w:rFonts w:asciiTheme="minorHAnsi" w:hAnsiTheme="minorHAnsi" w:cstheme="minorHAnsi"/>
            <w:bCs/>
            <w:sz w:val="22"/>
            <w:szCs w:val="22"/>
          </w:rPr>
          <w:delText xml:space="preserve"> v Praze 8.</w:delText>
        </w:r>
      </w:del>
      <w:ins w:id="1078" w:author="Pavla Trefilová" w:date="2022-05-11T15:52:00Z">
        <w:r w:rsidR="005034E2">
          <w:rPr>
            <w:rFonts w:asciiTheme="minorHAnsi" w:hAnsiTheme="minorHAnsi" w:cstheme="minorHAnsi"/>
            <w:bCs/>
            <w:sz w:val="22"/>
            <w:szCs w:val="22"/>
          </w:rPr>
          <w:t>,</w:t>
        </w:r>
      </w:ins>
      <w:r w:rsidRPr="00BC6036">
        <w:rPr>
          <w:rFonts w:asciiTheme="minorHAnsi" w:hAnsiTheme="minorHAnsi" w:cstheme="minorHAnsi"/>
          <w:bCs/>
          <w:sz w:val="22"/>
          <w:szCs w:val="22"/>
        </w:rPr>
        <w:t xml:space="preserve"> Řešitel za VŠH</w:t>
      </w:r>
      <w:ins w:id="1079" w:author="Pavla Trefilová" w:date="2022-05-11T15:52:00Z">
        <w:r w:rsidR="005034E2">
          <w:rPr>
            <w:rFonts w:asciiTheme="minorHAnsi" w:hAnsiTheme="minorHAnsi" w:cstheme="minorHAnsi"/>
            <w:bCs/>
            <w:sz w:val="22"/>
            <w:szCs w:val="22"/>
          </w:rPr>
          <w:t>E</w:t>
        </w:r>
      </w:ins>
      <w:r w:rsidRPr="00BC6036">
        <w:rPr>
          <w:rFonts w:asciiTheme="minorHAnsi" w:hAnsiTheme="minorHAnsi" w:cstheme="minorHAnsi"/>
          <w:bCs/>
          <w:sz w:val="22"/>
          <w:szCs w:val="22"/>
        </w:rPr>
        <w:t>: doc. Ing. Jan Hán, Ph.D.</w:t>
      </w:r>
    </w:p>
    <w:p w14:paraId="393CC914" w14:textId="7B5ECA86" w:rsidR="00BC6036" w:rsidRPr="00BC6036" w:rsidRDefault="00BC6036" w:rsidP="00BC6036">
      <w:pPr>
        <w:pStyle w:val="Odstavecseseznamem"/>
        <w:numPr>
          <w:ilvl w:val="0"/>
          <w:numId w:val="23"/>
        </w:numPr>
        <w:spacing w:after="240"/>
        <w:ind w:left="850" w:hanging="357"/>
        <w:jc w:val="both"/>
        <w:rPr>
          <w:rFonts w:asciiTheme="minorHAnsi" w:hAnsiTheme="minorHAnsi" w:cstheme="minorHAnsi"/>
          <w:bCs/>
          <w:sz w:val="22"/>
          <w:szCs w:val="22"/>
        </w:rPr>
      </w:pPr>
      <w:r w:rsidRPr="00BC6036">
        <w:rPr>
          <w:rFonts w:asciiTheme="minorHAnsi" w:hAnsiTheme="minorHAnsi" w:cstheme="minorHAnsi"/>
          <w:b/>
          <w:sz w:val="22"/>
          <w:szCs w:val="22"/>
        </w:rPr>
        <w:t>Aplikace nástrojů virtuální reality do tréninku komunikačních dovedností pracovníků hotelů za účelem zmírňování obav a rizik spojených s šířením onemocnění COVID-19</w:t>
      </w:r>
      <w:r w:rsidRPr="00BC6036">
        <w:rPr>
          <w:rFonts w:asciiTheme="minorHAnsi" w:hAnsiTheme="minorHAnsi" w:cstheme="minorHAnsi"/>
          <w:bCs/>
          <w:sz w:val="22"/>
          <w:szCs w:val="22"/>
        </w:rPr>
        <w:t xml:space="preserve">. Doba řešení: 1. 10. 2020 – 30. 9. 2022. Číslo projektu: TL04000153, Příjemce: Vysoká škola hotelová </w:t>
      </w:r>
      <w:ins w:id="1080" w:author="Pavla Trefilová" w:date="2022-05-11T15:51:00Z">
        <w:r w:rsidR="005034E2">
          <w:rPr>
            <w:rFonts w:asciiTheme="minorHAnsi" w:hAnsiTheme="minorHAnsi" w:cstheme="minorHAnsi"/>
            <w:bCs/>
            <w:sz w:val="22"/>
            <w:szCs w:val="22"/>
          </w:rPr>
          <w:t>a ekonomická s.r.o.</w:t>
        </w:r>
      </w:ins>
      <w:del w:id="1081" w:author="Pavla Trefilová" w:date="2022-05-11T15:51:00Z">
        <w:r w:rsidRPr="00BC6036" w:rsidDel="005034E2">
          <w:rPr>
            <w:rFonts w:asciiTheme="minorHAnsi" w:hAnsiTheme="minorHAnsi" w:cstheme="minorHAnsi"/>
            <w:bCs/>
            <w:sz w:val="22"/>
            <w:szCs w:val="22"/>
          </w:rPr>
          <w:delText>v Praze 8</w:delText>
        </w:r>
      </w:del>
      <w:r w:rsidRPr="00BC6036">
        <w:rPr>
          <w:rFonts w:asciiTheme="minorHAnsi" w:hAnsiTheme="minorHAnsi" w:cstheme="minorHAnsi"/>
          <w:bCs/>
          <w:sz w:val="22"/>
          <w:szCs w:val="22"/>
        </w:rPr>
        <w:t>, Řešitel za VŠH</w:t>
      </w:r>
      <w:ins w:id="1082" w:author="Pavla Trefilová" w:date="2022-05-11T15:52:00Z">
        <w:r w:rsidR="005034E2">
          <w:rPr>
            <w:rFonts w:asciiTheme="minorHAnsi" w:hAnsiTheme="minorHAnsi" w:cstheme="minorHAnsi"/>
            <w:bCs/>
            <w:sz w:val="22"/>
            <w:szCs w:val="22"/>
          </w:rPr>
          <w:t>E</w:t>
        </w:r>
      </w:ins>
      <w:r w:rsidRPr="00BC6036">
        <w:rPr>
          <w:rFonts w:asciiTheme="minorHAnsi" w:hAnsiTheme="minorHAnsi" w:cstheme="minorHAnsi"/>
          <w:bCs/>
          <w:sz w:val="22"/>
          <w:szCs w:val="22"/>
        </w:rPr>
        <w:t>: doc. Ing. Jan Hán, Ph.D.</w:t>
      </w:r>
    </w:p>
    <w:p w14:paraId="103359FD" w14:textId="124C5AAF" w:rsidR="00BC6036" w:rsidRPr="00BC6036" w:rsidRDefault="00BC6036" w:rsidP="004A4E10">
      <w:pPr>
        <w:spacing w:before="120"/>
        <w:jc w:val="both"/>
        <w:rPr>
          <w:rFonts w:asciiTheme="minorHAnsi" w:hAnsiTheme="minorHAnsi" w:cstheme="minorHAnsi"/>
          <w:sz w:val="22"/>
          <w:szCs w:val="22"/>
        </w:rPr>
      </w:pPr>
      <w:r w:rsidRPr="00BC6036">
        <w:rPr>
          <w:rFonts w:asciiTheme="minorHAnsi" w:hAnsiTheme="minorHAnsi" w:cstheme="minorHAnsi"/>
          <w:sz w:val="22"/>
          <w:szCs w:val="22"/>
        </w:rPr>
        <w:t>Externí grantové projekty programu NAKI II MK ČR řešené na VŠH</w:t>
      </w:r>
      <w:ins w:id="1083" w:author="Pavla Trefilová" w:date="2022-05-11T15:52:00Z">
        <w:r w:rsidR="005034E2">
          <w:rPr>
            <w:rFonts w:asciiTheme="minorHAnsi" w:hAnsiTheme="minorHAnsi" w:cstheme="minorHAnsi"/>
            <w:sz w:val="22"/>
            <w:szCs w:val="22"/>
          </w:rPr>
          <w:t>E</w:t>
        </w:r>
      </w:ins>
      <w:r w:rsidRPr="00BC6036">
        <w:rPr>
          <w:rFonts w:asciiTheme="minorHAnsi" w:hAnsiTheme="minorHAnsi" w:cstheme="minorHAnsi"/>
          <w:sz w:val="22"/>
          <w:szCs w:val="22"/>
        </w:rPr>
        <w:t xml:space="preserve"> v posledních pěti letech:</w:t>
      </w:r>
    </w:p>
    <w:p w14:paraId="1D0FE61A" w14:textId="6F1B1E03" w:rsidR="00BC6036" w:rsidRPr="00BC6036" w:rsidRDefault="00BC6036" w:rsidP="00BC6036">
      <w:pPr>
        <w:pStyle w:val="Odstavecseseznamem"/>
        <w:numPr>
          <w:ilvl w:val="0"/>
          <w:numId w:val="23"/>
        </w:numPr>
        <w:ind w:left="851"/>
        <w:jc w:val="both"/>
        <w:rPr>
          <w:rFonts w:asciiTheme="minorHAnsi" w:hAnsiTheme="minorHAnsi" w:cstheme="minorHAnsi"/>
          <w:bCs/>
          <w:sz w:val="22"/>
          <w:szCs w:val="22"/>
        </w:rPr>
      </w:pPr>
      <w:r w:rsidRPr="00BC6036">
        <w:rPr>
          <w:rFonts w:asciiTheme="minorHAnsi" w:hAnsiTheme="minorHAnsi" w:cstheme="minorHAnsi"/>
          <w:b/>
          <w:sz w:val="22"/>
          <w:szCs w:val="22"/>
        </w:rPr>
        <w:t>Kulturní tradice českého rybářství ve světle jejího využití v cestovním ruchu a krajinotvorbě</w:t>
      </w:r>
      <w:r w:rsidRPr="00BC6036">
        <w:rPr>
          <w:rFonts w:asciiTheme="minorHAnsi" w:hAnsiTheme="minorHAnsi" w:cstheme="minorHAnsi"/>
          <w:bCs/>
          <w:sz w:val="22"/>
          <w:szCs w:val="22"/>
        </w:rPr>
        <w:t xml:space="preserve">. Doba řešení: 1. 3. 2018 – 31. 12. 2021, Číslo projektu: DG18P02OVV057, Příjemce: Česká zemědělská univerzita v Praze, Další účastník: Vysoká škola hotelová </w:t>
      </w:r>
      <w:del w:id="1084" w:author="Pavla Trefilová" w:date="2022-05-11T15:52:00Z">
        <w:r w:rsidRPr="00BC6036" w:rsidDel="005034E2">
          <w:rPr>
            <w:rFonts w:asciiTheme="minorHAnsi" w:hAnsiTheme="minorHAnsi" w:cstheme="minorHAnsi"/>
            <w:bCs/>
            <w:sz w:val="22"/>
            <w:szCs w:val="22"/>
          </w:rPr>
          <w:delText>v Praze 8</w:delText>
        </w:r>
      </w:del>
      <w:ins w:id="1085" w:author="Pavla Trefilová" w:date="2022-05-11T15:52:00Z">
        <w:r w:rsidR="005034E2">
          <w:rPr>
            <w:rFonts w:asciiTheme="minorHAnsi" w:hAnsiTheme="minorHAnsi" w:cstheme="minorHAnsi"/>
            <w:bCs/>
            <w:sz w:val="22"/>
            <w:szCs w:val="22"/>
          </w:rPr>
          <w:t>a ekonomická s.r.o</w:t>
        </w:r>
      </w:ins>
      <w:r w:rsidRPr="00BC6036">
        <w:rPr>
          <w:rFonts w:asciiTheme="minorHAnsi" w:hAnsiTheme="minorHAnsi" w:cstheme="minorHAnsi"/>
          <w:bCs/>
          <w:sz w:val="22"/>
          <w:szCs w:val="22"/>
        </w:rPr>
        <w:t>.</w:t>
      </w:r>
      <w:ins w:id="1086" w:author="Pavla Trefilová" w:date="2022-05-11T15:52:00Z">
        <w:r w:rsidR="005034E2">
          <w:rPr>
            <w:rFonts w:asciiTheme="minorHAnsi" w:hAnsiTheme="minorHAnsi" w:cstheme="minorHAnsi"/>
            <w:bCs/>
            <w:sz w:val="22"/>
            <w:szCs w:val="22"/>
          </w:rPr>
          <w:t>,</w:t>
        </w:r>
      </w:ins>
      <w:r w:rsidRPr="00BC6036">
        <w:rPr>
          <w:rFonts w:asciiTheme="minorHAnsi" w:hAnsiTheme="minorHAnsi" w:cstheme="minorHAnsi"/>
          <w:bCs/>
          <w:sz w:val="22"/>
          <w:szCs w:val="22"/>
        </w:rPr>
        <w:t xml:space="preserve"> Řešitel za VŠH</w:t>
      </w:r>
      <w:ins w:id="1087" w:author="Pavla Trefilová" w:date="2022-05-11T15:52:00Z">
        <w:r w:rsidR="005034E2">
          <w:rPr>
            <w:rFonts w:asciiTheme="minorHAnsi" w:hAnsiTheme="minorHAnsi" w:cstheme="minorHAnsi"/>
            <w:bCs/>
            <w:sz w:val="22"/>
            <w:szCs w:val="22"/>
          </w:rPr>
          <w:t>E</w:t>
        </w:r>
      </w:ins>
      <w:r w:rsidRPr="00BC6036">
        <w:rPr>
          <w:rFonts w:asciiTheme="minorHAnsi" w:hAnsiTheme="minorHAnsi" w:cstheme="minorHAnsi"/>
          <w:bCs/>
          <w:sz w:val="22"/>
          <w:szCs w:val="22"/>
        </w:rPr>
        <w:t>: doc. Ing. Jan Hán, Ph.D.</w:t>
      </w:r>
    </w:p>
    <w:p w14:paraId="05FB26DA" w14:textId="63E5A103" w:rsidR="00BC6036" w:rsidRPr="00BC6036" w:rsidRDefault="00BC6036" w:rsidP="00BC6036">
      <w:pPr>
        <w:pStyle w:val="Odstavecseseznamem"/>
        <w:numPr>
          <w:ilvl w:val="0"/>
          <w:numId w:val="23"/>
        </w:numPr>
        <w:spacing w:after="240"/>
        <w:ind w:left="850" w:hanging="357"/>
        <w:jc w:val="both"/>
        <w:rPr>
          <w:rFonts w:asciiTheme="minorHAnsi" w:hAnsiTheme="minorHAnsi" w:cstheme="minorHAnsi"/>
          <w:bCs/>
          <w:sz w:val="22"/>
          <w:szCs w:val="22"/>
        </w:rPr>
      </w:pPr>
      <w:r w:rsidRPr="00BC6036">
        <w:rPr>
          <w:rFonts w:asciiTheme="minorHAnsi" w:hAnsiTheme="minorHAnsi" w:cstheme="minorHAnsi"/>
          <w:b/>
          <w:sz w:val="22"/>
          <w:szCs w:val="22"/>
        </w:rPr>
        <w:t>Kulinární dědictví českých zemí: paměť, prezentace a edukace</w:t>
      </w:r>
      <w:r w:rsidRPr="00BC6036">
        <w:rPr>
          <w:rFonts w:asciiTheme="minorHAnsi" w:hAnsiTheme="minorHAnsi" w:cstheme="minorHAnsi"/>
          <w:bCs/>
          <w:sz w:val="22"/>
          <w:szCs w:val="22"/>
        </w:rPr>
        <w:t xml:space="preserve">. Doba řešení: 1. 3. 2018 – 31. 12. 2022. Číslo projektu: DG18P02OVV067, Příjemce: Slezská univerzita v Opavě, Další </w:t>
      </w:r>
      <w:r w:rsidRPr="00BC6036">
        <w:rPr>
          <w:rFonts w:asciiTheme="minorHAnsi" w:hAnsiTheme="minorHAnsi" w:cstheme="minorHAnsi"/>
          <w:bCs/>
          <w:sz w:val="22"/>
          <w:szCs w:val="22"/>
        </w:rPr>
        <w:lastRenderedPageBreak/>
        <w:t xml:space="preserve">účastník: Vysoká škola hotelová </w:t>
      </w:r>
      <w:del w:id="1088" w:author="Pavla Trefilová" w:date="2022-05-11T15:52:00Z">
        <w:r w:rsidRPr="00BC6036" w:rsidDel="005034E2">
          <w:rPr>
            <w:rFonts w:asciiTheme="minorHAnsi" w:hAnsiTheme="minorHAnsi" w:cstheme="minorHAnsi"/>
            <w:bCs/>
            <w:sz w:val="22"/>
            <w:szCs w:val="22"/>
          </w:rPr>
          <w:delText>v Praze 8</w:delText>
        </w:r>
      </w:del>
      <w:ins w:id="1089" w:author="Pavla Trefilová" w:date="2022-05-11T15:52:00Z">
        <w:r w:rsidR="005034E2">
          <w:rPr>
            <w:rFonts w:asciiTheme="minorHAnsi" w:hAnsiTheme="minorHAnsi" w:cstheme="minorHAnsi"/>
            <w:bCs/>
            <w:sz w:val="22"/>
            <w:szCs w:val="22"/>
          </w:rPr>
          <w:t>a ekonomická s.r.o</w:t>
        </w:r>
      </w:ins>
      <w:r w:rsidRPr="00BC6036">
        <w:rPr>
          <w:rFonts w:asciiTheme="minorHAnsi" w:hAnsiTheme="minorHAnsi" w:cstheme="minorHAnsi"/>
          <w:bCs/>
          <w:sz w:val="22"/>
          <w:szCs w:val="22"/>
        </w:rPr>
        <w:t>. Řešitel za VŠH</w:t>
      </w:r>
      <w:ins w:id="1090" w:author="Pavla Trefilová" w:date="2022-05-11T15:52:00Z">
        <w:r w:rsidR="005034E2">
          <w:rPr>
            <w:rFonts w:asciiTheme="minorHAnsi" w:hAnsiTheme="minorHAnsi" w:cstheme="minorHAnsi"/>
            <w:bCs/>
            <w:sz w:val="22"/>
            <w:szCs w:val="22"/>
          </w:rPr>
          <w:t>E</w:t>
        </w:r>
      </w:ins>
      <w:r w:rsidRPr="00BC6036">
        <w:rPr>
          <w:rFonts w:asciiTheme="minorHAnsi" w:hAnsiTheme="minorHAnsi" w:cstheme="minorHAnsi"/>
          <w:bCs/>
          <w:sz w:val="22"/>
          <w:szCs w:val="22"/>
        </w:rPr>
        <w:t>: doc. Ing. Jan Hán, Ph.D.</w:t>
      </w:r>
    </w:p>
    <w:p w14:paraId="4FE95DB9" w14:textId="77777777" w:rsidR="00DC22BA" w:rsidRPr="00EB63F8" w:rsidRDefault="00DC22BA" w:rsidP="00BC6036">
      <w:pPr>
        <w:spacing w:before="120" w:after="120"/>
        <w:jc w:val="both"/>
        <w:rPr>
          <w:rFonts w:asciiTheme="minorHAnsi" w:hAnsiTheme="minorHAnsi" w:cstheme="minorHAnsi"/>
          <w:sz w:val="22"/>
          <w:szCs w:val="22"/>
        </w:rPr>
      </w:pPr>
      <w:r w:rsidRPr="00EB63F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6F031E9C" w14:textId="65BA2B99" w:rsidR="00BC6036" w:rsidRDefault="00BC6036" w:rsidP="00DC22BA">
      <w:pPr>
        <w:jc w:val="both"/>
        <w:rPr>
          <w:rFonts w:asciiTheme="minorHAnsi" w:hAnsiTheme="minorHAnsi" w:cstheme="minorHAnsi"/>
          <w:sz w:val="22"/>
          <w:szCs w:val="22"/>
        </w:rPr>
      </w:pPr>
    </w:p>
    <w:p w14:paraId="6BB190CF" w14:textId="163FAFD6" w:rsidR="00DC22BA" w:rsidRPr="00EB63F8" w:rsidRDefault="00DC22BA" w:rsidP="00DC22BA">
      <w:pPr>
        <w:jc w:val="both"/>
        <w:rPr>
          <w:rFonts w:asciiTheme="minorHAnsi" w:hAnsiTheme="minorHAnsi" w:cstheme="minorHAnsi"/>
          <w:sz w:val="22"/>
          <w:szCs w:val="22"/>
        </w:rPr>
      </w:pPr>
      <w:r w:rsidRPr="00EB63F8">
        <w:rPr>
          <w:rFonts w:asciiTheme="minorHAnsi" w:hAnsiTheme="minorHAnsi" w:cstheme="minorHAnsi"/>
          <w:sz w:val="22"/>
          <w:szCs w:val="22"/>
        </w:rPr>
        <w:t>Mezinárodní projekty řešené na fakultě</w:t>
      </w:r>
      <w:r w:rsidR="00BC6036">
        <w:rPr>
          <w:rFonts w:asciiTheme="minorHAnsi" w:hAnsiTheme="minorHAnsi" w:cstheme="minorHAnsi"/>
          <w:sz w:val="22"/>
          <w:szCs w:val="22"/>
        </w:rPr>
        <w:t xml:space="preserve"> a VŠH</w:t>
      </w:r>
      <w:ins w:id="1091" w:author="Pavla Trefilová" w:date="2022-05-11T15:53:00Z">
        <w:r w:rsidR="005034E2">
          <w:rPr>
            <w:rFonts w:asciiTheme="minorHAnsi" w:hAnsiTheme="minorHAnsi" w:cstheme="minorHAnsi"/>
            <w:sz w:val="22"/>
            <w:szCs w:val="22"/>
          </w:rPr>
          <w:t>E</w:t>
        </w:r>
      </w:ins>
      <w:r w:rsidRPr="00EB63F8">
        <w:rPr>
          <w:rFonts w:asciiTheme="minorHAnsi" w:hAnsiTheme="minorHAnsi" w:cstheme="minorHAnsi"/>
          <w:sz w:val="22"/>
          <w:szCs w:val="22"/>
        </w:rPr>
        <w:t>:</w:t>
      </w:r>
    </w:p>
    <w:p w14:paraId="160D56FA"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SHAPE-ENERGY</w:t>
      </w:r>
      <w:r w:rsidRPr="00EB63F8">
        <w:rPr>
          <w:rFonts w:asciiTheme="minorHAnsi" w:hAnsiTheme="minorHAnsi" w:cstheme="minorHAnsi"/>
          <w:sz w:val="22"/>
          <w:szCs w:val="22"/>
        </w:rPr>
        <w:t>, Mezinárodní program: H2020, číslo projektu: 731264, Příjemce: Anglia Ruskin University</w:t>
      </w:r>
    </w:p>
    <w:p w14:paraId="18CE7F60"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Improving the Efficiency of Student Services (IMPRESS), </w:t>
      </w:r>
      <w:r w:rsidRPr="00EB63F8">
        <w:rPr>
          <w:rFonts w:asciiTheme="minorHAnsi" w:hAnsiTheme="minorHAnsi" w:cstheme="minorHAnsi"/>
          <w:sz w:val="22"/>
          <w:szCs w:val="22"/>
        </w:rPr>
        <w:t xml:space="preserve">Mezinárodní program: Tempus, číslo projektu: 530534-TEMPUS-1-2012-1-UK-TEMPUS-SMGR, Příjemce: </w:t>
      </w:r>
      <w:r w:rsidRPr="00EB63F8">
        <w:rPr>
          <w:rFonts w:asciiTheme="minorHAnsi" w:hAnsiTheme="minorHAnsi" w:cstheme="minorHAnsi"/>
          <w:sz w:val="22"/>
          <w:szCs w:val="22"/>
          <w:lang w:val="fr-BE"/>
        </w:rPr>
        <w:t>Northumbria University</w:t>
      </w:r>
    </w:p>
    <w:p w14:paraId="44F95573"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Euro-Asian Cooperation for Excellence and Advancement (EACEA II)</w:t>
      </w:r>
      <w:r w:rsidRPr="00EB63F8">
        <w:rPr>
          <w:rFonts w:asciiTheme="minorHAnsi" w:hAnsiTheme="minorHAnsi" w:cstheme="minorHAnsi"/>
          <w:sz w:val="22"/>
          <w:szCs w:val="22"/>
        </w:rPr>
        <w:t>, Mezinárodní program: Erasmus Mundus, číslo projektu: 544978-EM-1-2013-</w:t>
      </w:r>
      <w:proofErr w:type="gramStart"/>
      <w:r w:rsidRPr="00EB63F8">
        <w:rPr>
          <w:rFonts w:asciiTheme="minorHAnsi" w:hAnsiTheme="minorHAnsi" w:cstheme="minorHAnsi"/>
          <w:sz w:val="22"/>
          <w:szCs w:val="22"/>
        </w:rPr>
        <w:t>1-SI</w:t>
      </w:r>
      <w:proofErr w:type="gramEnd"/>
      <w:r w:rsidRPr="00EB63F8">
        <w:rPr>
          <w:rFonts w:asciiTheme="minorHAnsi" w:hAnsiTheme="minorHAnsi" w:cstheme="minorHAnsi"/>
          <w:sz w:val="22"/>
          <w:szCs w:val="22"/>
        </w:rPr>
        <w:t>-ERA MUNDUS-EMA21,</w:t>
      </w:r>
      <w:r>
        <w:rPr>
          <w:rFonts w:asciiTheme="minorHAnsi" w:hAnsiTheme="minorHAnsi" w:cstheme="minorHAnsi"/>
          <w:sz w:val="22"/>
          <w:szCs w:val="22"/>
        </w:rPr>
        <w:t xml:space="preserve"> Doba řešení 15. 7. 2013 - 14. 7. 2017,</w:t>
      </w:r>
      <w:r w:rsidRPr="00EB63F8">
        <w:rPr>
          <w:rFonts w:asciiTheme="minorHAnsi" w:hAnsiTheme="minorHAnsi" w:cstheme="minorHAnsi"/>
          <w:sz w:val="22"/>
          <w:szCs w:val="22"/>
        </w:rPr>
        <w:t xml:space="preserve"> Příjemce: University of Ljubljana</w:t>
      </w:r>
    </w:p>
    <w:p w14:paraId="2C4FF2DF"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Education </w:t>
      </w:r>
      <w:proofErr w:type="gramStart"/>
      <w:r w:rsidRPr="00EB63F8">
        <w:rPr>
          <w:rFonts w:asciiTheme="minorHAnsi" w:hAnsiTheme="minorHAnsi" w:cstheme="minorHAnsi"/>
          <w:b/>
          <w:sz w:val="22"/>
          <w:szCs w:val="22"/>
        </w:rPr>
        <w:t>Force :</w:t>
      </w:r>
      <w:proofErr w:type="gramEnd"/>
      <w:r w:rsidRPr="00EB63F8">
        <w:rPr>
          <w:rFonts w:asciiTheme="minorHAnsi" w:hAnsiTheme="minorHAnsi" w:cstheme="minorHAnsi"/>
          <w:b/>
          <w:sz w:val="22"/>
          <w:szCs w:val="22"/>
        </w:rPr>
        <w:t xml:space="preserve"> Driving Mobility for EU-East Europe Cooperation (EFFORT), </w:t>
      </w:r>
      <w:r w:rsidRPr="00EB63F8">
        <w:rPr>
          <w:rFonts w:asciiTheme="minorHAnsi" w:hAnsiTheme="minorHAnsi" w:cstheme="minorHAnsi"/>
          <w:sz w:val="22"/>
          <w:szCs w:val="22"/>
        </w:rPr>
        <w:t xml:space="preserve">Mezinárodní program: Erasmus Mundus, číslo projektu: </w:t>
      </w:r>
      <w:r w:rsidRPr="00EB63F8">
        <w:rPr>
          <w:rFonts w:asciiTheme="minorHAnsi" w:hAnsiTheme="minorHAnsi" w:cstheme="minorHAnsi"/>
          <w:sz w:val="22"/>
          <w:szCs w:val="22"/>
          <w:lang w:val="fr-BE"/>
        </w:rPr>
        <w:t>545407-EM-1-2013-1-GR-ERA MUNDUS-EMA21</w:t>
      </w:r>
      <w:r w:rsidRPr="00EB63F8">
        <w:rPr>
          <w:rFonts w:asciiTheme="minorHAnsi" w:hAnsiTheme="minorHAnsi" w:cstheme="minorHAnsi"/>
          <w:sz w:val="22"/>
          <w:szCs w:val="22"/>
        </w:rPr>
        <w:t xml:space="preserve">, </w:t>
      </w:r>
      <w:r>
        <w:rPr>
          <w:rFonts w:asciiTheme="minorHAnsi" w:hAnsiTheme="minorHAnsi" w:cstheme="minorHAnsi"/>
          <w:sz w:val="22"/>
          <w:szCs w:val="22"/>
        </w:rPr>
        <w:t xml:space="preserve">Doba řešení 1.9.2013-14.7.2017, </w:t>
      </w:r>
      <w:r w:rsidRPr="00EB63F8">
        <w:rPr>
          <w:rFonts w:asciiTheme="minorHAnsi" w:hAnsiTheme="minorHAnsi" w:cstheme="minorHAnsi"/>
          <w:sz w:val="22"/>
          <w:szCs w:val="22"/>
        </w:rPr>
        <w:t xml:space="preserve">Příjemce: </w:t>
      </w:r>
      <w:r w:rsidRPr="00EB63F8">
        <w:rPr>
          <w:rFonts w:asciiTheme="minorHAnsi" w:hAnsiTheme="minorHAnsi" w:cstheme="minorHAnsi"/>
          <w:sz w:val="22"/>
          <w:szCs w:val="22"/>
          <w:lang w:val="fr-BE"/>
        </w:rPr>
        <w:t>Alexander Technological Institution of Thessaloniki</w:t>
      </w:r>
    </w:p>
    <w:p w14:paraId="1225238A"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b/>
          <w:sz w:val="22"/>
          <w:szCs w:val="22"/>
        </w:rPr>
      </w:pPr>
      <w:r w:rsidRPr="00EB63F8">
        <w:rPr>
          <w:rFonts w:asciiTheme="minorHAnsi" w:hAnsiTheme="minorHAnsi" w:cstheme="minorHAnsi"/>
          <w:b/>
          <w:bCs/>
          <w:sz w:val="22"/>
          <w:szCs w:val="22"/>
        </w:rPr>
        <w:t>Pilot project: Entrepreneurship education for University,</w:t>
      </w:r>
      <w:r w:rsidRPr="00EB63F8">
        <w:rPr>
          <w:rFonts w:asciiTheme="minorHAnsi" w:hAnsiTheme="minorHAnsi" w:cstheme="minorHAnsi"/>
          <w:bCs/>
          <w:sz w:val="22"/>
          <w:szCs w:val="22"/>
        </w:rPr>
        <w:t xml:space="preserve"> </w:t>
      </w:r>
      <w:r w:rsidRPr="00EB63F8">
        <w:rPr>
          <w:rFonts w:asciiTheme="minorHAnsi" w:hAnsiTheme="minorHAnsi" w:cstheme="minorHAnsi"/>
          <w:sz w:val="22"/>
          <w:szCs w:val="22"/>
        </w:rPr>
        <w:t>Mezinárodní program: ERASMUS+, Doba řešení: 1. 9. 2016 – 31. 8. 2018, Příjemce: Univerzita Tomáše Bati ve Zlíně</w:t>
      </w:r>
    </w:p>
    <w:p w14:paraId="35D12665"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sz w:val="22"/>
          <w:szCs w:val="22"/>
        </w:rPr>
      </w:pPr>
      <w:r w:rsidRPr="00EB63F8">
        <w:rPr>
          <w:rFonts w:asciiTheme="minorHAnsi" w:hAnsiTheme="minorHAnsi" w:cstheme="minorHAnsi"/>
          <w:b/>
          <w:sz w:val="22"/>
          <w:szCs w:val="22"/>
          <w:lang w:val="fr-BE"/>
        </w:rPr>
        <w:t xml:space="preserve">Cross Border Health Care, </w:t>
      </w:r>
      <w:r w:rsidRPr="00EB63F8">
        <w:rPr>
          <w:rFonts w:asciiTheme="minorHAnsi" w:hAnsiTheme="minorHAnsi" w:cstheme="minorHAnsi"/>
          <w:sz w:val="22"/>
          <w:szCs w:val="22"/>
        </w:rPr>
        <w:t xml:space="preserve">Mezinárodní program : ERASMUS Intensive Prgramme, Doba </w:t>
      </w:r>
      <w:proofErr w:type="gramStart"/>
      <w:r w:rsidRPr="00EB63F8">
        <w:rPr>
          <w:rFonts w:asciiTheme="minorHAnsi" w:hAnsiTheme="minorHAnsi" w:cstheme="minorHAnsi"/>
          <w:sz w:val="22"/>
          <w:szCs w:val="22"/>
        </w:rPr>
        <w:t>řešení:</w:t>
      </w:r>
      <w:proofErr w:type="gramEnd"/>
      <w:r w:rsidRPr="00EB63F8">
        <w:rPr>
          <w:rFonts w:asciiTheme="minorHAnsi" w:hAnsiTheme="minorHAnsi" w:cstheme="minorHAnsi"/>
          <w:sz w:val="22"/>
          <w:szCs w:val="22"/>
        </w:rPr>
        <w:t xml:space="preserve"> 2014-2015, Příjemce: Hogeschool West-Vlaanderen</w:t>
      </w:r>
    </w:p>
    <w:p w14:paraId="33BAD28D" w14:textId="77777777" w:rsidR="00DC22BA" w:rsidRPr="00EB63F8" w:rsidRDefault="00DC22BA" w:rsidP="00CE1995">
      <w:pPr>
        <w:pStyle w:val="Odstavecseseznamem"/>
        <w:numPr>
          <w:ilvl w:val="0"/>
          <w:numId w:val="29"/>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 xml:space="preserve">Projekt V4 No. 21520157 </w:t>
      </w:r>
      <w:r w:rsidRPr="00EB63F8">
        <w:rPr>
          <w:rFonts w:asciiTheme="minorHAnsi" w:hAnsiTheme="minorHAnsi" w:cstheme="minorHAnsi"/>
          <w:b/>
          <w:sz w:val="22"/>
          <w:szCs w:val="22"/>
        </w:rPr>
        <w:t>V4 cluster policies and their influence on the viability of cluster organizations,</w:t>
      </w:r>
      <w:r w:rsidRPr="00EB63F8">
        <w:rPr>
          <w:rFonts w:asciiTheme="minorHAnsi" w:hAnsiTheme="minorHAnsi" w:cstheme="minorHAnsi"/>
          <w:sz w:val="22"/>
          <w:szCs w:val="22"/>
        </w:rPr>
        <w:t xml:space="preserve"> Doba řešení 1. 1. 2016 – 31. 12. 2016, Příjemce: Univerzita Tomáše Bati ve Zlíně</w:t>
      </w:r>
    </w:p>
    <w:p w14:paraId="212C273E" w14:textId="7B3763DE" w:rsidR="00DC22BA" w:rsidRPr="00BC6036" w:rsidRDefault="00DC22BA" w:rsidP="00CE1995">
      <w:pPr>
        <w:pStyle w:val="Odstavecseseznamem"/>
        <w:numPr>
          <w:ilvl w:val="0"/>
          <w:numId w:val="29"/>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Projekt V4 No. 21820267</w:t>
      </w:r>
      <w:r w:rsidRPr="00EB63F8">
        <w:rPr>
          <w:sz w:val="22"/>
          <w:szCs w:val="22"/>
        </w:rPr>
        <w:t xml:space="preserve"> </w:t>
      </w:r>
      <w:r w:rsidRPr="00EB63F8">
        <w:rPr>
          <w:rFonts w:asciiTheme="minorHAnsi" w:hAnsiTheme="minorHAnsi" w:cstheme="minorHAnsi"/>
          <w:b/>
          <w:sz w:val="22"/>
          <w:szCs w:val="22"/>
        </w:rPr>
        <w:t xml:space="preserve">How to prevent SMEs failure (Actions based on comparative analysis in Visegrad countries and Serbia), </w:t>
      </w:r>
      <w:r w:rsidRPr="00EB63F8">
        <w:rPr>
          <w:rFonts w:asciiTheme="minorHAnsi" w:hAnsiTheme="minorHAnsi" w:cstheme="minorHAnsi"/>
          <w:sz w:val="22"/>
          <w:szCs w:val="22"/>
        </w:rPr>
        <w:t xml:space="preserve">Doba řešení 1. 9. 2018 – 31. 8. 2020, Příjemce: </w:t>
      </w:r>
      <w:r w:rsidRPr="00BC6036">
        <w:rPr>
          <w:rFonts w:asciiTheme="minorHAnsi" w:hAnsiTheme="minorHAnsi" w:cstheme="minorHAnsi"/>
          <w:sz w:val="22"/>
          <w:szCs w:val="22"/>
        </w:rPr>
        <w:t xml:space="preserve">Univerzita Tomáše Bati ve Zlíně </w:t>
      </w:r>
    </w:p>
    <w:p w14:paraId="57D8F541" w14:textId="77777777" w:rsidR="00BC6036" w:rsidRPr="00BC6036" w:rsidRDefault="00BC6036" w:rsidP="00CE1995">
      <w:pPr>
        <w:pStyle w:val="Odstavecseseznamem"/>
        <w:numPr>
          <w:ilvl w:val="0"/>
          <w:numId w:val="29"/>
        </w:numPr>
        <w:ind w:left="851" w:hanging="284"/>
        <w:jc w:val="both"/>
      </w:pPr>
      <w:r w:rsidRPr="00BC6036">
        <w:rPr>
          <w:rFonts w:asciiTheme="minorHAnsi" w:hAnsiTheme="minorHAnsi" w:cstheme="minorHAnsi"/>
          <w:b/>
          <w:bCs/>
          <w:sz w:val="22"/>
          <w:szCs w:val="22"/>
        </w:rPr>
        <w:t>Cooperation and Development Policy Research in Tourism Industry between China and Central &amp; Eastern European Countries under the Background of "Belt and Road" Strategy</w:t>
      </w:r>
      <w:r w:rsidRPr="00BC6036">
        <w:rPr>
          <w:rFonts w:asciiTheme="minorHAnsi" w:hAnsiTheme="minorHAnsi" w:cstheme="minorHAnsi"/>
          <w:sz w:val="22"/>
          <w:szCs w:val="22"/>
        </w:rPr>
        <w:t>, National Foreign Experts Bureau, Ningbo Municipal Foreign Experts Bureau, Ningbo University, 1. 1. 2020 – 31.12. 2020</w:t>
      </w:r>
    </w:p>
    <w:p w14:paraId="16FF3675" w14:textId="1E6B4BDE"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 xml:space="preserve">Inovace a další vzdělávání v destinačním managementu – DEMINA, </w:t>
      </w:r>
      <w:r w:rsidRPr="00BC6036">
        <w:rPr>
          <w:rFonts w:asciiTheme="minorHAnsi" w:hAnsiTheme="minorHAnsi" w:cstheme="minorHAnsi"/>
          <w:sz w:val="22"/>
          <w:szCs w:val="22"/>
        </w:rPr>
        <w:t>EU – ERASMUS+, Strategic Partnership for vocational education and training, 1.11.2020 – 31.10.2022</w:t>
      </w:r>
    </w:p>
    <w:p w14:paraId="35EA3BF5" w14:textId="77777777" w:rsidR="00DC22BA" w:rsidRPr="00EB63F8" w:rsidRDefault="00DC22BA" w:rsidP="00DC22BA">
      <w:pPr>
        <w:jc w:val="both"/>
        <w:rPr>
          <w:rFonts w:asciiTheme="minorHAnsi" w:hAnsiTheme="minorHAnsi" w:cstheme="minorHAnsi"/>
          <w:sz w:val="22"/>
          <w:szCs w:val="22"/>
        </w:rPr>
      </w:pPr>
    </w:p>
    <w:p w14:paraId="760AF5F3" w14:textId="41EC87F6" w:rsidR="00DC22BA"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23AC134C" w14:textId="1E2ACD6E" w:rsidR="00BC6036" w:rsidRPr="00BC6036" w:rsidRDefault="00BC6036" w:rsidP="00BC6036">
      <w:pPr>
        <w:spacing w:after="120"/>
        <w:jc w:val="both"/>
        <w:rPr>
          <w:rFonts w:asciiTheme="minorHAnsi" w:hAnsiTheme="minorHAnsi" w:cstheme="minorHAnsi"/>
          <w:sz w:val="22"/>
          <w:szCs w:val="22"/>
        </w:rPr>
      </w:pPr>
      <w:r w:rsidRPr="00BC6036">
        <w:rPr>
          <w:rFonts w:asciiTheme="minorHAnsi" w:hAnsiTheme="minorHAnsi" w:cstheme="minorHAnsi"/>
          <w:sz w:val="22"/>
          <w:szCs w:val="22"/>
        </w:rPr>
        <w:t>Vysoká škola hotelová</w:t>
      </w:r>
      <w:ins w:id="1092" w:author="Pavla Trefilová" w:date="2022-05-11T15:53:00Z">
        <w:r w:rsidR="005034E2">
          <w:rPr>
            <w:rFonts w:asciiTheme="minorHAnsi" w:hAnsiTheme="minorHAnsi" w:cstheme="minorHAnsi"/>
            <w:sz w:val="22"/>
            <w:szCs w:val="22"/>
          </w:rPr>
          <w:t xml:space="preserve"> a ekonomická s.r.o.</w:t>
        </w:r>
      </w:ins>
      <w:r w:rsidRPr="00BC6036">
        <w:rPr>
          <w:rFonts w:asciiTheme="minorHAnsi" w:hAnsiTheme="minorHAnsi" w:cstheme="minorHAnsi"/>
          <w:sz w:val="22"/>
          <w:szCs w:val="22"/>
        </w:rPr>
        <w:t xml:space="preserve"> jako profesně orientovaná vysoká škola se významně zaměřuje také na realizaci projektů smluvního výzkumu. Zadavateli projektů jsou v této oblasti především podniky aplikační sféry školy (např. hotely) a útvary státní správy a samosprávy (např. Ministerstvo pro místní rozvoj ČR, krajské úřady apod.). Příkladem tohoto typu projektů mohou být například:</w:t>
      </w:r>
    </w:p>
    <w:p w14:paraId="1B6D2281"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b/>
          <w:bCs/>
          <w:sz w:val="22"/>
          <w:szCs w:val="22"/>
        </w:rPr>
      </w:pPr>
      <w:r w:rsidRPr="00BC6036">
        <w:rPr>
          <w:rFonts w:asciiTheme="minorHAnsi" w:hAnsiTheme="minorHAnsi" w:cstheme="minorHAnsi"/>
          <w:b/>
          <w:bCs/>
          <w:sz w:val="22"/>
          <w:szCs w:val="22"/>
        </w:rPr>
        <w:t xml:space="preserve">Indikátory pro měření výkonnosti destinace a DMO pomocí metody 3E, </w:t>
      </w:r>
      <w:r w:rsidRPr="00BC6036">
        <w:rPr>
          <w:rFonts w:asciiTheme="minorHAnsi" w:hAnsiTheme="minorHAnsi" w:cstheme="minorHAnsi"/>
          <w:sz w:val="22"/>
          <w:szCs w:val="22"/>
        </w:rPr>
        <w:t>zadavatel: Česká centrála cestovního ruchu-CzechTourism, termín řešení: 15. 3. 2019 – 18. 10. 2019</w:t>
      </w:r>
    </w:p>
    <w:p w14:paraId="44D164D0"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lastRenderedPageBreak/>
        <w:t>Analýza vývoje cestovního ruchu pro zpracování Analytické části Koncepce státní politiky cestovního ruchu ČR 2021-2030</w:t>
      </w:r>
      <w:r w:rsidRPr="00BC6036">
        <w:rPr>
          <w:rFonts w:asciiTheme="minorHAnsi" w:hAnsiTheme="minorHAnsi" w:cstheme="minorHAnsi"/>
          <w:sz w:val="22"/>
          <w:szCs w:val="22"/>
        </w:rPr>
        <w:t>, zadavatel: Masarykova univerzita, termín řešení: 1. 11. 2018 – 31. 3. 2019</w:t>
      </w:r>
    </w:p>
    <w:p w14:paraId="30155103"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Potenciál rozvoje Parku Mirakulum v Milovicích v kontextu podpory cestovního ruchu a destinačního managementu ve Středočeském kraji</w:t>
      </w:r>
      <w:r w:rsidRPr="00BC6036">
        <w:rPr>
          <w:rFonts w:asciiTheme="minorHAnsi" w:hAnsiTheme="minorHAnsi" w:cstheme="minorHAnsi"/>
          <w:sz w:val="22"/>
          <w:szCs w:val="22"/>
        </w:rPr>
        <w:t>, zadavatel: MIRAKULUM s.r.o., termín řešení: 1. 4. 2017 – 31. 1. 2020</w:t>
      </w:r>
    </w:p>
    <w:p w14:paraId="3CD1A493"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Analýza tržního chování a inovace marketingové strategie 2 hotelů v oblasti Národního parku Šumava, zadavatel</w:t>
      </w:r>
      <w:r w:rsidRPr="00BC6036">
        <w:rPr>
          <w:rFonts w:asciiTheme="minorHAnsi" w:hAnsiTheme="minorHAnsi" w:cstheme="minorHAnsi"/>
          <w:sz w:val="22"/>
          <w:szCs w:val="22"/>
        </w:rPr>
        <w:t>: GSI HOTELY s. r. o., termín řešení: 7. 2. 2017 – 30. 4. 2017</w:t>
      </w:r>
    </w:p>
    <w:p w14:paraId="51A375FD" w14:textId="77777777" w:rsidR="00BC6036" w:rsidRPr="00BC6036" w:rsidRDefault="00BC6036" w:rsidP="00CE1995">
      <w:pPr>
        <w:pStyle w:val="Odstavecseseznamem"/>
        <w:numPr>
          <w:ilvl w:val="0"/>
          <w:numId w:val="29"/>
        </w:numPr>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Certifikovaná metodika k novele zákona č. 565/1990 Sb., o místních poplatcích, ve znění pozdějších předpisů</w:t>
      </w:r>
      <w:r w:rsidRPr="00BC6036">
        <w:rPr>
          <w:rFonts w:asciiTheme="minorHAnsi" w:hAnsiTheme="minorHAnsi" w:cstheme="minorHAnsi"/>
          <w:sz w:val="22"/>
          <w:szCs w:val="22"/>
        </w:rPr>
        <w:t>, zadavatel: Ministerstvo pro místní rozvoj ČR, termín řešení: 1. 1. 2017 – 28. 2. 2017</w:t>
      </w:r>
    </w:p>
    <w:p w14:paraId="104379DE" w14:textId="77777777" w:rsidR="00BC6036" w:rsidRDefault="00BC6036" w:rsidP="00CE1995">
      <w:pPr>
        <w:pStyle w:val="Odstavecseseznamem"/>
        <w:numPr>
          <w:ilvl w:val="0"/>
          <w:numId w:val="29"/>
        </w:numPr>
        <w:spacing w:after="120"/>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Návrh změn režimu místních poplatků v přímé vazbě na cestovní ruch</w:t>
      </w:r>
      <w:r w:rsidRPr="00BC6036">
        <w:rPr>
          <w:rFonts w:asciiTheme="minorHAnsi" w:hAnsiTheme="minorHAnsi" w:cstheme="minorHAnsi"/>
          <w:sz w:val="22"/>
          <w:szCs w:val="22"/>
        </w:rPr>
        <w:t>, zadavatel: Ministerstvo pro místní rozvoj ČR, termín řešení: 15. 2. 2016 – 15. 10. 2016</w:t>
      </w:r>
    </w:p>
    <w:p w14:paraId="2A28BCAA" w14:textId="21C150BF" w:rsidR="00BC6036" w:rsidRPr="00BC6036" w:rsidRDefault="00BC6036" w:rsidP="00CE1995">
      <w:pPr>
        <w:pStyle w:val="Odstavecseseznamem"/>
        <w:numPr>
          <w:ilvl w:val="0"/>
          <w:numId w:val="29"/>
        </w:numPr>
        <w:spacing w:after="120"/>
        <w:ind w:left="851" w:hanging="284"/>
        <w:jc w:val="both"/>
        <w:rPr>
          <w:rFonts w:asciiTheme="minorHAnsi" w:hAnsiTheme="minorHAnsi" w:cstheme="minorHAnsi"/>
          <w:sz w:val="22"/>
          <w:szCs w:val="22"/>
        </w:rPr>
      </w:pPr>
      <w:r w:rsidRPr="00BC6036">
        <w:rPr>
          <w:rFonts w:asciiTheme="minorHAnsi" w:hAnsiTheme="minorHAnsi" w:cstheme="minorHAnsi"/>
          <w:b/>
          <w:bCs/>
          <w:sz w:val="22"/>
          <w:szCs w:val="22"/>
        </w:rPr>
        <w:t>Podpora domácího cestovního ruchu prostřednictvím pobytů dětí a mládeže</w:t>
      </w:r>
      <w:r w:rsidRPr="00BC6036">
        <w:rPr>
          <w:rFonts w:asciiTheme="minorHAnsi" w:hAnsiTheme="minorHAnsi" w:cstheme="minorHAnsi"/>
          <w:sz w:val="22"/>
          <w:szCs w:val="22"/>
        </w:rPr>
        <w:t>, zadavatel: Asociace hotelů a restaurací České republiky z. s., termín řešení: 1. 2. 2016 – 31. 8. 2019 a další</w:t>
      </w:r>
    </w:p>
    <w:p w14:paraId="1D8A6437" w14:textId="77777777" w:rsidR="00DC22BA" w:rsidRPr="00EA3338"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1334C0C" w14:textId="77777777" w:rsidR="00DC22BA" w:rsidRPr="00EA3338"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7F95FCC" w14:textId="77777777" w:rsidR="00DC22BA" w:rsidRPr="004F79EC" w:rsidRDefault="00DC22BA" w:rsidP="00DC22BA">
      <w:pPr>
        <w:spacing w:after="120"/>
        <w:jc w:val="both"/>
        <w:rPr>
          <w:rFonts w:asciiTheme="minorHAnsi" w:hAnsiTheme="minorHAnsi" w:cstheme="minorHAnsi"/>
          <w:sz w:val="22"/>
          <w:szCs w:val="22"/>
        </w:rPr>
      </w:pPr>
      <w:r w:rsidRPr="00C627E4">
        <w:rPr>
          <w:rFonts w:asciiTheme="minorHAnsi" w:hAnsiTheme="minorHAnsi" w:cstheme="minorHAnsi"/>
          <w:sz w:val="22"/>
          <w:szCs w:val="22"/>
        </w:rPr>
        <w:t xml:space="preserve">V roce 2020 došlo k významnému nárůstu objemu publikačních výstupů v kategorii Jimp a Jsc, k čemuž přispěly také aktivity fakulty v oblasti podpory tvůrčí činnosti akademických pracovníků. Významným milníkem bylo přijetí publikace do jednoho z nejlépe hodnoceného časopisu </w:t>
      </w:r>
      <w:r w:rsidRPr="00C627E4">
        <w:rPr>
          <w:rFonts w:asciiTheme="minorHAnsi" w:hAnsiTheme="minorHAnsi" w:cstheme="minorHAnsi"/>
          <w:b/>
          <w:sz w:val="22"/>
          <w:szCs w:val="22"/>
        </w:rPr>
        <w:t>Tourism management</w:t>
      </w:r>
      <w:r w:rsidRPr="00C627E4">
        <w:rPr>
          <w:rFonts w:asciiTheme="minorHAnsi" w:hAnsiTheme="minorHAnsi" w:cstheme="minorHAnsi"/>
          <w:sz w:val="22"/>
          <w:szCs w:val="22"/>
        </w:rPr>
        <w:t xml:space="preserve"> z oblasti Ford </w:t>
      </w:r>
      <w:r w:rsidRPr="004F79EC">
        <w:rPr>
          <w:rFonts w:asciiTheme="minorHAnsi" w:hAnsiTheme="minorHAnsi" w:cstheme="minorHAnsi"/>
          <w:sz w:val="22"/>
          <w:szCs w:val="22"/>
        </w:rPr>
        <w:t>5.9 (Other social sciences</w:t>
      </w:r>
      <w:r w:rsidRPr="00C627E4">
        <w:rPr>
          <w:rFonts w:asciiTheme="minorHAnsi" w:hAnsiTheme="minorHAnsi" w:cstheme="minorHAnsi"/>
          <w:sz w:val="22"/>
          <w:szCs w:val="22"/>
        </w:rPr>
        <w:t xml:space="preserve"> – HOSPITALITY</w:t>
      </w:r>
      <w:r w:rsidRPr="004F79EC">
        <w:rPr>
          <w:rFonts w:asciiTheme="minorHAnsi" w:hAnsiTheme="minorHAnsi" w:cstheme="minorHAnsi"/>
          <w:sz w:val="22"/>
          <w:szCs w:val="22"/>
        </w:rPr>
        <w:t>, LEISURE, SPORT &amp; TOURISM) a</w:t>
      </w:r>
      <w:r w:rsidRPr="00C627E4">
        <w:rPr>
          <w:rFonts w:asciiTheme="minorHAnsi" w:hAnsiTheme="minorHAnsi" w:cstheme="minorHAnsi"/>
          <w:sz w:val="22"/>
          <w:szCs w:val="22"/>
        </w:rPr>
        <w:t xml:space="preserve"> to nejenom v roce 2019, ale také další přijetí významných vědeckých výstupů do dalších vědeckých </w:t>
      </w:r>
      <w:r w:rsidRPr="004F79EC">
        <w:rPr>
          <w:rFonts w:asciiTheme="minorHAnsi" w:hAnsiTheme="minorHAnsi" w:cstheme="minorHAnsi"/>
          <w:sz w:val="22"/>
          <w:szCs w:val="22"/>
        </w:rPr>
        <w:t>časopisů Jimp</w:t>
      </w:r>
      <w:r w:rsidRPr="00C627E4">
        <w:rPr>
          <w:rFonts w:asciiTheme="minorHAnsi" w:hAnsiTheme="minorHAnsi" w:cstheme="minorHAnsi"/>
          <w:sz w:val="22"/>
          <w:szCs w:val="22"/>
        </w:rPr>
        <w:t xml:space="preserve"> D1 – dle AIS v roce 2020, 2021 (</w:t>
      </w:r>
      <w:r w:rsidRPr="004F79EC">
        <w:rPr>
          <w:rFonts w:asciiTheme="minorHAnsi" w:hAnsiTheme="minorHAnsi" w:cstheme="minorHAnsi"/>
          <w:sz w:val="22"/>
          <w:szCs w:val="22"/>
        </w:rPr>
        <w:t>I</w:t>
      </w:r>
      <w:r w:rsidRPr="00C627E4">
        <w:rPr>
          <w:rFonts w:asciiTheme="minorHAnsi" w:hAnsiTheme="minorHAnsi" w:cstheme="minorHAnsi"/>
          <w:b/>
          <w:sz w:val="22"/>
          <w:szCs w:val="22"/>
        </w:rPr>
        <w:t>NTERNATIONAL JOURNAL OF HOSPITALITY MANAGEMENT,</w:t>
      </w:r>
      <w:r w:rsidRPr="00C627E4">
        <w:rPr>
          <w:b/>
        </w:rPr>
        <w:t xml:space="preserve"> </w:t>
      </w:r>
      <w:r w:rsidRPr="00C627E4">
        <w:rPr>
          <w:rFonts w:asciiTheme="minorHAnsi" w:hAnsiTheme="minorHAnsi" w:cstheme="minorHAnsi"/>
          <w:b/>
          <w:sz w:val="22"/>
          <w:szCs w:val="22"/>
        </w:rPr>
        <w:t>ASIA PACIFIC JOURNAL OF TOURISM RESEARCH)</w:t>
      </w:r>
      <w:r w:rsidRPr="00C627E4">
        <w:rPr>
          <w:rFonts w:asciiTheme="minorHAnsi" w:hAnsiTheme="minorHAnsi" w:cstheme="minorHAnsi"/>
          <w:sz w:val="22"/>
          <w:szCs w:val="22"/>
        </w:rPr>
        <w:t xml:space="preserve">.  </w:t>
      </w:r>
      <w:r w:rsidRPr="004F79EC">
        <w:rPr>
          <w:rFonts w:asciiTheme="minorHAnsi" w:hAnsiTheme="minorHAnsi" w:cstheme="minorHAnsi"/>
          <w:sz w:val="22"/>
          <w:szCs w:val="22"/>
        </w:rPr>
        <w:t>Citační ohlasy</w:t>
      </w:r>
      <w:r w:rsidRPr="00C627E4">
        <w:rPr>
          <w:rFonts w:asciiTheme="minorHAnsi" w:hAnsiTheme="minorHAnsi" w:cstheme="minorHAnsi"/>
          <w:sz w:val="22"/>
          <w:szCs w:val="22"/>
        </w:rPr>
        <w:t xml:space="preserve"> těchto publikací (114, resp 41) jsou vysoké a oba dva výstupy jsou hodnoceny jako Hot cited paper.  V současné chvíli fakulta klade důraz na podporu kvalitních publikačních výstupů vytvářených ve spolupráci se zahraničními výzkumnými spolupracovníky jako je např. prof. Navarro. Akademičtí pracovníci jsou taktéž podporováni v aktivní účasti na kvalitních tuzemských a zahraničních konferencích.</w:t>
      </w:r>
    </w:p>
    <w:p w14:paraId="18ED7154" w14:textId="6B17C402" w:rsidR="00BC6036" w:rsidRPr="004F79EC" w:rsidRDefault="00BC6036" w:rsidP="00BC6036">
      <w:pPr>
        <w:spacing w:after="120"/>
        <w:jc w:val="both"/>
        <w:rPr>
          <w:rFonts w:asciiTheme="minorHAnsi" w:hAnsiTheme="minorHAnsi" w:cstheme="minorHAnsi"/>
          <w:sz w:val="22"/>
          <w:szCs w:val="22"/>
        </w:rPr>
      </w:pPr>
      <w:r w:rsidRPr="00BC6036">
        <w:rPr>
          <w:rFonts w:asciiTheme="minorHAnsi" w:hAnsiTheme="minorHAnsi" w:cstheme="minorHAnsi"/>
          <w:sz w:val="22"/>
          <w:szCs w:val="22"/>
        </w:rPr>
        <w:t>V akademickém roce 2020/21 se na VŠH</w:t>
      </w:r>
      <w:ins w:id="1093" w:author="Pavla Trefilová" w:date="2022-05-11T15:53:00Z">
        <w:r w:rsidR="005034E2">
          <w:rPr>
            <w:rFonts w:asciiTheme="minorHAnsi" w:hAnsiTheme="minorHAnsi" w:cstheme="minorHAnsi"/>
            <w:sz w:val="22"/>
            <w:szCs w:val="22"/>
          </w:rPr>
          <w:t>E</w:t>
        </w:r>
      </w:ins>
      <w:r w:rsidRPr="00BC6036">
        <w:rPr>
          <w:rFonts w:asciiTheme="minorHAnsi" w:hAnsiTheme="minorHAnsi" w:cstheme="minorHAnsi"/>
          <w:sz w:val="22"/>
          <w:szCs w:val="22"/>
        </w:rPr>
        <w:t xml:space="preserve"> oproti předchozímu roku významně posílila publikační činnost v časopisech evidovaných v databázích WoS a Scopus. Přepočtený počet publikací (součet jednotlivých autorských podílů) typu Jimp vzrostl oproti roku 2019/20 pětinásobně. Přepočtený počet publikací typu Jsc vzrostl oproti roku 2019/20 dokonce desetinásobně. Všechny publikace se významně dotýkají oblasti cestovního ruchu a hotelnictví. </w:t>
      </w:r>
    </w:p>
    <w:p w14:paraId="04DCDD1F" w14:textId="31203F19" w:rsidR="00DC22BA" w:rsidRPr="00EA3338" w:rsidRDefault="00DC22BA" w:rsidP="00DC22BA">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w:t>
      </w:r>
      <w:ins w:id="1094" w:author="Pavla Trefilová" w:date="2022-05-11T15:53:00Z">
        <w:r w:rsidR="005034E2">
          <w:rPr>
            <w:rFonts w:asciiTheme="minorHAnsi" w:hAnsiTheme="minorHAnsi" w:cstheme="minorHAnsi"/>
            <w:sz w:val="22"/>
            <w:szCs w:val="22"/>
          </w:rPr>
          <w:t xml:space="preserve"> managementu a ekonomiky</w:t>
        </w:r>
      </w:ins>
      <w:r w:rsidRPr="00EA3338">
        <w:rPr>
          <w:rFonts w:asciiTheme="minorHAnsi" w:hAnsiTheme="minorHAnsi" w:cstheme="minorHAnsi"/>
          <w:sz w:val="22"/>
          <w:szCs w:val="22"/>
        </w:rPr>
        <w:t xml:space="preserve">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w:t>
      </w:r>
      <w:r>
        <w:rPr>
          <w:rFonts w:asciiTheme="minorHAnsi" w:hAnsiTheme="minorHAnsi" w:cstheme="minorHAnsi"/>
          <w:sz w:val="22"/>
          <w:szCs w:val="22"/>
        </w:rPr>
        <w:t>e</w:t>
      </w:r>
      <w:r w:rsidRPr="00EA3338">
        <w:rPr>
          <w:rFonts w:asciiTheme="minorHAnsi" w:hAnsiTheme="minorHAnsi" w:cstheme="minorHAnsi"/>
          <w:sz w:val="22"/>
          <w:szCs w:val="22"/>
        </w:rPr>
        <w:t>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 xml:space="preserve">Ekonomika, Management a Finance </w:t>
      </w:r>
      <w:r>
        <w:rPr>
          <w:rFonts w:asciiTheme="minorHAnsi" w:hAnsiTheme="minorHAnsi" w:cstheme="minorHAnsi"/>
          <w:b/>
          <w:sz w:val="22"/>
          <w:szCs w:val="22"/>
        </w:rPr>
        <w:t>2020</w:t>
      </w:r>
      <w:r w:rsidRPr="00EA3338">
        <w:rPr>
          <w:rFonts w:asciiTheme="minorHAnsi" w:hAnsiTheme="minorHAnsi" w:cstheme="minorHAnsi"/>
          <w:sz w:val="22"/>
          <w:szCs w:val="22"/>
        </w:rPr>
        <w:t>“.</w:t>
      </w:r>
    </w:p>
    <w:p w14:paraId="281B90BB" w14:textId="1966002B" w:rsidR="00DC22BA" w:rsidRPr="00BC6036" w:rsidRDefault="00DC22BA" w:rsidP="00BC6036">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Pr>
          <w:rFonts w:asciiTheme="minorHAnsi" w:hAnsiTheme="minorHAnsi" w:cstheme="minorHAnsi"/>
          <w:sz w:val="22"/>
          <w:szCs w:val="22"/>
        </w:rPr>
        <w:t>m</w:t>
      </w:r>
      <w:r w:rsidRPr="00EA3338">
        <w:rPr>
          <w:rFonts w:asciiTheme="minorHAnsi" w:hAnsiTheme="minorHAnsi" w:cstheme="minorHAnsi"/>
          <w:sz w:val="22"/>
          <w:szCs w:val="22"/>
        </w:rPr>
        <w:t xml:space="preserve"> </w:t>
      </w:r>
      <w:r w:rsidRPr="00EA3338">
        <w:rPr>
          <w:rFonts w:asciiTheme="minorHAnsi" w:hAnsiTheme="minorHAnsi" w:cstheme="minorHAnsi"/>
          <w:sz w:val="22"/>
          <w:szCs w:val="22"/>
        </w:rPr>
        <w:lastRenderedPageBreak/>
        <w:t xml:space="preserve">na konkurenceschopnost podniků a regionů. </w:t>
      </w:r>
      <w:r w:rsidRPr="0059312A">
        <w:rPr>
          <w:rFonts w:asciiTheme="minorHAnsi" w:hAnsiTheme="minorHAnsi" w:cstheme="minorHAnsi"/>
          <w:sz w:val="22"/>
          <w:szCs w:val="22"/>
        </w:rPr>
        <w:t xml:space="preserve">Časopis Journal of Competitiveness je indexován v Social </w:t>
      </w:r>
      <w:r w:rsidRPr="00BC6036">
        <w:rPr>
          <w:rFonts w:asciiTheme="minorHAnsi" w:hAnsiTheme="minorHAnsi" w:cstheme="minorHAnsi"/>
          <w:sz w:val="22"/>
          <w:szCs w:val="22"/>
        </w:rPr>
        <w:t>Sciences Citation Index® (SSCI) na Web of Science™, od r. 2020 je indexován i v databázi Scopus.</w:t>
      </w:r>
    </w:p>
    <w:p w14:paraId="0D296F52" w14:textId="0F8ED5E0" w:rsidR="00BC6036" w:rsidRDefault="00BC6036" w:rsidP="004A4E10">
      <w:pPr>
        <w:spacing w:after="360"/>
        <w:jc w:val="both"/>
        <w:rPr>
          <w:rFonts w:asciiTheme="minorHAnsi" w:hAnsiTheme="minorHAnsi" w:cstheme="minorHAnsi"/>
          <w:sz w:val="22"/>
          <w:szCs w:val="22"/>
        </w:rPr>
      </w:pPr>
      <w:r w:rsidRPr="00BC6036">
        <w:rPr>
          <w:rFonts w:asciiTheme="minorHAnsi" w:hAnsiTheme="minorHAnsi" w:cstheme="minorHAnsi"/>
          <w:sz w:val="22"/>
          <w:szCs w:val="22"/>
        </w:rPr>
        <w:t xml:space="preserve">Vysoká škola hotelová </w:t>
      </w:r>
      <w:del w:id="1095" w:author="Pavla Trefilová" w:date="2022-05-11T15:54:00Z">
        <w:r w:rsidRPr="00BC6036" w:rsidDel="005034E2">
          <w:rPr>
            <w:rFonts w:asciiTheme="minorHAnsi" w:hAnsiTheme="minorHAnsi" w:cstheme="minorHAnsi"/>
            <w:sz w:val="22"/>
            <w:szCs w:val="22"/>
          </w:rPr>
          <w:delText>v Praze 8</w:delText>
        </w:r>
      </w:del>
      <w:ins w:id="1096" w:author="Pavla Trefilová" w:date="2022-05-11T15:54:00Z">
        <w:r w:rsidR="005034E2">
          <w:rPr>
            <w:rFonts w:asciiTheme="minorHAnsi" w:hAnsiTheme="minorHAnsi" w:cstheme="minorHAnsi"/>
            <w:sz w:val="22"/>
            <w:szCs w:val="22"/>
          </w:rPr>
          <w:t>a ekonomická s.r.o.</w:t>
        </w:r>
      </w:ins>
      <w:r w:rsidRPr="00BC6036">
        <w:rPr>
          <w:rFonts w:asciiTheme="minorHAnsi" w:hAnsiTheme="minorHAnsi" w:cstheme="minorHAnsi"/>
          <w:sz w:val="22"/>
          <w:szCs w:val="22"/>
        </w:rPr>
        <w:t xml:space="preserve"> vydává od roku 2005 vědecký časopis </w:t>
      </w:r>
      <w:r w:rsidRPr="00BC6036">
        <w:rPr>
          <w:rFonts w:asciiTheme="minorHAnsi" w:hAnsiTheme="minorHAnsi" w:cstheme="minorHAnsi"/>
          <w:b/>
          <w:bCs/>
          <w:sz w:val="22"/>
          <w:szCs w:val="22"/>
        </w:rPr>
        <w:t>Czech Hospitality and Tourism Papers</w:t>
      </w:r>
      <w:r w:rsidRPr="00BC6036">
        <w:rPr>
          <w:rFonts w:asciiTheme="minorHAnsi" w:hAnsiTheme="minorHAnsi" w:cstheme="minorHAnsi"/>
          <w:sz w:val="22"/>
          <w:szCs w:val="22"/>
        </w:rPr>
        <w:t xml:space="preserve"> (dále CHTP), který je indexován v databázích EBSCO a ERIH+. Jednotlivé články procházejí schválením redakční rady a následným recenzním řízením minimálně dvěma recenzenty. Články jsou přijímány a publikovány pouze v anglickém jazyce. Cílem pro období následujících tří let je zajistit indexaci v databázi Scopus.</w:t>
      </w:r>
    </w:p>
    <w:p w14:paraId="6278B33C" w14:textId="77777777" w:rsidR="004A4E10" w:rsidRDefault="004A4E10" w:rsidP="004A4E10">
      <w:pPr>
        <w:jc w:val="both"/>
        <w:rPr>
          <w:rFonts w:asciiTheme="minorHAnsi" w:hAnsiTheme="minorHAnsi" w:cstheme="minorHAnsi"/>
          <w:sz w:val="22"/>
          <w:szCs w:val="22"/>
        </w:rPr>
      </w:pPr>
    </w:p>
    <w:p w14:paraId="569472B5"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18015B6E"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2.3</w:t>
      </w:r>
    </w:p>
    <w:p w14:paraId="071D3DFE" w14:textId="77777777" w:rsidR="004B186D" w:rsidRPr="00EA3338" w:rsidRDefault="004B186D" w:rsidP="004B186D">
      <w:pPr>
        <w:ind w:left="2832" w:firstLine="708"/>
      </w:pPr>
    </w:p>
    <w:p w14:paraId="312157BE" w14:textId="77777777" w:rsidR="00DC22BA" w:rsidRPr="00EA3338" w:rsidRDefault="00DC22BA" w:rsidP="00DC22BA">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672FE817" w14:textId="7B9A7437" w:rsidR="00DC22BA" w:rsidRPr="00EA3338" w:rsidRDefault="00DC22BA" w:rsidP="00DC22BA">
      <w:pPr>
        <w:spacing w:before="120"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sidRPr="00DC22BA">
        <w:rPr>
          <w:rFonts w:asciiTheme="minorHAnsi" w:hAnsiTheme="minorHAnsi" w:cstheme="minorHAnsi"/>
          <w:sz w:val="22"/>
        </w:rPr>
        <w:t>Tourism Economics and Hospitality Management</w:t>
      </w:r>
      <w:r>
        <w:rPr>
          <w:rFonts w:asciiTheme="minorHAnsi" w:hAnsiTheme="minorHAnsi" w:cstheme="minorHAnsi"/>
          <w:sz w:val="22"/>
        </w:rPr>
        <w:t xml:space="preserve"> </w:t>
      </w:r>
      <w:r w:rsidRPr="00EA3338">
        <w:rPr>
          <w:rFonts w:asciiTheme="minorHAnsi" w:hAnsiTheme="minorHAnsi" w:cstheme="minorHAnsi"/>
          <w:sz w:val="22"/>
        </w:rPr>
        <w:t xml:space="preserve">je povinností každého studenta prezenční formy studia vyjet na minimálně 3 měsíční studijní pobyt na zahraniční vědecko-výzkumnou instituci. </w:t>
      </w:r>
    </w:p>
    <w:p w14:paraId="33E7B2EB" w14:textId="77777777" w:rsidR="00DC22BA" w:rsidRDefault="00DC22BA" w:rsidP="00DC22BA">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1B037155" w14:textId="7036A474" w:rsidR="004B186D" w:rsidRDefault="004B186D" w:rsidP="004B186D">
      <w:pPr>
        <w:rPr>
          <w:rFonts w:asciiTheme="minorHAnsi" w:hAnsiTheme="minorHAnsi" w:cstheme="minorHAnsi"/>
          <w:i/>
        </w:rPr>
      </w:pPr>
    </w:p>
    <w:p w14:paraId="6E1F8020" w14:textId="77777777" w:rsidR="004B186D" w:rsidRPr="00F26CBF" w:rsidRDefault="004B186D" w:rsidP="004B186D">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4B186D" w:rsidRPr="00EA3338" w14:paraId="77A7D337" w14:textId="77777777" w:rsidTr="00D439A7">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498338F2"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4A2C765A"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26C53DC1"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77DECD88"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397FD1FE" w14:textId="77777777" w:rsidR="004B186D" w:rsidRPr="00EA3338" w:rsidRDefault="004B186D" w:rsidP="00D439A7">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4B186D" w:rsidRPr="00EA3338" w14:paraId="286690FD" w14:textId="77777777" w:rsidTr="00D439A7">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C5ECBEE"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5BC2597A"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544978-EM-1-2013-</w:t>
            </w:r>
            <w:proofErr w:type="gramStart"/>
            <w:r w:rsidRPr="00EA3338">
              <w:rPr>
                <w:rFonts w:asciiTheme="minorHAnsi" w:hAnsiTheme="minorHAnsi" w:cstheme="minorHAnsi"/>
              </w:rPr>
              <w:t>1-SI</w:t>
            </w:r>
            <w:proofErr w:type="gramEnd"/>
            <w:r w:rsidRPr="00EA3338">
              <w:rPr>
                <w:rFonts w:asciiTheme="minorHAnsi" w:hAnsiTheme="minorHAnsi" w:cstheme="minorHAnsi"/>
              </w:rPr>
              <w:t>-ERA MUNDUS-EMA21</w:t>
            </w:r>
          </w:p>
        </w:tc>
        <w:tc>
          <w:tcPr>
            <w:tcW w:w="1400" w:type="dxa"/>
            <w:tcBorders>
              <w:top w:val="nil"/>
              <w:left w:val="nil"/>
              <w:bottom w:val="single" w:sz="8" w:space="0" w:color="auto"/>
              <w:right w:val="single" w:sz="8" w:space="0" w:color="auto"/>
            </w:tcBorders>
            <w:shd w:val="clear" w:color="auto" w:fill="auto"/>
            <w:vAlign w:val="center"/>
            <w:hideMark/>
          </w:tcPr>
          <w:p w14:paraId="49EF8C70"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05EB8CD7"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3886DA04"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4B186D" w:rsidRPr="00EA3338" w14:paraId="1B96AF26" w14:textId="77777777" w:rsidTr="00D439A7">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1D502F8"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lastRenderedPageBreak/>
              <w:t>Erasmus Mundus</w:t>
            </w:r>
          </w:p>
        </w:tc>
        <w:tc>
          <w:tcPr>
            <w:tcW w:w="1767" w:type="dxa"/>
            <w:tcBorders>
              <w:top w:val="nil"/>
              <w:left w:val="nil"/>
              <w:bottom w:val="single" w:sz="8" w:space="0" w:color="auto"/>
              <w:right w:val="single" w:sz="8" w:space="0" w:color="auto"/>
            </w:tcBorders>
            <w:shd w:val="clear" w:color="auto" w:fill="auto"/>
            <w:vAlign w:val="center"/>
            <w:hideMark/>
          </w:tcPr>
          <w:p w14:paraId="63DF9B64"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1459271F"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3B3E87EF"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68F1B416"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4B186D" w:rsidRPr="00EA3338" w14:paraId="76DC6AE8" w14:textId="77777777" w:rsidTr="00D439A7">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ECA01A5"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26AE03AA"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7CCF59CF"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39B55E39"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7DEC8CA4" w14:textId="388B4330" w:rsidR="004B186D" w:rsidRPr="00EA3338" w:rsidRDefault="004B186D" w:rsidP="00D439A7">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w:t>
            </w:r>
            <w:r w:rsidR="004A4E10">
              <w:rPr>
                <w:rFonts w:asciiTheme="minorHAnsi" w:hAnsiTheme="minorHAnsi" w:cstheme="minorHAnsi"/>
                <w:lang w:val="fr-BE"/>
              </w:rPr>
              <w:t>k</w:t>
            </w:r>
            <w:r w:rsidRPr="00EA3338">
              <w:rPr>
                <w:rFonts w:asciiTheme="minorHAnsi" w:hAnsiTheme="minorHAnsi" w:cstheme="minorHAnsi"/>
                <w:lang w:val="fr-BE"/>
              </w:rPr>
              <w:t>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4B186D" w:rsidRPr="00EA3338" w14:paraId="14524F32" w14:textId="77777777" w:rsidTr="00D439A7">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0FE45E3"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35CBD5D4" w14:textId="77777777" w:rsidR="004B186D" w:rsidRPr="002829D5" w:rsidRDefault="004B186D" w:rsidP="00D439A7">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67D700FA" w14:textId="77777777" w:rsidR="004B186D" w:rsidRPr="00EA3338" w:rsidRDefault="004B186D" w:rsidP="00D439A7">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3E4D6FC1"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3BC51F66"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4B186D" w:rsidRPr="00EA3338" w14:paraId="59129CCF" w14:textId="77777777" w:rsidTr="00D439A7">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34B4DB0D"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194449CE"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6BD033A2"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2D59B8DA"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6615455B" w14:textId="77777777" w:rsidR="004B186D" w:rsidRPr="00EA3338" w:rsidRDefault="004B186D" w:rsidP="00D439A7">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4B186D" w:rsidRPr="00EA3338" w14:paraId="1F8D2272" w14:textId="77777777" w:rsidTr="00DC22BA">
        <w:trPr>
          <w:trHeight w:val="2993"/>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3A16887E" w14:textId="77777777" w:rsidR="004B186D" w:rsidRPr="00EA3338" w:rsidRDefault="004B186D" w:rsidP="00D439A7">
            <w:pPr>
              <w:rPr>
                <w:rFonts w:asciiTheme="minorHAnsi" w:hAnsiTheme="minorHAnsi" w:cstheme="minorHAnsi"/>
              </w:rPr>
            </w:pPr>
            <w:r w:rsidRPr="00EA3338">
              <w:rPr>
                <w:rFonts w:asciiTheme="minorHAnsi" w:hAnsiTheme="minorHAnsi" w:cstheme="minorHAnsi"/>
                <w:szCs w:val="22"/>
              </w:rPr>
              <w:lastRenderedPageBreak/>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0D7F14B5" w14:textId="77777777" w:rsidR="004B186D" w:rsidRPr="00EA3338" w:rsidRDefault="004B186D" w:rsidP="00D439A7">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5F4A0971"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36591BE7"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13903D52" w14:textId="77777777" w:rsidR="004B186D" w:rsidRPr="00EA3338" w:rsidRDefault="004B186D" w:rsidP="00D439A7">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4B186D" w:rsidRPr="00091E9D" w14:paraId="7BE4BD01" w14:textId="77777777" w:rsidTr="00D439A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046F36F9" w14:textId="77777777" w:rsidR="004B186D" w:rsidRPr="00EB63F8" w:rsidRDefault="004B186D" w:rsidP="00D439A7">
            <w:pPr>
              <w:rPr>
                <w:rFonts w:asciiTheme="minorHAnsi" w:hAnsiTheme="minorHAnsi" w:cstheme="minorHAnsi"/>
                <w:szCs w:val="22"/>
              </w:rPr>
            </w:pPr>
            <w:r w:rsidRPr="00EB63F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399CB3D7" w14:textId="77777777" w:rsidR="004B186D" w:rsidRPr="00EB63F8" w:rsidRDefault="004B186D" w:rsidP="00D439A7">
            <w:pPr>
              <w:rPr>
                <w:rFonts w:asciiTheme="minorHAnsi" w:hAnsiTheme="minorHAnsi" w:cstheme="minorHAnsi"/>
                <w:szCs w:val="22"/>
              </w:rPr>
            </w:pPr>
            <w:r w:rsidRPr="00EB63F8">
              <w:rPr>
                <w:rFonts w:asciiTheme="minorHAnsi" w:hAnsiTheme="minorHAnsi" w:cstheme="minorHAnsi"/>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4BAC2096" w14:textId="77777777" w:rsidR="004B186D" w:rsidRPr="00EB63F8" w:rsidRDefault="004B186D" w:rsidP="00D439A7">
            <w:pPr>
              <w:rPr>
                <w:rFonts w:asciiTheme="minorHAnsi" w:hAnsiTheme="minorHAnsi" w:cstheme="minorHAnsi"/>
                <w:b/>
                <w:szCs w:val="22"/>
              </w:rPr>
            </w:pPr>
            <w:r w:rsidRPr="00EB63F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256B0066" w14:textId="77777777" w:rsidR="004B186D" w:rsidRPr="00EB63F8" w:rsidRDefault="004B186D" w:rsidP="00D439A7">
            <w:pPr>
              <w:rPr>
                <w:rFonts w:asciiTheme="minorHAnsi" w:hAnsiTheme="minorHAnsi" w:cstheme="minorHAnsi"/>
                <w:b/>
                <w:szCs w:val="22"/>
              </w:rPr>
            </w:pPr>
            <w:r w:rsidRPr="00EB63F8">
              <w:rPr>
                <w:rFonts w:asciiTheme="minorHAnsi" w:hAnsiTheme="minorHAnsi" w:cstheme="minorHAnsi"/>
                <w:b/>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14FAFDBB" w14:textId="77777777" w:rsidR="004B186D" w:rsidRPr="00EB63F8" w:rsidRDefault="004B186D" w:rsidP="00D439A7">
            <w:pPr>
              <w:rPr>
                <w:rFonts w:asciiTheme="minorHAnsi" w:hAnsiTheme="minorHAnsi" w:cstheme="minorHAnsi"/>
              </w:rPr>
            </w:pPr>
            <w:r w:rsidRPr="00EB63F8">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58242F46" w14:textId="77777777" w:rsidR="00760E7C" w:rsidRDefault="00760E7C" w:rsidP="004B186D">
      <w:pPr>
        <w:spacing w:after="120"/>
        <w:jc w:val="both"/>
        <w:rPr>
          <w:ins w:id="1097" w:author="Pavla Trefilová" w:date="2022-05-11T15:54:00Z"/>
          <w:rFonts w:asciiTheme="minorHAnsi" w:hAnsiTheme="minorHAnsi" w:cstheme="minorHAnsi"/>
          <w:sz w:val="22"/>
          <w:szCs w:val="22"/>
        </w:rPr>
      </w:pPr>
    </w:p>
    <w:p w14:paraId="0D3B6D94" w14:textId="4FD276CB" w:rsidR="004B186D" w:rsidRDefault="004B186D" w:rsidP="004B186D">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w:t>
      </w:r>
      <w:r>
        <w:rPr>
          <w:rFonts w:asciiTheme="minorHAnsi" w:hAnsiTheme="minorHAnsi" w:cstheme="minorHAnsi"/>
          <w:sz w:val="22"/>
          <w:szCs w:val="22"/>
        </w:rPr>
        <w:t>5</w:t>
      </w:r>
      <w:r w:rsidRPr="00EA3338">
        <w:rPr>
          <w:rFonts w:asciiTheme="minorHAnsi" w:hAnsiTheme="minorHAnsi" w:cstheme="minorHAnsi"/>
          <w:sz w:val="22"/>
          <w:szCs w:val="22"/>
        </w:rPr>
        <w:t xml:space="preserve"> </w:t>
      </w:r>
      <w:r w:rsidRPr="0059312A">
        <w:rPr>
          <w:rFonts w:asciiTheme="minorHAnsi" w:hAnsiTheme="minorHAnsi" w:cstheme="minorHAnsi"/>
          <w:sz w:val="22"/>
          <w:szCs w:val="22"/>
        </w:rPr>
        <w:t>partnerských institucí z Evropy, severní Afriky a Asie</w:t>
      </w:r>
      <w:r w:rsidRPr="00EA3338">
        <w:rPr>
          <w:rFonts w:asciiTheme="minorHAnsi" w:hAnsiTheme="minorHAnsi" w:cstheme="minorHAnsi"/>
          <w:sz w:val="22"/>
          <w:szCs w:val="22"/>
        </w:rPr>
        <w:t>.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3BE78781" w14:textId="77777777" w:rsidR="004B186D" w:rsidRDefault="004B186D" w:rsidP="004B186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C46374E" w14:textId="77777777" w:rsidR="004B186D" w:rsidRDefault="004B186D" w:rsidP="004B186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27B31CF" w14:textId="78981165" w:rsidR="00BC6036" w:rsidRDefault="00BC6036" w:rsidP="00BC6036">
      <w:pPr>
        <w:pStyle w:val="bb"/>
        <w:spacing w:after="360"/>
        <w:ind w:left="0" w:firstLine="0"/>
        <w:jc w:val="both"/>
        <w:rPr>
          <w:rStyle w:val="Hypertextovodkaz"/>
          <w:rFonts w:asciiTheme="minorHAnsi" w:hAnsiTheme="minorHAnsi" w:cstheme="minorHAnsi"/>
          <w:sz w:val="22"/>
          <w:szCs w:val="22"/>
        </w:rPr>
      </w:pPr>
      <w:r w:rsidRPr="00137011">
        <w:rPr>
          <w:rFonts w:asciiTheme="minorHAnsi" w:hAnsiTheme="minorHAnsi" w:cstheme="minorHAnsi"/>
          <w:sz w:val="22"/>
          <w:szCs w:val="22"/>
        </w:rPr>
        <w:t xml:space="preserve">Více informací o mezinárodních vztazích </w:t>
      </w:r>
      <w:del w:id="1098" w:author="Pavla Trefilová" w:date="2022-05-11T15:54:00Z">
        <w:r w:rsidRPr="00137011" w:rsidDel="00760E7C">
          <w:rPr>
            <w:rFonts w:asciiTheme="minorHAnsi" w:hAnsiTheme="minorHAnsi" w:cstheme="minorHAnsi"/>
            <w:sz w:val="22"/>
            <w:szCs w:val="22"/>
          </w:rPr>
          <w:delText xml:space="preserve">na FaME </w:delText>
        </w:r>
      </w:del>
      <w:r w:rsidRPr="00137011">
        <w:rPr>
          <w:rFonts w:asciiTheme="minorHAnsi" w:hAnsiTheme="minorHAnsi" w:cstheme="minorHAnsi"/>
          <w:sz w:val="22"/>
          <w:szCs w:val="22"/>
        </w:rPr>
        <w:t xml:space="preserve">je možno nalézt na webových stránkách FaME v sekci </w:t>
      </w:r>
      <w:hyperlink r:id="rId105" w:history="1">
        <w:r w:rsidRPr="00137011">
          <w:rPr>
            <w:rStyle w:val="Hypertextovodkaz"/>
            <w:rFonts w:asciiTheme="minorHAnsi" w:hAnsiTheme="minorHAnsi" w:cstheme="minorHAnsi"/>
            <w:i/>
            <w:sz w:val="22"/>
            <w:szCs w:val="22"/>
          </w:rPr>
          <w:t>Mezinárodní vztahy</w:t>
        </w:r>
      </w:hyperlink>
      <w:r w:rsidRPr="00137011">
        <w:rPr>
          <w:rStyle w:val="Hypertextovodkaz"/>
          <w:rFonts w:asciiTheme="minorHAnsi" w:hAnsiTheme="minorHAnsi" w:cstheme="minorHAnsi"/>
          <w:i/>
          <w:sz w:val="22"/>
          <w:szCs w:val="22"/>
        </w:rPr>
        <w:t xml:space="preserve"> </w:t>
      </w:r>
      <w:r w:rsidRPr="00BC6036">
        <w:rPr>
          <w:rStyle w:val="Hypertextovodkaz"/>
          <w:rFonts w:asciiTheme="minorHAnsi" w:hAnsiTheme="minorHAnsi" w:cstheme="minorHAnsi"/>
          <w:color w:val="auto"/>
          <w:sz w:val="22"/>
          <w:szCs w:val="22"/>
          <w:u w:val="none"/>
        </w:rPr>
        <w:t xml:space="preserve">a webových stránkách </w:t>
      </w:r>
      <w:r w:rsidR="00D5697F">
        <w:fldChar w:fldCharType="begin"/>
      </w:r>
      <w:ins w:id="1099" w:author="Pavla Trefilová" w:date="2022-05-11T15:55:00Z">
        <w:r w:rsidR="00760E7C">
          <w:instrText>HYPERLINK "https://vshe.cz/"</w:instrText>
        </w:r>
      </w:ins>
      <w:del w:id="1100" w:author="Pavla Trefilová" w:date="2022-05-11T15:55:00Z">
        <w:r w:rsidR="00D5697F" w:rsidDel="00760E7C">
          <w:delInstrText xml:space="preserve"> HYPERLINK "https://www.vsh.cz/cs/" </w:delInstrText>
        </w:r>
      </w:del>
      <w:r w:rsidR="00D5697F">
        <w:fldChar w:fldCharType="separate"/>
      </w:r>
      <w:r w:rsidRPr="00137011">
        <w:rPr>
          <w:rStyle w:val="Hypertextovodkaz"/>
          <w:rFonts w:asciiTheme="minorHAnsi" w:hAnsiTheme="minorHAnsi" w:cstheme="minorHAnsi"/>
          <w:i/>
          <w:sz w:val="22"/>
          <w:szCs w:val="22"/>
        </w:rPr>
        <w:t xml:space="preserve">Vysoké školy hotelové </w:t>
      </w:r>
      <w:ins w:id="1101" w:author="Pavla Trefilová" w:date="2022-05-11T15:54:00Z">
        <w:r w:rsidR="00760E7C">
          <w:rPr>
            <w:rStyle w:val="Hypertextovodkaz"/>
            <w:rFonts w:asciiTheme="minorHAnsi" w:hAnsiTheme="minorHAnsi" w:cstheme="minorHAnsi"/>
            <w:i/>
            <w:sz w:val="22"/>
            <w:szCs w:val="22"/>
          </w:rPr>
          <w:t>a ekonomické s.r.o.</w:t>
        </w:r>
      </w:ins>
      <w:del w:id="1102" w:author="Pavla Trefilová" w:date="2022-05-11T15:54:00Z">
        <w:r w:rsidRPr="00137011" w:rsidDel="00760E7C">
          <w:rPr>
            <w:rStyle w:val="Hypertextovodkaz"/>
            <w:rFonts w:asciiTheme="minorHAnsi" w:hAnsiTheme="minorHAnsi" w:cstheme="minorHAnsi"/>
            <w:i/>
            <w:sz w:val="22"/>
            <w:szCs w:val="22"/>
          </w:rPr>
          <w:delText>v Praze</w:delText>
        </w:r>
      </w:del>
      <w:r w:rsidR="00D5697F">
        <w:rPr>
          <w:rStyle w:val="Hypertextovodkaz"/>
          <w:rFonts w:asciiTheme="minorHAnsi" w:hAnsiTheme="minorHAnsi" w:cstheme="minorHAnsi"/>
          <w:i/>
          <w:sz w:val="22"/>
          <w:szCs w:val="22"/>
        </w:rPr>
        <w:fldChar w:fldCharType="end"/>
      </w:r>
      <w:del w:id="1103" w:author="Pavla Trefilová" w:date="2022-05-11T15:54:00Z">
        <w:r w:rsidRPr="00137011" w:rsidDel="00760E7C">
          <w:rPr>
            <w:rStyle w:val="Hypertextovodkaz"/>
            <w:rFonts w:asciiTheme="minorHAnsi" w:hAnsiTheme="minorHAnsi" w:cstheme="minorHAnsi"/>
            <w:sz w:val="22"/>
            <w:szCs w:val="22"/>
          </w:rPr>
          <w:delText>.</w:delText>
        </w:r>
      </w:del>
      <w:r w:rsidRPr="00137011">
        <w:rPr>
          <w:rStyle w:val="Hypertextovodkaz"/>
          <w:rFonts w:asciiTheme="minorHAnsi" w:hAnsiTheme="minorHAnsi" w:cstheme="minorHAnsi"/>
          <w:sz w:val="22"/>
          <w:szCs w:val="22"/>
        </w:rPr>
        <w:t xml:space="preserve"> </w:t>
      </w:r>
    </w:p>
    <w:p w14:paraId="0E80D587" w14:textId="77777777" w:rsidR="00BC6036" w:rsidRDefault="00BC6036" w:rsidP="004B186D">
      <w:pPr>
        <w:pStyle w:val="Nadpis2"/>
        <w:jc w:val="center"/>
        <w:rPr>
          <w:rFonts w:asciiTheme="minorHAnsi" w:hAnsiTheme="minorHAnsi" w:cstheme="minorHAnsi"/>
          <w:sz w:val="32"/>
        </w:rPr>
      </w:pPr>
    </w:p>
    <w:p w14:paraId="4A1082B3" w14:textId="6B3294BC" w:rsidR="004B186D" w:rsidRPr="007E0951" w:rsidRDefault="004B186D" w:rsidP="004B186D">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Profil absolventa a obsah studia </w:t>
      </w:r>
    </w:p>
    <w:p w14:paraId="7672F5B3" w14:textId="77777777" w:rsidR="004B186D" w:rsidRPr="00805554" w:rsidRDefault="004B186D" w:rsidP="004B186D">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3348CAB7" w14:textId="77777777" w:rsidR="004B186D" w:rsidRPr="00805554" w:rsidRDefault="004B186D" w:rsidP="004B186D">
      <w:pPr>
        <w:pStyle w:val="Nadpis3"/>
        <w:jc w:val="center"/>
        <w:rPr>
          <w:rFonts w:asciiTheme="minorHAnsi" w:hAnsiTheme="minorHAnsi"/>
          <w:b/>
          <w:color w:val="000000" w:themeColor="text1"/>
        </w:rPr>
      </w:pPr>
      <w:r w:rsidRPr="00B07354">
        <w:rPr>
          <w:rFonts w:asciiTheme="minorHAnsi" w:hAnsiTheme="minorHAnsi"/>
          <w:b/>
          <w:color w:val="000000" w:themeColor="text1"/>
        </w:rPr>
        <w:t>Standard 2.4</w:t>
      </w:r>
    </w:p>
    <w:p w14:paraId="4D677B41" w14:textId="08C4AAEA" w:rsidR="00B07354" w:rsidRPr="00B07354" w:rsidRDefault="00B07354" w:rsidP="00B07354">
      <w:pPr>
        <w:tabs>
          <w:tab w:val="left" w:pos="2835"/>
        </w:tabs>
        <w:spacing w:before="120" w:after="120"/>
        <w:jc w:val="both"/>
        <w:rPr>
          <w:rFonts w:asciiTheme="minorHAnsi" w:hAnsiTheme="minorHAnsi" w:cstheme="minorHAnsi"/>
          <w:sz w:val="22"/>
        </w:rPr>
      </w:pPr>
      <w:bookmarkStart w:id="1104" w:name="_Hlk88223871"/>
      <w:r w:rsidRPr="00B07354">
        <w:rPr>
          <w:rFonts w:asciiTheme="minorHAnsi" w:hAnsiTheme="minorHAnsi" w:cstheme="minorHAnsi"/>
          <w:sz w:val="22"/>
        </w:rPr>
        <w:t xml:space="preserve">Absolvent doktorského studijního programu Tourism Economics and Hospitality Management </w:t>
      </w:r>
      <w:r w:rsidR="00DC22BA" w:rsidRPr="00B07354">
        <w:rPr>
          <w:rFonts w:asciiTheme="minorHAnsi" w:hAnsiTheme="minorHAnsi" w:cstheme="minorHAnsi"/>
          <w:sz w:val="22"/>
        </w:rPr>
        <w:t>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r w:rsidRPr="00B07354">
        <w:rPr>
          <w:rFonts w:asciiTheme="minorHAnsi" w:hAnsiTheme="minorHAnsi" w:cstheme="minorHAnsi"/>
          <w:sz w:val="22"/>
        </w:rPr>
        <w:t xml:space="preserve">. </w:t>
      </w:r>
    </w:p>
    <w:p w14:paraId="3D8C64A8" w14:textId="77777777" w:rsidR="00B07354" w:rsidRPr="00B07354" w:rsidRDefault="00B07354" w:rsidP="00B07354">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1AD3DE94" w14:textId="4DFE685B" w:rsidR="00B07354" w:rsidRDefault="00B07354" w:rsidP="00B07354">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bookmarkEnd w:id="1104"/>
      <w:r w:rsidRPr="00B07354">
        <w:rPr>
          <w:rFonts w:asciiTheme="minorHAnsi" w:hAnsiTheme="minorHAnsi" w:cstheme="minorHAnsi"/>
          <w:sz w:val="22"/>
        </w:rPr>
        <w:t>.</w:t>
      </w:r>
    </w:p>
    <w:p w14:paraId="79CAF4FB" w14:textId="77777777" w:rsidR="004A4E10" w:rsidRDefault="004A4E10">
      <w:pPr>
        <w:spacing w:after="160" w:line="259" w:lineRule="auto"/>
        <w:rPr>
          <w:rFonts w:asciiTheme="minorHAnsi" w:hAnsiTheme="minorHAnsi" w:cstheme="minorHAnsi"/>
          <w:b/>
          <w:i/>
          <w:sz w:val="22"/>
        </w:rPr>
      </w:pPr>
      <w:r>
        <w:rPr>
          <w:rFonts w:asciiTheme="minorHAnsi" w:hAnsiTheme="minorHAnsi" w:cstheme="minorHAnsi"/>
          <w:b/>
          <w:i/>
          <w:sz w:val="22"/>
        </w:rPr>
        <w:br w:type="page"/>
      </w:r>
    </w:p>
    <w:p w14:paraId="24029283" w14:textId="4457DD20" w:rsidR="004B186D" w:rsidRPr="00824E73" w:rsidRDefault="004B186D" w:rsidP="004B186D">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lastRenderedPageBreak/>
        <w:t>Odborné znalosti:</w:t>
      </w:r>
    </w:p>
    <w:p w14:paraId="11BB5E65" w14:textId="2E76FA09" w:rsidR="004B186D" w:rsidRPr="00824E73" w:rsidRDefault="004B186D" w:rsidP="004B186D">
      <w:pPr>
        <w:tabs>
          <w:tab w:val="left" w:pos="2835"/>
        </w:tabs>
        <w:spacing w:before="120" w:after="120"/>
        <w:jc w:val="both"/>
        <w:rPr>
          <w:rFonts w:asciiTheme="minorHAnsi" w:hAnsiTheme="minorHAnsi" w:cstheme="minorHAnsi"/>
          <w:sz w:val="22"/>
        </w:rPr>
      </w:pPr>
      <w:bookmarkStart w:id="1105" w:name="_Hlk88224227"/>
      <w:r w:rsidRPr="00824E73">
        <w:rPr>
          <w:rFonts w:asciiTheme="minorHAnsi" w:hAnsiTheme="minorHAnsi" w:cstheme="minorHAnsi"/>
          <w:sz w:val="22"/>
        </w:rPr>
        <w:t xml:space="preserve">Absolvent doktorského studijního programu </w:t>
      </w:r>
      <w:r w:rsidR="00B266B4" w:rsidRPr="00B266B4">
        <w:rPr>
          <w:rFonts w:asciiTheme="minorHAnsi" w:hAnsiTheme="minorHAnsi" w:cstheme="minorHAnsi"/>
          <w:sz w:val="22"/>
        </w:rPr>
        <w:t>Tourism Economics and Hospitality Management</w:t>
      </w:r>
      <w:r w:rsidRPr="00824E73">
        <w:rPr>
          <w:rFonts w:asciiTheme="minorHAnsi" w:hAnsiTheme="minorHAnsi" w:cstheme="minorHAnsi"/>
          <w:sz w:val="22"/>
        </w:rPr>
        <w:t>:</w:t>
      </w:r>
    </w:p>
    <w:bookmarkEnd w:id="1105"/>
    <w:p w14:paraId="27FE2B0F" w14:textId="77777777" w:rsidR="00DC22BA" w:rsidRPr="001D4B23" w:rsidRDefault="00DC22BA" w:rsidP="00CE1995">
      <w:pPr>
        <w:pStyle w:val="Odstavecseseznamem"/>
        <w:numPr>
          <w:ilvl w:val="0"/>
          <w:numId w:val="61"/>
        </w:numPr>
        <w:tabs>
          <w:tab w:val="left" w:pos="2835"/>
        </w:tabs>
        <w:jc w:val="both"/>
        <w:rPr>
          <w:rFonts w:asciiTheme="minorHAnsi" w:hAnsiTheme="minorHAnsi" w:cstheme="minorHAnsi"/>
          <w:sz w:val="22"/>
        </w:rPr>
      </w:pPr>
      <w:r w:rsidRPr="001D4B23">
        <w:rPr>
          <w:rFonts w:asciiTheme="minorHAnsi" w:hAnsiTheme="minorHAnsi" w:cstheme="minorHAnsi"/>
          <w:sz w:val="22"/>
        </w:rPr>
        <w:t>zná problematiku pokročilých makroekonomických a mikroekonomických kategorií, použitelných pro identifikaci a formulaci výzkumného problému a rovněž pro analýzu a formulaci požadovaného cílového řešení,</w:t>
      </w:r>
    </w:p>
    <w:p w14:paraId="5CC69D3D" w14:textId="77777777" w:rsidR="00DC22BA" w:rsidRPr="00B07354" w:rsidRDefault="00DC22BA" w:rsidP="00CE1995">
      <w:pPr>
        <w:pStyle w:val="Odstavecseseznamem"/>
        <w:numPr>
          <w:ilvl w:val="0"/>
          <w:numId w:val="58"/>
        </w:numPr>
        <w:tabs>
          <w:tab w:val="left" w:pos="2835"/>
        </w:tabs>
        <w:jc w:val="both"/>
        <w:rPr>
          <w:rFonts w:asciiTheme="minorHAnsi" w:hAnsiTheme="minorHAnsi" w:cstheme="minorHAnsi"/>
          <w:sz w:val="22"/>
        </w:rPr>
      </w:pPr>
      <w:r w:rsidRPr="00B07354">
        <w:rPr>
          <w:rFonts w:asciiTheme="minorHAnsi" w:hAnsiTheme="minorHAnsi" w:cstheme="minorHAnsi"/>
          <w:sz w:val="22"/>
        </w:rPr>
        <w:t>je schopen formulovat výzkumný problém</w:t>
      </w:r>
      <w:r>
        <w:rPr>
          <w:rFonts w:asciiTheme="minorHAnsi" w:hAnsiTheme="minorHAnsi" w:cstheme="minorHAnsi"/>
          <w:sz w:val="22"/>
        </w:rPr>
        <w:t xml:space="preserve"> </w:t>
      </w:r>
      <w:r w:rsidRPr="00B07354">
        <w:rPr>
          <w:rFonts w:asciiTheme="minorHAnsi" w:hAnsiTheme="minorHAnsi" w:cstheme="minorHAnsi"/>
          <w:sz w:val="22"/>
        </w:rPr>
        <w:t xml:space="preserve">na základě kvantitativní a kvalitativní analytické argumentace </w:t>
      </w:r>
      <w:r>
        <w:rPr>
          <w:rFonts w:asciiTheme="minorHAnsi" w:hAnsiTheme="minorHAnsi" w:cstheme="minorHAnsi"/>
          <w:sz w:val="22"/>
        </w:rPr>
        <w:t xml:space="preserve">určit </w:t>
      </w:r>
      <w:r w:rsidRPr="00B07354">
        <w:rPr>
          <w:rFonts w:asciiTheme="minorHAnsi" w:hAnsiTheme="minorHAnsi" w:cstheme="minorHAnsi"/>
          <w:sz w:val="22"/>
        </w:rPr>
        <w:t>vědeck</w:t>
      </w:r>
      <w:r>
        <w:rPr>
          <w:rFonts w:asciiTheme="minorHAnsi" w:hAnsiTheme="minorHAnsi" w:cstheme="minorHAnsi"/>
          <w:sz w:val="22"/>
        </w:rPr>
        <w:t xml:space="preserve">é </w:t>
      </w:r>
      <w:r w:rsidRPr="00B07354">
        <w:rPr>
          <w:rFonts w:asciiTheme="minorHAnsi" w:hAnsiTheme="minorHAnsi" w:cstheme="minorHAnsi"/>
          <w:sz w:val="22"/>
        </w:rPr>
        <w:t>závěr</w:t>
      </w:r>
      <w:r>
        <w:rPr>
          <w:rFonts w:asciiTheme="minorHAnsi" w:hAnsiTheme="minorHAnsi" w:cstheme="minorHAnsi"/>
          <w:sz w:val="22"/>
        </w:rPr>
        <w:t>y,</w:t>
      </w:r>
    </w:p>
    <w:p w14:paraId="4A8B0F3E" w14:textId="77777777" w:rsidR="00DC22BA" w:rsidRPr="00B07354" w:rsidRDefault="00DC22BA" w:rsidP="00CE1995">
      <w:pPr>
        <w:pStyle w:val="Odstavecseseznamem"/>
        <w:numPr>
          <w:ilvl w:val="0"/>
          <w:numId w:val="58"/>
        </w:numPr>
        <w:tabs>
          <w:tab w:val="left" w:pos="2835"/>
        </w:tabs>
        <w:jc w:val="both"/>
        <w:rPr>
          <w:rFonts w:asciiTheme="minorHAnsi" w:hAnsiTheme="minorHAnsi" w:cstheme="minorHAnsi"/>
          <w:sz w:val="22"/>
        </w:rPr>
      </w:pPr>
      <w:r w:rsidRPr="00B07354">
        <w:rPr>
          <w:rFonts w:asciiTheme="minorHAnsi" w:hAnsiTheme="minorHAnsi" w:cstheme="minorHAnsi"/>
          <w:sz w:val="22"/>
        </w:rPr>
        <w:t>orientuje se v nových trendech a inovacích z oblasti řízení hotelnictví, ekonomiky turismu, revenue managementu, digitálních kompetencí využívaných pro systém cestovního ruchu, znalostní ekonomiky aj., tyto využít pro vědecko-výzkumné a vývojové projekty orientované na zvyšování výkonnosti a efektivnosti podnikových procesů v podnicích cestovního ruchu.</w:t>
      </w:r>
    </w:p>
    <w:p w14:paraId="41E474B2" w14:textId="77777777" w:rsidR="004B186D" w:rsidRPr="00D75EA1" w:rsidRDefault="004B186D" w:rsidP="004B186D">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745DA94D" w14:textId="65584D91" w:rsidR="004B186D" w:rsidRPr="00D75EA1" w:rsidRDefault="004B186D" w:rsidP="004B186D">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B266B4" w:rsidRPr="00B266B4">
        <w:rPr>
          <w:rFonts w:asciiTheme="minorHAnsi" w:hAnsiTheme="minorHAnsi" w:cstheme="minorHAnsi"/>
          <w:sz w:val="22"/>
        </w:rPr>
        <w:t>Tourism Economics and Hospitality Management</w:t>
      </w:r>
      <w:r w:rsidRPr="00D75EA1">
        <w:rPr>
          <w:rFonts w:asciiTheme="minorHAnsi" w:hAnsiTheme="minorHAnsi" w:cstheme="minorHAnsi"/>
          <w:sz w:val="22"/>
        </w:rPr>
        <w:t>:</w:t>
      </w:r>
    </w:p>
    <w:p w14:paraId="223750D2"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bookmarkStart w:id="1106" w:name="_Hlk88224323"/>
      <w:r w:rsidRPr="00B07354">
        <w:rPr>
          <w:rFonts w:asciiTheme="minorHAnsi" w:hAnsiTheme="minorHAnsi" w:cstheme="minorHAnsi"/>
          <w:sz w:val="22"/>
        </w:rPr>
        <w:t>orientuje se v aktuálním vývoji výzkumu a inovací v oblasti své specializace,</w:t>
      </w:r>
    </w:p>
    <w:p w14:paraId="3F244F9F"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je schopen samostatně organizovat vědecko-výzkumnou činnost a podílet se na přípravě a realizaci výzkumného projektu,</w:t>
      </w:r>
    </w:p>
    <w:p w14:paraId="6F0F5D9A"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umí pracovat s literárními zdroji a kriticky je zhodnotit,</w:t>
      </w:r>
    </w:p>
    <w:p w14:paraId="3B86CACA"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umí formulovat vědecké závěry na základě kvalitativní a kvantitativní analytické argumentace,</w:t>
      </w:r>
    </w:p>
    <w:p w14:paraId="3D1E8C50" w14:textId="77777777" w:rsidR="00DC22BA" w:rsidRPr="00B07354" w:rsidRDefault="00DC22BA" w:rsidP="00CE1995">
      <w:pPr>
        <w:pStyle w:val="Odstavecseseznamem"/>
        <w:numPr>
          <w:ilvl w:val="0"/>
          <w:numId w:val="59"/>
        </w:numPr>
        <w:ind w:left="851" w:hanging="284"/>
        <w:jc w:val="both"/>
        <w:rPr>
          <w:rFonts w:asciiTheme="minorHAnsi" w:hAnsiTheme="minorHAnsi" w:cstheme="minorHAnsi"/>
          <w:sz w:val="22"/>
        </w:rPr>
      </w:pPr>
      <w:r w:rsidRPr="00B07354">
        <w:rPr>
          <w:rFonts w:asciiTheme="minorHAnsi" w:hAnsiTheme="minorHAnsi" w:cstheme="minorHAnsi"/>
          <w:sz w:val="22"/>
        </w:rPr>
        <w:t>umí dedukovat a komparovat adekvátní závěry a argumentačně navrhovat a ověřit nové postupy.</w:t>
      </w:r>
    </w:p>
    <w:bookmarkEnd w:id="1106"/>
    <w:p w14:paraId="3102E83F" w14:textId="77777777" w:rsidR="004B186D" w:rsidRPr="00D75EA1" w:rsidRDefault="004B186D" w:rsidP="004B186D">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57947EDE" w14:textId="785CAC28" w:rsidR="004B186D" w:rsidRPr="00D75EA1" w:rsidRDefault="004B186D" w:rsidP="004B186D">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B266B4" w:rsidRPr="00B266B4">
        <w:rPr>
          <w:rFonts w:asciiTheme="minorHAnsi" w:hAnsiTheme="minorHAnsi" w:cstheme="minorHAnsi"/>
          <w:sz w:val="22"/>
        </w:rPr>
        <w:t>Tourism Economics and Hospitality Management</w:t>
      </w:r>
      <w:r w:rsidRPr="00D75EA1">
        <w:rPr>
          <w:rFonts w:asciiTheme="minorHAnsi" w:hAnsiTheme="minorHAnsi" w:cstheme="minorHAnsi"/>
          <w:sz w:val="22"/>
        </w:rPr>
        <w:t>:</w:t>
      </w:r>
    </w:p>
    <w:p w14:paraId="111D342D"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je schopen kriticky porovnat pohledy standardních ekonomických modelů na klíčové kategorie z oblasti turismu a zhodnotit jejich aplikace na aktuální hospodářsko-politické problémy, </w:t>
      </w:r>
    </w:p>
    <w:p w14:paraId="28675C1E"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identifikovat, třídit a interpretovat ekonomická data včetně jejich explicitních a implicitních předpokladů,</w:t>
      </w:r>
    </w:p>
    <w:p w14:paraId="2045C677"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má způsobilost pro navrhování nových vědecko-výzkumných témat z oblasti cestovního ruchu a hotelnictví, souvisejících s nejnovějšími trendy v oblasti výzkumu a vývoje,</w:t>
      </w:r>
    </w:p>
    <w:p w14:paraId="2FDB755C"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získávat, sdílet a rozšiřovat odborné znalosti, dovednosti a způsobilosti vlastní tvůrčí činnosti a ovlivňovat tak podmínky efektivního fungování výzkumně-vývojových týmů,</w:t>
      </w:r>
    </w:p>
    <w:p w14:paraId="113211C2"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je schopen řešit složité manažersko-projektové problémy a tvůrčí aktivity orientované na využití nových konceptů, postupů, metrik pro hodnocení podnikových procesů, jejich optimalizaci a inovace,</w:t>
      </w:r>
    </w:p>
    <w:p w14:paraId="48DFEFF4" w14:textId="77777777" w:rsidR="00DC22BA" w:rsidRPr="00B07354" w:rsidRDefault="00DC22BA" w:rsidP="00CE1995">
      <w:pPr>
        <w:pStyle w:val="Odstavecseseznamem"/>
        <w:numPr>
          <w:ilvl w:val="0"/>
          <w:numId w:val="6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zvládá prezentovat nabyté znalosti a výsledky výzkumu v anglickém jazyce.</w:t>
      </w:r>
    </w:p>
    <w:p w14:paraId="3E694E64" w14:textId="77777777" w:rsidR="004B186D" w:rsidRPr="00EA3338" w:rsidRDefault="004B186D" w:rsidP="004A4E10">
      <w:pPr>
        <w:pStyle w:val="Nadpis3"/>
        <w:spacing w:before="480"/>
        <w:jc w:val="center"/>
        <w:rPr>
          <w:rFonts w:asciiTheme="minorHAnsi" w:hAnsiTheme="minorHAnsi"/>
          <w:b/>
          <w:color w:val="auto"/>
        </w:rPr>
      </w:pPr>
      <w:r w:rsidRPr="00EA3338">
        <w:rPr>
          <w:rFonts w:asciiTheme="minorHAnsi" w:hAnsiTheme="minorHAnsi"/>
          <w:b/>
          <w:color w:val="auto"/>
        </w:rPr>
        <w:t xml:space="preserve">Jazykové kompetence </w:t>
      </w:r>
    </w:p>
    <w:p w14:paraId="68F1195C"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0466BFC2" w14:textId="77777777" w:rsidR="004B186D" w:rsidRPr="00EA3338" w:rsidRDefault="004B186D" w:rsidP="004B186D">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74D72714" w14:textId="77777777" w:rsidR="004B186D" w:rsidRPr="00EA3338" w:rsidRDefault="004B186D" w:rsidP="004B186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w:t>
      </w:r>
      <w:proofErr w:type="gramStart"/>
      <w:r w:rsidRPr="00EA3338">
        <w:rPr>
          <w:rFonts w:asciiTheme="minorHAnsi" w:hAnsiTheme="minorHAnsi" w:cstheme="minorHAnsi"/>
          <w:sz w:val="22"/>
        </w:rPr>
        <w:t>Angličtina</w:t>
      </w:r>
      <w:proofErr w:type="gramEnd"/>
      <w:r w:rsidRPr="00EA3338">
        <w:rPr>
          <w:rFonts w:asciiTheme="minorHAnsi" w:hAnsiTheme="minorHAnsi" w:cstheme="minorHAnsi"/>
          <w:sz w:val="22"/>
        </w:rPr>
        <w:t>, Akademické prezentace, Akademické psaní a Anglická obchodní korespondence)</w:t>
      </w:r>
      <w:r>
        <w:rPr>
          <w:rFonts w:asciiTheme="minorHAnsi" w:hAnsiTheme="minorHAnsi" w:cstheme="minorHAnsi"/>
          <w:sz w:val="22"/>
        </w:rPr>
        <w:t>.</w:t>
      </w:r>
    </w:p>
    <w:p w14:paraId="6CB1628D" w14:textId="77777777" w:rsidR="00760E7C" w:rsidRDefault="00760E7C" w:rsidP="004B186D">
      <w:pPr>
        <w:pStyle w:val="Nadpis3"/>
        <w:jc w:val="center"/>
        <w:rPr>
          <w:ins w:id="1107" w:author="Pavla Trefilová" w:date="2022-05-11T15:55:00Z"/>
          <w:rFonts w:asciiTheme="minorHAnsi" w:hAnsiTheme="minorHAnsi"/>
          <w:b/>
          <w:color w:val="000000" w:themeColor="text1"/>
        </w:rPr>
      </w:pPr>
    </w:p>
    <w:p w14:paraId="6C1E9B94" w14:textId="77777777" w:rsidR="00760E7C" w:rsidRPr="00EA3338" w:rsidRDefault="00760E7C" w:rsidP="00760E7C">
      <w:pPr>
        <w:tabs>
          <w:tab w:val="left" w:pos="2835"/>
        </w:tabs>
        <w:spacing w:before="120" w:after="360"/>
        <w:jc w:val="both"/>
        <w:rPr>
          <w:ins w:id="1108" w:author="Pavla Trefilová" w:date="2022-05-11T15:55:00Z"/>
          <w:rFonts w:asciiTheme="minorHAnsi" w:hAnsiTheme="minorHAnsi" w:cstheme="minorHAnsi"/>
          <w:sz w:val="22"/>
        </w:rPr>
      </w:pPr>
      <w:ins w:id="1109" w:author="Pavla Trefilová" w:date="2022-05-11T15:55:00Z">
        <w:r>
          <w:rPr>
            <w:rFonts w:asciiTheme="minorHAnsi" w:hAnsiTheme="minorHAnsi" w:cstheme="minorHAnsi"/>
            <w:sz w:val="22"/>
          </w:rPr>
          <w:t xml:space="preserve">V rámci studia absolvují studenti i předmět Cizí jazyk, které podporuje znalost </w:t>
        </w:r>
        <w:r w:rsidRPr="00345E36">
          <w:rPr>
            <w:rFonts w:asciiTheme="minorHAnsi" w:hAnsiTheme="minorHAnsi" w:cstheme="minorHAnsi"/>
            <w:sz w:val="22"/>
          </w:rPr>
          <w:t>např. německého, španělského, francouzského jazyka a rozv</w:t>
        </w:r>
        <w:r>
          <w:rPr>
            <w:rFonts w:asciiTheme="minorHAnsi" w:hAnsiTheme="minorHAnsi" w:cstheme="minorHAnsi"/>
            <w:sz w:val="22"/>
          </w:rPr>
          <w:t xml:space="preserve">íjí </w:t>
        </w:r>
        <w:r w:rsidRPr="00345E36">
          <w:rPr>
            <w:rFonts w:asciiTheme="minorHAnsi" w:hAnsiTheme="minorHAnsi" w:cstheme="minorHAnsi"/>
            <w:sz w:val="22"/>
          </w:rPr>
          <w:t>orientaci v problematice daného jazyka pro obchod, ekonomiku a cestovní ruch</w:t>
        </w:r>
        <w:r>
          <w:rPr>
            <w:rFonts w:asciiTheme="minorHAnsi" w:hAnsiTheme="minorHAnsi" w:cstheme="minorHAnsi"/>
            <w:sz w:val="22"/>
          </w:rPr>
          <w:t>.</w:t>
        </w:r>
      </w:ins>
    </w:p>
    <w:p w14:paraId="7D030D8B" w14:textId="428E6B26" w:rsidR="004B186D" w:rsidRPr="00E25D97" w:rsidRDefault="004B186D" w:rsidP="004B186D">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792B8142" w14:textId="77777777" w:rsidR="004B186D" w:rsidRDefault="004B186D" w:rsidP="004B186D">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150AB33F" w14:textId="77777777" w:rsidR="004B186D" w:rsidRPr="007E0951" w:rsidRDefault="004B186D" w:rsidP="004B186D">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106" w:history="1">
        <w:r w:rsidRPr="0059312A">
          <w:rPr>
            <w:rStyle w:val="Hypertextovodkaz"/>
            <w:rFonts w:asciiTheme="minorHAnsi" w:hAnsiTheme="minorHAnsi" w:cstheme="minorHAnsi"/>
            <w:i/>
            <w:sz w:val="22"/>
          </w:rPr>
          <w:t>Studijní a zkušební řád UTB ve Zlíně</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107"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568B2B83" w14:textId="77777777" w:rsidR="004B186D" w:rsidRPr="007E0951" w:rsidRDefault="004B186D" w:rsidP="004B186D">
      <w:pPr>
        <w:spacing w:after="120"/>
        <w:jc w:val="both"/>
        <w:rPr>
          <w:rFonts w:asciiTheme="minorHAnsi" w:hAnsiTheme="minorHAnsi" w:cstheme="minorHAnsi"/>
          <w:i/>
          <w:color w:val="00B050"/>
          <w:sz w:val="22"/>
        </w:rPr>
      </w:pPr>
      <w:r w:rsidRPr="00EA3338">
        <w:rPr>
          <w:rFonts w:asciiTheme="minorHAnsi" w:hAnsiTheme="minorHAnsi" w:cstheme="minorHAnsi"/>
          <w:sz w:val="22"/>
        </w:rPr>
        <w:t>Skladba předmětů v doktorském studijním programu je dána studijním plánem (příloha BIIb – Studijní plány a návrh témat prací) a upravena v článku 37</w:t>
      </w:r>
      <w:r>
        <w:rPr>
          <w:rFonts w:asciiTheme="minorHAnsi" w:hAnsiTheme="minorHAnsi" w:cstheme="minorHAnsi"/>
          <w:sz w:val="22"/>
        </w:rPr>
        <w:t xml:space="preserve"> - 38</w:t>
      </w:r>
      <w:r w:rsidRPr="00EA3338">
        <w:rPr>
          <w:rFonts w:asciiTheme="minorHAnsi" w:hAnsiTheme="minorHAnsi" w:cstheme="minorHAnsi"/>
          <w:sz w:val="22"/>
        </w:rPr>
        <w:t xml:space="preserve"> Vnitřního předpisu </w:t>
      </w:r>
      <w:hyperlink r:id="rId108" w:history="1">
        <w:r w:rsidRPr="0059312A">
          <w:rPr>
            <w:rStyle w:val="Hypertextovodkaz"/>
            <w:rFonts w:asciiTheme="minorHAnsi" w:hAnsiTheme="minorHAnsi" w:cstheme="minorHAnsi"/>
            <w:i/>
            <w:sz w:val="22"/>
          </w:rPr>
          <w:t>Studijní a zkušební řád UTB ve Zlíně</w:t>
        </w:r>
      </w:hyperlink>
      <w:r w:rsidRPr="00EA3338">
        <w:rPr>
          <w:rFonts w:asciiTheme="minorHAnsi" w:hAnsiTheme="minorHAnsi" w:cstheme="minorHAnsi"/>
          <w:sz w:val="22"/>
        </w:rPr>
        <w:t xml:space="preserve"> a článcích 37 </w:t>
      </w:r>
      <w:r>
        <w:rPr>
          <w:rFonts w:asciiTheme="minorHAnsi" w:hAnsiTheme="minorHAnsi" w:cstheme="minorHAnsi"/>
          <w:sz w:val="22"/>
        </w:rPr>
        <w:t>-</w:t>
      </w:r>
      <w:r w:rsidRPr="00EA3338">
        <w:rPr>
          <w:rFonts w:asciiTheme="minorHAnsi" w:hAnsiTheme="minorHAnsi" w:cstheme="minorHAnsi"/>
          <w:sz w:val="22"/>
        </w:rPr>
        <w:t xml:space="preserve"> 38 Vnitřního předpisu FaME </w:t>
      </w:r>
      <w:hyperlink r:id="rId109" w:history="1">
        <w:r w:rsidRPr="003A1A1F">
          <w:rPr>
            <w:rStyle w:val="Hypertextovodkaz"/>
            <w:rFonts w:asciiTheme="minorHAnsi" w:hAnsiTheme="minorHAnsi" w:cstheme="minorHAnsi"/>
            <w:i/>
            <w:sz w:val="22"/>
          </w:rPr>
          <w:t>Pravidla průběhu studia ve studijních programech uskutečňovaných na FaME.</w:t>
        </w:r>
      </w:hyperlink>
    </w:p>
    <w:p w14:paraId="34112033" w14:textId="77777777" w:rsidR="004B186D" w:rsidRPr="00EA3338" w:rsidRDefault="004B186D" w:rsidP="004B186D">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14:paraId="100D15AE"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Microeconomics III </w:t>
      </w:r>
    </w:p>
    <w:p w14:paraId="61055CD2" w14:textId="77777777" w:rsidR="004B186D" w:rsidRPr="00323BF3" w:rsidRDefault="004B186D" w:rsidP="00D0374C">
      <w:pPr>
        <w:pStyle w:val="Odstavecseseznamem"/>
        <w:numPr>
          <w:ilvl w:val="0"/>
          <w:numId w:val="12"/>
        </w:numPr>
        <w:spacing w:after="160" w:line="259" w:lineRule="auto"/>
        <w:jc w:val="both"/>
        <w:rPr>
          <w:rFonts w:asciiTheme="minorHAnsi" w:hAnsiTheme="minorHAnsi" w:cstheme="minorHAnsi"/>
          <w:sz w:val="22"/>
        </w:rPr>
      </w:pPr>
      <w:r w:rsidRPr="00323BF3">
        <w:rPr>
          <w:rFonts w:asciiTheme="minorHAnsi" w:hAnsiTheme="minorHAnsi" w:cstheme="minorHAnsi"/>
          <w:sz w:val="22"/>
        </w:rPr>
        <w:t>Ma</w:t>
      </w:r>
      <w:r>
        <w:rPr>
          <w:rFonts w:asciiTheme="minorHAnsi" w:hAnsiTheme="minorHAnsi" w:cstheme="minorHAnsi"/>
          <w:sz w:val="22"/>
        </w:rPr>
        <w:t>c</w:t>
      </w:r>
      <w:r w:rsidRPr="00323BF3">
        <w:rPr>
          <w:rFonts w:asciiTheme="minorHAnsi" w:hAnsiTheme="minorHAnsi" w:cstheme="minorHAnsi"/>
          <w:sz w:val="22"/>
        </w:rPr>
        <w:t>roe</w:t>
      </w:r>
      <w:r>
        <w:rPr>
          <w:rFonts w:asciiTheme="minorHAnsi" w:hAnsiTheme="minorHAnsi" w:cstheme="minorHAnsi"/>
          <w:sz w:val="22"/>
        </w:rPr>
        <w:t>c</w:t>
      </w:r>
      <w:r w:rsidRPr="00323BF3">
        <w:rPr>
          <w:rFonts w:asciiTheme="minorHAnsi" w:hAnsiTheme="minorHAnsi" w:cstheme="minorHAnsi"/>
          <w:sz w:val="22"/>
        </w:rPr>
        <w:t>onomi</w:t>
      </w:r>
      <w:r>
        <w:rPr>
          <w:rFonts w:asciiTheme="minorHAnsi" w:hAnsiTheme="minorHAnsi" w:cstheme="minorHAnsi"/>
          <w:sz w:val="22"/>
        </w:rPr>
        <w:t>cs</w:t>
      </w:r>
      <w:r w:rsidRPr="00323BF3">
        <w:rPr>
          <w:rFonts w:asciiTheme="minorHAnsi" w:hAnsiTheme="minorHAnsi" w:cstheme="minorHAnsi"/>
          <w:sz w:val="22"/>
        </w:rPr>
        <w:t xml:space="preserve"> III</w:t>
      </w:r>
    </w:p>
    <w:p w14:paraId="25C6CF5D"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Research Methodology </w:t>
      </w:r>
    </w:p>
    <w:p w14:paraId="570DEBEA"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Theories and Concepts in Tourism </w:t>
      </w:r>
    </w:p>
    <w:p w14:paraId="4C2054A3"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Current Issues in Hospitality Management </w:t>
      </w:r>
    </w:p>
    <w:p w14:paraId="0F5BC8E2" w14:textId="77777777" w:rsidR="004B186D" w:rsidRDefault="004B186D" w:rsidP="00D0374C">
      <w:pPr>
        <w:pStyle w:val="Odstavecseseznamem"/>
        <w:numPr>
          <w:ilvl w:val="0"/>
          <w:numId w:val="12"/>
        </w:numPr>
        <w:spacing w:after="160" w:line="259" w:lineRule="auto"/>
        <w:jc w:val="both"/>
        <w:rPr>
          <w:rFonts w:asciiTheme="minorHAnsi" w:hAnsiTheme="minorHAnsi" w:cstheme="minorHAnsi"/>
          <w:sz w:val="22"/>
        </w:rPr>
      </w:pPr>
      <w:r w:rsidRPr="00580F55">
        <w:rPr>
          <w:rFonts w:asciiTheme="minorHAnsi" w:hAnsiTheme="minorHAnsi" w:cstheme="minorHAnsi"/>
          <w:sz w:val="22"/>
        </w:rPr>
        <w:t xml:space="preserve">Tourism Economics </w:t>
      </w:r>
    </w:p>
    <w:p w14:paraId="4F364D82" w14:textId="4EC822BD" w:rsidR="004B186D" w:rsidRDefault="004B186D" w:rsidP="00D0374C">
      <w:pPr>
        <w:pStyle w:val="Odstavecseseznamem"/>
        <w:numPr>
          <w:ilvl w:val="0"/>
          <w:numId w:val="12"/>
        </w:numPr>
        <w:spacing w:after="160" w:line="259" w:lineRule="auto"/>
        <w:jc w:val="both"/>
        <w:rPr>
          <w:ins w:id="1110" w:author="Pavla Trefilová" w:date="2022-05-11T15:56:00Z"/>
          <w:rFonts w:asciiTheme="minorHAnsi" w:hAnsiTheme="minorHAnsi" w:cstheme="minorHAnsi"/>
          <w:sz w:val="22"/>
        </w:rPr>
      </w:pPr>
      <w:r w:rsidRPr="00580F55">
        <w:rPr>
          <w:rFonts w:asciiTheme="minorHAnsi" w:hAnsiTheme="minorHAnsi" w:cstheme="minorHAnsi"/>
          <w:sz w:val="22"/>
        </w:rPr>
        <w:t xml:space="preserve">Professional communication in English </w:t>
      </w:r>
      <w:r w:rsidRPr="00323BF3">
        <w:rPr>
          <w:rFonts w:asciiTheme="minorHAnsi" w:hAnsiTheme="minorHAnsi" w:cstheme="minorHAnsi"/>
          <w:sz w:val="22"/>
        </w:rPr>
        <w:t xml:space="preserve">(předmět se skládá ze čtyř dílčích předmětů </w:t>
      </w:r>
      <w:r>
        <w:rPr>
          <w:rFonts w:asciiTheme="minorHAnsi" w:hAnsiTheme="minorHAnsi" w:cstheme="minorHAnsi"/>
          <w:sz w:val="22"/>
        </w:rPr>
        <w:t>–</w:t>
      </w:r>
      <w:r w:rsidRPr="00323BF3">
        <w:rPr>
          <w:rFonts w:asciiTheme="minorHAnsi" w:hAnsiTheme="minorHAnsi" w:cstheme="minorHAnsi"/>
          <w:sz w:val="22"/>
        </w:rPr>
        <w:t xml:space="preserve"> </w:t>
      </w:r>
      <w:r>
        <w:rPr>
          <w:rFonts w:asciiTheme="minorHAnsi" w:hAnsiTheme="minorHAnsi" w:cstheme="minorHAnsi"/>
          <w:sz w:val="22"/>
        </w:rPr>
        <w:t>English 1</w:t>
      </w:r>
      <w:r w:rsidRPr="00323BF3">
        <w:rPr>
          <w:rFonts w:asciiTheme="minorHAnsi" w:hAnsiTheme="minorHAnsi" w:cstheme="minorHAnsi"/>
          <w:sz w:val="22"/>
        </w:rPr>
        <w:t>,</w:t>
      </w:r>
      <w:r>
        <w:rPr>
          <w:rFonts w:asciiTheme="minorHAnsi" w:hAnsiTheme="minorHAnsi" w:cstheme="minorHAnsi"/>
          <w:sz w:val="22"/>
        </w:rPr>
        <w:t xml:space="preserve"> English 2 – Academic Reading, Academic Writing, Academic Presentations.</w:t>
      </w:r>
      <w:r w:rsidRPr="00323BF3">
        <w:rPr>
          <w:rFonts w:asciiTheme="minorHAnsi" w:hAnsiTheme="minorHAnsi" w:cstheme="minorHAnsi"/>
          <w:sz w:val="22"/>
        </w:rPr>
        <w:t xml:space="preserve"> Studenti skládají čtyři dílčí zkoušky v rámci celého studia.)</w:t>
      </w:r>
    </w:p>
    <w:p w14:paraId="6EE99A47" w14:textId="4AD75148" w:rsidR="00760E7C" w:rsidRPr="00760E7C" w:rsidRDefault="00760E7C">
      <w:pPr>
        <w:pStyle w:val="Odstavecseseznamem"/>
        <w:numPr>
          <w:ilvl w:val="0"/>
          <w:numId w:val="12"/>
        </w:numPr>
        <w:rPr>
          <w:rFonts w:asciiTheme="minorHAnsi" w:hAnsiTheme="minorHAnsi" w:cstheme="minorHAnsi"/>
          <w:sz w:val="22"/>
          <w:rPrChange w:id="1111" w:author="Pavla Trefilová" w:date="2022-05-11T15:56:00Z">
            <w:rPr/>
          </w:rPrChange>
        </w:rPr>
        <w:pPrChange w:id="1112" w:author="Pavla Trefilová" w:date="2022-05-11T15:56:00Z">
          <w:pPr>
            <w:pStyle w:val="Odstavecseseznamem"/>
            <w:numPr>
              <w:numId w:val="12"/>
            </w:numPr>
            <w:spacing w:after="160" w:line="259" w:lineRule="auto"/>
            <w:ind w:hanging="360"/>
            <w:jc w:val="both"/>
          </w:pPr>
        </w:pPrChange>
      </w:pPr>
      <w:ins w:id="1113" w:author="Pavla Trefilová" w:date="2022-05-11T15:56:00Z">
        <w:r w:rsidRPr="00760E7C">
          <w:rPr>
            <w:rFonts w:asciiTheme="minorHAnsi" w:hAnsiTheme="minorHAnsi" w:cstheme="minorHAnsi"/>
            <w:sz w:val="22"/>
          </w:rPr>
          <w:t>Foreign language</w:t>
        </w:r>
      </w:ins>
    </w:p>
    <w:p w14:paraId="71485209" w14:textId="77777777" w:rsidR="004B186D" w:rsidRPr="00EA3338" w:rsidRDefault="004B186D" w:rsidP="004B186D">
      <w:pPr>
        <w:jc w:val="both"/>
        <w:rPr>
          <w:rFonts w:asciiTheme="minorHAnsi" w:hAnsiTheme="minorHAnsi" w:cstheme="minorHAnsi"/>
          <w:sz w:val="22"/>
        </w:rPr>
      </w:pPr>
      <w:r w:rsidRPr="00EA3338">
        <w:rPr>
          <w:rFonts w:asciiTheme="minorHAnsi" w:hAnsiTheme="minorHAnsi" w:cstheme="minorHAnsi"/>
          <w:sz w:val="22"/>
        </w:rPr>
        <w:t xml:space="preserve">Dále musí student složit zkoušku </w:t>
      </w:r>
      <w:r>
        <w:rPr>
          <w:rFonts w:asciiTheme="minorHAnsi" w:hAnsiTheme="minorHAnsi" w:cstheme="minorHAnsi"/>
          <w:sz w:val="22"/>
        </w:rPr>
        <w:t>ze dvou volitelných předmětů</w:t>
      </w:r>
      <w:r w:rsidRPr="00EA3338">
        <w:rPr>
          <w:rFonts w:asciiTheme="minorHAnsi" w:hAnsiTheme="minorHAnsi" w:cstheme="minorHAnsi"/>
          <w:sz w:val="22"/>
        </w:rPr>
        <w:t xml:space="preserve"> z následující nabídky:</w:t>
      </w:r>
    </w:p>
    <w:p w14:paraId="7E800CFD"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sz w:val="22"/>
          <w:szCs w:val="22"/>
        </w:rPr>
        <w:t xml:space="preserve">Revenue Management </w:t>
      </w:r>
    </w:p>
    <w:p w14:paraId="117F5181"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Psychology in Tourism</w:t>
      </w:r>
      <w:r w:rsidRPr="00580F55">
        <w:rPr>
          <w:rFonts w:asciiTheme="minorHAnsi" w:hAnsiTheme="minorHAnsi" w:cstheme="minorHAnsi"/>
          <w:sz w:val="22"/>
          <w:szCs w:val="22"/>
        </w:rPr>
        <w:t xml:space="preserve"> </w:t>
      </w:r>
    </w:p>
    <w:p w14:paraId="5C66849F"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Digital Competencies in Tourism</w:t>
      </w:r>
      <w:r w:rsidRPr="00580F55">
        <w:rPr>
          <w:rFonts w:asciiTheme="minorHAnsi" w:hAnsiTheme="minorHAnsi" w:cstheme="minorHAnsi"/>
          <w:sz w:val="22"/>
          <w:szCs w:val="22"/>
        </w:rPr>
        <w:t xml:space="preserve"> </w:t>
      </w:r>
    </w:p>
    <w:p w14:paraId="63FAC1E5"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Business Economy</w:t>
      </w:r>
      <w:r w:rsidRPr="00580F55">
        <w:rPr>
          <w:rFonts w:asciiTheme="minorHAnsi" w:hAnsiTheme="minorHAnsi" w:cstheme="minorHAnsi"/>
          <w:sz w:val="22"/>
          <w:szCs w:val="22"/>
        </w:rPr>
        <w:t xml:space="preserve"> </w:t>
      </w:r>
    </w:p>
    <w:p w14:paraId="25ED4AE1"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sz w:val="22"/>
          <w:szCs w:val="22"/>
        </w:rPr>
        <w:t>Management</w:t>
      </w:r>
    </w:p>
    <w:p w14:paraId="1B5E67AB" w14:textId="77777777" w:rsidR="004B186D" w:rsidRPr="00580F55" w:rsidRDefault="004B186D" w:rsidP="00D0374C">
      <w:pPr>
        <w:pStyle w:val="Odstavecseseznamem"/>
        <w:numPr>
          <w:ilvl w:val="0"/>
          <w:numId w:val="12"/>
        </w:numPr>
        <w:spacing w:after="160" w:line="259" w:lineRule="auto"/>
        <w:jc w:val="both"/>
        <w:rPr>
          <w:rFonts w:asciiTheme="minorHAnsi" w:hAnsiTheme="minorHAnsi" w:cstheme="minorHAnsi"/>
          <w:sz w:val="22"/>
          <w:szCs w:val="22"/>
        </w:rPr>
      </w:pPr>
      <w:r w:rsidRPr="00580F55">
        <w:rPr>
          <w:rFonts w:asciiTheme="minorHAnsi" w:hAnsiTheme="minorHAnsi" w:cstheme="minorHAnsi"/>
          <w:bCs/>
          <w:sz w:val="22"/>
          <w:szCs w:val="22"/>
          <w:bdr w:val="none" w:sz="0" w:space="0" w:color="auto" w:frame="1"/>
          <w:lang w:val="en-US"/>
        </w:rPr>
        <w:t>Knowledge Management</w:t>
      </w:r>
    </w:p>
    <w:p w14:paraId="0FBBBB01" w14:textId="77777777" w:rsidR="004B186D" w:rsidRPr="0096097E" w:rsidRDefault="004B186D" w:rsidP="004B186D">
      <w:pPr>
        <w:pStyle w:val="Odstavecseseznamem"/>
        <w:spacing w:after="160" w:line="259" w:lineRule="auto"/>
        <w:jc w:val="both"/>
        <w:rPr>
          <w:rFonts w:asciiTheme="minorHAnsi" w:hAnsiTheme="minorHAnsi" w:cstheme="minorHAnsi"/>
          <w:sz w:val="22"/>
        </w:rPr>
      </w:pPr>
    </w:p>
    <w:p w14:paraId="3001CB76" w14:textId="77777777" w:rsidR="004B186D" w:rsidRPr="004132F8" w:rsidRDefault="004B186D" w:rsidP="004B186D">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4FE74D40" w14:textId="77777777" w:rsidR="004B186D" w:rsidRPr="004132F8" w:rsidRDefault="004B186D" w:rsidP="004B186D">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69482D24" w14:textId="77777777" w:rsidR="00DC22BA" w:rsidRPr="00EA3338" w:rsidRDefault="00DC22BA" w:rsidP="00DC22BA">
      <w:pPr>
        <w:tabs>
          <w:tab w:val="left" w:pos="2835"/>
        </w:tabs>
        <w:spacing w:before="120" w:after="360"/>
        <w:jc w:val="both"/>
        <w:rPr>
          <w:rFonts w:asciiTheme="minorHAnsi" w:hAnsiTheme="minorHAnsi" w:cstheme="minorHAnsi"/>
          <w:sz w:val="22"/>
        </w:rPr>
      </w:pPr>
      <w:r w:rsidRPr="00FA02A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r w:rsidRPr="004F79EC">
        <w:rPr>
          <w:rFonts w:asciiTheme="minorHAnsi" w:hAnsiTheme="minorHAnsi" w:cstheme="minorHAnsi"/>
          <w:sz w:val="22"/>
        </w:rPr>
        <w:t xml:space="preserve">. </w:t>
      </w:r>
    </w:p>
    <w:p w14:paraId="3BC216E6"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1FF53938"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2.8</w:t>
      </w:r>
    </w:p>
    <w:p w14:paraId="6C3087F6" w14:textId="28DA6863" w:rsidR="00DC22BA" w:rsidRPr="00EA3338" w:rsidRDefault="00DC22BA" w:rsidP="00DC22BA">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ins w:id="1114" w:author="Pavla Trefilová" w:date="2022-05-11T16:18:00Z">
        <w:r w:rsidR="0028687A" w:rsidRPr="0028687A">
          <w:rPr>
            <w:rFonts w:asciiTheme="minorHAnsi" w:hAnsiTheme="minorHAnsi" w:cstheme="minorHAnsi"/>
            <w:sz w:val="22"/>
          </w:rPr>
          <w:t>Tourism Economics and Hospitality Management</w:t>
        </w:r>
      </w:ins>
      <w:del w:id="1115" w:author="Pavla Trefilová" w:date="2022-05-11T16:18:00Z">
        <w:r w:rsidRPr="00BA2E55" w:rsidDel="0028687A">
          <w:rPr>
            <w:rFonts w:asciiTheme="minorHAnsi" w:hAnsiTheme="minorHAnsi" w:cstheme="minorHAnsi"/>
            <w:sz w:val="22"/>
          </w:rPr>
          <w:delText>Ekonomika cestovního ruchu a management hotelnictví</w:delText>
        </w:r>
      </w:del>
      <w:r w:rsidRPr="00BA2E55">
        <w:rPr>
          <w:rFonts w:asciiTheme="minorHAnsi" w:hAnsiTheme="minorHAnsi" w:cstheme="minorHAnsi"/>
          <w:sz w:val="22"/>
        </w:rPr>
        <w:t xml:space="preserve"> </w:t>
      </w:r>
      <w:r w:rsidRPr="00EA3338">
        <w:rPr>
          <w:rFonts w:asciiTheme="minorHAnsi" w:hAnsiTheme="minorHAnsi" w:cstheme="minorHAnsi"/>
          <w:sz w:val="22"/>
        </w:rPr>
        <w:t xml:space="preserve">je 4 roky, v jejichž průběhu musí </w:t>
      </w:r>
      <w:r w:rsidRPr="00EA3338">
        <w:rPr>
          <w:rFonts w:asciiTheme="minorHAnsi" w:hAnsiTheme="minorHAnsi" w:cstheme="minorHAnsi"/>
          <w:sz w:val="22"/>
        </w:rPr>
        <w:lastRenderedPageBreak/>
        <w:t>student absolvovat všechny povinné a povinně volitelné předměty v předepsané struktuře nutné k úspěšnému ukončení studia. Jejich získání je nutnou podmínkou pro konání státní doktorské zkoušky.</w:t>
      </w:r>
    </w:p>
    <w:p w14:paraId="3CFE048A"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7800F48D"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2.9</w:t>
      </w:r>
    </w:p>
    <w:p w14:paraId="631E8A9E" w14:textId="77777777" w:rsidR="00DC22BA" w:rsidRPr="00EA3338" w:rsidRDefault="00DC22BA" w:rsidP="00DC22BA">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7F2D4546"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06C78B44"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2.10</w:t>
      </w:r>
    </w:p>
    <w:p w14:paraId="3036547F" w14:textId="1447E03D" w:rsidR="004B186D" w:rsidRDefault="00DC22BA" w:rsidP="00CE1995">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004B186D" w:rsidRPr="00EA3338">
        <w:rPr>
          <w:rFonts w:asciiTheme="minorHAnsi" w:hAnsiTheme="minorHAnsi" w:cstheme="minorHAnsi"/>
          <w:sz w:val="22"/>
        </w:rPr>
        <w:t xml:space="preserve">se neshodují s žádným předmětem bakalářského ani magisterského studia na FaME. </w:t>
      </w:r>
    </w:p>
    <w:p w14:paraId="56307B9E" w14:textId="6E5CBA1C" w:rsidR="00CE1995" w:rsidRPr="00D347FB" w:rsidRDefault="00CE1995" w:rsidP="00CE1995">
      <w:pPr>
        <w:tabs>
          <w:tab w:val="left" w:pos="2835"/>
        </w:tabs>
        <w:spacing w:before="120" w:after="120"/>
        <w:jc w:val="both"/>
        <w:rPr>
          <w:rFonts w:asciiTheme="minorHAnsi" w:hAnsiTheme="minorHAnsi" w:cstheme="minorHAnsi"/>
          <w:sz w:val="22"/>
        </w:rPr>
      </w:pPr>
      <w:r w:rsidRPr="00D347FB">
        <w:rPr>
          <w:rFonts w:asciiTheme="minorHAnsi" w:hAnsiTheme="minorHAnsi" w:cstheme="minorHAnsi"/>
          <w:sz w:val="22"/>
        </w:rPr>
        <w:t xml:space="preserve">Vzhledem k posílení této skutečnosti spolupracuje FaME s Vysokou školou hotelovou </w:t>
      </w:r>
      <w:del w:id="1116" w:author="Pavla Trefilová" w:date="2022-05-11T15:57:00Z">
        <w:r w:rsidRPr="00D347FB" w:rsidDel="00760E7C">
          <w:rPr>
            <w:rFonts w:asciiTheme="minorHAnsi" w:hAnsiTheme="minorHAnsi" w:cstheme="minorHAnsi"/>
            <w:sz w:val="22"/>
          </w:rPr>
          <w:delText>v </w:delText>
        </w:r>
      </w:del>
      <w:ins w:id="1117" w:author="Pavla Trefilová" w:date="2022-05-11T15:57:00Z">
        <w:r w:rsidR="00760E7C">
          <w:rPr>
            <w:rFonts w:asciiTheme="minorHAnsi" w:hAnsiTheme="minorHAnsi" w:cstheme="minorHAnsi"/>
            <w:sz w:val="22"/>
          </w:rPr>
          <w:t> </w:t>
        </w:r>
      </w:ins>
      <w:del w:id="1118" w:author="Pavla Trefilová" w:date="2022-05-11T15:57:00Z">
        <w:r w:rsidRPr="00D347FB" w:rsidDel="00760E7C">
          <w:rPr>
            <w:rFonts w:asciiTheme="minorHAnsi" w:hAnsiTheme="minorHAnsi" w:cstheme="minorHAnsi"/>
            <w:sz w:val="22"/>
          </w:rPr>
          <w:delText>Praze</w:delText>
        </w:r>
      </w:del>
      <w:ins w:id="1119" w:author="Pavla Trefilová" w:date="2022-05-11T15:57:00Z">
        <w:r w:rsidR="00760E7C">
          <w:rPr>
            <w:rFonts w:asciiTheme="minorHAnsi" w:hAnsiTheme="minorHAnsi" w:cstheme="minorHAnsi"/>
            <w:sz w:val="22"/>
          </w:rPr>
          <w:t>a ekonomickou s.r.o</w:t>
        </w:r>
      </w:ins>
      <w:r w:rsidRPr="00D347FB">
        <w:rPr>
          <w:rFonts w:asciiTheme="minorHAnsi" w:hAnsiTheme="minorHAnsi" w:cstheme="minorHAnsi"/>
          <w:sz w:val="22"/>
        </w:rPr>
        <w:t xml:space="preserve">. </w:t>
      </w:r>
      <w:r w:rsidRPr="00D347FB">
        <w:rPr>
          <w:rFonts w:asciiTheme="minorHAnsi" w:hAnsiTheme="minorHAnsi" w:cstheme="minorHAnsi"/>
          <w:sz w:val="22"/>
          <w:szCs w:val="22"/>
        </w:rPr>
        <w:t>Vysoká škola hotelová</w:t>
      </w:r>
      <w:ins w:id="1120" w:author="Pavla Trefilová" w:date="2022-05-13T19:11:00Z">
        <w:r w:rsidR="00666BF6">
          <w:rPr>
            <w:rFonts w:asciiTheme="minorHAnsi" w:hAnsiTheme="minorHAnsi" w:cstheme="minorHAnsi"/>
            <w:sz w:val="22"/>
            <w:szCs w:val="22"/>
          </w:rPr>
          <w:t xml:space="preserve"> </w:t>
        </w:r>
      </w:ins>
      <w:del w:id="1121" w:author="Pavla Trefilová" w:date="2022-05-13T19:11:00Z">
        <w:r w:rsidRPr="00D347FB" w:rsidDel="00666BF6">
          <w:rPr>
            <w:rFonts w:asciiTheme="minorHAnsi" w:hAnsiTheme="minorHAnsi" w:cstheme="minorHAnsi"/>
            <w:sz w:val="22"/>
            <w:szCs w:val="22"/>
          </w:rPr>
          <w:delText xml:space="preserve"> </w:delText>
        </w:r>
      </w:del>
      <w:del w:id="1122" w:author="Pavla Trefilová" w:date="2022-05-11T15:57:00Z">
        <w:r w:rsidRPr="00D347FB" w:rsidDel="00760E7C">
          <w:rPr>
            <w:rFonts w:asciiTheme="minorHAnsi" w:hAnsiTheme="minorHAnsi" w:cstheme="minorHAnsi"/>
            <w:sz w:val="22"/>
            <w:szCs w:val="22"/>
          </w:rPr>
          <w:delText xml:space="preserve">v </w:delText>
        </w:r>
      </w:del>
      <w:ins w:id="1123" w:author="Pavla Trefilová" w:date="2022-05-11T15:57:00Z">
        <w:r w:rsidR="00760E7C">
          <w:rPr>
            <w:rFonts w:asciiTheme="minorHAnsi" w:hAnsiTheme="minorHAnsi" w:cstheme="minorHAnsi"/>
            <w:sz w:val="22"/>
            <w:szCs w:val="22"/>
          </w:rPr>
          <w:t> </w:t>
        </w:r>
      </w:ins>
      <w:del w:id="1124" w:author="Pavla Trefilová" w:date="2022-05-11T15:57:00Z">
        <w:r w:rsidRPr="00D347FB" w:rsidDel="00760E7C">
          <w:rPr>
            <w:rFonts w:asciiTheme="minorHAnsi" w:hAnsiTheme="minorHAnsi" w:cstheme="minorHAnsi"/>
            <w:sz w:val="22"/>
            <w:szCs w:val="22"/>
          </w:rPr>
          <w:delText>Praze</w:delText>
        </w:r>
      </w:del>
      <w:ins w:id="1125" w:author="Pavla Trefilová" w:date="2022-05-11T15:57:00Z">
        <w:r w:rsidR="00760E7C">
          <w:rPr>
            <w:rFonts w:asciiTheme="minorHAnsi" w:hAnsiTheme="minorHAnsi" w:cstheme="minorHAnsi"/>
            <w:sz w:val="22"/>
            <w:szCs w:val="22"/>
          </w:rPr>
          <w:t>a ekonomická s.r.o.</w:t>
        </w:r>
      </w:ins>
      <w:r w:rsidRPr="00D347FB">
        <w:rPr>
          <w:rFonts w:asciiTheme="minorHAnsi" w:hAnsiTheme="minorHAnsi" w:cstheme="minorHAnsi"/>
          <w:sz w:val="22"/>
          <w:szCs w:val="22"/>
        </w:rPr>
        <w:t xml:space="preserve"> (VŠH</w:t>
      </w:r>
      <w:ins w:id="1126" w:author="Pavla Trefilová" w:date="2022-05-11T15:57:00Z">
        <w:r w:rsidR="00760E7C">
          <w:rPr>
            <w:rFonts w:asciiTheme="minorHAnsi" w:hAnsiTheme="minorHAnsi" w:cstheme="minorHAnsi"/>
            <w:sz w:val="22"/>
            <w:szCs w:val="22"/>
          </w:rPr>
          <w:t>E</w:t>
        </w:r>
      </w:ins>
      <w:r w:rsidRPr="00D347FB">
        <w:rPr>
          <w:rFonts w:asciiTheme="minorHAnsi" w:hAnsiTheme="minorHAnsi" w:cstheme="minorHAnsi"/>
          <w:sz w:val="22"/>
          <w:szCs w:val="22"/>
        </w:rPr>
        <w:t>) vychází z dlouholeté tradice odborného vzdělávání v oblasti hotelnictví, gastronomie a cestovního ruchu na území České republiky. Vznikla v roce 1999 jako první soukromá vysoká škola v oboru a dala tak zejména pracovníkům hotelů, restaurací a zájemcům o zaměstnání v tomto oboru možnost získat vysokoškolské vzdělání. Od samého počátku svojí existence se škola rozvíjí na základě dlouhodobých plánů vyjádřených historicky zejména Dlouhodobým záměrem vzdělávací a vědecké, výzkumné, vývojové a inovační, umělecké nebo další tvůrčí činnosti VŠH, přijímaným obvykle na dobu pěti let a akceptujícím požadavky Ministerstva školství, mládeže a tělovýchovy. V roce 2021 byl přijat Strategický záměr a strategie internacionalizace VŠH</w:t>
      </w:r>
      <w:ins w:id="1127" w:author="Pavla Trefilová" w:date="2022-05-11T15:57: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na období od roku 2021. Za dlouhodobé strategické cíle VŠH</w:t>
      </w:r>
      <w:ins w:id="1128" w:author="Pavla Trefilová" w:date="2022-05-11T15:57: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lze považovat zejména následující výčet.</w:t>
      </w:r>
    </w:p>
    <w:p w14:paraId="1D034E97" w14:textId="2E7C481C"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Rozvíjet a budovat VŠH</w:t>
      </w:r>
      <w:ins w:id="1129" w:author="Pavla Trefilová" w:date="2022-05-11T15:57: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jako profesní vysokou školu se zaměřením na sektor služeb, především pak na sektory hospitality (gastronomie, hotelnictví, cestovní ruch a lázeňství) a marketing.</w:t>
      </w:r>
    </w:p>
    <w:p w14:paraId="22EAC9CE" w14:textId="70E72F5D"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Dosáhnout vyššího stupně internacionalizace VŠH</w:t>
      </w:r>
      <w:ins w:id="1130" w:author="Pavla Trefilová" w:date="2022-05-11T15:57: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a to rozvojem studentských a učitelských mobilit a dále rozvojem a rozšířením studijních programů vyučovaných v anglickém jazyce. </w:t>
      </w:r>
    </w:p>
    <w:p w14:paraId="244C9A3C" w14:textId="77777777"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Být vyhledávaným národním expertním centrem realizujícím dlouhodobé a systémové výzkumné záměry v oborech hotelnictví, lázeňství, gastronomie a cestovního ruchu.</w:t>
      </w:r>
    </w:p>
    <w:p w14:paraId="29C5C4B1" w14:textId="77777777"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Produkovat absolventy uplatnitelné na trhu práce s adekvátními znalostmi a dovednostmi odpovídajícími vyvíjejícím se požadavkům trhu práce.</w:t>
      </w:r>
    </w:p>
    <w:p w14:paraId="23178C6D" w14:textId="77777777" w:rsidR="00CE1995" w:rsidRPr="00D347FB" w:rsidRDefault="00CE1995" w:rsidP="00CE1995">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Získávat pro vyučované studijní programy nejlepší akademické pracovníky z praxe i akademické sféry a vytvářet jim podmínky pro kvalitní výuku, tvůrčí práci a osobní rozvoj.</w:t>
      </w:r>
    </w:p>
    <w:p w14:paraId="5972E812" w14:textId="61512B29" w:rsidR="00CE1995" w:rsidRPr="00D347FB" w:rsidRDefault="00CE1995" w:rsidP="00CE1995">
      <w:pPr>
        <w:tabs>
          <w:tab w:val="left" w:pos="2835"/>
        </w:tabs>
        <w:spacing w:before="120" w:after="120"/>
        <w:jc w:val="both"/>
        <w:rPr>
          <w:rFonts w:asciiTheme="minorHAnsi" w:hAnsiTheme="minorHAnsi" w:cstheme="minorHAnsi"/>
          <w:b/>
          <w:bCs/>
          <w:sz w:val="22"/>
          <w:szCs w:val="22"/>
        </w:rPr>
      </w:pPr>
      <w:r w:rsidRPr="00D347FB">
        <w:rPr>
          <w:rFonts w:asciiTheme="minorHAnsi" w:hAnsiTheme="minorHAnsi" w:cstheme="minorHAnsi"/>
          <w:sz w:val="22"/>
          <w:szCs w:val="22"/>
        </w:rPr>
        <w:t>Stanovené cíle VŠH</w:t>
      </w:r>
      <w:ins w:id="1131" w:author="Pavla Trefilová" w:date="2022-05-11T15:57: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odpovídají kvalitativně i obsahově danému záměru DSP především ve strategickém záměru VŠH</w:t>
      </w:r>
      <w:ins w:id="1132" w:author="Pavla Trefilová" w:date="2022-05-11T15:57:00Z">
        <w:r w:rsidR="00760E7C">
          <w:rPr>
            <w:rFonts w:asciiTheme="minorHAnsi" w:hAnsiTheme="minorHAnsi" w:cstheme="minorHAnsi"/>
            <w:sz w:val="22"/>
            <w:szCs w:val="22"/>
          </w:rPr>
          <w:t>E</w:t>
        </w:r>
      </w:ins>
      <w:r>
        <w:rPr>
          <w:rFonts w:asciiTheme="minorHAnsi" w:hAnsiTheme="minorHAnsi" w:cstheme="minorHAnsi"/>
          <w:sz w:val="22"/>
          <w:szCs w:val="22"/>
        </w:rPr>
        <w:t xml:space="preserve"> </w:t>
      </w:r>
      <w:r w:rsidRPr="00D347FB">
        <w:rPr>
          <w:rFonts w:asciiTheme="minorHAnsi" w:hAnsiTheme="minorHAnsi" w:cstheme="minorHAnsi"/>
          <w:bCs/>
          <w:sz w:val="22"/>
          <w:szCs w:val="22"/>
        </w:rPr>
        <w:t>podporovat excelenci a společenskou relevanci výzkumu</w:t>
      </w:r>
      <w:r>
        <w:rPr>
          <w:rFonts w:asciiTheme="minorHAnsi" w:hAnsiTheme="minorHAnsi" w:cstheme="minorHAnsi"/>
          <w:bCs/>
          <w:sz w:val="22"/>
          <w:szCs w:val="22"/>
        </w:rPr>
        <w:t>.</w:t>
      </w:r>
    </w:p>
    <w:p w14:paraId="283DD667" w14:textId="7010F0C7" w:rsidR="00CE1995" w:rsidRPr="00D347FB" w:rsidRDefault="00CE1995" w:rsidP="00CE1995">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priority v oblasti podpory výzkumu a vývoje na VŠH</w:t>
      </w:r>
      <w:ins w:id="1133" w:author="Pavla Trefilová" w:date="2022-05-11T15:57: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v roce 2022 patří především:</w:t>
      </w:r>
    </w:p>
    <w:p w14:paraId="6756FB6B"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Internacionalizace výzkumu,</w:t>
      </w:r>
    </w:p>
    <w:p w14:paraId="0EF81516"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Koordinace výzkumu na národní úrovni,</w:t>
      </w:r>
    </w:p>
    <w:p w14:paraId="5E4D9EF8"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Aplikace výsledků výzkumu do praxe,</w:t>
      </w:r>
    </w:p>
    <w:p w14:paraId="62D86FDA"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Odborné konference,</w:t>
      </w:r>
    </w:p>
    <w:p w14:paraId="2447DD48"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Relevantní publikační činnost,</w:t>
      </w:r>
    </w:p>
    <w:p w14:paraId="7400D9E3"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Doktorský studijní program,</w:t>
      </w:r>
    </w:p>
    <w:p w14:paraId="5FB3C549" w14:textId="77777777" w:rsidR="00CE1995" w:rsidRPr="00D347FB" w:rsidRDefault="00CE1995" w:rsidP="00CE1995">
      <w:pPr>
        <w:pStyle w:val="Odstavecseseznamem"/>
        <w:numPr>
          <w:ilvl w:val="0"/>
          <w:numId w:val="64"/>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Systém řízení a hodnocení výzkumu.</w:t>
      </w:r>
    </w:p>
    <w:p w14:paraId="0EA46A0C" w14:textId="77777777" w:rsidR="00CE1995" w:rsidRPr="00D347FB" w:rsidRDefault="00CE1995" w:rsidP="00CE1995">
      <w:pPr>
        <w:spacing w:before="120"/>
        <w:jc w:val="both"/>
        <w:rPr>
          <w:rFonts w:asciiTheme="minorHAnsi" w:hAnsiTheme="minorHAnsi" w:cstheme="minorHAnsi"/>
          <w:sz w:val="22"/>
          <w:szCs w:val="22"/>
        </w:rPr>
      </w:pPr>
      <w:r w:rsidRPr="00D347FB">
        <w:rPr>
          <w:rFonts w:asciiTheme="minorHAnsi" w:hAnsiTheme="minorHAnsi" w:cstheme="minorHAnsi"/>
          <w:sz w:val="22"/>
          <w:szCs w:val="22"/>
        </w:rPr>
        <w:lastRenderedPageBreak/>
        <w:t>Mezi klíčové cíle priority Internacionalizace výzkumu patří především:</w:t>
      </w:r>
    </w:p>
    <w:p w14:paraId="548510BF" w14:textId="77777777" w:rsidR="00CE1995" w:rsidRPr="00D347FB" w:rsidRDefault="00CE1995" w:rsidP="00CE1995">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Navrhnout a realizovat mezinárodní výzkumné projekty,</w:t>
      </w:r>
    </w:p>
    <w:p w14:paraId="0FE046AE" w14:textId="77777777" w:rsidR="00CE1995" w:rsidRPr="00D347FB" w:rsidRDefault="00CE1995" w:rsidP="00CE1995">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Budovat sítě strategického partnerství v oblasti výzkumu,</w:t>
      </w:r>
    </w:p>
    <w:p w14:paraId="2A044C24" w14:textId="77777777" w:rsidR="00CE1995" w:rsidRPr="00D347FB" w:rsidRDefault="00CE1995" w:rsidP="00CE1995">
      <w:pPr>
        <w:pStyle w:val="Odstavecseseznamem"/>
        <w:numPr>
          <w:ilvl w:val="0"/>
          <w:numId w:val="65"/>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Budovat a realizovat společné mezinárodní vědecké konference.</w:t>
      </w:r>
    </w:p>
    <w:p w14:paraId="01E9CD22" w14:textId="77777777" w:rsidR="00CE1995" w:rsidRDefault="00CE1995" w:rsidP="00CE1995">
      <w:pPr>
        <w:spacing w:before="120"/>
        <w:jc w:val="both"/>
        <w:rPr>
          <w:rFonts w:asciiTheme="minorHAnsi" w:hAnsiTheme="minorHAnsi" w:cstheme="minorHAnsi"/>
          <w:sz w:val="22"/>
          <w:szCs w:val="22"/>
        </w:rPr>
      </w:pPr>
    </w:p>
    <w:p w14:paraId="016F52D8" w14:textId="77777777" w:rsidR="00CE1995" w:rsidRPr="00D347FB" w:rsidRDefault="00CE1995" w:rsidP="00CE1995">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cíle priority Koordinace výzkumu na národní úrovni patří především:</w:t>
      </w:r>
    </w:p>
    <w:p w14:paraId="26C9D282" w14:textId="77777777" w:rsidR="00CE1995" w:rsidRPr="00D347FB" w:rsidRDefault="00CE1995" w:rsidP="00CE1995">
      <w:pPr>
        <w:pStyle w:val="Odstavecseseznamem"/>
        <w:numPr>
          <w:ilvl w:val="0"/>
          <w:numId w:val="66"/>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Navrhnout a realizovat národní výzkumné projekty v rámci konsorcií partnerských pracovišť,</w:t>
      </w:r>
    </w:p>
    <w:p w14:paraId="279D8BE1" w14:textId="77777777" w:rsidR="00CE1995" w:rsidRPr="00D347FB" w:rsidRDefault="00CE1995" w:rsidP="00CE1995">
      <w:pPr>
        <w:pStyle w:val="Odstavecseseznamem"/>
        <w:numPr>
          <w:ilvl w:val="0"/>
          <w:numId w:val="66"/>
        </w:numPr>
        <w:contextualSpacing w:val="0"/>
        <w:jc w:val="both"/>
        <w:rPr>
          <w:rFonts w:asciiTheme="minorHAnsi" w:hAnsiTheme="minorHAnsi" w:cstheme="minorHAnsi"/>
          <w:sz w:val="22"/>
          <w:szCs w:val="22"/>
        </w:rPr>
      </w:pPr>
      <w:r w:rsidRPr="00D347FB">
        <w:rPr>
          <w:rFonts w:asciiTheme="minorHAnsi" w:hAnsiTheme="minorHAnsi" w:cstheme="minorHAnsi"/>
          <w:sz w:val="22"/>
          <w:szCs w:val="22"/>
        </w:rPr>
        <w:t>Synchronizovat dílčí výzkumné aktivity v rámci partnerské sítě výzkumných pracovišť na národní úrovni.</w:t>
      </w:r>
    </w:p>
    <w:p w14:paraId="620C0872" w14:textId="2A7E532B" w:rsidR="00CE1995" w:rsidRPr="00D347FB" w:rsidRDefault="00CE1995" w:rsidP="00CE1995">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VŠH</w:t>
      </w:r>
      <w:ins w:id="1134" w:author="Pavla Trefilová" w:date="2022-05-11T15:58: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se v roce 2022 zaměří nejen na realizaci stávajících výzkumných projektů a úspěšné splnění jejich cílů, v rámci svých strategických výzkumných záměrů/týmů navrhne dále projekty nové, a to do dostupných výzkumných výzev relevantních programů podpory výzkumu v ČR. Nové projekty budou vycházet z aktuálního stavu řešení jednotlivých strategických výzkumných záměrů/týmů na VŠH</w:t>
      </w:r>
      <w:ins w:id="1135" w:author="Pavla Trefilová" w:date="2022-05-11T15:58:00Z">
        <w:r w:rsidR="00760E7C">
          <w:rPr>
            <w:rFonts w:asciiTheme="minorHAnsi" w:hAnsiTheme="minorHAnsi" w:cstheme="minorHAnsi"/>
            <w:sz w:val="22"/>
            <w:szCs w:val="22"/>
          </w:rPr>
          <w:t>E</w:t>
        </w:r>
      </w:ins>
      <w:r w:rsidRPr="00D347FB">
        <w:rPr>
          <w:rFonts w:asciiTheme="minorHAnsi" w:hAnsiTheme="minorHAnsi" w:cstheme="minorHAnsi"/>
          <w:sz w:val="22"/>
          <w:szCs w:val="22"/>
        </w:rPr>
        <w:t>, které budou dále rozvíjet s cílem tvorby nových poznatků a jejich aplikace do praxe. V roce 2022 se předpokládá podání minimálně 3 nových výzkumných projektů do národních výzkumných programů.</w:t>
      </w:r>
    </w:p>
    <w:p w14:paraId="24724640" w14:textId="30258579" w:rsidR="00CE1995" w:rsidRPr="004A4E10" w:rsidRDefault="00CE1995" w:rsidP="004A4E10">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 rámci zvýšení efektivity, kvality a úrovně reálného dopadu výsledků výzkumu do aplikační sféry bude VŠH</w:t>
      </w:r>
      <w:ins w:id="1136" w:author="Pavla Trefilová" w:date="2022-05-11T15:58:00Z">
        <w:r w:rsidR="00760E7C">
          <w:rPr>
            <w:rFonts w:asciiTheme="minorHAnsi" w:hAnsiTheme="minorHAnsi" w:cstheme="minorHAnsi"/>
            <w:sz w:val="22"/>
            <w:szCs w:val="22"/>
          </w:rPr>
          <w:t>E</w:t>
        </w:r>
      </w:ins>
      <w:r w:rsidRPr="00D347FB">
        <w:rPr>
          <w:rFonts w:asciiTheme="minorHAnsi" w:hAnsiTheme="minorHAnsi" w:cstheme="minorHAnsi"/>
          <w:sz w:val="22"/>
          <w:szCs w:val="22"/>
        </w:rPr>
        <w:t xml:space="preserve"> podnikat aktivity vedoucí k vyšší úrovni synchronizace výzkumných aktivit v oblastech svého působení v rámci sítě výzkumných pracovišť na národní úrovni. Toho bude dosahovat zejména zintenzivněním interinstitucionální a interdisciplinární diskuze, navazováním nových partnerství, zintenzivněním prezentace a propagace svých výzkumných a vývojových aktivit a jejích výsledků apod.</w:t>
      </w:r>
    </w:p>
    <w:p w14:paraId="2F5446BB" w14:textId="77777777" w:rsidR="004B186D" w:rsidRPr="00EA3338" w:rsidRDefault="004B186D" w:rsidP="004A4E10">
      <w:pPr>
        <w:pStyle w:val="Nadpis3"/>
        <w:spacing w:before="360"/>
        <w:jc w:val="center"/>
        <w:rPr>
          <w:rFonts w:asciiTheme="minorHAnsi" w:hAnsiTheme="minorHAnsi"/>
          <w:b/>
          <w:color w:val="auto"/>
        </w:rPr>
      </w:pPr>
      <w:r w:rsidRPr="00EA3338">
        <w:rPr>
          <w:rFonts w:asciiTheme="minorHAnsi" w:hAnsiTheme="minorHAnsi"/>
          <w:b/>
          <w:color w:val="auto"/>
        </w:rPr>
        <w:t>Standard 2.11</w:t>
      </w:r>
    </w:p>
    <w:p w14:paraId="4F2A4F6C" w14:textId="32EC0AC8" w:rsidR="004B186D" w:rsidRDefault="004B186D" w:rsidP="004B186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110" w:history="1">
        <w:r w:rsidRPr="003A1A1F">
          <w:rPr>
            <w:rStyle w:val="Hypertextovodkaz"/>
            <w:rFonts w:asciiTheme="minorHAnsi" w:hAnsiTheme="minorHAnsi" w:cstheme="minorHAnsi"/>
            <w:i/>
            <w:sz w:val="22"/>
          </w:rPr>
          <w:t>Pravidla průběhu studia ve studijních programech uskutečňovaných na FaME.</w:t>
        </w:r>
      </w:hyperlink>
    </w:p>
    <w:p w14:paraId="2535B3C2" w14:textId="77777777" w:rsidR="004B186D" w:rsidRPr="00495161" w:rsidRDefault="004B186D" w:rsidP="004B186D">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183DE4EF" w14:textId="77777777" w:rsidR="004B186D" w:rsidRDefault="004B186D" w:rsidP="004B186D">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198454EE" w14:textId="77777777" w:rsidR="004B186D" w:rsidRPr="00EA3338" w:rsidRDefault="004B186D" w:rsidP="004B186D">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04BAF978" w14:textId="77777777" w:rsidR="004B186D" w:rsidRDefault="004B186D" w:rsidP="004B186D">
      <w:pPr>
        <w:tabs>
          <w:tab w:val="left" w:pos="2835"/>
        </w:tabs>
        <w:spacing w:before="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p>
    <w:p w14:paraId="14011D41" w14:textId="48A53DCE" w:rsidR="004B186D" w:rsidRPr="00EA3338" w:rsidRDefault="00B266B4" w:rsidP="004B186D">
      <w:pPr>
        <w:tabs>
          <w:tab w:val="left" w:pos="2835"/>
        </w:tabs>
        <w:spacing w:after="120"/>
        <w:jc w:val="center"/>
        <w:rPr>
          <w:rFonts w:asciiTheme="minorHAnsi" w:hAnsiTheme="minorHAnsi" w:cstheme="minorHAnsi"/>
          <w:i/>
        </w:rPr>
      </w:pPr>
      <w:r w:rsidRPr="00B266B4">
        <w:rPr>
          <w:rFonts w:asciiTheme="minorHAnsi" w:hAnsiTheme="minorHAnsi" w:cstheme="minorHAnsi"/>
          <w:i/>
        </w:rPr>
        <w:t>Tourism Economics and Hospitality Management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4B186D" w:rsidRPr="00EA3338" w14:paraId="72C184F4" w14:textId="77777777" w:rsidTr="00D439A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09CC03FC" w14:textId="77777777" w:rsidR="004B186D" w:rsidRPr="00EA3338" w:rsidRDefault="004B186D" w:rsidP="00D439A7">
            <w:pPr>
              <w:rPr>
                <w:rFonts w:asciiTheme="minorHAnsi" w:hAnsiTheme="minorHAnsi" w:cstheme="minorHAnsi"/>
                <w:b/>
                <w:bCs/>
              </w:rPr>
            </w:pPr>
            <w:r w:rsidRPr="00EA3338">
              <w:rPr>
                <w:rFonts w:asciiTheme="minorHAnsi" w:hAnsiTheme="minorHAnsi" w:cstheme="minorHAnsi"/>
                <w:b/>
                <w:bCs/>
              </w:rPr>
              <w:t>Povinné předměty</w:t>
            </w:r>
          </w:p>
        </w:tc>
      </w:tr>
      <w:tr w:rsidR="004B186D" w:rsidRPr="00EA3338" w14:paraId="4AD970E4" w14:textId="77777777" w:rsidTr="00D439A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14:paraId="05167D81" w14:textId="77777777" w:rsidR="004B186D" w:rsidRPr="00EA3338" w:rsidRDefault="004B186D" w:rsidP="00D439A7">
            <w:pPr>
              <w:rPr>
                <w:rFonts w:asciiTheme="minorHAnsi" w:hAnsiTheme="minorHAnsi" w:cstheme="minorHAnsi"/>
                <w:bCs/>
              </w:rPr>
            </w:pPr>
            <w:r w:rsidRPr="00EA3338">
              <w:rPr>
                <w:rFonts w:asciiTheme="minorHAnsi" w:hAnsiTheme="minorHAnsi" w:cstheme="minorHAnsi"/>
                <w:bCs/>
              </w:rPr>
              <w:t>Mi</w:t>
            </w:r>
            <w:r>
              <w:rPr>
                <w:rFonts w:asciiTheme="minorHAnsi" w:hAnsiTheme="minorHAnsi" w:cstheme="minorHAnsi"/>
                <w:bCs/>
              </w:rPr>
              <w:t>c</w:t>
            </w:r>
            <w:r w:rsidRPr="00EA3338">
              <w:rPr>
                <w:rFonts w:asciiTheme="minorHAnsi" w:hAnsiTheme="minorHAnsi" w:cstheme="minorHAnsi"/>
                <w:bCs/>
              </w:rPr>
              <w:t>roe</w:t>
            </w:r>
            <w:r>
              <w:rPr>
                <w:rFonts w:asciiTheme="minorHAnsi" w:hAnsiTheme="minorHAnsi" w:cstheme="minorHAnsi"/>
                <w:bCs/>
              </w:rPr>
              <w:t>c</w:t>
            </w:r>
            <w:r w:rsidRPr="00EA3338">
              <w:rPr>
                <w:rFonts w:asciiTheme="minorHAnsi" w:hAnsiTheme="minorHAnsi" w:cstheme="minorHAnsi"/>
                <w:bCs/>
              </w:rPr>
              <w:t>onomi</w:t>
            </w:r>
            <w:r>
              <w:rPr>
                <w:rFonts w:asciiTheme="minorHAnsi" w:hAnsiTheme="minorHAnsi" w:cstheme="minorHAnsi"/>
                <w:bCs/>
              </w:rPr>
              <w:t>cs</w:t>
            </w:r>
            <w:r w:rsidRPr="00EA3338">
              <w:rPr>
                <w:rFonts w:asciiTheme="minorHAnsi" w:hAnsiTheme="minorHAnsi" w:cstheme="minorHAnsi"/>
                <w:bCs/>
              </w:rPr>
              <w:t xml:space="preserve"> III (</w:t>
            </w:r>
            <w:r>
              <w:rPr>
                <w:rFonts w:asciiTheme="minorHAnsi" w:hAnsiTheme="minorHAnsi" w:cstheme="minorHAnsi"/>
                <w:bCs/>
              </w:rPr>
              <w:t>15</w:t>
            </w:r>
            <w:r w:rsidRPr="00EA3338">
              <w:rPr>
                <w:rFonts w:asciiTheme="minorHAnsi" w:hAnsiTheme="minorHAnsi" w:cstheme="minorHAnsi"/>
                <w:bCs/>
              </w:rPr>
              <w:t xml:space="preserve"> h)</w:t>
            </w:r>
          </w:p>
        </w:tc>
      </w:tr>
      <w:tr w:rsidR="004B186D" w:rsidRPr="00EA3338" w14:paraId="507E49D6" w14:textId="77777777" w:rsidTr="00D439A7">
        <w:trPr>
          <w:trHeight w:val="345"/>
          <w:jc w:val="center"/>
        </w:trPr>
        <w:tc>
          <w:tcPr>
            <w:tcW w:w="5230" w:type="dxa"/>
            <w:tcBorders>
              <w:left w:val="single" w:sz="12" w:space="0" w:color="auto"/>
              <w:right w:val="single" w:sz="12" w:space="0" w:color="auto"/>
            </w:tcBorders>
            <w:shd w:val="clear" w:color="auto" w:fill="auto"/>
            <w:noWrap/>
            <w:vAlign w:val="bottom"/>
            <w:hideMark/>
          </w:tcPr>
          <w:p w14:paraId="12CCA90E" w14:textId="77777777" w:rsidR="004B186D" w:rsidRPr="00EA3338" w:rsidRDefault="004B186D" w:rsidP="00D439A7">
            <w:pPr>
              <w:rPr>
                <w:rFonts w:asciiTheme="minorHAnsi" w:hAnsiTheme="minorHAnsi" w:cstheme="minorHAnsi"/>
                <w:bCs/>
              </w:rPr>
            </w:pPr>
            <w:r w:rsidRPr="00580F55">
              <w:rPr>
                <w:rFonts w:asciiTheme="minorHAnsi" w:hAnsiTheme="minorHAnsi" w:cstheme="minorHAnsi"/>
                <w:bCs/>
              </w:rPr>
              <w:t>Macroeconomics</w:t>
            </w:r>
            <w:r w:rsidRPr="00EA3338">
              <w:rPr>
                <w:rFonts w:asciiTheme="minorHAnsi" w:hAnsiTheme="minorHAnsi" w:cstheme="minorHAnsi"/>
                <w:bCs/>
              </w:rPr>
              <w:t xml:space="preserve"> III (</w:t>
            </w:r>
            <w:r>
              <w:rPr>
                <w:rFonts w:asciiTheme="minorHAnsi" w:hAnsiTheme="minorHAnsi" w:cstheme="minorHAnsi"/>
                <w:bCs/>
              </w:rPr>
              <w:t>15</w:t>
            </w:r>
            <w:r w:rsidRPr="00EA3338">
              <w:rPr>
                <w:rFonts w:asciiTheme="minorHAnsi" w:hAnsiTheme="minorHAnsi" w:cstheme="minorHAnsi"/>
                <w:bCs/>
              </w:rPr>
              <w:t xml:space="preserve"> h)</w:t>
            </w:r>
          </w:p>
        </w:tc>
      </w:tr>
      <w:tr w:rsidR="004B186D" w:rsidRPr="00EA3338" w14:paraId="0F0ECB84" w14:textId="77777777" w:rsidTr="00D439A7">
        <w:trPr>
          <w:trHeight w:val="345"/>
          <w:jc w:val="center"/>
        </w:trPr>
        <w:tc>
          <w:tcPr>
            <w:tcW w:w="5230" w:type="dxa"/>
            <w:tcBorders>
              <w:left w:val="single" w:sz="12" w:space="0" w:color="auto"/>
              <w:right w:val="single" w:sz="12" w:space="0" w:color="auto"/>
            </w:tcBorders>
            <w:shd w:val="clear" w:color="auto" w:fill="auto"/>
            <w:noWrap/>
            <w:vAlign w:val="bottom"/>
            <w:hideMark/>
          </w:tcPr>
          <w:p w14:paraId="17E38916" w14:textId="77777777" w:rsidR="004B186D" w:rsidRPr="00EA3338" w:rsidRDefault="004B186D" w:rsidP="00D439A7">
            <w:pPr>
              <w:rPr>
                <w:rFonts w:asciiTheme="minorHAnsi" w:hAnsiTheme="minorHAnsi" w:cstheme="minorHAnsi"/>
                <w:bCs/>
              </w:rPr>
            </w:pPr>
            <w:r w:rsidRPr="00580F55">
              <w:rPr>
                <w:rFonts w:asciiTheme="minorHAnsi" w:hAnsiTheme="minorHAnsi" w:cstheme="minorHAnsi"/>
                <w:bCs/>
              </w:rPr>
              <w:t xml:space="preserve">Research Methodology </w:t>
            </w:r>
            <w:r w:rsidRPr="00EA3338">
              <w:rPr>
                <w:rFonts w:asciiTheme="minorHAnsi" w:hAnsiTheme="minorHAnsi" w:cstheme="minorHAnsi"/>
                <w:bCs/>
              </w:rPr>
              <w:t>(</w:t>
            </w:r>
            <w:r>
              <w:rPr>
                <w:rFonts w:asciiTheme="minorHAnsi" w:hAnsiTheme="minorHAnsi" w:cstheme="minorHAnsi"/>
                <w:bCs/>
              </w:rPr>
              <w:t>35</w:t>
            </w:r>
            <w:r w:rsidRPr="00EA3338">
              <w:rPr>
                <w:rFonts w:asciiTheme="minorHAnsi" w:hAnsiTheme="minorHAnsi" w:cstheme="minorHAnsi"/>
                <w:bCs/>
              </w:rPr>
              <w:t xml:space="preserve"> h)</w:t>
            </w:r>
          </w:p>
        </w:tc>
      </w:tr>
      <w:tr w:rsidR="004B186D" w:rsidRPr="00EA3338" w14:paraId="7ADC48D0"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hideMark/>
          </w:tcPr>
          <w:p w14:paraId="45A2351C" w14:textId="77777777" w:rsidR="004B186D" w:rsidRPr="00F425BF" w:rsidRDefault="004B186D" w:rsidP="00D439A7">
            <w:pPr>
              <w:rPr>
                <w:rFonts w:asciiTheme="minorHAnsi" w:hAnsiTheme="minorHAnsi" w:cstheme="minorHAnsi"/>
                <w:bCs/>
              </w:rPr>
            </w:pPr>
            <w:r w:rsidRPr="00580F55">
              <w:rPr>
                <w:rFonts w:asciiTheme="minorHAnsi" w:hAnsiTheme="minorHAnsi" w:cstheme="minorHAnsi"/>
                <w:bCs/>
              </w:rPr>
              <w:t xml:space="preserve">Theories and Concepts in Tourism </w:t>
            </w:r>
            <w:r>
              <w:rPr>
                <w:rFonts w:asciiTheme="minorHAnsi" w:hAnsiTheme="minorHAnsi" w:cstheme="minorHAnsi"/>
                <w:bCs/>
              </w:rPr>
              <w:t>(20 h)</w:t>
            </w:r>
          </w:p>
        </w:tc>
      </w:tr>
      <w:tr w:rsidR="004B186D" w:rsidRPr="00EA3338" w14:paraId="567E1180"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tcPr>
          <w:p w14:paraId="6FE24500" w14:textId="77777777" w:rsidR="004B186D" w:rsidRPr="00BA2E55" w:rsidRDefault="004B186D" w:rsidP="00D439A7">
            <w:pPr>
              <w:rPr>
                <w:rFonts w:asciiTheme="minorHAnsi" w:hAnsiTheme="minorHAnsi" w:cstheme="minorHAnsi"/>
                <w:bCs/>
              </w:rPr>
            </w:pPr>
            <w:r w:rsidRPr="00580F55">
              <w:rPr>
                <w:rFonts w:asciiTheme="minorHAnsi" w:hAnsiTheme="minorHAnsi" w:cstheme="minorHAnsi"/>
                <w:bCs/>
              </w:rPr>
              <w:t xml:space="preserve">Current Issues in Hospitality Management </w:t>
            </w:r>
            <w:r>
              <w:rPr>
                <w:rFonts w:asciiTheme="minorHAnsi" w:hAnsiTheme="minorHAnsi" w:cstheme="minorHAnsi"/>
                <w:bCs/>
              </w:rPr>
              <w:t>(15 h)</w:t>
            </w:r>
          </w:p>
        </w:tc>
      </w:tr>
      <w:tr w:rsidR="004B186D" w:rsidRPr="00EA3338" w14:paraId="646BFA22"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tcPr>
          <w:p w14:paraId="3D72491F" w14:textId="77777777" w:rsidR="004B186D" w:rsidRPr="00BA2E55" w:rsidRDefault="004B186D" w:rsidP="00D439A7">
            <w:pPr>
              <w:rPr>
                <w:rFonts w:asciiTheme="minorHAnsi" w:hAnsiTheme="minorHAnsi" w:cstheme="minorHAnsi"/>
                <w:bCs/>
              </w:rPr>
            </w:pPr>
            <w:r w:rsidRPr="00580F55">
              <w:rPr>
                <w:rFonts w:asciiTheme="minorHAnsi" w:hAnsiTheme="minorHAnsi" w:cstheme="minorHAnsi"/>
                <w:bCs/>
              </w:rPr>
              <w:t xml:space="preserve">Tourism Economics </w:t>
            </w:r>
            <w:r>
              <w:rPr>
                <w:rFonts w:asciiTheme="minorHAnsi" w:hAnsiTheme="minorHAnsi" w:cstheme="minorHAnsi"/>
                <w:bCs/>
              </w:rPr>
              <w:t>(15 h)</w:t>
            </w:r>
          </w:p>
        </w:tc>
      </w:tr>
      <w:tr w:rsidR="004B186D" w:rsidRPr="00EA3338" w14:paraId="347BF3D5" w14:textId="77777777" w:rsidTr="00D439A7">
        <w:trPr>
          <w:trHeight w:val="315"/>
          <w:jc w:val="center"/>
        </w:trPr>
        <w:tc>
          <w:tcPr>
            <w:tcW w:w="5230" w:type="dxa"/>
            <w:tcBorders>
              <w:left w:val="single" w:sz="12" w:space="0" w:color="auto"/>
              <w:right w:val="single" w:sz="12" w:space="0" w:color="auto"/>
            </w:tcBorders>
            <w:shd w:val="clear" w:color="auto" w:fill="auto"/>
            <w:noWrap/>
            <w:vAlign w:val="bottom"/>
          </w:tcPr>
          <w:p w14:paraId="1D67DC52" w14:textId="77777777" w:rsidR="004B186D" w:rsidRPr="00EA3338" w:rsidRDefault="004B186D" w:rsidP="00D439A7">
            <w:pPr>
              <w:rPr>
                <w:rFonts w:asciiTheme="minorHAnsi" w:hAnsiTheme="minorHAnsi" w:cstheme="minorHAnsi"/>
              </w:rPr>
            </w:pPr>
            <w:r w:rsidRPr="00580F55">
              <w:rPr>
                <w:rFonts w:asciiTheme="minorHAnsi" w:hAnsiTheme="minorHAnsi" w:cstheme="minorHAnsi"/>
              </w:rPr>
              <w:t xml:space="preserve">Professional communication in English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760E7C" w:rsidRPr="00EA3338" w14:paraId="098FB942" w14:textId="77777777" w:rsidTr="00D439A7">
        <w:trPr>
          <w:trHeight w:val="315"/>
          <w:jc w:val="center"/>
          <w:ins w:id="1137" w:author="Pavla Trefilová" w:date="2022-05-11T15:58:00Z"/>
        </w:trPr>
        <w:tc>
          <w:tcPr>
            <w:tcW w:w="5230" w:type="dxa"/>
            <w:tcBorders>
              <w:left w:val="single" w:sz="12" w:space="0" w:color="auto"/>
              <w:right w:val="single" w:sz="12" w:space="0" w:color="auto"/>
            </w:tcBorders>
            <w:shd w:val="clear" w:color="auto" w:fill="auto"/>
            <w:noWrap/>
            <w:vAlign w:val="bottom"/>
          </w:tcPr>
          <w:p w14:paraId="5AB9160C" w14:textId="4FF9655B" w:rsidR="00760E7C" w:rsidRPr="00580F55" w:rsidRDefault="00760E7C" w:rsidP="00D439A7">
            <w:pPr>
              <w:rPr>
                <w:ins w:id="1138" w:author="Pavla Trefilová" w:date="2022-05-11T15:58:00Z"/>
                <w:rFonts w:asciiTheme="minorHAnsi" w:hAnsiTheme="minorHAnsi" w:cstheme="minorHAnsi"/>
              </w:rPr>
            </w:pPr>
            <w:ins w:id="1139" w:author="Pavla Trefilová" w:date="2022-05-11T15:58:00Z">
              <w:r w:rsidRPr="00760E7C">
                <w:rPr>
                  <w:rFonts w:asciiTheme="minorHAnsi" w:hAnsiTheme="minorHAnsi" w:cstheme="minorHAnsi"/>
                </w:rPr>
                <w:t>Foreign language</w:t>
              </w:r>
              <w:r>
                <w:rPr>
                  <w:rFonts w:asciiTheme="minorHAnsi" w:hAnsiTheme="minorHAnsi" w:cstheme="minorHAnsi"/>
                </w:rPr>
                <w:t xml:space="preserve"> (20 h)</w:t>
              </w:r>
            </w:ins>
          </w:p>
        </w:tc>
      </w:tr>
      <w:tr w:rsidR="004B186D" w:rsidRPr="00EA3338" w14:paraId="20DA39DA" w14:textId="77777777" w:rsidTr="00D439A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1245F525" w14:textId="77777777" w:rsidR="004B186D" w:rsidRPr="00EA3338" w:rsidRDefault="004B186D" w:rsidP="00D439A7">
            <w:pPr>
              <w:rPr>
                <w:rFonts w:asciiTheme="minorHAnsi" w:hAnsiTheme="minorHAnsi" w:cstheme="minorHAnsi"/>
                <w:b/>
              </w:rPr>
            </w:pPr>
            <w:r w:rsidRPr="00EA3338">
              <w:rPr>
                <w:rFonts w:asciiTheme="minorHAnsi" w:hAnsiTheme="minorHAnsi" w:cstheme="minorHAnsi"/>
                <w:b/>
              </w:rPr>
              <w:lastRenderedPageBreak/>
              <w:t>Povinně volitelné předměty</w:t>
            </w:r>
          </w:p>
        </w:tc>
      </w:tr>
      <w:tr w:rsidR="004B186D" w:rsidRPr="00EA3338" w14:paraId="256EBA3E" w14:textId="77777777" w:rsidTr="00D439A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14:paraId="6EEA1684" w14:textId="77777777" w:rsidR="004B186D" w:rsidRPr="00F425BF" w:rsidRDefault="004B186D" w:rsidP="00D439A7">
            <w:pPr>
              <w:rPr>
                <w:rFonts w:asciiTheme="minorHAnsi" w:hAnsiTheme="minorHAnsi" w:cstheme="minorHAnsi"/>
                <w:color w:val="FF0000"/>
              </w:rPr>
            </w:pPr>
            <w:r>
              <w:rPr>
                <w:rFonts w:ascii="Calibri" w:hAnsi="Calibri" w:cs="Calibri"/>
                <w:bCs/>
                <w:color w:val="000000"/>
              </w:rPr>
              <w:t>Revenue Management</w:t>
            </w:r>
            <w:r w:rsidRPr="00F425BF">
              <w:rPr>
                <w:rFonts w:ascii="Calibri" w:hAnsi="Calibri" w:cs="Calibri"/>
                <w:bCs/>
                <w:color w:val="000000"/>
              </w:rPr>
              <w:t xml:space="preserve"> (15 h)</w:t>
            </w:r>
          </w:p>
        </w:tc>
      </w:tr>
      <w:tr w:rsidR="004B186D" w:rsidRPr="00EA3338" w14:paraId="2435E5AB" w14:textId="77777777" w:rsidTr="00D439A7">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23EBB2C5" w14:textId="77777777" w:rsidR="004B186D" w:rsidRPr="00F425BF" w:rsidRDefault="004B186D" w:rsidP="00D439A7">
            <w:pPr>
              <w:rPr>
                <w:rFonts w:ascii="Calibri" w:hAnsi="Calibri" w:cs="Calibri"/>
                <w:bCs/>
                <w:color w:val="000000"/>
              </w:rPr>
            </w:pPr>
            <w:r w:rsidRPr="00580F55">
              <w:rPr>
                <w:rFonts w:ascii="Calibri" w:hAnsi="Calibri" w:cs="Calibri"/>
                <w:bCs/>
                <w:color w:val="000000"/>
              </w:rPr>
              <w:t xml:space="preserve">Psychology in Tourism </w:t>
            </w:r>
            <w:r w:rsidRPr="00F425BF">
              <w:rPr>
                <w:rFonts w:ascii="Calibri" w:hAnsi="Calibri" w:cs="Calibri"/>
                <w:bCs/>
                <w:color w:val="000000"/>
              </w:rPr>
              <w:t>(15 h)</w:t>
            </w:r>
          </w:p>
        </w:tc>
      </w:tr>
      <w:tr w:rsidR="004B186D" w:rsidRPr="00EA3338" w14:paraId="3C9869AF" w14:textId="77777777" w:rsidTr="00D439A7">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42B88A24" w14:textId="77777777" w:rsidR="004B186D" w:rsidRPr="00F425BF" w:rsidRDefault="004B186D" w:rsidP="00D439A7">
            <w:pPr>
              <w:rPr>
                <w:rFonts w:ascii="Calibri" w:hAnsi="Calibri" w:cs="Calibri"/>
                <w:bCs/>
                <w:color w:val="000000"/>
              </w:rPr>
            </w:pPr>
            <w:r w:rsidRPr="00580F55">
              <w:rPr>
                <w:rFonts w:ascii="Calibri" w:hAnsi="Calibri" w:cs="Calibri"/>
                <w:bCs/>
                <w:color w:val="000000"/>
              </w:rPr>
              <w:t xml:space="preserve">Digital Competencies in Tourism </w:t>
            </w:r>
            <w:r w:rsidRPr="00F425BF">
              <w:rPr>
                <w:rFonts w:ascii="Calibri" w:hAnsi="Calibri" w:cs="Calibri"/>
                <w:bCs/>
                <w:color w:val="000000"/>
              </w:rPr>
              <w:t>(15 h)</w:t>
            </w:r>
          </w:p>
        </w:tc>
      </w:tr>
      <w:tr w:rsidR="004B186D" w:rsidRPr="00EA3338" w14:paraId="35898998" w14:textId="77777777" w:rsidTr="00D439A7">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3E1B39EA" w14:textId="77777777" w:rsidR="004B186D" w:rsidRPr="00F425BF" w:rsidRDefault="004B186D" w:rsidP="00D439A7">
            <w:pPr>
              <w:rPr>
                <w:rFonts w:ascii="Calibri" w:hAnsi="Calibri" w:cs="Calibri"/>
                <w:bCs/>
                <w:color w:val="000000"/>
              </w:rPr>
            </w:pPr>
            <w:r>
              <w:rPr>
                <w:rFonts w:ascii="Calibri" w:hAnsi="Calibri" w:cs="Calibri"/>
                <w:bCs/>
                <w:color w:val="000000"/>
              </w:rPr>
              <w:t>Business Economy</w:t>
            </w:r>
            <w:r w:rsidRPr="00A2209B">
              <w:rPr>
                <w:rFonts w:ascii="Calibri" w:hAnsi="Calibri" w:cs="Calibri"/>
                <w:bCs/>
                <w:color w:val="000000"/>
              </w:rPr>
              <w:t xml:space="preserve"> </w:t>
            </w:r>
            <w:r w:rsidRPr="00F425BF">
              <w:rPr>
                <w:rFonts w:ascii="Calibri" w:hAnsi="Calibri" w:cs="Calibri"/>
                <w:bCs/>
                <w:color w:val="000000"/>
              </w:rPr>
              <w:t>(15 h)</w:t>
            </w:r>
          </w:p>
        </w:tc>
      </w:tr>
      <w:tr w:rsidR="004B186D" w:rsidRPr="00EA3338" w14:paraId="0A1C69BB" w14:textId="77777777" w:rsidTr="00D439A7">
        <w:trPr>
          <w:trHeight w:val="330"/>
          <w:jc w:val="center"/>
        </w:trPr>
        <w:tc>
          <w:tcPr>
            <w:tcW w:w="5230" w:type="dxa"/>
            <w:tcBorders>
              <w:left w:val="single" w:sz="12" w:space="0" w:color="auto"/>
              <w:right w:val="single" w:sz="12" w:space="0" w:color="auto"/>
            </w:tcBorders>
            <w:shd w:val="clear" w:color="auto" w:fill="auto"/>
            <w:noWrap/>
            <w:vAlign w:val="bottom"/>
          </w:tcPr>
          <w:p w14:paraId="78705FE9" w14:textId="77777777" w:rsidR="004B186D" w:rsidRPr="00F425BF" w:rsidRDefault="004B186D" w:rsidP="00D439A7">
            <w:pPr>
              <w:rPr>
                <w:rFonts w:asciiTheme="minorHAnsi" w:hAnsiTheme="minorHAnsi" w:cstheme="minorHAnsi"/>
                <w:color w:val="FF0000"/>
              </w:rPr>
            </w:pPr>
            <w:r>
              <w:rPr>
                <w:rFonts w:ascii="Calibri" w:hAnsi="Calibri" w:cs="Calibri"/>
                <w:bCs/>
                <w:color w:val="000000"/>
              </w:rPr>
              <w:t>Management</w:t>
            </w:r>
            <w:r w:rsidRPr="00F425BF">
              <w:rPr>
                <w:rFonts w:ascii="Calibri" w:hAnsi="Calibri" w:cs="Calibri"/>
                <w:bCs/>
                <w:color w:val="000000"/>
              </w:rPr>
              <w:t xml:space="preserve"> (15 h)</w:t>
            </w:r>
          </w:p>
        </w:tc>
      </w:tr>
      <w:tr w:rsidR="004B186D" w:rsidRPr="00EA3338" w14:paraId="44064144" w14:textId="77777777" w:rsidTr="00D439A7">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14:paraId="7F10D69D" w14:textId="77777777" w:rsidR="004B186D" w:rsidRPr="00F425BF" w:rsidRDefault="004B186D" w:rsidP="00D439A7">
            <w:pPr>
              <w:rPr>
                <w:rFonts w:asciiTheme="minorHAnsi" w:hAnsiTheme="minorHAnsi" w:cstheme="minorHAnsi"/>
                <w:color w:val="FF0000"/>
              </w:rPr>
            </w:pPr>
            <w:r w:rsidRPr="00580F55">
              <w:rPr>
                <w:rFonts w:ascii="Calibri" w:hAnsi="Calibri" w:cs="Calibri"/>
                <w:bCs/>
                <w:color w:val="000000"/>
              </w:rPr>
              <w:t xml:space="preserve">Knowledge Management </w:t>
            </w:r>
            <w:r w:rsidRPr="00F425BF">
              <w:rPr>
                <w:rFonts w:ascii="Calibri" w:hAnsi="Calibri" w:cs="Calibri"/>
                <w:bCs/>
                <w:color w:val="000000"/>
              </w:rPr>
              <w:t>(15 h)</w:t>
            </w:r>
          </w:p>
        </w:tc>
      </w:tr>
    </w:tbl>
    <w:p w14:paraId="64D3C64D" w14:textId="1971491A" w:rsidR="004B186D" w:rsidRDefault="004B186D" w:rsidP="004B186D">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Pr>
          <w:rFonts w:asciiTheme="minorHAnsi" w:hAnsiTheme="minorHAnsi" w:cstheme="minorHAnsi"/>
          <w:sz w:val="22"/>
        </w:rPr>
        <w:t xml:space="preserve">je studijním programem v oblasti vzdělávání </w:t>
      </w:r>
      <w:proofErr w:type="gramStart"/>
      <w:r>
        <w:rPr>
          <w:rFonts w:asciiTheme="minorHAnsi" w:hAnsiTheme="minorHAnsi" w:cstheme="minorHAnsi"/>
          <w:sz w:val="22"/>
        </w:rPr>
        <w:t>05-Ekonomické</w:t>
      </w:r>
      <w:proofErr w:type="gramEnd"/>
      <w:r>
        <w:rPr>
          <w:rFonts w:asciiTheme="minorHAnsi" w:hAnsiTheme="minorHAnsi" w:cstheme="minorHAnsi"/>
          <w:sz w:val="22"/>
        </w:rPr>
        <w:t xml:space="preserve"> obory.</w:t>
      </w:r>
    </w:p>
    <w:p w14:paraId="2B6B76D4" w14:textId="77777777" w:rsidR="004B186D" w:rsidRDefault="004B186D" w:rsidP="004B186D">
      <w:pPr>
        <w:pStyle w:val="Nadpis3"/>
        <w:jc w:val="center"/>
        <w:rPr>
          <w:rFonts w:asciiTheme="minorHAnsi" w:hAnsiTheme="minorHAnsi"/>
          <w:b/>
          <w:color w:val="auto"/>
        </w:rPr>
      </w:pPr>
    </w:p>
    <w:p w14:paraId="54BA6A59"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0E8EAF2D"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2.14</w:t>
      </w:r>
    </w:p>
    <w:p w14:paraId="12E318D5" w14:textId="77777777" w:rsidR="004B186D" w:rsidRPr="00AA5FB5" w:rsidRDefault="004B186D" w:rsidP="004B186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111"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112" w:history="1">
        <w:r w:rsidRPr="003A1A1F">
          <w:rPr>
            <w:rStyle w:val="Hypertextovodkaz"/>
            <w:rFonts w:asciiTheme="minorHAnsi" w:hAnsiTheme="minorHAnsi" w:cstheme="minorHAnsi"/>
            <w:i/>
            <w:sz w:val="22"/>
          </w:rPr>
          <w:t>Pravidla průběhu studia ve studijních programech uskutečňovaných na FaME.</w:t>
        </w:r>
      </w:hyperlink>
    </w:p>
    <w:p w14:paraId="2D3C61CC" w14:textId="77777777" w:rsidR="004B186D" w:rsidRPr="00AA5FB5" w:rsidRDefault="004B186D" w:rsidP="004B186D">
      <w:pPr>
        <w:pStyle w:val="Nadpis2"/>
        <w:jc w:val="center"/>
        <w:rPr>
          <w:rFonts w:ascii="Calibri" w:hAnsi="Calibri" w:cs="Calibri"/>
          <w:bCs/>
          <w:i/>
          <w:iCs/>
          <w:sz w:val="32"/>
        </w:rPr>
      </w:pPr>
      <w:r w:rsidRPr="00AA5FB5">
        <w:rPr>
          <w:rFonts w:ascii="Calibri" w:hAnsi="Calibri" w:cs="Calibri"/>
          <w:sz w:val="32"/>
        </w:rPr>
        <w:t>Vzdělávací a tvůrčí činnost ve studijním programu</w:t>
      </w:r>
    </w:p>
    <w:p w14:paraId="00808E5A" w14:textId="77777777" w:rsidR="004B186D" w:rsidRPr="00936752" w:rsidRDefault="004B186D" w:rsidP="004B186D">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5EE1D1DC" w14:textId="77777777" w:rsidR="004B186D" w:rsidRPr="00936752" w:rsidRDefault="004B186D" w:rsidP="004B186D">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183CC37C" w14:textId="77777777" w:rsidR="004B186D" w:rsidRPr="00763D79" w:rsidRDefault="004B186D" w:rsidP="004B186D">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13"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14"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6E2433D3" w14:textId="77777777" w:rsidR="004B186D" w:rsidRPr="0082524E" w:rsidRDefault="004B186D" w:rsidP="004B186D">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7DE5264D" w14:textId="77777777" w:rsidR="004B186D" w:rsidRDefault="004B186D" w:rsidP="004B186D">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5AFB5387" w14:textId="77777777" w:rsidR="004B186D" w:rsidRPr="0082524E" w:rsidRDefault="004B186D" w:rsidP="004B186D">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76C0501C" w14:textId="2E2C3FDF" w:rsidR="004B186D" w:rsidRPr="0082524E" w:rsidRDefault="004B186D" w:rsidP="004B186D">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B266B4" w:rsidRPr="00B266B4">
        <w:rPr>
          <w:rFonts w:asciiTheme="minorHAnsi" w:hAnsiTheme="minorHAnsi" w:cstheme="minorHAnsi"/>
          <w:sz w:val="22"/>
        </w:rPr>
        <w:t>Tourism Economics and Hospitality Management</w:t>
      </w:r>
      <w:r w:rsidRPr="00A2209B">
        <w:rPr>
          <w:rFonts w:asciiTheme="minorHAnsi" w:hAnsiTheme="minorHAnsi" w:cstheme="minorHAnsi"/>
          <w:sz w:val="22"/>
        </w:rPr>
        <w:t xml:space="preserv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4ACE3BDB" w14:textId="77777777" w:rsidR="004B186D" w:rsidRPr="00EF7007" w:rsidRDefault="004B186D" w:rsidP="004B186D">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64DB19CC" w14:textId="77777777" w:rsidR="004B186D" w:rsidRPr="00EF7007" w:rsidRDefault="004B186D" w:rsidP="004B186D">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15" w:history="1">
        <w:r w:rsidRPr="00A2209B">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1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44798DC3" w14:textId="77777777" w:rsidR="004B186D" w:rsidRDefault="004B186D" w:rsidP="004B186D">
      <w:pPr>
        <w:tabs>
          <w:tab w:val="left" w:pos="2835"/>
        </w:tabs>
        <w:spacing w:before="120" w:after="120"/>
        <w:jc w:val="both"/>
      </w:pPr>
    </w:p>
    <w:p w14:paraId="064045D7"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lastRenderedPageBreak/>
        <w:t>Tvůrčí činnost vztahující se ke studijnímu programu</w:t>
      </w:r>
    </w:p>
    <w:p w14:paraId="6AC3EDF8"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0368230A" w14:textId="2A07E6B9" w:rsidR="00DC22BA" w:rsidRPr="00DC22BA" w:rsidRDefault="00DC22BA" w:rsidP="00DC22BA">
      <w:pPr>
        <w:tabs>
          <w:tab w:val="left" w:pos="2835"/>
        </w:tabs>
        <w:spacing w:before="120" w:after="120"/>
        <w:jc w:val="both"/>
        <w:rPr>
          <w:rFonts w:asciiTheme="minorHAnsi" w:hAnsiTheme="minorHAnsi" w:cstheme="minorHAnsi"/>
          <w:sz w:val="22"/>
        </w:rPr>
      </w:pPr>
      <w:r w:rsidRPr="00DC22BA">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ins w:id="1140" w:author="Pavla Trefilová" w:date="2022-05-11T15:59:00Z">
        <w:r w:rsidR="00760E7C" w:rsidRPr="00B266B4">
          <w:rPr>
            <w:rFonts w:asciiTheme="minorHAnsi" w:hAnsiTheme="minorHAnsi" w:cstheme="minorHAnsi"/>
            <w:sz w:val="22"/>
          </w:rPr>
          <w:t>Tourism Economics and Hospitality Management</w:t>
        </w:r>
      </w:ins>
      <w:del w:id="1141" w:author="Pavla Trefilová" w:date="2022-05-11T15:59:00Z">
        <w:r w:rsidRPr="00DC22BA" w:rsidDel="00760E7C">
          <w:rPr>
            <w:rFonts w:asciiTheme="minorHAnsi" w:hAnsiTheme="minorHAnsi" w:cstheme="minorHAnsi"/>
            <w:sz w:val="22"/>
          </w:rPr>
          <w:delText>Ekonomika cestovního ruchu a management hotelnictví</w:delText>
        </w:r>
      </w:del>
      <w:r w:rsidRPr="00DC22BA">
        <w:rPr>
          <w:rFonts w:asciiTheme="minorHAnsi" w:hAnsiTheme="minorHAnsi" w:cstheme="minorHAnsi"/>
          <w:sz w:val="22"/>
        </w:rPr>
        <w:t>. V současné době jsou řešeny dva grantové projekty:</w:t>
      </w:r>
    </w:p>
    <w:p w14:paraId="54153DFE" w14:textId="77777777" w:rsidR="00EF7CA8" w:rsidRPr="00C627E4" w:rsidRDefault="00EF7CA8" w:rsidP="00CE1995">
      <w:pPr>
        <w:numPr>
          <w:ilvl w:val="1"/>
          <w:numId w:val="25"/>
        </w:numPr>
        <w:spacing w:after="120"/>
        <w:ind w:left="425" w:hanging="425"/>
        <w:jc w:val="both"/>
        <w:rPr>
          <w:rFonts w:asciiTheme="minorHAnsi" w:hAnsiTheme="minorHAnsi" w:cstheme="minorHAnsi"/>
          <w:sz w:val="22"/>
        </w:rPr>
      </w:pPr>
      <w:r w:rsidRPr="00C627E4">
        <w:rPr>
          <w:rFonts w:asciiTheme="minorHAnsi" w:hAnsiTheme="minorHAnsi" w:cstheme="minorHAnsi"/>
          <w:sz w:val="22"/>
        </w:rPr>
        <w:t>Projekt financovaný TA ČR, a názvem „</w:t>
      </w:r>
      <w:r w:rsidRPr="00C627E4">
        <w:rPr>
          <w:rFonts w:asciiTheme="minorHAnsi" w:hAnsiTheme="minorHAnsi" w:cstheme="minorHAnsi"/>
          <w:b/>
          <w:sz w:val="22"/>
        </w:rPr>
        <w:t>Inovace systémů řízení subjektů cestovního ruchu pomocí nástrojů procesního řízení</w:t>
      </w:r>
      <w:r w:rsidRPr="00C627E4">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4DF80E3E" w14:textId="77777777" w:rsidR="00EF7CA8" w:rsidRPr="00C627E4" w:rsidRDefault="00EF7CA8" w:rsidP="00CE1995">
      <w:pPr>
        <w:numPr>
          <w:ilvl w:val="2"/>
          <w:numId w:val="25"/>
        </w:numPr>
        <w:ind w:left="1134"/>
        <w:contextualSpacing/>
        <w:jc w:val="both"/>
        <w:rPr>
          <w:rFonts w:asciiTheme="minorHAnsi" w:hAnsiTheme="minorHAnsi" w:cstheme="minorHAnsi"/>
          <w:sz w:val="22"/>
        </w:rPr>
      </w:pPr>
      <w:r w:rsidRPr="00C627E4">
        <w:rPr>
          <w:rFonts w:asciiTheme="minorHAnsi" w:hAnsiTheme="minorHAnsi" w:cstheme="minorHAnsi"/>
          <w:sz w:val="22"/>
        </w:rPr>
        <w:t>Interaktivní knihovna klíčových procesů hotelových společností a dalších organizací cestovního ruchu,</w:t>
      </w:r>
    </w:p>
    <w:p w14:paraId="4047399D" w14:textId="77777777" w:rsidR="00EF7CA8" w:rsidRPr="00C627E4" w:rsidRDefault="00EF7CA8" w:rsidP="00CE1995">
      <w:pPr>
        <w:numPr>
          <w:ilvl w:val="2"/>
          <w:numId w:val="25"/>
        </w:numPr>
        <w:spacing w:after="120"/>
        <w:ind w:left="1134" w:hanging="357"/>
        <w:jc w:val="both"/>
        <w:rPr>
          <w:rFonts w:asciiTheme="minorHAnsi" w:hAnsiTheme="minorHAnsi" w:cstheme="minorHAnsi"/>
          <w:sz w:val="22"/>
        </w:rPr>
      </w:pPr>
      <w:r w:rsidRPr="00C627E4">
        <w:rPr>
          <w:rFonts w:asciiTheme="minorHAnsi" w:hAnsiTheme="minorHAnsi" w:cstheme="minorHAnsi"/>
          <w:sz w:val="22"/>
        </w:rPr>
        <w:t>Procesní simulátor hotelu simulující klíčové procesy hotelu a prezentující vliv jejich nastavení na výkonnost hotelu.</w:t>
      </w:r>
    </w:p>
    <w:p w14:paraId="077A14C1" w14:textId="18565A95" w:rsidR="00EF7CA8" w:rsidRPr="00C627E4" w:rsidRDefault="00EF7CA8" w:rsidP="00EF7CA8">
      <w:pPr>
        <w:ind w:left="426"/>
        <w:jc w:val="both"/>
        <w:rPr>
          <w:rFonts w:asciiTheme="minorHAnsi" w:hAnsiTheme="minorHAnsi" w:cstheme="minorHAnsi"/>
          <w:sz w:val="22"/>
        </w:rPr>
      </w:pPr>
      <w:r w:rsidRPr="00C627E4">
        <w:rPr>
          <w:rFonts w:asciiTheme="minorHAnsi" w:hAnsiTheme="minorHAnsi" w:cstheme="minorHAnsi"/>
          <w:sz w:val="22"/>
        </w:rPr>
        <w:t xml:space="preserve">Uvedené klíčové výstupy projektu budou společně s metodologií implementace nástrojů </w:t>
      </w:r>
      <w:r w:rsidRPr="004A4E10">
        <w:rPr>
          <w:rFonts w:asciiTheme="minorHAnsi" w:hAnsiTheme="minorHAnsi" w:cstheme="minorHAnsi"/>
          <w:sz w:val="22"/>
        </w:rPr>
        <w:t xml:space="preserve">procesního řízení v hotelnictví a cestovním ruchu do praxe aplikované především partnery </w:t>
      </w:r>
      <w:r w:rsidR="004A4E10" w:rsidRPr="004A4E10">
        <w:rPr>
          <w:rFonts w:asciiTheme="minorHAnsi" w:hAnsiTheme="minorHAnsi" w:cstheme="minorHAnsi"/>
          <w:sz w:val="22"/>
        </w:rPr>
        <w:t>Vysokou školou hotelovou</w:t>
      </w:r>
      <w:ins w:id="1142" w:author="Pavla Trefilová" w:date="2022-05-11T16:00:00Z">
        <w:r w:rsidR="00760E7C">
          <w:rPr>
            <w:rFonts w:asciiTheme="minorHAnsi" w:hAnsiTheme="minorHAnsi" w:cstheme="minorHAnsi"/>
            <w:sz w:val="22"/>
          </w:rPr>
          <w:t xml:space="preserve"> a ekonomickou s.r.o.</w:t>
        </w:r>
      </w:ins>
      <w:del w:id="1143" w:author="Pavla Trefilová" w:date="2022-05-11T16:00:00Z">
        <w:r w:rsidR="004A4E10" w:rsidRPr="004A4E10" w:rsidDel="00760E7C">
          <w:rPr>
            <w:rFonts w:asciiTheme="minorHAnsi" w:hAnsiTheme="minorHAnsi" w:cstheme="minorHAnsi"/>
            <w:sz w:val="22"/>
          </w:rPr>
          <w:delText xml:space="preserve"> v Praze</w:delText>
        </w:r>
      </w:del>
      <w:r w:rsidR="004A4E10" w:rsidRPr="004A4E10">
        <w:rPr>
          <w:rFonts w:asciiTheme="minorHAnsi" w:hAnsiTheme="minorHAnsi" w:cstheme="minorHAnsi"/>
          <w:sz w:val="22"/>
        </w:rPr>
        <w:t xml:space="preserve"> a společností Perfect Hotel Concept.</w:t>
      </w:r>
    </w:p>
    <w:p w14:paraId="717AE5FC"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 xml:space="preserve">Projekt financovaný Interreg s názvem </w:t>
      </w:r>
      <w:r>
        <w:rPr>
          <w:rFonts w:asciiTheme="minorHAnsi" w:hAnsiTheme="minorHAnsi" w:cstheme="minorHAnsi"/>
          <w:sz w:val="22"/>
        </w:rPr>
        <w:t>„</w:t>
      </w:r>
      <w:r w:rsidRPr="00C627E4">
        <w:rPr>
          <w:rFonts w:asciiTheme="minorHAnsi" w:hAnsiTheme="minorHAnsi" w:cstheme="minorHAnsi"/>
          <w:b/>
          <w:sz w:val="22"/>
        </w:rPr>
        <w:t>Nové společné vzdělávání v segmentu cestovního ruchu s akcentem na kompetence požadované trhem práce v lázeňství vybraných přeshraničních regionů</w:t>
      </w:r>
      <w:r>
        <w:rPr>
          <w:rFonts w:asciiTheme="minorHAnsi" w:hAnsiTheme="minorHAnsi" w:cstheme="minorHAnsi"/>
          <w:sz w:val="22"/>
        </w:rPr>
        <w:t xml:space="preserve">“ </w:t>
      </w:r>
      <w:r w:rsidRPr="00C627E4">
        <w:rPr>
          <w:rFonts w:asciiTheme="minorHAnsi" w:hAnsiTheme="minorHAnsi" w:cstheme="minorHAnsi"/>
          <w:sz w:val="22"/>
        </w:rPr>
        <w:t>řešený od 1.8. 2021 do 31.7. 2023 se zaměřuje na vytvoření společného vzdělávacího výstupu s důrazem na získání klíčových kompetencí požadovaných trhem a to tak, aby došlo k pozitivní změně při uplatnitelnosti cílové skupiny na trhu. Cílovou skupinou projektu budou nejenom primárně Mgr. studenti ekonomických oborů ale i jejich pedagogové a taktéž vybraní zaměstnavatelé a jejich zaměstnanci v daných regionech, kteří se budou moci zúčastnit dané oblasti vzdělávání formou společných workshopů. Celkově projekt posílí institucionální spolupráci mezi jednotlivými partnery a hlavně zvýší relevantnost vzdělávání terciárních institucí na potřeby zaměstnavatelů v daných regionech. Důležitým aspektem žádosti o program je i skutečnost provázanosti obou příhraničních regionů, a to nejenom vzhledem k historickým a kulturním tradicím, ale je zde potřeba i nadále spolupracovat ve vzdělávacích, v ekonomických i společenských rovinách.</w:t>
      </w:r>
    </w:p>
    <w:p w14:paraId="12D5E564" w14:textId="77777777" w:rsidR="00EF7CA8" w:rsidRPr="00C627E4" w:rsidRDefault="00EF7CA8" w:rsidP="00EF7CA8">
      <w:pPr>
        <w:spacing w:after="120"/>
        <w:jc w:val="both"/>
        <w:rPr>
          <w:rFonts w:asciiTheme="minorHAnsi" w:hAnsiTheme="minorHAnsi" w:cstheme="minorHAnsi"/>
          <w:sz w:val="22"/>
        </w:rPr>
      </w:pPr>
      <w:r w:rsidRPr="00C627E4">
        <w:rPr>
          <w:rFonts w:asciiTheme="minorHAnsi" w:hAnsiTheme="minorHAnsi" w:cstheme="minorHAnsi"/>
          <w:sz w:val="22"/>
        </w:rPr>
        <w:t>V posledních letech byly řešeny také následující výzkumné projekty:</w:t>
      </w:r>
    </w:p>
    <w:p w14:paraId="32CDF616"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t>Projekt „</w:t>
      </w:r>
      <w:r w:rsidRPr="00C627E4">
        <w:rPr>
          <w:rFonts w:asciiTheme="minorHAnsi" w:hAnsiTheme="minorHAnsi" w:cstheme="minorHAnsi"/>
          <w:b/>
          <w:sz w:val="22"/>
        </w:rPr>
        <w:t>Determinanty struktury systémů rozpočetnictví a měření výkonnosti a jejich vliv na chování a výkonnost organizace</w:t>
      </w:r>
      <w:r w:rsidRPr="00C627E4">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2666BC8"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lastRenderedPageBreak/>
        <w:t>Projekt s názvem „</w:t>
      </w:r>
      <w:r w:rsidRPr="00C627E4">
        <w:rPr>
          <w:rFonts w:asciiTheme="minorHAnsi" w:hAnsiTheme="minorHAnsi" w:cstheme="minorHAnsi"/>
          <w:b/>
          <w:bCs/>
          <w:sz w:val="22"/>
        </w:rPr>
        <w:t xml:space="preserve">Metodika tvorby modelu predikce sektorové a podnikové výkonnosti v makroekonomických souvislostech“ </w:t>
      </w:r>
      <w:r w:rsidRPr="00C627E4">
        <w:rPr>
          <w:rFonts w:asciiTheme="minorHAnsi" w:hAnsiTheme="minorHAnsi" w:cstheme="minorHAnsi"/>
          <w:sz w:val="22"/>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w:t>
      </w:r>
    </w:p>
    <w:p w14:paraId="4E419D90"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bCs/>
          <w:sz w:val="28"/>
          <w:szCs w:val="24"/>
        </w:rPr>
      </w:pPr>
      <w:r w:rsidRPr="00C627E4">
        <w:rPr>
          <w:rFonts w:asciiTheme="minorHAnsi" w:hAnsiTheme="minorHAnsi" w:cstheme="minorHAnsi"/>
          <w:sz w:val="22"/>
        </w:rPr>
        <w:t xml:space="preserve">Projekt s názvem </w:t>
      </w:r>
      <w:r w:rsidRPr="00C627E4">
        <w:rPr>
          <w:rFonts w:asciiTheme="minorHAnsi" w:hAnsiTheme="minorHAnsi" w:cstheme="minorHAnsi"/>
          <w:b/>
          <w:sz w:val="22"/>
        </w:rPr>
        <w:t>„Variabilita skupin nákladů a její promítnutí v kalkulačním systému ve výrobních firmách“</w:t>
      </w:r>
      <w:r w:rsidRPr="00C627E4">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1B0AA5AD" w14:textId="77777777" w:rsidR="00EF7CA8" w:rsidRPr="00C627E4" w:rsidRDefault="00EF7CA8" w:rsidP="00EF7CA8">
      <w:pPr>
        <w:spacing w:after="120"/>
        <w:jc w:val="both"/>
        <w:rPr>
          <w:rFonts w:asciiTheme="minorHAnsi" w:hAnsiTheme="minorHAnsi" w:cstheme="minorHAnsi"/>
          <w:sz w:val="22"/>
        </w:rPr>
      </w:pPr>
      <w:r w:rsidRPr="00C627E4">
        <w:rPr>
          <w:rFonts w:asciiTheme="minorHAnsi" w:hAnsiTheme="minorHAnsi" w:cstheme="minorHAnsi"/>
          <w:sz w:val="22"/>
        </w:rPr>
        <w:t xml:space="preserve">Další vybrané projekty TAČR: </w:t>
      </w:r>
    </w:p>
    <w:p w14:paraId="02829526"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Projekt „</w:t>
      </w:r>
      <w:r w:rsidRPr="00C627E4">
        <w:rPr>
          <w:rFonts w:asciiTheme="minorHAnsi" w:hAnsiTheme="minorHAnsi" w:cstheme="minorHAnsi"/>
          <w:b/>
          <w:sz w:val="22"/>
        </w:rPr>
        <w:t>Manažerský model hodnoty designu pro konkurenceschopnost MSP v ČR“</w:t>
      </w:r>
      <w:r w:rsidRPr="00C627E4">
        <w:rPr>
          <w:rFonts w:asciiTheme="minorHAnsi" w:hAnsiTheme="minorHAnsi" w:cstheme="minorHAnsi"/>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66A0883A" w14:textId="77777777" w:rsidR="00EF7CA8" w:rsidRPr="00C627E4" w:rsidRDefault="00EF7CA8" w:rsidP="00CE1995">
      <w:pPr>
        <w:pStyle w:val="Odstavecseseznamem"/>
        <w:numPr>
          <w:ilvl w:val="1"/>
          <w:numId w:val="25"/>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 Projekt „</w:t>
      </w:r>
      <w:r w:rsidRPr="00C627E4">
        <w:rPr>
          <w:rFonts w:asciiTheme="minorHAnsi" w:hAnsiTheme="minorHAnsi" w:cstheme="minorHAnsi"/>
          <w:b/>
          <w:sz w:val="22"/>
        </w:rPr>
        <w:t>Poznatky behaviorální ekonomie a jejich aplikace na úrovni obcí a krajů České republiky“,</w:t>
      </w:r>
      <w:r w:rsidRPr="00C627E4">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6E78CE2E" w14:textId="714AF22E" w:rsidR="0009419E" w:rsidRPr="00D347FB" w:rsidRDefault="0009419E" w:rsidP="0009419E">
      <w:pPr>
        <w:spacing w:after="120"/>
        <w:jc w:val="both"/>
        <w:rPr>
          <w:rFonts w:asciiTheme="minorHAnsi" w:hAnsiTheme="minorHAnsi" w:cstheme="minorHAnsi"/>
          <w:sz w:val="22"/>
        </w:rPr>
      </w:pPr>
      <w:r w:rsidRPr="00D347FB">
        <w:rPr>
          <w:rFonts w:asciiTheme="minorHAnsi" w:hAnsiTheme="minorHAnsi" w:cstheme="minorHAnsi"/>
          <w:sz w:val="22"/>
        </w:rPr>
        <w:t>Na Vysoké škole hotelové</w:t>
      </w:r>
      <w:ins w:id="1144" w:author="Pavla Trefilová" w:date="2022-05-11T16:00:00Z">
        <w:r w:rsidR="00760E7C">
          <w:rPr>
            <w:rFonts w:asciiTheme="minorHAnsi" w:hAnsiTheme="minorHAnsi" w:cstheme="minorHAnsi"/>
            <w:sz w:val="22"/>
          </w:rPr>
          <w:t xml:space="preserve"> a ekonomické s.r.o.</w:t>
        </w:r>
      </w:ins>
      <w:del w:id="1145" w:author="Pavla Trefilová" w:date="2022-05-11T16:01:00Z">
        <w:r w:rsidRPr="00D347FB" w:rsidDel="00760E7C">
          <w:rPr>
            <w:rFonts w:asciiTheme="minorHAnsi" w:hAnsiTheme="minorHAnsi" w:cstheme="minorHAnsi"/>
            <w:sz w:val="22"/>
          </w:rPr>
          <w:delText xml:space="preserve"> v Praze</w:delText>
        </w:r>
      </w:del>
      <w:r w:rsidRPr="00D347FB">
        <w:rPr>
          <w:rFonts w:asciiTheme="minorHAnsi" w:hAnsiTheme="minorHAnsi" w:cstheme="minorHAnsi"/>
          <w:sz w:val="22"/>
        </w:rPr>
        <w:t xml:space="preserve"> jsou v současné době (vedle projektu TAČR „</w:t>
      </w:r>
      <w:r w:rsidRPr="00D347FB">
        <w:rPr>
          <w:rFonts w:asciiTheme="minorHAnsi" w:hAnsiTheme="minorHAnsi" w:cstheme="minorHAnsi"/>
          <w:b/>
          <w:sz w:val="22"/>
        </w:rPr>
        <w:t>Inovace systémů řízení subjektů cestovního ruchu pomocí nástrojů procesního řízení</w:t>
      </w:r>
      <w:r w:rsidRPr="00D347FB">
        <w:rPr>
          <w:rFonts w:asciiTheme="minorHAnsi" w:hAnsiTheme="minorHAnsi" w:cstheme="minorHAnsi"/>
          <w:sz w:val="22"/>
        </w:rPr>
        <w:t>“ uvedeného výše) řešeny další tři národní grantové výzkumné projekty, a to:</w:t>
      </w:r>
    </w:p>
    <w:p w14:paraId="2B8AA868" w14:textId="0B428720" w:rsidR="0009419E" w:rsidRPr="00D347FB" w:rsidRDefault="0009419E" w:rsidP="0009419E">
      <w:pPr>
        <w:pStyle w:val="Odstavecseseznamem"/>
        <w:numPr>
          <w:ilvl w:val="1"/>
          <w:numId w:val="25"/>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Aplikace nástrojů virtuální reality do tréninku komunikačních dovedností pracovníků hotelů za účelem zmírňování obav a rizik spojených s šířením onemocnění COVID-19“, </w:t>
      </w:r>
      <w:r w:rsidRPr="00D347FB">
        <w:rPr>
          <w:rFonts w:asciiTheme="minorHAnsi" w:hAnsiTheme="minorHAnsi" w:cstheme="minorHAnsi"/>
          <w:sz w:val="22"/>
        </w:rPr>
        <w:t>jehož poskytovatelem je Technologická agentura ČR (program ÉTA). Termín řešení projektu je: 10/</w:t>
      </w:r>
      <w:proofErr w:type="gramStart"/>
      <w:r w:rsidRPr="00D347FB">
        <w:rPr>
          <w:rFonts w:asciiTheme="minorHAnsi" w:hAnsiTheme="minorHAnsi" w:cstheme="minorHAnsi"/>
          <w:sz w:val="22"/>
        </w:rPr>
        <w:t>2020 – 09</w:t>
      </w:r>
      <w:proofErr w:type="gramEnd"/>
      <w:r w:rsidRPr="00D347FB">
        <w:rPr>
          <w:rFonts w:asciiTheme="minorHAnsi" w:hAnsiTheme="minorHAnsi" w:cstheme="minorHAnsi"/>
          <w:sz w:val="22"/>
        </w:rPr>
        <w:t xml:space="preserve">/2022. Hlavním cílem projektu je vytvořit vhodnou metodiku a nástroje pro trénink komunikačních dovedností pracovníků hotelů za účelem zmírňování obav a rizik spojených s šířením onemocnění COVID-19. Klíčovým prostředkem k dosažení cíle je vhodná aplikace </w:t>
      </w:r>
      <w:r w:rsidRPr="00D347FB">
        <w:rPr>
          <w:rFonts w:asciiTheme="minorHAnsi" w:hAnsiTheme="minorHAnsi" w:cstheme="minorHAnsi"/>
          <w:sz w:val="22"/>
        </w:rPr>
        <w:lastRenderedPageBreak/>
        <w:t xml:space="preserve">technologie virtuální reality umožňující simulaci kritických komunikačních situací vycházejících z předem připravených scénářů. Projekt je pod vedením Vysoké školy hotelové </w:t>
      </w:r>
      <w:ins w:id="1146" w:author="Pavla Trefilová" w:date="2022-05-11T16:01:00Z">
        <w:r w:rsidR="00760E7C">
          <w:rPr>
            <w:rFonts w:asciiTheme="minorHAnsi" w:hAnsiTheme="minorHAnsi" w:cstheme="minorHAnsi"/>
            <w:sz w:val="22"/>
          </w:rPr>
          <w:t>a ekonomické s.r.o.</w:t>
        </w:r>
      </w:ins>
      <w:del w:id="1147" w:author="Pavla Trefilová" w:date="2022-05-11T16:01:00Z">
        <w:r w:rsidRPr="00D347FB" w:rsidDel="00760E7C">
          <w:rPr>
            <w:rFonts w:asciiTheme="minorHAnsi" w:hAnsiTheme="minorHAnsi" w:cstheme="minorHAnsi"/>
            <w:sz w:val="22"/>
          </w:rPr>
          <w:delText>v Praze</w:delText>
        </w:r>
      </w:del>
      <w:r w:rsidRPr="00D347FB">
        <w:rPr>
          <w:rFonts w:asciiTheme="minorHAnsi" w:hAnsiTheme="minorHAnsi" w:cstheme="minorHAnsi"/>
          <w:sz w:val="22"/>
        </w:rPr>
        <w:t xml:space="preserve"> řešen ve spolupráci s Českým vysokým učením technickým v Praze, společností Perfect Hotel Cocept s.r.o. a Západočeskou univerzitou v Plzni.</w:t>
      </w:r>
    </w:p>
    <w:p w14:paraId="016B74A1" w14:textId="1AD0C5B4" w:rsidR="0009419E" w:rsidRPr="00D347FB" w:rsidRDefault="0009419E" w:rsidP="0009419E">
      <w:pPr>
        <w:pStyle w:val="Odstavecseseznamem"/>
        <w:numPr>
          <w:ilvl w:val="1"/>
          <w:numId w:val="25"/>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Kulturní tradice českého rybářství ve světle jejího využití v cestovním ruchu a krajinotvorbě“,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2021. Hlavním cílem projektu je identifikace hlavních vývojových trendů významného segmentu kulturního dědictví </w:t>
      </w:r>
      <w:proofErr w:type="gramStart"/>
      <w:r w:rsidRPr="00D347FB">
        <w:rPr>
          <w:rFonts w:asciiTheme="minorHAnsi" w:hAnsiTheme="minorHAnsi" w:cstheme="minorHAnsi"/>
          <w:sz w:val="22"/>
        </w:rPr>
        <w:t>ČR - rybářské</w:t>
      </w:r>
      <w:proofErr w:type="gramEnd"/>
      <w:r w:rsidRPr="00D347FB">
        <w:rPr>
          <w:rFonts w:asciiTheme="minorHAnsi" w:hAnsiTheme="minorHAnsi" w:cstheme="minorHAnsi"/>
          <w:sz w:val="22"/>
        </w:rPr>
        <w:t xml:space="preserve"> kultury a jejich využití v rámci rozvoje lokalit a regionů s důrazem na cestovní ruch a prezentaci české kultury v evropském prostoru. Konsorcium řešitelů projektu se skládá z České zemědělské univerzity v Praze, Jihočeské univerzity v Českých Budějovicích, Vysoké školy ekonomické, Slezské univerzity v Opavě, Vysoké školy hotelové </w:t>
      </w:r>
      <w:del w:id="1148" w:author="Pavla Trefilová" w:date="2022-05-11T16:01:00Z">
        <w:r w:rsidRPr="00D347FB" w:rsidDel="00760E7C">
          <w:rPr>
            <w:rFonts w:asciiTheme="minorHAnsi" w:hAnsiTheme="minorHAnsi" w:cstheme="minorHAnsi"/>
            <w:sz w:val="22"/>
          </w:rPr>
          <w:delText>v Praze 8, spol. s r.o</w:delText>
        </w:r>
      </w:del>
      <w:ins w:id="1149" w:author="Pavla Trefilová" w:date="2022-05-11T16:01:00Z">
        <w:r w:rsidR="00760E7C">
          <w:rPr>
            <w:rFonts w:asciiTheme="minorHAnsi" w:hAnsiTheme="minorHAnsi" w:cstheme="minorHAnsi"/>
            <w:sz w:val="22"/>
          </w:rPr>
          <w:t>a ekonomické s.r.o</w:t>
        </w:r>
      </w:ins>
      <w:r w:rsidRPr="00D347FB">
        <w:rPr>
          <w:rFonts w:asciiTheme="minorHAnsi" w:hAnsiTheme="minorHAnsi" w:cstheme="minorHAnsi"/>
          <w:sz w:val="22"/>
        </w:rPr>
        <w:t>. a Národního zemědělského muzea, s.p.o.</w:t>
      </w:r>
    </w:p>
    <w:p w14:paraId="1265E59C" w14:textId="765CA5CD" w:rsidR="0009419E" w:rsidRPr="00D347FB" w:rsidRDefault="0009419E" w:rsidP="0009419E">
      <w:pPr>
        <w:pStyle w:val="Odstavecseseznamem"/>
        <w:numPr>
          <w:ilvl w:val="1"/>
          <w:numId w:val="25"/>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Kulinární dědictví českých zemí: paměť, prezentace a edukace“,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2022. Cílem projektu je dokumentace, výzkum, prezentace a edukace hodnot historického regionálního a lokálního kulinárního dědictví českých zemí, odrážejícího prvky národní a kulturní identity, které je v přirozeném prostředí ohroženo zánikem vlivem globalizace a kulturního transferu vyvolaného moderním životním stylem; dále vytvoření předpokladů k identifikaci tradičních regionálních pokrmů a nápojů, jejich uplatnění v současné praxi a uznání na bázi regionálních/národních produktů. Konsorcium řešitelů se skládá ze Slezské univerzity v Opavě, Národního zemědělského muzea, s. p. o., Vysoké školy hotelové </w:t>
      </w:r>
      <w:ins w:id="1150" w:author="Pavla Trefilová" w:date="2022-05-11T16:02:00Z">
        <w:r w:rsidR="00760E7C">
          <w:rPr>
            <w:rFonts w:asciiTheme="minorHAnsi" w:hAnsiTheme="minorHAnsi" w:cstheme="minorHAnsi"/>
            <w:sz w:val="22"/>
          </w:rPr>
          <w:t>a ekonomické s.r.o.</w:t>
        </w:r>
      </w:ins>
      <w:del w:id="1151" w:author="Pavla Trefilová" w:date="2022-05-11T16:02:00Z">
        <w:r w:rsidRPr="00D347FB" w:rsidDel="00760E7C">
          <w:rPr>
            <w:rFonts w:asciiTheme="minorHAnsi" w:hAnsiTheme="minorHAnsi" w:cstheme="minorHAnsi"/>
            <w:sz w:val="22"/>
          </w:rPr>
          <w:delText>v Praze 8, spol. s r.o</w:delText>
        </w:r>
      </w:del>
      <w:del w:id="1152" w:author="Pavla Trefilová" w:date="2022-05-13T19:12:00Z">
        <w:r w:rsidRPr="00D347FB" w:rsidDel="00666BF6">
          <w:rPr>
            <w:rFonts w:asciiTheme="minorHAnsi" w:hAnsiTheme="minorHAnsi" w:cstheme="minorHAnsi"/>
            <w:sz w:val="22"/>
          </w:rPr>
          <w:delText>.</w:delText>
        </w:r>
      </w:del>
      <w:r w:rsidRPr="00D347FB">
        <w:rPr>
          <w:rFonts w:asciiTheme="minorHAnsi" w:hAnsiTheme="minorHAnsi" w:cstheme="minorHAnsi"/>
          <w:sz w:val="22"/>
        </w:rPr>
        <w:t xml:space="preserve"> a Výzkumného ústavu pivovarského a sladařského, a.s.</w:t>
      </w:r>
    </w:p>
    <w:p w14:paraId="5E35EBA8" w14:textId="77777777" w:rsidR="004B186D" w:rsidRPr="00EB63F8" w:rsidRDefault="004B186D" w:rsidP="004B186D">
      <w:pPr>
        <w:spacing w:after="120"/>
        <w:jc w:val="both"/>
        <w:rPr>
          <w:rFonts w:asciiTheme="minorHAnsi" w:hAnsiTheme="minorHAnsi" w:cstheme="minorHAnsi"/>
          <w:sz w:val="22"/>
        </w:rPr>
      </w:pPr>
    </w:p>
    <w:p w14:paraId="559E8437" w14:textId="77777777" w:rsidR="004B186D" w:rsidRPr="00EB63F8" w:rsidRDefault="004B186D" w:rsidP="004B186D">
      <w:pPr>
        <w:pStyle w:val="Nadpis3"/>
        <w:jc w:val="center"/>
        <w:rPr>
          <w:rFonts w:asciiTheme="minorHAnsi" w:hAnsiTheme="minorHAnsi"/>
          <w:b/>
          <w:color w:val="auto"/>
        </w:rPr>
      </w:pPr>
      <w:r w:rsidRPr="00EB63F8">
        <w:rPr>
          <w:rFonts w:asciiTheme="minorHAnsi" w:hAnsiTheme="minorHAnsi"/>
          <w:b/>
          <w:color w:val="auto"/>
        </w:rPr>
        <w:t>Standard 3.7</w:t>
      </w:r>
    </w:p>
    <w:p w14:paraId="3D43194F" w14:textId="7F19488C" w:rsidR="004B186D" w:rsidRPr="00EA3338" w:rsidRDefault="004B186D" w:rsidP="004B186D">
      <w:pPr>
        <w:tabs>
          <w:tab w:val="left" w:pos="2835"/>
        </w:tabs>
        <w:spacing w:before="120" w:after="360"/>
        <w:jc w:val="both"/>
        <w:rPr>
          <w:rFonts w:asciiTheme="minorHAnsi" w:hAnsiTheme="minorHAnsi" w:cstheme="minorHAnsi"/>
          <w:sz w:val="22"/>
        </w:rPr>
      </w:pPr>
      <w:r w:rsidRPr="00EB63F8">
        <w:rPr>
          <w:rFonts w:asciiTheme="minorHAnsi" w:hAnsiTheme="minorHAnsi" w:cstheme="minorHAnsi"/>
          <w:sz w:val="22"/>
        </w:rPr>
        <w:t xml:space="preserve">Nezbytnou součástí studia DSP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00EF7CA8" w:rsidRPr="004F79EC">
        <w:rPr>
          <w:rFonts w:asciiTheme="minorHAnsi" w:hAnsiTheme="minorHAnsi" w:cstheme="minorHAnsi"/>
          <w:sz w:val="22"/>
        </w:rPr>
        <w:t>je schopnost studenta orientovat se v nejnovějších trendech v </w:t>
      </w:r>
      <w:r w:rsidR="00EF7CA8" w:rsidRPr="00C627E4">
        <w:rPr>
          <w:rFonts w:asciiTheme="minorHAnsi" w:hAnsiTheme="minorHAnsi" w:cstheme="minorHAnsi"/>
          <w:sz w:val="22"/>
        </w:rPr>
        <w:t>oblasti vymezené zaměřením programu, a hlavně kontinuálnímzvyšování znalostí a dovedností v dané vědecko-výzkumné oblasti.</w:t>
      </w:r>
      <w:r w:rsidR="00EF7CA8">
        <w:rPr>
          <w:rFonts w:asciiTheme="minorHAnsi" w:hAnsiTheme="minorHAnsi" w:cstheme="minorHAnsi"/>
          <w:sz w:val="22"/>
        </w:rPr>
        <w:t xml:space="preserve"> </w:t>
      </w:r>
      <w:r w:rsidR="00EF7CA8" w:rsidRPr="004F79EC">
        <w:rPr>
          <w:rFonts w:asciiTheme="minorHAnsi" w:hAnsiTheme="minorHAnsi" w:cstheme="minorHAnsi"/>
          <w:sz w:val="22"/>
        </w:rPr>
        <w:t xml:space="preserve">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w:t>
      </w:r>
      <w:r w:rsidR="00EF7CA8" w:rsidRPr="00A35B6F">
        <w:rPr>
          <w:rFonts w:asciiTheme="minorHAnsi" w:hAnsiTheme="minorHAnsi" w:cstheme="minorHAnsi"/>
          <w:sz w:val="22"/>
        </w:rPr>
        <w:t>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w:t>
      </w:r>
      <w:r w:rsidR="00EF7CA8" w:rsidRPr="00C627E4">
        <w:rPr>
          <w:rFonts w:asciiTheme="minorHAnsi" w:hAnsiTheme="minorHAnsi" w:cstheme="minorHAnsi"/>
          <w:sz w:val="22"/>
        </w:rPr>
        <w:t xml:space="preserve">oblasti ekonomiky a managementu zaměřené na oblast cestovního ruhchu a hotelnictví.  </w:t>
      </w:r>
    </w:p>
    <w:p w14:paraId="522EB1AE" w14:textId="77777777" w:rsidR="004B186D" w:rsidRPr="00AA5FB5" w:rsidRDefault="004B186D" w:rsidP="004B186D">
      <w:pPr>
        <w:pStyle w:val="Nadpis2"/>
        <w:jc w:val="center"/>
        <w:rPr>
          <w:rFonts w:ascii="Calibri" w:hAnsi="Calibri" w:cs="Calibri"/>
          <w:bCs/>
          <w:i/>
          <w:iCs/>
          <w:sz w:val="32"/>
        </w:rPr>
      </w:pPr>
      <w:r w:rsidRPr="00AA5FB5">
        <w:rPr>
          <w:rFonts w:ascii="Calibri" w:hAnsi="Calibri" w:cs="Calibri"/>
          <w:sz w:val="32"/>
        </w:rPr>
        <w:t>Finanční, materiální a další zabezpečení studijního programu</w:t>
      </w:r>
    </w:p>
    <w:p w14:paraId="64635313"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5176EB33" w14:textId="77777777" w:rsidR="004B186D" w:rsidRPr="00AA5FB5" w:rsidRDefault="004B186D" w:rsidP="004B186D">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5A29E190" w14:textId="77777777" w:rsidR="004B186D" w:rsidRPr="00EA3338" w:rsidRDefault="004B186D" w:rsidP="004B186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w:t>
      </w:r>
      <w:r w:rsidRPr="00EA3338">
        <w:rPr>
          <w:rFonts w:asciiTheme="minorHAnsi" w:hAnsiTheme="minorHAnsi" w:cstheme="minorHAnsi"/>
          <w:sz w:val="22"/>
        </w:rPr>
        <w:lastRenderedPageBreak/>
        <w:t>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13BF2995"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27AAEB8F"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631B89CA" w14:textId="71C1EEFF" w:rsidR="004B186D" w:rsidRPr="00EB63F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rPr>
        <w:t>je zabezpečen jak po stránce materiální, tak po stránce technické. Fakulta managementu a ekonomiky disponuje samostatnou budovou, ve které probíhá veškerá výuka studijního programu (Mostní 5139, 760</w:t>
      </w:r>
      <w:r>
        <w:rPr>
          <w:rFonts w:asciiTheme="minorHAnsi" w:hAnsiTheme="minorHAnsi" w:cstheme="minorHAnsi"/>
          <w:sz w:val="22"/>
        </w:rPr>
        <w:t xml:space="preserve"> </w:t>
      </w:r>
      <w:r w:rsidRPr="00EA3338">
        <w:rPr>
          <w:rFonts w:asciiTheme="minorHAnsi" w:hAnsiTheme="minorHAnsi" w:cstheme="minorHAnsi"/>
          <w:sz w:val="22"/>
        </w:rPr>
        <w:t xml:space="preserve">01 Zlín). Univerzita Tomáše Bati ve Zlíně jako celek disponuje 28 </w:t>
      </w:r>
      <w:r w:rsidRPr="00EB63F8">
        <w:rPr>
          <w:rFonts w:asciiTheme="minorHAnsi" w:hAnsiTheme="minorHAnsi" w:cstheme="minorHAnsi"/>
          <w:sz w:val="22"/>
        </w:rPr>
        <w:t xml:space="preserve">velkými posluchárnami o celkové kapacitě 3103 míst. </w:t>
      </w:r>
    </w:p>
    <w:p w14:paraId="3281F71B" w14:textId="77777777" w:rsidR="004B186D" w:rsidRPr="00EB63F8" w:rsidRDefault="004B186D" w:rsidP="004B186D">
      <w:pPr>
        <w:jc w:val="both"/>
        <w:rPr>
          <w:rFonts w:asciiTheme="minorHAnsi" w:hAnsiTheme="minorHAnsi" w:cstheme="minorHAnsi"/>
          <w:sz w:val="22"/>
        </w:rPr>
      </w:pPr>
      <w:r w:rsidRPr="00EB63F8">
        <w:rPr>
          <w:rFonts w:asciiTheme="minorHAnsi" w:hAnsiTheme="minorHAnsi" w:cstheme="minorHAnsi"/>
          <w:sz w:val="22"/>
        </w:rPr>
        <w:t>Z toho Fakulta managementu a ekonomiky disponuje:</w:t>
      </w:r>
    </w:p>
    <w:p w14:paraId="3EF18FCA"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sidRPr="00EB63F8">
        <w:rPr>
          <w:rFonts w:asciiTheme="minorHAnsi" w:hAnsiTheme="minorHAnsi" w:cstheme="minorHAnsi"/>
          <w:sz w:val="22"/>
        </w:rPr>
        <w:t>6 počítačovými učebnami o celkové kapacitě 1</w:t>
      </w:r>
      <w:r>
        <w:rPr>
          <w:rFonts w:asciiTheme="minorHAnsi" w:hAnsiTheme="minorHAnsi" w:cstheme="minorHAnsi"/>
          <w:sz w:val="22"/>
        </w:rPr>
        <w:t>40</w:t>
      </w:r>
      <w:r w:rsidRPr="00EB63F8">
        <w:rPr>
          <w:rFonts w:asciiTheme="minorHAnsi" w:hAnsiTheme="minorHAnsi" w:cstheme="minorHAnsi"/>
          <w:sz w:val="22"/>
        </w:rPr>
        <w:t xml:space="preserve"> míst vybavenými moderní výpočetní a audiovizuální technikou, včetně tabulí pro popis stíratelnými fixy,</w:t>
      </w:r>
    </w:p>
    <w:p w14:paraId="54260F13"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Pr>
          <w:rFonts w:asciiTheme="minorHAnsi" w:hAnsiTheme="minorHAnsi" w:cstheme="minorHAnsi"/>
          <w:sz w:val="22"/>
        </w:rPr>
        <w:t>1</w:t>
      </w:r>
      <w:r w:rsidRPr="00EB63F8">
        <w:rPr>
          <w:rFonts w:asciiTheme="minorHAnsi" w:hAnsiTheme="minorHAnsi" w:cstheme="minorHAnsi"/>
          <w:sz w:val="22"/>
        </w:rPr>
        <w:t xml:space="preserve"> posluchárna s kapacitou </w:t>
      </w:r>
      <w:r>
        <w:rPr>
          <w:rFonts w:asciiTheme="minorHAnsi" w:hAnsiTheme="minorHAnsi" w:cstheme="minorHAnsi"/>
          <w:sz w:val="22"/>
        </w:rPr>
        <w:t xml:space="preserve">64 </w:t>
      </w:r>
      <w:r w:rsidRPr="00EB63F8">
        <w:rPr>
          <w:rFonts w:asciiTheme="minorHAnsi" w:hAnsiTheme="minorHAnsi" w:cstheme="minorHAnsi"/>
          <w:sz w:val="22"/>
        </w:rPr>
        <w:t>míst vybavenými moderní audiovizuální technikou, včetně tabulí pro popis stíratelnými fixy,</w:t>
      </w:r>
    </w:p>
    <w:p w14:paraId="531D2BCF"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Pr>
          <w:rFonts w:asciiTheme="minorHAnsi" w:hAnsiTheme="minorHAnsi" w:cstheme="minorHAnsi"/>
          <w:sz w:val="22"/>
        </w:rPr>
        <w:t>4</w:t>
      </w:r>
      <w:r w:rsidRPr="00EB63F8">
        <w:rPr>
          <w:rFonts w:asciiTheme="minorHAnsi" w:hAnsiTheme="minorHAnsi" w:cstheme="minorHAnsi"/>
          <w:sz w:val="22"/>
        </w:rPr>
        <w:t xml:space="preserve"> posluchárnami s kapacitou </w:t>
      </w:r>
      <w:r>
        <w:rPr>
          <w:rFonts w:asciiTheme="minorHAnsi" w:hAnsiTheme="minorHAnsi" w:cstheme="minorHAnsi"/>
          <w:sz w:val="22"/>
        </w:rPr>
        <w:t>286</w:t>
      </w:r>
      <w:r w:rsidRPr="00EB63F8">
        <w:rPr>
          <w:rFonts w:asciiTheme="minorHAnsi" w:hAnsiTheme="minorHAnsi" w:cstheme="minorHAnsi"/>
          <w:sz w:val="22"/>
        </w:rPr>
        <w:t xml:space="preserve"> míst vybavenými moderní audiovizuální technikou s možností promítání prezentací na více ploch a včetně interaktivních tabulí,</w:t>
      </w:r>
    </w:p>
    <w:p w14:paraId="21269139"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sidRPr="00EB63F8">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5F9DF632" w14:textId="77777777" w:rsidR="004B186D" w:rsidRPr="00EB63F8" w:rsidRDefault="004B186D" w:rsidP="00CE1995">
      <w:pPr>
        <w:pStyle w:val="Odstavecseseznamem"/>
        <w:numPr>
          <w:ilvl w:val="0"/>
          <w:numId w:val="24"/>
        </w:numPr>
        <w:spacing w:after="160"/>
        <w:jc w:val="both"/>
        <w:rPr>
          <w:rFonts w:asciiTheme="minorHAnsi" w:hAnsiTheme="minorHAnsi" w:cstheme="minorHAnsi"/>
          <w:sz w:val="22"/>
        </w:rPr>
      </w:pPr>
      <w:r w:rsidRPr="00EB63F8">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1989D677" w14:textId="305E1E32" w:rsidR="0009419E" w:rsidRPr="00D347FB" w:rsidRDefault="0009419E" w:rsidP="0009419E">
      <w:pPr>
        <w:jc w:val="both"/>
        <w:rPr>
          <w:rFonts w:asciiTheme="minorHAnsi" w:hAnsiTheme="minorHAnsi" w:cstheme="minorHAnsi"/>
          <w:sz w:val="22"/>
        </w:rPr>
      </w:pPr>
      <w:r w:rsidRPr="00D347FB">
        <w:rPr>
          <w:rFonts w:asciiTheme="minorHAnsi" w:hAnsiTheme="minorHAnsi" w:cstheme="minorHAnsi"/>
          <w:sz w:val="22"/>
        </w:rPr>
        <w:t>Z toho VŠH</w:t>
      </w:r>
      <w:ins w:id="1153" w:author="Pavla Trefilová" w:date="2022-05-11T16:02:00Z">
        <w:r w:rsidR="00760E7C">
          <w:rPr>
            <w:rFonts w:asciiTheme="minorHAnsi" w:hAnsiTheme="minorHAnsi" w:cstheme="minorHAnsi"/>
            <w:sz w:val="22"/>
          </w:rPr>
          <w:t>E</w:t>
        </w:r>
      </w:ins>
      <w:r w:rsidRPr="00D347FB">
        <w:rPr>
          <w:rFonts w:asciiTheme="minorHAnsi" w:hAnsiTheme="minorHAnsi" w:cstheme="minorHAnsi"/>
          <w:sz w:val="22"/>
        </w:rPr>
        <w:t xml:space="preserve"> disponuje:</w:t>
      </w:r>
    </w:p>
    <w:p w14:paraId="57F5564A" w14:textId="77777777" w:rsidR="0009419E" w:rsidRPr="00D347FB" w:rsidRDefault="0009419E" w:rsidP="0009419E">
      <w:pPr>
        <w:pStyle w:val="Odstavecseseznamem"/>
        <w:numPr>
          <w:ilvl w:val="0"/>
          <w:numId w:val="24"/>
        </w:numPr>
        <w:spacing w:after="160"/>
        <w:jc w:val="both"/>
        <w:rPr>
          <w:rFonts w:asciiTheme="minorHAnsi" w:hAnsiTheme="minorHAnsi" w:cstheme="minorHAnsi"/>
          <w:sz w:val="22"/>
        </w:rPr>
      </w:pPr>
      <w:r w:rsidRPr="00D347FB">
        <w:rPr>
          <w:rFonts w:asciiTheme="minorHAnsi" w:hAnsiTheme="minorHAnsi" w:cstheme="minorHAnsi"/>
          <w:sz w:val="22"/>
        </w:rPr>
        <w:t>Učebnou virtuální reality sloužící k experimentům v oblastech psychologie a vedení lidí v oblasti hotelnictví,</w:t>
      </w:r>
    </w:p>
    <w:p w14:paraId="79FC4486" w14:textId="77777777" w:rsidR="0009419E" w:rsidRPr="00D347FB" w:rsidRDefault="0009419E" w:rsidP="0009419E">
      <w:pPr>
        <w:pStyle w:val="Odstavecseseznamem"/>
        <w:numPr>
          <w:ilvl w:val="0"/>
          <w:numId w:val="24"/>
        </w:numPr>
        <w:spacing w:after="160"/>
        <w:jc w:val="both"/>
        <w:rPr>
          <w:rFonts w:asciiTheme="minorHAnsi" w:hAnsiTheme="minorHAnsi" w:cstheme="minorHAnsi"/>
          <w:sz w:val="22"/>
        </w:rPr>
      </w:pPr>
      <w:r w:rsidRPr="00D347FB">
        <w:rPr>
          <w:rFonts w:asciiTheme="minorHAnsi" w:hAnsiTheme="minorHAnsi" w:cstheme="minorHAnsi"/>
          <w:sz w:val="22"/>
        </w:rPr>
        <w:t xml:space="preserve">SW systémy (procesní simulátor hotelu, revenue management systém, hotelové informační systémy apod.) plně využitelnými při výuce předmětů daného studijního progamu. </w:t>
      </w:r>
    </w:p>
    <w:p w14:paraId="49FAC8BC" w14:textId="77777777" w:rsidR="004B186D" w:rsidRPr="00EB63F8" w:rsidRDefault="004B186D" w:rsidP="004B186D">
      <w:pPr>
        <w:tabs>
          <w:tab w:val="left" w:pos="2835"/>
        </w:tabs>
        <w:spacing w:before="120" w:after="120"/>
        <w:jc w:val="both"/>
      </w:pPr>
    </w:p>
    <w:p w14:paraId="34F3B5B4"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048E9954"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4.3</w:t>
      </w:r>
    </w:p>
    <w:p w14:paraId="6D9CE44F" w14:textId="452F4C2A" w:rsidR="004B186D" w:rsidRPr="00EA3338" w:rsidRDefault="004B186D" w:rsidP="004B186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14:paraId="36EF9EC4" w14:textId="77777777" w:rsidR="004B186D" w:rsidRPr="00EA3338" w:rsidRDefault="004B186D" w:rsidP="004B186D">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EA3338">
        <w:rPr>
          <w:rFonts w:asciiTheme="minorHAnsi" w:hAnsiTheme="minorHAnsi" w:cstheme="minorHAnsi"/>
          <w:color w:val="auto"/>
          <w:sz w:val="22"/>
          <w:szCs w:val="22"/>
        </w:rPr>
        <w:t>denně</w:t>
      </w:r>
      <w:proofErr w:type="gramEnd"/>
      <w:r w:rsidRPr="00EA3338">
        <w:rPr>
          <w:rFonts w:asciiTheme="minorHAnsi" w:hAnsiTheme="minorHAnsi" w:cstheme="minorHAnsi"/>
          <w:color w:val="auto"/>
          <w:sz w:val="22"/>
          <w:szCs w:val="22"/>
        </w:rPr>
        <w:t xml:space="preserve"> a to i z počítačů mimo univerzitní síť UTB formou tzv. vzdáleného přístupu. </w:t>
      </w:r>
    </w:p>
    <w:p w14:paraId="21AA869E" w14:textId="77777777" w:rsidR="004B186D" w:rsidRPr="00012651" w:rsidRDefault="004B186D" w:rsidP="004B186D">
      <w:pPr>
        <w:pStyle w:val="Default"/>
        <w:spacing w:before="120" w:after="120"/>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t xml:space="preserve">Konkrétní dostupné databáze: </w:t>
      </w:r>
    </w:p>
    <w:p w14:paraId="25FB24D5" w14:textId="77777777" w:rsidR="004B186D" w:rsidRPr="00012651" w:rsidRDefault="004B186D" w:rsidP="00CE1995">
      <w:pPr>
        <w:pStyle w:val="Default"/>
        <w:numPr>
          <w:ilvl w:val="0"/>
          <w:numId w:val="26"/>
        </w:numPr>
        <w:ind w:left="714" w:hanging="357"/>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lastRenderedPageBreak/>
        <w:t xml:space="preserve">Citační databáze Web of Science a Scopus </w:t>
      </w:r>
    </w:p>
    <w:p w14:paraId="2EC0B328" w14:textId="77777777" w:rsidR="004B186D" w:rsidRPr="00012651" w:rsidRDefault="004B186D" w:rsidP="00CE1995">
      <w:pPr>
        <w:pStyle w:val="Default"/>
        <w:numPr>
          <w:ilvl w:val="0"/>
          <w:numId w:val="26"/>
        </w:numPr>
        <w:ind w:left="714" w:hanging="357"/>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t xml:space="preserve">Multioborové kolekce elektronických časopisů Elsevier ScienceDirect, Wiley Online Library, SpringerLink a další. </w:t>
      </w:r>
    </w:p>
    <w:p w14:paraId="31A5CCB7" w14:textId="77777777" w:rsidR="004B186D" w:rsidRPr="00012651" w:rsidRDefault="004B186D" w:rsidP="00CE1995">
      <w:pPr>
        <w:pStyle w:val="Default"/>
        <w:numPr>
          <w:ilvl w:val="0"/>
          <w:numId w:val="26"/>
        </w:numPr>
        <w:ind w:left="714" w:hanging="357"/>
        <w:jc w:val="both"/>
        <w:rPr>
          <w:rFonts w:asciiTheme="minorHAnsi" w:hAnsiTheme="minorHAnsi" w:cstheme="minorHAnsi"/>
          <w:color w:val="auto"/>
          <w:sz w:val="22"/>
          <w:szCs w:val="22"/>
        </w:rPr>
      </w:pPr>
      <w:r w:rsidRPr="00012651">
        <w:rPr>
          <w:rFonts w:asciiTheme="minorHAnsi" w:hAnsiTheme="minorHAnsi" w:cstheme="minorHAnsi"/>
          <w:color w:val="auto"/>
          <w:sz w:val="22"/>
          <w:szCs w:val="22"/>
        </w:rPr>
        <w:t xml:space="preserve">Multioborové plnotextové databáze Ebsco a ProQuest </w:t>
      </w:r>
    </w:p>
    <w:p w14:paraId="40AB5163" w14:textId="77777777" w:rsidR="004B186D" w:rsidRPr="00012651" w:rsidRDefault="004B186D" w:rsidP="00CE1995">
      <w:pPr>
        <w:pStyle w:val="Odstavecseseznamem"/>
        <w:numPr>
          <w:ilvl w:val="0"/>
          <w:numId w:val="26"/>
        </w:numPr>
        <w:ind w:left="714" w:hanging="357"/>
        <w:rPr>
          <w:rFonts w:asciiTheme="minorHAnsi" w:hAnsiTheme="minorHAnsi" w:cstheme="minorHAnsi"/>
          <w:sz w:val="22"/>
          <w:szCs w:val="22"/>
        </w:rPr>
      </w:pPr>
      <w:r w:rsidRPr="00012651">
        <w:rPr>
          <w:rFonts w:asciiTheme="minorHAnsi" w:hAnsiTheme="minorHAnsi" w:cstheme="minorHAnsi"/>
          <w:sz w:val="22"/>
          <w:szCs w:val="22"/>
        </w:rPr>
        <w:t>Kolekce časopisů Emerald</w:t>
      </w:r>
    </w:p>
    <w:p w14:paraId="075E12B1" w14:textId="77777777" w:rsidR="004B186D" w:rsidRPr="00012651" w:rsidRDefault="004B186D" w:rsidP="00CE1995">
      <w:pPr>
        <w:pStyle w:val="Odstavecseseznamem"/>
        <w:numPr>
          <w:ilvl w:val="0"/>
          <w:numId w:val="26"/>
        </w:numPr>
        <w:ind w:left="714" w:hanging="357"/>
        <w:rPr>
          <w:rFonts w:asciiTheme="minorHAnsi" w:hAnsiTheme="minorHAnsi" w:cstheme="minorHAnsi"/>
          <w:sz w:val="22"/>
          <w:szCs w:val="22"/>
        </w:rPr>
      </w:pPr>
      <w:r w:rsidRPr="00012651">
        <w:rPr>
          <w:rFonts w:asciiTheme="minorHAnsi" w:hAnsiTheme="minorHAnsi" w:cstheme="minorHAnsi"/>
          <w:sz w:val="22"/>
          <w:szCs w:val="22"/>
        </w:rPr>
        <w:t>Oborová databáze Business Source Complete</w:t>
      </w:r>
    </w:p>
    <w:p w14:paraId="3EFFCDF8" w14:textId="77777777" w:rsidR="004B186D" w:rsidRPr="00012651" w:rsidRDefault="004B186D" w:rsidP="00CE1995">
      <w:pPr>
        <w:pStyle w:val="Odstavecseseznamem"/>
        <w:numPr>
          <w:ilvl w:val="0"/>
          <w:numId w:val="26"/>
        </w:numPr>
        <w:spacing w:after="120"/>
        <w:ind w:left="714" w:hanging="357"/>
        <w:contextualSpacing w:val="0"/>
        <w:rPr>
          <w:rFonts w:asciiTheme="minorHAnsi" w:hAnsiTheme="minorHAnsi" w:cstheme="minorHAnsi"/>
          <w:sz w:val="22"/>
          <w:szCs w:val="22"/>
        </w:rPr>
      </w:pPr>
      <w:r w:rsidRPr="00012651">
        <w:rPr>
          <w:rFonts w:asciiTheme="minorHAnsi" w:hAnsiTheme="minorHAnsi" w:cstheme="minorHAnsi"/>
          <w:sz w:val="22"/>
          <w:szCs w:val="22"/>
        </w:rPr>
        <w:t xml:space="preserve">Oborová ekonomická databáze Econlit </w:t>
      </w:r>
    </w:p>
    <w:p w14:paraId="3F0F3618" w14:textId="77777777" w:rsidR="0009419E" w:rsidRPr="0009419E" w:rsidRDefault="0009419E" w:rsidP="0009419E">
      <w:pPr>
        <w:rPr>
          <w:rFonts w:asciiTheme="minorHAnsi" w:hAnsiTheme="minorHAnsi" w:cstheme="minorHAnsi"/>
          <w:sz w:val="22"/>
          <w:szCs w:val="22"/>
        </w:rPr>
      </w:pPr>
      <w:r w:rsidRPr="0009419E">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459B1846" w14:textId="77777777" w:rsidR="0009419E" w:rsidRPr="0009419E" w:rsidRDefault="0009419E" w:rsidP="0009419E">
      <w:pPr>
        <w:spacing w:before="120" w:after="120"/>
        <w:rPr>
          <w:rStyle w:val="Hypertextovodkaz"/>
          <w:rFonts w:asciiTheme="minorHAnsi" w:hAnsiTheme="minorHAnsi" w:cstheme="minorHAnsi"/>
          <w:i/>
          <w:sz w:val="22"/>
          <w:szCs w:val="22"/>
        </w:rPr>
      </w:pPr>
      <w:r w:rsidRPr="0009419E">
        <w:rPr>
          <w:rFonts w:asciiTheme="minorHAnsi" w:hAnsiTheme="minorHAnsi" w:cstheme="minorHAnsi"/>
          <w:sz w:val="22"/>
          <w:szCs w:val="22"/>
        </w:rPr>
        <w:t>Seznam všech databází:</w:t>
      </w:r>
      <w:r w:rsidRPr="0009419E">
        <w:rPr>
          <w:rFonts w:asciiTheme="minorHAnsi" w:hAnsiTheme="minorHAnsi" w:cstheme="minorHAnsi"/>
          <w:color w:val="00B050"/>
          <w:sz w:val="22"/>
          <w:szCs w:val="22"/>
        </w:rPr>
        <w:t xml:space="preserve"> </w:t>
      </w:r>
      <w:hyperlink r:id="rId117" w:history="1">
        <w:r w:rsidRPr="0009419E">
          <w:rPr>
            <w:rStyle w:val="Hypertextovodkaz"/>
            <w:rFonts w:asciiTheme="minorHAnsi" w:hAnsiTheme="minorHAnsi" w:cstheme="minorHAnsi"/>
            <w:i/>
            <w:sz w:val="22"/>
            <w:szCs w:val="22"/>
          </w:rPr>
          <w:t>http://portal.k.utb.cz/databases/alphabetical/</w:t>
        </w:r>
      </w:hyperlink>
    </w:p>
    <w:p w14:paraId="69FF224C" w14:textId="52719DED" w:rsidR="0009419E" w:rsidRPr="0009419E" w:rsidRDefault="0009419E" w:rsidP="0009419E">
      <w:pPr>
        <w:spacing w:before="120" w:after="600"/>
        <w:jc w:val="both"/>
        <w:rPr>
          <w:rFonts w:asciiTheme="minorHAnsi" w:hAnsiTheme="minorHAnsi" w:cstheme="minorHAnsi"/>
          <w:sz w:val="22"/>
          <w:szCs w:val="22"/>
        </w:rPr>
      </w:pPr>
      <w:r w:rsidRPr="0009419E">
        <w:rPr>
          <w:rFonts w:asciiTheme="minorHAnsi" w:hAnsiTheme="minorHAnsi" w:cstheme="minorHAnsi"/>
          <w:sz w:val="22"/>
          <w:szCs w:val="22"/>
        </w:rPr>
        <w:t>Na Vysoké škole hotelové</w:t>
      </w:r>
      <w:ins w:id="1154" w:author="Pavla Trefilová" w:date="2022-05-11T16:02:00Z">
        <w:r w:rsidR="00760E7C">
          <w:rPr>
            <w:rFonts w:asciiTheme="minorHAnsi" w:hAnsiTheme="minorHAnsi" w:cstheme="minorHAnsi"/>
            <w:sz w:val="22"/>
            <w:szCs w:val="22"/>
          </w:rPr>
          <w:t xml:space="preserve"> a ekonomické s.r.o.</w:t>
        </w:r>
      </w:ins>
      <w:del w:id="1155" w:author="Pavla Trefilová" w:date="2022-05-11T16:02:00Z">
        <w:r w:rsidRPr="0009419E" w:rsidDel="00760E7C">
          <w:rPr>
            <w:rFonts w:asciiTheme="minorHAnsi" w:hAnsiTheme="minorHAnsi" w:cstheme="minorHAnsi"/>
            <w:sz w:val="22"/>
            <w:szCs w:val="22"/>
          </w:rPr>
          <w:delText xml:space="preserve"> v Praze</w:delText>
        </w:r>
      </w:del>
      <w:r w:rsidRPr="0009419E">
        <w:rPr>
          <w:rFonts w:asciiTheme="minorHAnsi" w:hAnsiTheme="minorHAnsi" w:cstheme="minorHAnsi"/>
          <w:sz w:val="22"/>
          <w:szCs w:val="22"/>
        </w:rPr>
        <w:t xml:space="preserve"> je přístupná veřejná knihovna se specializovaným knižním fondem zaměřujícím se především na publikace z oblastí hotelnictví, cestovního ruchu, lázeňství a gastronomie. Knihovna je vybavena knihovnickým programem Verbis. Vedle cca 14 tis. publikací, které jsou v knihovně k vypůjčení, jsou studentům VŠH</w:t>
      </w:r>
      <w:ins w:id="1156" w:author="Pavla Trefilová" w:date="2022-05-11T16:02:00Z">
        <w:r w:rsidR="00760E7C">
          <w:rPr>
            <w:rFonts w:asciiTheme="minorHAnsi" w:hAnsiTheme="minorHAnsi" w:cstheme="minorHAnsi"/>
            <w:sz w:val="22"/>
            <w:szCs w:val="22"/>
          </w:rPr>
          <w:t>E</w:t>
        </w:r>
      </w:ins>
      <w:r w:rsidRPr="0009419E">
        <w:rPr>
          <w:rFonts w:asciiTheme="minorHAnsi" w:hAnsiTheme="minorHAnsi" w:cstheme="minorHAnsi"/>
          <w:sz w:val="22"/>
          <w:szCs w:val="22"/>
        </w:rPr>
        <w:t xml:space="preserve"> navíc k dispozici elektronické informační zdroje z databází EbscoHost a Codexis.</w:t>
      </w:r>
    </w:p>
    <w:p w14:paraId="53AF2223" w14:textId="77777777" w:rsidR="004B186D" w:rsidRPr="00D23723" w:rsidRDefault="004B186D" w:rsidP="004B186D">
      <w:pPr>
        <w:pStyle w:val="Nadpis2"/>
        <w:jc w:val="center"/>
        <w:rPr>
          <w:rFonts w:ascii="Calibri" w:hAnsi="Calibri" w:cs="Calibri"/>
          <w:bCs/>
          <w:i/>
          <w:iCs/>
          <w:sz w:val="32"/>
        </w:rPr>
      </w:pPr>
      <w:r w:rsidRPr="00D23723">
        <w:rPr>
          <w:rFonts w:ascii="Calibri" w:hAnsi="Calibri" w:cs="Calibri"/>
          <w:sz w:val="32"/>
        </w:rPr>
        <w:t xml:space="preserve">Garant studijního programu </w:t>
      </w:r>
    </w:p>
    <w:p w14:paraId="00BD7F39"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00C64D68"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52943BE3" w14:textId="77777777" w:rsidR="004B186D" w:rsidRPr="00EA333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18" w:history="1">
        <w:r w:rsidRPr="00075884">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r>
        <w:rPr>
          <w:rFonts w:asciiTheme="minorHAnsi" w:hAnsiTheme="minorHAnsi" w:cstheme="minorHAnsi"/>
          <w:sz w:val="22"/>
        </w:rPr>
        <w:t>5</w:t>
      </w:r>
      <w:r w:rsidRPr="00EA3338">
        <w:rPr>
          <w:rFonts w:asciiTheme="minorHAnsi" w:hAnsiTheme="minorHAnsi" w:cstheme="minorHAnsi"/>
          <w:sz w:val="22"/>
        </w:rPr>
        <w:t>. červ</w:t>
      </w:r>
      <w:r>
        <w:rPr>
          <w:rFonts w:asciiTheme="minorHAnsi" w:hAnsiTheme="minorHAnsi" w:cstheme="minorHAnsi"/>
          <w:sz w:val="22"/>
        </w:rPr>
        <w:t>ence</w:t>
      </w:r>
      <w:r w:rsidRPr="00EA3338">
        <w:rPr>
          <w:rFonts w:asciiTheme="minorHAnsi" w:hAnsiTheme="minorHAnsi" w:cstheme="minorHAnsi"/>
          <w:sz w:val="22"/>
        </w:rPr>
        <w:t xml:space="preserve"> 201</w:t>
      </w:r>
      <w:r>
        <w:rPr>
          <w:rFonts w:asciiTheme="minorHAnsi" w:hAnsiTheme="minorHAnsi" w:cstheme="minorHAnsi"/>
          <w:sz w:val="22"/>
        </w:rPr>
        <w:t>9</w:t>
      </w:r>
      <w:r w:rsidRPr="00EA3338">
        <w:rPr>
          <w:rFonts w:asciiTheme="minorHAnsi" w:hAnsiTheme="minorHAnsi" w:cstheme="minorHAnsi"/>
          <w:sz w:val="22"/>
        </w:rPr>
        <w:t xml:space="preserve">, článek 8. </w:t>
      </w:r>
    </w:p>
    <w:p w14:paraId="1BCA6625" w14:textId="77777777" w:rsidR="004B186D" w:rsidRPr="00EA3338" w:rsidRDefault="004B186D" w:rsidP="004B186D">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3EBD492C"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koordinuje obsahovou přípravu studijního programu,</w:t>
      </w:r>
    </w:p>
    <w:p w14:paraId="7EACEB81"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dbá na to, aby studijní program byl uskutečňován v souladu s akreditačním spisem,</w:t>
      </w:r>
    </w:p>
    <w:p w14:paraId="4AD3C1DA"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dohlíží na kvalitu uskutečňování studijního programu,</w:t>
      </w:r>
    </w:p>
    <w:p w14:paraId="38C0AA21"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studentům ve studijním programu poskytuje odborné studijní poradenství,</w:t>
      </w:r>
    </w:p>
    <w:p w14:paraId="524B76F9"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témata disertačních prací ke schválení,</w:t>
      </w:r>
    </w:p>
    <w:p w14:paraId="34201722"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obsahově a metodicky rozvíjí studijní program v souladu s aktuální úrovní poznání a potřebami praxe,</w:t>
      </w:r>
    </w:p>
    <w:p w14:paraId="4E2443AD"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předsedá oborové radě doktorského studijního programu,</w:t>
      </w:r>
    </w:p>
    <w:p w14:paraId="604512E5"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školitelů,</w:t>
      </w:r>
    </w:p>
    <w:p w14:paraId="54F2CD3B"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studijního programu,</w:t>
      </w:r>
    </w:p>
    <w:p w14:paraId="01B83BCF"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spolupracuje s proděkany, řediteli ústavů a garanty dalších studijních programů</w:t>
      </w:r>
      <w:r>
        <w:rPr>
          <w:rFonts w:asciiTheme="minorHAnsi" w:hAnsiTheme="minorHAnsi" w:cstheme="minorHAnsi"/>
          <w:sz w:val="22"/>
        </w:rPr>
        <w:t xml:space="preserve"> </w:t>
      </w:r>
      <w:r w:rsidRPr="005E3D8B">
        <w:rPr>
          <w:rFonts w:asciiTheme="minorHAnsi" w:hAnsiTheme="minorHAnsi" w:cstheme="minorHAnsi"/>
          <w:sz w:val="22"/>
        </w:rPr>
        <w:t>uskutečňovaných na dané součásti,</w:t>
      </w:r>
    </w:p>
    <w:p w14:paraId="13DB32D8"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5B3A3640"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zpracovává hodnotící zprávu o studijním programu jako podklad pro hodnocení kvality uskutečňovaného studijního programu,</w:t>
      </w:r>
    </w:p>
    <w:p w14:paraId="6340256A" w14:textId="77777777" w:rsidR="004B186D" w:rsidRPr="005E3D8B" w:rsidRDefault="004B186D" w:rsidP="00CE1995">
      <w:pPr>
        <w:pStyle w:val="Odstavecseseznamem"/>
        <w:numPr>
          <w:ilvl w:val="0"/>
          <w:numId w:val="27"/>
        </w:numPr>
        <w:spacing w:after="360"/>
        <w:jc w:val="both"/>
        <w:rPr>
          <w:rFonts w:asciiTheme="minorHAnsi" w:hAnsiTheme="minorHAnsi" w:cstheme="minorHAnsi"/>
          <w:sz w:val="22"/>
        </w:rPr>
      </w:pPr>
      <w:r w:rsidRPr="005E3D8B">
        <w:rPr>
          <w:rFonts w:asciiTheme="minorHAnsi" w:hAnsiTheme="minorHAnsi" w:cstheme="minorHAnsi"/>
          <w:sz w:val="22"/>
        </w:rPr>
        <w:t>odpovídá za promítnutí závěrů zprávy o hodnocení studijního programu, schválené Radou UTB, do dalšího uskutečňování studijního programu, případně do přípravy</w:t>
      </w:r>
    </w:p>
    <w:p w14:paraId="2EE8507D" w14:textId="77777777" w:rsidR="004B186D" w:rsidRPr="00EA3338" w:rsidRDefault="004B186D" w:rsidP="00CE1995">
      <w:pPr>
        <w:pStyle w:val="Odstavecseseznamem"/>
        <w:numPr>
          <w:ilvl w:val="0"/>
          <w:numId w:val="27"/>
        </w:numPr>
        <w:spacing w:after="360"/>
        <w:contextualSpacing w:val="0"/>
        <w:jc w:val="both"/>
        <w:rPr>
          <w:rFonts w:asciiTheme="minorHAnsi" w:hAnsiTheme="minorHAnsi" w:cstheme="minorHAnsi"/>
          <w:sz w:val="22"/>
        </w:rPr>
      </w:pPr>
      <w:r w:rsidRPr="005E3D8B">
        <w:rPr>
          <w:rFonts w:asciiTheme="minorHAnsi" w:hAnsiTheme="minorHAnsi" w:cstheme="minorHAnsi"/>
          <w:sz w:val="22"/>
        </w:rPr>
        <w:t>žádosti o prodloužení nebo rozšíření akreditace studijního programu.</w:t>
      </w:r>
    </w:p>
    <w:p w14:paraId="2164A45A"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lastRenderedPageBreak/>
        <w:t xml:space="preserve">Zhodnocení osoby garanta z hlediska naplnění standardů </w:t>
      </w:r>
    </w:p>
    <w:p w14:paraId="2D01DB7A"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2373B26F" w14:textId="77777777" w:rsidR="00012651" w:rsidRPr="00DA2917" w:rsidRDefault="004B186D" w:rsidP="0001265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kou</w:t>
      </w:r>
      <w:r w:rsidRPr="00DA2917">
        <w:rPr>
          <w:rFonts w:asciiTheme="minorHAnsi" w:hAnsiTheme="minorHAnsi" w:cstheme="minorHAnsi"/>
          <w:sz w:val="22"/>
          <w:szCs w:val="22"/>
        </w:rPr>
        <w:t xml:space="preserve"> </w:t>
      </w:r>
      <w:r>
        <w:rPr>
          <w:rFonts w:asciiTheme="minorHAnsi" w:hAnsiTheme="minorHAnsi" w:cstheme="minorHAnsi"/>
          <w:sz w:val="22"/>
          <w:szCs w:val="22"/>
        </w:rPr>
        <w:t xml:space="preserve">doktorského </w:t>
      </w:r>
      <w:r w:rsidRPr="00DA2917">
        <w:rPr>
          <w:rFonts w:asciiTheme="minorHAnsi" w:hAnsiTheme="minorHAnsi" w:cstheme="minorHAnsi"/>
          <w:sz w:val="22"/>
          <w:szCs w:val="22"/>
        </w:rPr>
        <w:t xml:space="preserve">studijního programu </w:t>
      </w:r>
      <w:r w:rsidR="00B266B4" w:rsidRPr="00B266B4">
        <w:rPr>
          <w:rFonts w:asciiTheme="minorHAnsi" w:hAnsiTheme="minorHAnsi" w:cstheme="minorHAnsi"/>
          <w:sz w:val="22"/>
          <w:szCs w:val="22"/>
        </w:rPr>
        <w:t>Tourism Economics and Hospitality Management</w:t>
      </w:r>
      <w:r w:rsidR="00B266B4">
        <w:rPr>
          <w:rFonts w:asciiTheme="minorHAnsi" w:hAnsiTheme="minorHAnsi" w:cstheme="minorHAnsi"/>
          <w:sz w:val="22"/>
          <w:szCs w:val="22"/>
        </w:rPr>
        <w:t xml:space="preserve"> </w:t>
      </w:r>
      <w:r w:rsidRPr="00DA2917">
        <w:rPr>
          <w:rFonts w:asciiTheme="minorHAnsi" w:hAnsiTheme="minorHAnsi" w:cstheme="minorHAnsi"/>
          <w:sz w:val="22"/>
          <w:szCs w:val="22"/>
        </w:rPr>
        <w:t xml:space="preserve">je </w:t>
      </w:r>
      <w:r>
        <w:rPr>
          <w:rFonts w:asciiTheme="minorHAnsi" w:hAnsiTheme="minorHAnsi" w:cstheme="minorHAnsi"/>
          <w:b/>
          <w:sz w:val="22"/>
          <w:szCs w:val="22"/>
        </w:rPr>
        <w:t>doc. Ing. Zuzana Tučková</w:t>
      </w:r>
      <w:r w:rsidRPr="00DA2917">
        <w:rPr>
          <w:rFonts w:asciiTheme="minorHAnsi" w:hAnsiTheme="minorHAnsi" w:cstheme="minorHAnsi"/>
          <w:b/>
          <w:sz w:val="22"/>
          <w:szCs w:val="22"/>
        </w:rPr>
        <w:t>, Ph.D.</w:t>
      </w:r>
      <w:r w:rsidRPr="00DA2917">
        <w:rPr>
          <w:rFonts w:asciiTheme="minorHAnsi" w:hAnsiTheme="minorHAnsi" w:cstheme="minorHAnsi"/>
          <w:sz w:val="22"/>
          <w:szCs w:val="22"/>
        </w:rPr>
        <w:t xml:space="preserve"> </w:t>
      </w:r>
      <w:r w:rsidR="00012651" w:rsidRPr="00DA2917">
        <w:rPr>
          <w:rFonts w:asciiTheme="minorHAnsi" w:hAnsiTheme="minorHAnsi" w:cstheme="minorHAnsi"/>
          <w:sz w:val="22"/>
          <w:szCs w:val="22"/>
        </w:rPr>
        <w:t>Garant</w:t>
      </w:r>
      <w:r w:rsidR="00012651">
        <w:rPr>
          <w:rFonts w:asciiTheme="minorHAnsi" w:hAnsiTheme="minorHAnsi" w:cstheme="minorHAnsi"/>
          <w:sz w:val="22"/>
          <w:szCs w:val="22"/>
        </w:rPr>
        <w:t>ka</w:t>
      </w:r>
      <w:r w:rsidR="00012651" w:rsidRPr="00DA2917">
        <w:rPr>
          <w:rFonts w:asciiTheme="minorHAnsi" w:hAnsiTheme="minorHAnsi" w:cstheme="minorHAnsi"/>
          <w:sz w:val="22"/>
          <w:szCs w:val="22"/>
        </w:rPr>
        <w:t xml:space="preserve"> má požadovanou kvalifikaci (doc. – Ekonomika a management podniku, Ph.D. – Ekonomika a management) a je</w:t>
      </w:r>
      <w:r w:rsidR="00012651">
        <w:rPr>
          <w:rFonts w:asciiTheme="minorHAnsi" w:hAnsiTheme="minorHAnsi" w:cstheme="minorHAnsi"/>
          <w:sz w:val="22"/>
          <w:szCs w:val="22"/>
        </w:rPr>
        <w:t>jí</w:t>
      </w:r>
      <w:r w:rsidR="00012651" w:rsidRPr="00DA2917">
        <w:rPr>
          <w:rFonts w:asciiTheme="minorHAnsi" w:hAnsiTheme="minorHAnsi" w:cstheme="minorHAnsi"/>
          <w:sz w:val="22"/>
          <w:szCs w:val="22"/>
        </w:rPr>
        <w:t xml:space="preserve"> tvůrčí a vědecká činnost je stručně uvedena v akreditačních materiálech v části </w:t>
      </w:r>
      <w:r w:rsidR="00012651" w:rsidRPr="00DA2917">
        <w:rPr>
          <w:rFonts w:asciiTheme="minorHAnsi" w:hAnsiTheme="minorHAnsi" w:cstheme="minorHAnsi"/>
          <w:i/>
          <w:sz w:val="22"/>
          <w:szCs w:val="22"/>
        </w:rPr>
        <w:t>C-I – Personální zabezpečení.</w:t>
      </w:r>
      <w:r w:rsidR="00012651" w:rsidRPr="00DA2917">
        <w:rPr>
          <w:rFonts w:asciiTheme="minorHAnsi" w:hAnsiTheme="minorHAnsi" w:cstheme="minorHAnsi"/>
          <w:sz w:val="22"/>
          <w:szCs w:val="22"/>
        </w:rPr>
        <w:t xml:space="preserve"> </w:t>
      </w:r>
    </w:p>
    <w:p w14:paraId="2891001A" w14:textId="77777777" w:rsidR="00012651" w:rsidRPr="00DA2917" w:rsidRDefault="00012651" w:rsidP="0001265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autor</w:t>
      </w:r>
      <w:r>
        <w:rPr>
          <w:rFonts w:asciiTheme="minorHAnsi" w:hAnsiTheme="minorHAnsi" w:cstheme="minorHAnsi"/>
          <w:sz w:val="22"/>
          <w:szCs w:val="22"/>
        </w:rPr>
        <w:t>em</w:t>
      </w:r>
      <w:r w:rsidRPr="00DA2917">
        <w:rPr>
          <w:rFonts w:asciiTheme="minorHAnsi" w:hAnsiTheme="minorHAnsi" w:cstheme="minorHAnsi"/>
          <w:sz w:val="22"/>
          <w:szCs w:val="22"/>
        </w:rPr>
        <w:t xml:space="preserve"> a spoluautorem </w:t>
      </w:r>
      <w:r>
        <w:rPr>
          <w:rFonts w:asciiTheme="minorHAnsi" w:hAnsiTheme="minorHAnsi" w:cstheme="minorHAnsi"/>
          <w:sz w:val="22"/>
          <w:szCs w:val="22"/>
        </w:rPr>
        <w:t xml:space="preserve">41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213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6)</w:t>
      </w:r>
      <w:r w:rsidRPr="00DA2917">
        <w:rPr>
          <w:rFonts w:asciiTheme="minorHAnsi" w:hAnsiTheme="minorHAnsi" w:cstheme="minorHAnsi"/>
          <w:sz w:val="22"/>
          <w:szCs w:val="22"/>
        </w:rPr>
        <w:t xml:space="preserve"> a </w:t>
      </w:r>
      <w:r>
        <w:rPr>
          <w:rFonts w:asciiTheme="minorHAnsi" w:hAnsiTheme="minorHAnsi" w:cstheme="minorHAnsi"/>
          <w:sz w:val="22"/>
          <w:szCs w:val="22"/>
        </w:rPr>
        <w:t>49</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340</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 xml:space="preserve"> 8</w:t>
      </w:r>
      <w:r w:rsidRPr="00DA2917">
        <w:rPr>
          <w:rFonts w:asciiTheme="minorHAnsi" w:hAnsiTheme="minorHAnsi" w:cstheme="minorHAnsi"/>
          <w:sz w:val="22"/>
          <w:szCs w:val="22"/>
        </w:rPr>
        <w:t xml:space="preserve">). </w:t>
      </w:r>
      <w:r w:rsidRPr="00C627E4">
        <w:rPr>
          <w:rFonts w:asciiTheme="minorHAnsi" w:hAnsiTheme="minorHAnsi" w:cstheme="minorHAnsi"/>
          <w:sz w:val="22"/>
          <w:szCs w:val="22"/>
        </w:rPr>
        <w:t xml:space="preserve">Garantka je dále autorem 4 monografií (The Meaning of Tourism and Tourism Services in the V4 Countries, The Social Economy, Social Enterprises and outline of sustainability a Ekonomika služeb). </w:t>
      </w:r>
      <w:r w:rsidRPr="00705B61">
        <w:rPr>
          <w:rFonts w:asciiTheme="minorHAnsi" w:hAnsiTheme="minorHAnsi" w:cstheme="minorHAnsi"/>
          <w:sz w:val="22"/>
          <w:szCs w:val="22"/>
        </w:rPr>
        <w:t>Doposud se podílela</w:t>
      </w:r>
      <w:r>
        <w:rPr>
          <w:rFonts w:asciiTheme="minorHAnsi" w:hAnsiTheme="minorHAnsi" w:cstheme="minorHAnsi"/>
          <w:sz w:val="22"/>
          <w:szCs w:val="22"/>
        </w:rPr>
        <w:t xml:space="preserve"> a (í)</w:t>
      </w:r>
      <w:r w:rsidRPr="00705B61">
        <w:rPr>
          <w:rFonts w:asciiTheme="minorHAnsi" w:hAnsiTheme="minorHAnsi" w:cstheme="minorHAnsi"/>
          <w:sz w:val="22"/>
          <w:szCs w:val="22"/>
        </w:rPr>
        <w:t xml:space="preserve"> na řešení 10 českých i mezinárodních projektů financovaných např. Grantovou agenturou ČR, či resortními poskytovateli jako je MŠM, Norské fondy, MZ, FRVŠ, současně </w:t>
      </w:r>
      <w:r>
        <w:rPr>
          <w:rFonts w:asciiTheme="minorHAnsi" w:hAnsiTheme="minorHAnsi" w:cstheme="minorHAnsi"/>
          <w:sz w:val="22"/>
          <w:szCs w:val="22"/>
        </w:rPr>
        <w:t xml:space="preserve">Bezpečnostní výzkum, </w:t>
      </w:r>
      <w:r w:rsidRPr="00705B61">
        <w:rPr>
          <w:rFonts w:asciiTheme="minorHAnsi" w:hAnsiTheme="minorHAnsi" w:cstheme="minorHAnsi"/>
          <w:sz w:val="22"/>
          <w:szCs w:val="22"/>
        </w:rPr>
        <w:t>TAČR</w:t>
      </w:r>
      <w:r>
        <w:rPr>
          <w:rFonts w:asciiTheme="minorHAnsi" w:hAnsiTheme="minorHAnsi" w:cstheme="minorHAnsi"/>
          <w:sz w:val="22"/>
          <w:szCs w:val="22"/>
        </w:rPr>
        <w:t xml:space="preserve"> a Interreg</w:t>
      </w:r>
      <w:r w:rsidRPr="00705B61">
        <w:rPr>
          <w:rFonts w:asciiTheme="minorHAnsi" w:hAnsiTheme="minorHAnsi" w:cstheme="minorHAnsi"/>
          <w:sz w:val="22"/>
          <w:szCs w:val="22"/>
        </w:rPr>
        <w:t xml:space="preserve">). Zodpovědným řešitelem byla u </w:t>
      </w:r>
      <w:r>
        <w:rPr>
          <w:rFonts w:asciiTheme="minorHAnsi" w:hAnsiTheme="minorHAnsi" w:cstheme="minorHAnsi"/>
          <w:sz w:val="22"/>
          <w:szCs w:val="22"/>
        </w:rPr>
        <w:t>8</w:t>
      </w:r>
      <w:r w:rsidRPr="00705B61">
        <w:rPr>
          <w:rFonts w:asciiTheme="minorHAnsi" w:hAnsiTheme="minorHAnsi" w:cstheme="minorHAnsi"/>
          <w:sz w:val="22"/>
          <w:szCs w:val="22"/>
        </w:rPr>
        <w:t xml:space="preserve"> z nich.</w:t>
      </w:r>
    </w:p>
    <w:p w14:paraId="3262300F" w14:textId="53E57D88" w:rsidR="00012651" w:rsidRPr="00EA3338" w:rsidRDefault="00012651" w:rsidP="004B186D">
      <w:pPr>
        <w:pStyle w:val="Default"/>
        <w:spacing w:after="360"/>
        <w:jc w:val="both"/>
        <w:rPr>
          <w:rFonts w:asciiTheme="minorHAnsi" w:hAnsiTheme="minorHAnsi"/>
          <w:color w:val="auto"/>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uznávan</w:t>
      </w:r>
      <w:r>
        <w:rPr>
          <w:rFonts w:asciiTheme="minorHAnsi" w:hAnsiTheme="minorHAnsi" w:cstheme="minorHAnsi"/>
          <w:sz w:val="22"/>
          <w:szCs w:val="22"/>
        </w:rPr>
        <w:t>ou</w:t>
      </w:r>
      <w:r w:rsidRPr="00DA2917">
        <w:rPr>
          <w:rFonts w:asciiTheme="minorHAnsi" w:hAnsiTheme="minorHAnsi" w:cstheme="minorHAnsi"/>
          <w:sz w:val="22"/>
          <w:szCs w:val="22"/>
        </w:rPr>
        <w:t xml:space="preserve"> odborn</w:t>
      </w:r>
      <w:r>
        <w:rPr>
          <w:rFonts w:asciiTheme="minorHAnsi" w:hAnsiTheme="minorHAnsi" w:cstheme="minorHAnsi"/>
          <w:sz w:val="22"/>
          <w:szCs w:val="22"/>
        </w:rPr>
        <w:t>ic</w:t>
      </w:r>
      <w:r w:rsidRPr="00DA2917">
        <w:rPr>
          <w:rFonts w:asciiTheme="minorHAnsi" w:hAnsiTheme="minorHAnsi" w:cstheme="minorHAnsi"/>
          <w:sz w:val="22"/>
          <w:szCs w:val="22"/>
        </w:rPr>
        <w:t>í</w:t>
      </w:r>
      <w:r>
        <w:rPr>
          <w:rFonts w:asciiTheme="minorHAnsi" w:hAnsiTheme="minorHAnsi" w:cstheme="minorHAnsi"/>
          <w:sz w:val="22"/>
          <w:szCs w:val="22"/>
        </w:rPr>
        <w:t xml:space="preserve"> </w:t>
      </w:r>
      <w:r w:rsidRPr="00DA2917">
        <w:rPr>
          <w:rFonts w:asciiTheme="minorHAnsi" w:hAnsiTheme="minorHAnsi" w:cstheme="minorHAnsi"/>
          <w:sz w:val="22"/>
          <w:szCs w:val="22"/>
        </w:rPr>
        <w:t>pro oblast</w:t>
      </w:r>
      <w:r>
        <w:rPr>
          <w:rFonts w:asciiTheme="minorHAnsi" w:hAnsiTheme="minorHAnsi" w:cstheme="minorHAnsi"/>
          <w:sz w:val="22"/>
          <w:szCs w:val="22"/>
        </w:rPr>
        <w:t xml:space="preserve"> Podnikové ekonomiky, Ekonomiky služeb, a primárně Ekonomické udržitelnosti cestovního ruchu, a využití nejnovějších trendů z oblasti udržitelnosti v podmínkách cestovního ruchu a hotelnictví. </w:t>
      </w:r>
      <w:r w:rsidRPr="00DA2917">
        <w:rPr>
          <w:rFonts w:asciiTheme="minorHAnsi" w:hAnsiTheme="minorHAnsi" w:cstheme="minorHAnsi"/>
          <w:sz w:val="22"/>
          <w:szCs w:val="22"/>
        </w:rPr>
        <w:t>Zároveň působí jako školitel</w:t>
      </w:r>
      <w:r>
        <w:rPr>
          <w:rFonts w:asciiTheme="minorHAnsi" w:hAnsiTheme="minorHAnsi" w:cstheme="minorHAnsi"/>
          <w:sz w:val="22"/>
          <w:szCs w:val="22"/>
        </w:rPr>
        <w:t>ka</w:t>
      </w:r>
      <w:r w:rsidRPr="00DA2917">
        <w:rPr>
          <w:rFonts w:asciiTheme="minorHAnsi" w:hAnsiTheme="minorHAnsi" w:cstheme="minorHAnsi"/>
          <w:sz w:val="22"/>
          <w:szCs w:val="22"/>
        </w:rPr>
        <w:t xml:space="preserve"> doktorského studijního programu Ekonomika a </w:t>
      </w:r>
      <w:r w:rsidRPr="00FC3C84">
        <w:rPr>
          <w:rFonts w:asciiTheme="minorHAnsi" w:hAnsiTheme="minorHAnsi"/>
          <w:color w:val="auto"/>
          <w:sz w:val="22"/>
          <w:szCs w:val="22"/>
        </w:rPr>
        <w:t>management</w:t>
      </w:r>
      <w:r w:rsidR="00CB0F11" w:rsidRPr="00CB0F11">
        <w:t xml:space="preserve"> </w:t>
      </w:r>
      <w:r w:rsidR="00CB0F11">
        <w:t xml:space="preserve">a </w:t>
      </w:r>
      <w:r w:rsidR="00CB0F11" w:rsidRPr="00CB0F11">
        <w:rPr>
          <w:rFonts w:asciiTheme="minorHAnsi" w:hAnsiTheme="minorHAnsi"/>
          <w:color w:val="auto"/>
          <w:sz w:val="22"/>
          <w:szCs w:val="22"/>
        </w:rPr>
        <w:t>Economics and Management</w:t>
      </w:r>
      <w:r w:rsidRPr="00DA2917">
        <w:rPr>
          <w:rFonts w:asciiTheme="minorHAnsi" w:hAnsiTheme="minorHAnsi" w:cstheme="minorHAnsi"/>
          <w:sz w:val="22"/>
          <w:szCs w:val="22"/>
        </w:rPr>
        <w:t xml:space="preserve"> na UTB ve Zlíně.</w:t>
      </w:r>
      <w:r w:rsidRPr="00EA3338">
        <w:rPr>
          <w:rFonts w:asciiTheme="minorHAnsi" w:hAnsiTheme="minorHAnsi"/>
          <w:color w:val="auto"/>
          <w:sz w:val="22"/>
          <w:szCs w:val="22"/>
        </w:rPr>
        <w:t xml:space="preserve"> </w:t>
      </w:r>
    </w:p>
    <w:p w14:paraId="5D98CE60"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4A3229A4" w14:textId="77777777" w:rsidR="004B186D" w:rsidRPr="00EA3338" w:rsidRDefault="004B186D" w:rsidP="004B186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01746095" w14:textId="77777777" w:rsidR="004B186D" w:rsidRPr="00EA3338" w:rsidRDefault="004B186D" w:rsidP="004B186D">
      <w:pPr>
        <w:pStyle w:val="Nadpis3"/>
        <w:jc w:val="center"/>
        <w:rPr>
          <w:rFonts w:asciiTheme="minorHAnsi" w:hAnsiTheme="minorHAnsi"/>
          <w:b/>
          <w:color w:val="auto"/>
        </w:rPr>
      </w:pPr>
      <w:r w:rsidRPr="00EA3338">
        <w:rPr>
          <w:rFonts w:asciiTheme="minorHAnsi" w:hAnsiTheme="minorHAnsi"/>
          <w:b/>
          <w:color w:val="auto"/>
        </w:rPr>
        <w:t>Standard 5.4</w:t>
      </w:r>
    </w:p>
    <w:p w14:paraId="1B52C82B" w14:textId="2F5A9637" w:rsidR="000C7745" w:rsidRPr="007E544F" w:rsidRDefault="000C7745" w:rsidP="0010506C">
      <w:pPr>
        <w:spacing w:after="120"/>
        <w:jc w:val="both"/>
        <w:rPr>
          <w:rFonts w:ascii="Calibri" w:hAnsi="Calibri" w:cs="Calibri"/>
          <w:bCs/>
          <w:sz w:val="22"/>
          <w:szCs w:val="22"/>
        </w:rPr>
      </w:pPr>
      <w:bookmarkStart w:id="1157" w:name="_Hlk88224849"/>
      <w:r w:rsidRPr="000C7745">
        <w:rPr>
          <w:rFonts w:asciiTheme="minorHAnsi" w:hAnsiTheme="minorHAnsi"/>
          <w:sz w:val="22"/>
        </w:rPr>
        <w:t xml:space="preserve">Doc. Ing. Zuzana Tučková, Ph.D. </w:t>
      </w:r>
      <w:r w:rsidRPr="007E544F">
        <w:rPr>
          <w:rFonts w:ascii="Calibri" w:hAnsi="Calibri" w:cs="Calibri"/>
          <w:sz w:val="22"/>
          <w:szCs w:val="22"/>
        </w:rPr>
        <w:t>je garant</w:t>
      </w:r>
      <w:r>
        <w:rPr>
          <w:rFonts w:ascii="Calibri" w:hAnsi="Calibri" w:cs="Calibri"/>
          <w:sz w:val="22"/>
          <w:szCs w:val="22"/>
        </w:rPr>
        <w:t>kou</w:t>
      </w:r>
      <w:r w:rsidRPr="007E544F">
        <w:rPr>
          <w:rFonts w:ascii="Calibri" w:hAnsi="Calibri" w:cs="Calibri"/>
          <w:sz w:val="22"/>
          <w:szCs w:val="22"/>
        </w:rPr>
        <w:t xml:space="preserve"> </w:t>
      </w:r>
      <w:r>
        <w:rPr>
          <w:rFonts w:ascii="Calibri" w:hAnsi="Calibri" w:cs="Calibri"/>
          <w:sz w:val="22"/>
          <w:szCs w:val="22"/>
        </w:rPr>
        <w:t xml:space="preserve">pouze </w:t>
      </w:r>
      <w:r w:rsidRPr="007E544F">
        <w:rPr>
          <w:rFonts w:ascii="Calibri" w:hAnsi="Calibri" w:cs="Calibri"/>
          <w:sz w:val="22"/>
          <w:szCs w:val="22"/>
        </w:rPr>
        <w:t xml:space="preserve">předkládaného </w:t>
      </w:r>
      <w:r w:rsidR="0010506C" w:rsidRPr="0010506C">
        <w:rPr>
          <w:rFonts w:ascii="Calibri" w:hAnsi="Calibri" w:cs="Calibri"/>
          <w:sz w:val="22"/>
          <w:szCs w:val="22"/>
        </w:rPr>
        <w:t xml:space="preserve">doktorského studijního programu </w:t>
      </w:r>
      <w:bookmarkStart w:id="1158" w:name="_Hlk88224873"/>
      <w:r w:rsidR="0010506C" w:rsidRPr="0010506C">
        <w:rPr>
          <w:rFonts w:ascii="Calibri" w:hAnsi="Calibri" w:cs="Calibri"/>
          <w:sz w:val="22"/>
          <w:szCs w:val="22"/>
        </w:rPr>
        <w:t>Tourism Economics and Hospitality Management</w:t>
      </w:r>
      <w:r>
        <w:rPr>
          <w:rFonts w:ascii="Calibri" w:hAnsi="Calibri" w:cs="Calibri"/>
          <w:sz w:val="22"/>
          <w:szCs w:val="22"/>
        </w:rPr>
        <w:t xml:space="preserve"> </w:t>
      </w:r>
      <w:bookmarkEnd w:id="1158"/>
      <w:r>
        <w:rPr>
          <w:rFonts w:ascii="Calibri" w:hAnsi="Calibri" w:cs="Calibri"/>
          <w:sz w:val="22"/>
          <w:szCs w:val="22"/>
        </w:rPr>
        <w:t xml:space="preserve">a jeho </w:t>
      </w:r>
      <w:r w:rsidR="0010506C">
        <w:rPr>
          <w:rFonts w:ascii="Calibri" w:hAnsi="Calibri" w:cs="Calibri"/>
          <w:sz w:val="22"/>
          <w:szCs w:val="22"/>
        </w:rPr>
        <w:t>česk</w:t>
      </w:r>
      <w:r>
        <w:rPr>
          <w:rFonts w:ascii="Calibri" w:hAnsi="Calibri" w:cs="Calibri"/>
          <w:sz w:val="22"/>
          <w:szCs w:val="22"/>
        </w:rPr>
        <w:t xml:space="preserve">é mutace </w:t>
      </w:r>
      <w:r w:rsidR="0010506C" w:rsidRPr="0010506C">
        <w:rPr>
          <w:rFonts w:ascii="Calibri" w:hAnsi="Calibri" w:cs="Calibri"/>
          <w:sz w:val="22"/>
          <w:szCs w:val="22"/>
        </w:rPr>
        <w:t>Ekonomika cestovního ruchu a management hotelnictví</w:t>
      </w:r>
      <w:r>
        <w:rPr>
          <w:rFonts w:ascii="Calibri" w:hAnsi="Calibri" w:cs="Calibri"/>
          <w:sz w:val="22"/>
          <w:szCs w:val="22"/>
        </w:rPr>
        <w:t>.</w:t>
      </w:r>
    </w:p>
    <w:bookmarkEnd w:id="1157"/>
    <w:p w14:paraId="7174E4E2" w14:textId="77777777" w:rsidR="000C7745" w:rsidRPr="002123BE" w:rsidRDefault="000C7745" w:rsidP="004B186D">
      <w:pPr>
        <w:spacing w:after="120"/>
        <w:jc w:val="both"/>
        <w:rPr>
          <w:bCs/>
          <w:sz w:val="28"/>
          <w:szCs w:val="24"/>
        </w:rPr>
      </w:pPr>
    </w:p>
    <w:p w14:paraId="0ECB7203" w14:textId="77777777" w:rsidR="004B186D" w:rsidRPr="00D23723" w:rsidRDefault="004B186D" w:rsidP="004B186D">
      <w:pPr>
        <w:pStyle w:val="Nadpis2"/>
        <w:jc w:val="center"/>
        <w:rPr>
          <w:rFonts w:ascii="Calibri" w:hAnsi="Calibri" w:cs="Calibri"/>
          <w:bCs/>
          <w:i/>
          <w:iCs/>
          <w:sz w:val="32"/>
        </w:rPr>
      </w:pPr>
      <w:r w:rsidRPr="00D23723">
        <w:rPr>
          <w:rFonts w:ascii="Calibri" w:hAnsi="Calibri" w:cs="Calibri"/>
          <w:sz w:val="32"/>
        </w:rPr>
        <w:t>Personální zabezpečení studijního programu</w:t>
      </w:r>
    </w:p>
    <w:p w14:paraId="2DE184A7"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3FAAD0E9"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171D571C" w14:textId="7F3667E8" w:rsidR="004B186D" w:rsidRPr="00AF539E" w:rsidRDefault="004B186D" w:rsidP="004B186D">
      <w:pPr>
        <w:spacing w:before="120" w:after="120"/>
        <w:jc w:val="both"/>
        <w:rPr>
          <w:rFonts w:asciiTheme="minorHAnsi" w:hAnsiTheme="minorHAnsi"/>
          <w:sz w:val="22"/>
        </w:rPr>
      </w:pPr>
      <w:bookmarkStart w:id="1159" w:name="_Hlk88224894"/>
      <w:r w:rsidRPr="00AF539E">
        <w:rPr>
          <w:rFonts w:asciiTheme="minorHAnsi" w:hAnsiTheme="minorHAnsi"/>
          <w:sz w:val="22"/>
        </w:rPr>
        <w:t>Na zabezpečení studijního programu se podí</w:t>
      </w:r>
      <w:r>
        <w:rPr>
          <w:rFonts w:asciiTheme="minorHAnsi" w:hAnsiTheme="minorHAnsi"/>
          <w:sz w:val="22"/>
        </w:rPr>
        <w:t>lí</w:t>
      </w:r>
      <w:r w:rsidRPr="00AF539E">
        <w:rPr>
          <w:rFonts w:asciiTheme="minorHAnsi" w:hAnsiTheme="minorHAnsi"/>
          <w:sz w:val="22"/>
        </w:rPr>
        <w:t xml:space="preserve"> </w:t>
      </w:r>
      <w:r>
        <w:rPr>
          <w:rFonts w:asciiTheme="minorHAnsi" w:hAnsiTheme="minorHAnsi"/>
          <w:sz w:val="22"/>
        </w:rPr>
        <w:t>6</w:t>
      </w:r>
      <w:r w:rsidRPr="00AF539E">
        <w:rPr>
          <w:rFonts w:asciiTheme="minorHAnsi" w:hAnsiTheme="minorHAnsi"/>
          <w:sz w:val="22"/>
        </w:rPr>
        <w:t xml:space="preserve"> profeso</w:t>
      </w:r>
      <w:r>
        <w:rPr>
          <w:rFonts w:asciiTheme="minorHAnsi" w:hAnsiTheme="minorHAnsi"/>
          <w:sz w:val="22"/>
        </w:rPr>
        <w:t>rů</w:t>
      </w:r>
      <w:r w:rsidRPr="00AF539E">
        <w:rPr>
          <w:rFonts w:asciiTheme="minorHAnsi" w:hAnsiTheme="minorHAnsi"/>
          <w:sz w:val="22"/>
        </w:rPr>
        <w:t xml:space="preserve">, </w:t>
      </w:r>
      <w:del w:id="1160" w:author="Pavla Trefilová" w:date="2022-05-13T19:03:00Z">
        <w:r w:rsidDel="00C76BBA">
          <w:rPr>
            <w:rFonts w:asciiTheme="minorHAnsi" w:hAnsiTheme="minorHAnsi"/>
            <w:sz w:val="22"/>
          </w:rPr>
          <w:delText>8</w:delText>
        </w:r>
      </w:del>
      <w:ins w:id="1161" w:author="Pavla Trefilová" w:date="2022-05-13T19:03:00Z">
        <w:r w:rsidR="00C76BBA">
          <w:rPr>
            <w:rFonts w:asciiTheme="minorHAnsi" w:hAnsiTheme="minorHAnsi"/>
            <w:sz w:val="22"/>
          </w:rPr>
          <w:t>9</w:t>
        </w:r>
      </w:ins>
      <w:r w:rsidRPr="00372253">
        <w:rPr>
          <w:rFonts w:asciiTheme="minorHAnsi" w:hAnsiTheme="minorHAnsi"/>
          <w:sz w:val="22"/>
        </w:rPr>
        <w:t xml:space="preserve"> docentů,</w:t>
      </w:r>
      <w:r w:rsidRPr="00AF539E">
        <w:rPr>
          <w:rFonts w:asciiTheme="minorHAnsi" w:hAnsiTheme="minorHAnsi"/>
          <w:sz w:val="22"/>
        </w:rPr>
        <w:t xml:space="preserve"> </w:t>
      </w:r>
      <w:r w:rsidR="008F2CD6">
        <w:rPr>
          <w:rFonts w:asciiTheme="minorHAnsi" w:hAnsiTheme="minorHAnsi"/>
          <w:sz w:val="22"/>
        </w:rPr>
        <w:t>3</w:t>
      </w:r>
      <w:r w:rsidRPr="00AF539E">
        <w:rPr>
          <w:rFonts w:asciiTheme="minorHAnsi" w:hAnsiTheme="minorHAnsi"/>
          <w:sz w:val="22"/>
        </w:rPr>
        <w:t xml:space="preserve"> odborn</w:t>
      </w:r>
      <w:r>
        <w:rPr>
          <w:rFonts w:asciiTheme="minorHAnsi" w:hAnsiTheme="minorHAnsi"/>
          <w:sz w:val="22"/>
        </w:rPr>
        <w:t>í</w:t>
      </w:r>
      <w:r w:rsidRPr="00AF539E">
        <w:rPr>
          <w:rFonts w:asciiTheme="minorHAnsi" w:hAnsiTheme="minorHAnsi"/>
          <w:sz w:val="22"/>
        </w:rPr>
        <w:t xml:space="preserve"> asistent</w:t>
      </w:r>
      <w:r>
        <w:rPr>
          <w:rFonts w:asciiTheme="minorHAnsi" w:hAnsiTheme="minorHAnsi"/>
          <w:sz w:val="22"/>
        </w:rPr>
        <w:t>i</w:t>
      </w:r>
      <w:r w:rsidRPr="00AF539E">
        <w:rPr>
          <w:rFonts w:asciiTheme="minorHAnsi" w:hAnsiTheme="minorHAnsi"/>
          <w:sz w:val="22"/>
        </w:rPr>
        <w:t xml:space="preserve"> s titulem Ph.D., 1 odborník na informační zdroje (ředitel Knihovny UTB) a 3 lektoři na výuku angličtiny.</w:t>
      </w:r>
    </w:p>
    <w:bookmarkEnd w:id="1159"/>
    <w:p w14:paraId="5BA38631" w14:textId="77777777" w:rsidR="004B186D" w:rsidRPr="00AF539E" w:rsidRDefault="004B186D" w:rsidP="004B186D">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36F3EC8D" w14:textId="5E9641E4" w:rsidR="00C805B6" w:rsidRPr="00A86D46" w:rsidRDefault="00C805B6" w:rsidP="00C805B6">
      <w:pPr>
        <w:spacing w:before="120" w:after="120"/>
        <w:jc w:val="both"/>
        <w:rPr>
          <w:ins w:id="1162" w:author="Pavla Trefilová" w:date="2022-05-12T14:53:00Z"/>
          <w:rFonts w:asciiTheme="minorHAnsi" w:hAnsiTheme="minorHAnsi"/>
          <w:sz w:val="22"/>
        </w:rPr>
      </w:pPr>
      <w:bookmarkStart w:id="1163" w:name="_Hlk103109914"/>
      <w:ins w:id="1164" w:author="Pavla Trefilová" w:date="2022-05-12T14:53:00Z">
        <w:r>
          <w:rPr>
            <w:rFonts w:asciiTheme="minorHAnsi" w:hAnsiTheme="minorHAnsi"/>
            <w:sz w:val="22"/>
          </w:rPr>
          <w:t xml:space="preserve">V uvedených Přílohách C-1 dva AP nejsou habilitovaní v příslušném oboru pro studijní program. Tuto skutečnost si uvědomujeme, avšak vzhledem k jejich profesnímu zaměření a dlouhodobému vědeckému působení v oblasti CR je jejich přínos z oblasti CR nezpochybnitelný. Oba dva se podílejí na výuce v navazujícím magisterském studjním programu </w:t>
        </w:r>
        <w:r w:rsidRPr="00273D8E">
          <w:rPr>
            <w:rFonts w:asciiTheme="minorHAnsi" w:hAnsiTheme="minorHAnsi"/>
            <w:sz w:val="22"/>
          </w:rPr>
          <w:t xml:space="preserve">Hotelnictví, cestovní ruch a marketing </w:t>
        </w:r>
        <w:r>
          <w:rPr>
            <w:rFonts w:asciiTheme="minorHAnsi" w:hAnsiTheme="minorHAnsi"/>
            <w:sz w:val="22"/>
          </w:rPr>
          <w:t>akreditovaného na V</w:t>
        </w:r>
      </w:ins>
      <w:ins w:id="1165" w:author="Pavla Trefilová" w:date="2022-05-13T13:14:00Z">
        <w:r w:rsidR="00707940">
          <w:rPr>
            <w:rFonts w:asciiTheme="minorHAnsi" w:hAnsiTheme="minorHAnsi"/>
            <w:sz w:val="22"/>
          </w:rPr>
          <w:t>Š</w:t>
        </w:r>
      </w:ins>
      <w:ins w:id="1166" w:author="Pavla Trefilová" w:date="2022-05-12T14:53:00Z">
        <w:r>
          <w:rPr>
            <w:rFonts w:asciiTheme="minorHAnsi" w:hAnsiTheme="minorHAnsi"/>
            <w:sz w:val="22"/>
          </w:rPr>
          <w:t xml:space="preserve">HE. </w:t>
        </w:r>
        <w:r w:rsidRPr="00531856">
          <w:rPr>
            <w:rFonts w:asciiTheme="minorHAnsi" w:hAnsiTheme="minorHAnsi"/>
            <w:sz w:val="22"/>
          </w:rPr>
          <w:t>Oba dva AP jsou řešiteli národních výzkumných projektů (např. TAČR, NAKI II) zaměřených na témata cestovního ruchu a hospitality. Publikační činnost obou AP je již řadu let orientována na témata týkající se cestovního ruchu a hospitality (viz životopisy ve formuláři C-I).</w:t>
        </w:r>
      </w:ins>
    </w:p>
    <w:bookmarkEnd w:id="1163"/>
    <w:p w14:paraId="7B141662" w14:textId="2863FC4D" w:rsidR="00760E7C" w:rsidRPr="001E475D" w:rsidRDefault="00760E7C" w:rsidP="00760E7C">
      <w:pPr>
        <w:spacing w:before="120" w:after="120"/>
        <w:jc w:val="both"/>
        <w:rPr>
          <w:ins w:id="1167" w:author="Pavla Trefilová" w:date="2022-05-11T16:03:00Z"/>
          <w:rFonts w:asciiTheme="minorHAnsi" w:hAnsiTheme="minorHAnsi" w:cstheme="minorHAnsi"/>
          <w:sz w:val="22"/>
          <w:szCs w:val="22"/>
        </w:rPr>
      </w:pPr>
      <w:ins w:id="1168" w:author="Pavla Trefilová" w:date="2022-05-11T16:03:00Z">
        <w:r>
          <w:rPr>
            <w:rFonts w:asciiTheme="minorHAnsi" w:hAnsiTheme="minorHAnsi"/>
            <w:sz w:val="22"/>
          </w:rPr>
          <w:lastRenderedPageBreak/>
          <w:t>Na výuce jednoho povinného profilového předmětu se podílí na základě doložené smlouvy kolegové z V</w:t>
        </w:r>
      </w:ins>
      <w:ins w:id="1169" w:author="Pavla Trefilová" w:date="2022-05-13T13:14:00Z">
        <w:r w:rsidR="00707940">
          <w:rPr>
            <w:rFonts w:asciiTheme="minorHAnsi" w:hAnsiTheme="minorHAnsi"/>
            <w:sz w:val="22"/>
          </w:rPr>
          <w:t>Š</w:t>
        </w:r>
      </w:ins>
      <w:ins w:id="1170" w:author="Pavla Trefilová" w:date="2022-05-11T16:03:00Z">
        <w:r>
          <w:rPr>
            <w:rFonts w:asciiTheme="minorHAnsi" w:hAnsiTheme="minorHAnsi"/>
            <w:sz w:val="22"/>
          </w:rPr>
          <w:t xml:space="preserve">HE, stejně se tak se podílejí na dvou povinně volitelných předmětech. Tato spolupráce je deklarována a popsána ve smlouvě, kerá nabude platnosti v případě získání akreditace.  Jeden profilový předmě je taktéž nabízen ve spolupráci s dvěma AP, kteří mají na FaME každoročně již min. 8 let DPP.   Tato spolupráce je dlouhodobá, funguje bez problémů a dotčení pracovníci v případě udělení akreditacejsou ochotni předměty zabezpečit. Výhodou je zde ideální kontinuita mezi jednotlivými stupněmi vysokoškolského studia. V současné době a od roku 2014 se podílí pravidelně na výuce v nMgr. ve </w:t>
        </w:r>
        <w:r w:rsidRPr="001E475D">
          <w:rPr>
            <w:rFonts w:asciiTheme="minorHAnsi" w:hAnsiTheme="minorHAnsi" w:cstheme="minorHAnsi"/>
            <w:sz w:val="22"/>
            <w:szCs w:val="22"/>
          </w:rPr>
          <w:t>speciali</w:t>
        </w:r>
        <w:r>
          <w:rPr>
            <w:rFonts w:asciiTheme="minorHAnsi" w:hAnsiTheme="minorHAnsi" w:cstheme="minorHAnsi"/>
            <w:sz w:val="22"/>
            <w:szCs w:val="22"/>
          </w:rPr>
          <w:t>za</w:t>
        </w:r>
        <w:r w:rsidRPr="001E475D">
          <w:rPr>
            <w:rFonts w:asciiTheme="minorHAnsi" w:hAnsiTheme="minorHAnsi" w:cstheme="minorHAnsi"/>
            <w:sz w:val="22"/>
            <w:szCs w:val="22"/>
          </w:rPr>
          <w:t xml:space="preserve">ci </w:t>
        </w:r>
        <w:r w:rsidRPr="00A86D46">
          <w:rPr>
            <w:rFonts w:asciiTheme="minorHAnsi" w:hAnsiTheme="minorHAnsi" w:cstheme="minorHAnsi"/>
            <w:sz w:val="22"/>
            <w:szCs w:val="22"/>
          </w:rPr>
          <w:t>Podnikání ve službách cestovního ruchu</w:t>
        </w:r>
        <w:r>
          <w:rPr>
            <w:rFonts w:asciiTheme="minorHAnsi" w:hAnsiTheme="minorHAnsi" w:cstheme="minorHAnsi"/>
            <w:sz w:val="22"/>
            <w:szCs w:val="22"/>
          </w:rPr>
          <w:t xml:space="preserve">. Tato výuka probíhá bez problémů fyzicky a pravidelně je také podrobena hodnocením kvality výuky, které je vyhodnocováno. V případě potřeby je možné ho doložit. </w:t>
        </w:r>
      </w:ins>
    </w:p>
    <w:p w14:paraId="2B5FE868" w14:textId="04D91E09" w:rsidR="004B186D" w:rsidRPr="00AF539E" w:rsidRDefault="004B186D" w:rsidP="004B186D">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B266B4" w:rsidRPr="00B266B4">
        <w:rPr>
          <w:rFonts w:asciiTheme="minorHAnsi" w:hAnsiTheme="minorHAnsi"/>
          <w:sz w:val="22"/>
        </w:rPr>
        <w:t>Tourism Economics and Hospitality Management</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1963B91F" w14:textId="77777777" w:rsidR="004B186D" w:rsidRDefault="004B186D" w:rsidP="004B186D">
      <w:pPr>
        <w:jc w:val="center"/>
        <w:rPr>
          <w:rFonts w:asciiTheme="minorHAnsi" w:hAnsiTheme="minorHAnsi"/>
          <w:i/>
        </w:rPr>
      </w:pPr>
    </w:p>
    <w:p w14:paraId="21C19DD9" w14:textId="77777777" w:rsidR="004B186D" w:rsidRDefault="004B186D" w:rsidP="004B186D">
      <w:pPr>
        <w:jc w:val="center"/>
        <w:rPr>
          <w:rFonts w:asciiTheme="minorHAnsi" w:hAnsiTheme="minorHAnsi"/>
          <w:i/>
        </w:rPr>
      </w:pPr>
      <w:r w:rsidRPr="00AF539E">
        <w:rPr>
          <w:rFonts w:asciiTheme="minorHAnsi" w:hAnsiTheme="minorHAnsi"/>
          <w:i/>
        </w:rPr>
        <w:t xml:space="preserve">Tab. 3 – Personální struktura doktorského studijního programu </w:t>
      </w:r>
    </w:p>
    <w:p w14:paraId="1BD16188" w14:textId="0934322C" w:rsidR="004B186D" w:rsidRPr="00AF539E" w:rsidRDefault="00B266B4" w:rsidP="004B186D">
      <w:pPr>
        <w:jc w:val="center"/>
        <w:rPr>
          <w:rFonts w:asciiTheme="minorHAnsi" w:hAnsiTheme="minorHAnsi"/>
          <w:i/>
        </w:rPr>
      </w:pPr>
      <w:r w:rsidRPr="00B266B4">
        <w:rPr>
          <w:rFonts w:asciiTheme="minorHAnsi" w:hAnsiTheme="minorHAnsi"/>
          <w:i/>
        </w:rPr>
        <w:t>Tourism Economics and Hospitality Management</w:t>
      </w:r>
    </w:p>
    <w:tbl>
      <w:tblPr>
        <w:tblW w:w="7837" w:type="dxa"/>
        <w:jc w:val="center"/>
        <w:tblCellMar>
          <w:left w:w="70" w:type="dxa"/>
          <w:right w:w="70" w:type="dxa"/>
        </w:tblCellMar>
        <w:tblLook w:val="04A0" w:firstRow="1" w:lastRow="0" w:firstColumn="1" w:lastColumn="0" w:noHBand="0" w:noVBand="1"/>
      </w:tblPr>
      <w:tblGrid>
        <w:gridCol w:w="3560"/>
        <w:gridCol w:w="1108"/>
        <w:gridCol w:w="1696"/>
        <w:gridCol w:w="1473"/>
        <w:tblGridChange w:id="1171">
          <w:tblGrid>
            <w:gridCol w:w="15"/>
            <w:gridCol w:w="3545"/>
            <w:gridCol w:w="15"/>
            <w:gridCol w:w="1093"/>
            <w:gridCol w:w="15"/>
            <w:gridCol w:w="1681"/>
            <w:gridCol w:w="15"/>
            <w:gridCol w:w="1458"/>
            <w:gridCol w:w="15"/>
          </w:tblGrid>
        </w:tblGridChange>
      </w:tblGrid>
      <w:tr w:rsidR="004B186D" w:rsidRPr="00AF539E" w14:paraId="5881D0FC" w14:textId="77777777" w:rsidTr="0070561C">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A974DC3" w14:textId="77777777" w:rsidR="004B186D" w:rsidRPr="00AF539E" w:rsidRDefault="004B186D" w:rsidP="00D439A7">
            <w:pPr>
              <w:rPr>
                <w:rFonts w:asciiTheme="minorHAnsi" w:hAnsiTheme="minorHAnsi" w:cstheme="minorHAnsi"/>
                <w:b/>
                <w:bCs/>
              </w:rPr>
            </w:pPr>
            <w:r w:rsidRPr="00AF539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298F03E3" w14:textId="77777777" w:rsidR="004B186D" w:rsidRPr="00AF539E" w:rsidRDefault="004B186D" w:rsidP="00D439A7">
            <w:pPr>
              <w:jc w:val="center"/>
              <w:rPr>
                <w:rFonts w:asciiTheme="minorHAnsi" w:hAnsiTheme="minorHAnsi" w:cstheme="minorHAnsi"/>
                <w:b/>
                <w:bCs/>
              </w:rPr>
            </w:pPr>
            <w:r w:rsidRPr="00AF539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6E94F155" w14:textId="77777777" w:rsidR="004B186D" w:rsidRPr="00AF539E" w:rsidRDefault="004B186D" w:rsidP="00D439A7">
            <w:pPr>
              <w:jc w:val="center"/>
              <w:rPr>
                <w:rFonts w:asciiTheme="minorHAnsi" w:hAnsiTheme="minorHAnsi" w:cstheme="minorHAnsi"/>
                <w:b/>
                <w:bCs/>
              </w:rPr>
            </w:pPr>
            <w:r w:rsidRPr="00AF539E">
              <w:rPr>
                <w:rFonts w:asciiTheme="minorHAnsi" w:hAnsiTheme="minorHAnsi" w:cstheme="minorHAnsi"/>
                <w:b/>
                <w:bCs/>
              </w:rPr>
              <w:t>Úvazek</w:t>
            </w:r>
          </w:p>
        </w:tc>
        <w:tc>
          <w:tcPr>
            <w:tcW w:w="1473" w:type="dxa"/>
            <w:tcBorders>
              <w:top w:val="single" w:sz="12" w:space="0" w:color="auto"/>
              <w:left w:val="nil"/>
              <w:bottom w:val="single" w:sz="12" w:space="0" w:color="auto"/>
              <w:right w:val="single" w:sz="12" w:space="0" w:color="auto"/>
            </w:tcBorders>
            <w:shd w:val="clear" w:color="auto" w:fill="auto"/>
            <w:noWrap/>
            <w:vAlign w:val="center"/>
            <w:hideMark/>
          </w:tcPr>
          <w:p w14:paraId="62FB29DC" w14:textId="77777777" w:rsidR="004B186D" w:rsidRPr="00AF539E" w:rsidRDefault="004B186D" w:rsidP="00D439A7">
            <w:pPr>
              <w:jc w:val="center"/>
              <w:rPr>
                <w:rFonts w:asciiTheme="minorHAnsi" w:hAnsiTheme="minorHAnsi" w:cstheme="minorHAnsi"/>
                <w:b/>
                <w:bCs/>
              </w:rPr>
            </w:pPr>
            <w:r w:rsidRPr="00AF539E">
              <w:rPr>
                <w:rFonts w:asciiTheme="minorHAnsi" w:hAnsiTheme="minorHAnsi" w:cstheme="minorHAnsi"/>
                <w:b/>
                <w:bCs/>
              </w:rPr>
              <w:t>Pracovní poměr</w:t>
            </w:r>
          </w:p>
        </w:tc>
      </w:tr>
      <w:tr w:rsidR="004B186D" w:rsidRPr="00AF539E" w14:paraId="065CC8B7" w14:textId="77777777" w:rsidTr="0070561C">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73B3B40" w14:textId="77777777" w:rsidR="004B186D" w:rsidRPr="00AF539E" w:rsidRDefault="004B186D" w:rsidP="00D439A7">
            <w:pPr>
              <w:rPr>
                <w:rFonts w:asciiTheme="minorHAnsi" w:hAnsiTheme="minorHAnsi" w:cstheme="minorHAnsi"/>
                <w:b/>
                <w:bCs/>
              </w:rPr>
            </w:pPr>
            <w:r w:rsidRPr="00AF539E">
              <w:rPr>
                <w:rFonts w:asciiTheme="minorHAnsi" w:hAnsiTheme="minorHAnsi" w:cstheme="minorHAnsi"/>
                <w:b/>
                <w:bCs/>
              </w:rPr>
              <w:t>Profesoři</w:t>
            </w:r>
          </w:p>
        </w:tc>
      </w:tr>
      <w:tr w:rsidR="004B186D" w:rsidRPr="00AF539E" w14:paraId="5FE8C37D"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08CCC61" w14:textId="77777777" w:rsidR="004B186D" w:rsidRPr="00AF539E" w:rsidRDefault="004B186D" w:rsidP="00D439A7">
            <w:pPr>
              <w:rPr>
                <w:rFonts w:asciiTheme="minorHAnsi" w:hAnsiTheme="minorHAnsi" w:cstheme="minorHAnsi"/>
              </w:rPr>
            </w:pPr>
            <w:r w:rsidRPr="00AF539E">
              <w:rPr>
                <w:rFonts w:asciiTheme="minorHAnsi" w:hAnsiTheme="minorHAnsi" w:cstheme="minorHAnsi"/>
              </w:rPr>
              <w:t xml:space="preserve">prof. </w:t>
            </w:r>
            <w:r>
              <w:rPr>
                <w:rFonts w:asciiTheme="minorHAnsi" w:hAnsiTheme="minorHAnsi" w:cstheme="minorHAnsi"/>
              </w:rPr>
              <w:t>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96C0C" w14:textId="77777777" w:rsidR="004B186D" w:rsidRPr="00AF539E" w:rsidRDefault="004B186D" w:rsidP="00D439A7">
            <w:pPr>
              <w:jc w:val="center"/>
              <w:rPr>
                <w:rFonts w:asciiTheme="minorHAnsi" w:hAnsiTheme="minorHAnsi" w:cstheme="minorHAnsi"/>
              </w:rPr>
            </w:pPr>
            <w:r>
              <w:rPr>
                <w:rFonts w:ascii="Calibri" w:hAnsi="Calibri" w:cs="Calibri"/>
              </w:rPr>
              <w:t>1972</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702D4C9" w14:textId="77777777" w:rsidR="004B186D" w:rsidRPr="00AF539E" w:rsidRDefault="004B186D" w:rsidP="00D439A7">
            <w:pPr>
              <w:jc w:val="center"/>
              <w:rPr>
                <w:rFonts w:asciiTheme="minorHAnsi" w:hAnsiTheme="minorHAnsi" w:cstheme="minorHAnsi"/>
              </w:rPr>
            </w:pPr>
            <w:r>
              <w:rPr>
                <w:rFonts w:ascii="Calibri" w:hAnsi="Calibri" w:cs="Calibri"/>
              </w:rPr>
              <w:t>20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2AA0759" w14:textId="77777777" w:rsidR="004B186D" w:rsidRPr="00AF539E" w:rsidRDefault="004B186D" w:rsidP="00D439A7">
            <w:pPr>
              <w:jc w:val="center"/>
              <w:rPr>
                <w:rFonts w:asciiTheme="minorHAnsi" w:hAnsiTheme="minorHAnsi" w:cstheme="minorHAnsi"/>
              </w:rPr>
            </w:pPr>
            <w:r>
              <w:rPr>
                <w:rFonts w:ascii="Calibri" w:hAnsi="Calibri" w:cs="Calibri"/>
              </w:rPr>
              <w:t>U</w:t>
            </w:r>
            <w:r w:rsidRPr="00594D73">
              <w:rPr>
                <w:rFonts w:ascii="Calibri" w:hAnsi="Calibri" w:cs="Calibri"/>
              </w:rPr>
              <w:t>-31.8.2023</w:t>
            </w:r>
          </w:p>
        </w:tc>
      </w:tr>
      <w:tr w:rsidR="00CB0F11" w:rsidRPr="00AF539E" w14:paraId="59848F5A" w14:textId="77777777" w:rsidTr="006D4FC4">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FA06A4C" w14:textId="77777777" w:rsidR="00CB0F11" w:rsidRPr="00AF539E" w:rsidRDefault="00CB0F11" w:rsidP="00CB0F11">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AE849" w14:textId="6B6E9413" w:rsidR="00CB0F11" w:rsidRDefault="00CB0F11" w:rsidP="00CB0F11">
            <w:pPr>
              <w:jc w:val="center"/>
              <w:rPr>
                <w:rFonts w:ascii="Calibri" w:hAnsi="Calibri" w:cs="Calibri"/>
              </w:rPr>
            </w:pPr>
            <w:r>
              <w:rPr>
                <w:rFonts w:ascii="Calibri" w:hAnsi="Calibri" w:cs="Calibri"/>
              </w:rPr>
              <w:t>1976</w:t>
            </w:r>
          </w:p>
        </w:tc>
        <w:tc>
          <w:tcPr>
            <w:tcW w:w="1696" w:type="dxa"/>
            <w:tcBorders>
              <w:top w:val="single" w:sz="4" w:space="0" w:color="auto"/>
              <w:left w:val="nil"/>
              <w:bottom w:val="single" w:sz="4" w:space="0" w:color="auto"/>
              <w:right w:val="single" w:sz="4" w:space="0" w:color="auto"/>
            </w:tcBorders>
            <w:shd w:val="clear" w:color="auto" w:fill="auto"/>
            <w:noWrap/>
            <w:vAlign w:val="center"/>
          </w:tcPr>
          <w:p w14:paraId="4B4E09F7" w14:textId="5E19319E" w:rsidR="00CB0F11" w:rsidRDefault="00CB0F11" w:rsidP="00CB0F11">
            <w:pPr>
              <w:jc w:val="center"/>
              <w:rPr>
                <w:rFonts w:ascii="Calibri" w:hAnsi="Calibri" w:cs="Calibri"/>
              </w:rPr>
            </w:pPr>
            <w:r w:rsidRPr="00C627E4">
              <w:rPr>
                <w:rFonts w:asciiTheme="minorHAnsi" w:hAnsiTheme="minorHAnsi" w:cstheme="minorHAnsi"/>
              </w:rPr>
              <w:t>DPP, změna při získání akreditace na 10 h/týdně</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BE13395" w14:textId="712ACDDC" w:rsidR="00CB0F11" w:rsidRDefault="00CB0F11" w:rsidP="00CB0F11">
            <w:pPr>
              <w:jc w:val="center"/>
              <w:rPr>
                <w:rFonts w:ascii="Calibri" w:hAnsi="Calibri" w:cs="Calibri"/>
              </w:rPr>
            </w:pPr>
            <w:r w:rsidRPr="00C627E4">
              <w:rPr>
                <w:rFonts w:asciiTheme="minorHAnsi" w:hAnsiTheme="minorHAnsi" w:cstheme="minorHAnsi"/>
              </w:rPr>
              <w:t>platnost akreditace</w:t>
            </w:r>
          </w:p>
        </w:tc>
      </w:tr>
      <w:tr w:rsidR="008F2CD6" w:rsidRPr="00AF539E" w14:paraId="32266B91"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D7C60B0"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6167B"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3E93EA8"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61581EE"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68686378"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6F966EE" w14:textId="77777777" w:rsidR="008F2CD6" w:rsidRPr="00AF539E" w:rsidRDefault="008F2CD6" w:rsidP="008F2CD6">
            <w:pPr>
              <w:rPr>
                <w:rFonts w:asciiTheme="minorHAnsi" w:hAnsiTheme="minorHAnsi" w:cstheme="minorHAnsi"/>
              </w:rPr>
            </w:pPr>
            <w:r>
              <w:rPr>
                <w:rFonts w:ascii="Calibri" w:hAnsi="Calibri" w:cs="Calibri"/>
              </w:rPr>
              <w:t>prof</w:t>
            </w:r>
            <w:r w:rsidRPr="00AF539E">
              <w:rPr>
                <w:rFonts w:ascii="Calibri" w:hAnsi="Calibri" w:cs="Calibri"/>
              </w:rPr>
              <w:t>. Ing. Boris Popesko,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E765A" w14:textId="77777777" w:rsidR="008F2CD6" w:rsidRPr="00AF539E" w:rsidRDefault="008F2CD6" w:rsidP="008F2CD6">
            <w:pPr>
              <w:jc w:val="center"/>
              <w:rPr>
                <w:rFonts w:asciiTheme="minorHAnsi" w:hAnsiTheme="minorHAnsi" w:cstheme="minorHAnsi"/>
              </w:rPr>
            </w:pPr>
            <w:r w:rsidRPr="00AF539E">
              <w:rPr>
                <w:rFonts w:ascii="Calibri" w:hAnsi="Calibri" w:cs="Calibri"/>
              </w:rPr>
              <w:t>1978</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F3F35E2" w14:textId="77777777" w:rsidR="008F2CD6" w:rsidRPr="00AF539E" w:rsidRDefault="008F2CD6" w:rsidP="008F2CD6">
            <w:pPr>
              <w:jc w:val="center"/>
              <w:rPr>
                <w:rFonts w:asciiTheme="minorHAnsi" w:hAnsiTheme="minorHAnsi" w:cstheme="minorHAnsi"/>
              </w:rPr>
            </w:pPr>
            <w:r w:rsidRPr="00AF539E">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702FB1E" w14:textId="77777777" w:rsidR="008F2CD6" w:rsidRPr="00AF539E" w:rsidRDefault="008F2CD6" w:rsidP="008F2CD6">
            <w:pPr>
              <w:jc w:val="center"/>
              <w:rPr>
                <w:rFonts w:asciiTheme="minorHAnsi" w:hAnsiTheme="minorHAnsi" w:cstheme="minorHAnsi"/>
              </w:rPr>
            </w:pPr>
            <w:r w:rsidRPr="00AF539E">
              <w:rPr>
                <w:rFonts w:ascii="Calibri" w:hAnsi="Calibri" w:cs="Calibri"/>
              </w:rPr>
              <w:t>N</w:t>
            </w:r>
          </w:p>
        </w:tc>
      </w:tr>
      <w:tr w:rsidR="008F2CD6" w:rsidRPr="00AF539E" w14:paraId="27EFEC43"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BCEDEE" w14:textId="77777777" w:rsidR="008F2CD6" w:rsidRPr="00AF539E" w:rsidRDefault="008F2CD6" w:rsidP="008F2CD6">
            <w:pPr>
              <w:rPr>
                <w:rFonts w:asciiTheme="minorHAnsi" w:hAnsiTheme="minorHAnsi" w:cstheme="minorHAnsi"/>
              </w:rPr>
            </w:pPr>
            <w:r>
              <w:rPr>
                <w:rFonts w:ascii="Calibri" w:hAnsi="Calibri" w:cs="Calibri"/>
              </w:rPr>
              <w:t>prof</w:t>
            </w:r>
            <w:r w:rsidRPr="00AF539E">
              <w:rPr>
                <w:rFonts w:ascii="Calibri" w:hAnsi="Calibri" w:cs="Calibri"/>
              </w:rPr>
              <w:t>. Ing. Rastislav Rajnoha,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0762F" w14:textId="77777777" w:rsidR="008F2CD6" w:rsidRPr="00AF539E" w:rsidRDefault="008F2CD6" w:rsidP="008F2CD6">
            <w:pPr>
              <w:jc w:val="center"/>
              <w:rPr>
                <w:rFonts w:asciiTheme="minorHAnsi" w:hAnsiTheme="minorHAnsi" w:cstheme="minorHAnsi"/>
              </w:rPr>
            </w:pPr>
            <w:r w:rsidRPr="00AF539E">
              <w:rPr>
                <w:rFonts w:ascii="Calibri" w:hAnsi="Calibri" w:cs="Calibr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0AC2E828" w14:textId="77777777" w:rsidR="008F2CD6" w:rsidRPr="00AF539E" w:rsidRDefault="008F2CD6" w:rsidP="008F2CD6">
            <w:pPr>
              <w:jc w:val="center"/>
              <w:rPr>
                <w:rFonts w:asciiTheme="minorHAnsi" w:hAnsiTheme="minorHAnsi" w:cstheme="minorHAnsi"/>
              </w:rPr>
            </w:pPr>
            <w:r w:rsidRPr="00AF539E">
              <w:rPr>
                <w:rFonts w:ascii="Calibri" w:hAnsi="Calibri" w:cs="Calibri"/>
              </w:rPr>
              <w:t>28</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250FC67" w14:textId="77777777" w:rsidR="008F2CD6" w:rsidRPr="00AF539E" w:rsidRDefault="008F2CD6" w:rsidP="008F2CD6">
            <w:pPr>
              <w:jc w:val="center"/>
              <w:rPr>
                <w:rFonts w:asciiTheme="minorHAnsi" w:hAnsiTheme="minorHAnsi" w:cstheme="minorHAnsi"/>
              </w:rPr>
            </w:pPr>
            <w:r w:rsidRPr="00AF539E">
              <w:rPr>
                <w:rFonts w:ascii="Calibri" w:hAnsi="Calibri" w:cs="Calibri"/>
              </w:rPr>
              <w:t>N</w:t>
            </w:r>
          </w:p>
        </w:tc>
      </w:tr>
      <w:tr w:rsidR="008F2CD6" w:rsidRPr="00AF539E" w14:paraId="0BC0C620"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A478F19" w14:textId="77777777" w:rsidR="008F2CD6" w:rsidRDefault="008F2CD6" w:rsidP="008F2CD6">
            <w:pPr>
              <w:rPr>
                <w:rFonts w:ascii="Calibri" w:hAnsi="Calibri" w:cs="Calibri"/>
              </w:rPr>
            </w:pPr>
            <w:r w:rsidRPr="00AF539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973DE" w14:textId="77777777" w:rsidR="008F2CD6" w:rsidRPr="00AF539E" w:rsidRDefault="008F2CD6" w:rsidP="008F2CD6">
            <w:pPr>
              <w:jc w:val="center"/>
              <w:rPr>
                <w:rFonts w:ascii="Calibri" w:hAnsi="Calibri" w:cs="Calibri"/>
              </w:rPr>
            </w:pPr>
            <w:r w:rsidRPr="00AF539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AEEF7EC" w14:textId="77777777" w:rsidR="008F2CD6" w:rsidRPr="00AF539E" w:rsidRDefault="008F2CD6" w:rsidP="008F2CD6">
            <w:pPr>
              <w:jc w:val="center"/>
              <w:rPr>
                <w:rFonts w:ascii="Calibri" w:hAnsi="Calibri" w:cs="Calibr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CA9DE45" w14:textId="77777777" w:rsidR="008F2CD6" w:rsidRPr="00AF539E" w:rsidRDefault="008F2CD6" w:rsidP="008F2CD6">
            <w:pPr>
              <w:jc w:val="center"/>
              <w:rPr>
                <w:rFonts w:ascii="Calibri" w:hAnsi="Calibri" w:cs="Calibri"/>
              </w:rPr>
            </w:pPr>
            <w:r w:rsidRPr="00AF539E">
              <w:rPr>
                <w:rFonts w:asciiTheme="minorHAnsi" w:hAnsiTheme="minorHAnsi" w:cstheme="minorHAnsi"/>
              </w:rPr>
              <w:t>N</w:t>
            </w:r>
          </w:p>
        </w:tc>
      </w:tr>
      <w:tr w:rsidR="008F2CD6" w:rsidRPr="00AF539E" w14:paraId="5061E985" w14:textId="77777777" w:rsidTr="0070561C">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D7D70EB" w14:textId="77777777" w:rsidR="008F2CD6" w:rsidRPr="00AF539E" w:rsidRDefault="008F2CD6" w:rsidP="008F2CD6">
            <w:pPr>
              <w:rPr>
                <w:rFonts w:asciiTheme="minorHAnsi" w:hAnsiTheme="minorHAnsi" w:cstheme="minorHAnsi"/>
                <w:b/>
                <w:bCs/>
              </w:rPr>
            </w:pPr>
            <w:r w:rsidRPr="00AF539E">
              <w:rPr>
                <w:rFonts w:asciiTheme="minorHAnsi" w:hAnsiTheme="minorHAnsi" w:cstheme="minorHAnsi"/>
                <w:b/>
                <w:bCs/>
              </w:rPr>
              <w:t>Docenti</w:t>
            </w:r>
          </w:p>
        </w:tc>
      </w:tr>
      <w:tr w:rsidR="008F2CD6" w:rsidRPr="00AF539E" w14:paraId="47FCEF2E" w14:textId="77777777" w:rsidTr="0070561C">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574880C9"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13818753"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6B3128A2"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single" w:sz="4" w:space="0" w:color="auto"/>
              <w:bottom w:val="nil"/>
              <w:right w:val="single" w:sz="12" w:space="0" w:color="auto"/>
            </w:tcBorders>
            <w:shd w:val="clear" w:color="auto" w:fill="auto"/>
            <w:noWrap/>
            <w:vAlign w:val="bottom"/>
          </w:tcPr>
          <w:p w14:paraId="57F0B28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07C32B95" w14:textId="77777777" w:rsidTr="006D4FC4">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D709C44" w14:textId="1E61C482" w:rsidR="008F2CD6" w:rsidRPr="00AF539E" w:rsidRDefault="008F2CD6" w:rsidP="008F2CD6">
            <w:pPr>
              <w:rPr>
                <w:rFonts w:ascii="Calibri" w:hAnsi="Calibri" w:cs="Calibri"/>
              </w:rPr>
            </w:pPr>
            <w:r w:rsidRPr="0070561C">
              <w:rPr>
                <w:rFonts w:asciiTheme="minorHAnsi" w:hAnsiTheme="minorHAnsi" w:cstheme="minorHAnsi"/>
                <w:szCs w:val="22"/>
              </w:rPr>
              <w:t>doc. Ing. Tomáš Gajdošík,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427AD66" w14:textId="67770F90" w:rsidR="008F2CD6" w:rsidRPr="00AF539E" w:rsidRDefault="008F2CD6" w:rsidP="008F2CD6">
            <w:pPr>
              <w:jc w:val="center"/>
              <w:rPr>
                <w:rFonts w:ascii="Calibri" w:hAnsi="Calibri" w:cs="Calibri"/>
              </w:rPr>
            </w:pPr>
            <w:r>
              <w:rPr>
                <w:rFonts w:ascii="Calibri" w:hAnsi="Calibri" w:cs="Calibri"/>
              </w:rPr>
              <w:t>1988</w:t>
            </w:r>
          </w:p>
        </w:tc>
        <w:tc>
          <w:tcPr>
            <w:tcW w:w="1696" w:type="dxa"/>
            <w:tcBorders>
              <w:top w:val="single" w:sz="4" w:space="0" w:color="auto"/>
              <w:left w:val="nil"/>
              <w:bottom w:val="nil"/>
              <w:right w:val="single" w:sz="4" w:space="0" w:color="auto"/>
            </w:tcBorders>
            <w:shd w:val="clear" w:color="auto" w:fill="auto"/>
            <w:noWrap/>
            <w:vAlign w:val="center"/>
          </w:tcPr>
          <w:p w14:paraId="313413F2" w14:textId="1622131E" w:rsidR="008F2CD6" w:rsidRPr="00CB0F11" w:rsidRDefault="008F2CD6" w:rsidP="008F2CD6">
            <w:pPr>
              <w:jc w:val="center"/>
              <w:rPr>
                <w:rFonts w:ascii="Calibri" w:hAnsi="Calibri" w:cs="Calibri"/>
              </w:rPr>
            </w:pPr>
            <w:r w:rsidRPr="00CB0F11">
              <w:rPr>
                <w:rFonts w:asciiTheme="minorHAnsi" w:hAnsiTheme="minorHAnsi" w:cstheme="minorHAnsi"/>
              </w:rPr>
              <w:t>DPP</w:t>
            </w:r>
          </w:p>
        </w:tc>
        <w:tc>
          <w:tcPr>
            <w:tcW w:w="1473" w:type="dxa"/>
            <w:tcBorders>
              <w:top w:val="single" w:sz="4" w:space="0" w:color="auto"/>
              <w:left w:val="single" w:sz="4" w:space="0" w:color="auto"/>
              <w:bottom w:val="nil"/>
              <w:right w:val="single" w:sz="12" w:space="0" w:color="auto"/>
            </w:tcBorders>
            <w:shd w:val="clear" w:color="auto" w:fill="auto"/>
            <w:noWrap/>
            <w:vAlign w:val="center"/>
          </w:tcPr>
          <w:p w14:paraId="35EE085A" w14:textId="3940361E" w:rsidR="008F2CD6" w:rsidRPr="00CB0F11" w:rsidRDefault="008F2CD6" w:rsidP="008F2CD6">
            <w:pPr>
              <w:jc w:val="center"/>
              <w:rPr>
                <w:rFonts w:ascii="Calibri" w:hAnsi="Calibri" w:cs="Calibri"/>
              </w:rPr>
            </w:pPr>
            <w:r w:rsidRPr="00CB0F11">
              <w:rPr>
                <w:rFonts w:asciiTheme="minorHAnsi" w:hAnsiTheme="minorHAnsi" w:cstheme="minorHAnsi"/>
              </w:rPr>
              <w:t>platnost akreditace</w:t>
            </w:r>
          </w:p>
        </w:tc>
      </w:tr>
      <w:tr w:rsidR="008F2CD6" w:rsidRPr="00AF539E" w14:paraId="2C1A3661" w14:textId="77777777" w:rsidTr="0070561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56BA029" w14:textId="77777777" w:rsidR="008F2CD6" w:rsidRPr="00AF539E" w:rsidRDefault="008F2CD6" w:rsidP="008F2CD6">
            <w:pPr>
              <w:rPr>
                <w:rFonts w:ascii="Calibri" w:hAnsi="Calibri" w:cs="Calibri"/>
              </w:rPr>
            </w:pPr>
            <w:r>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6CEC251A" w14:textId="77777777" w:rsidR="008F2CD6" w:rsidRPr="00AF539E" w:rsidRDefault="008F2CD6" w:rsidP="008F2CD6">
            <w:pPr>
              <w:jc w:val="center"/>
              <w:rPr>
                <w:rFonts w:ascii="Calibri" w:hAnsi="Calibri" w:cs="Calibri"/>
              </w:rPr>
            </w:pPr>
            <w:r>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3A5838FA" w14:textId="77777777" w:rsidR="008F2CD6" w:rsidRPr="00AF539E" w:rsidRDefault="008F2CD6" w:rsidP="008F2CD6">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658EA343" w14:textId="77777777" w:rsidR="008F2CD6" w:rsidRPr="00AF539E" w:rsidRDefault="008F2CD6" w:rsidP="008F2CD6">
            <w:pPr>
              <w:jc w:val="center"/>
              <w:rPr>
                <w:rFonts w:ascii="Calibri" w:hAnsi="Calibri" w:cs="Calibri"/>
              </w:rPr>
            </w:pPr>
            <w:r>
              <w:rPr>
                <w:rFonts w:ascii="Calibri" w:hAnsi="Calibri" w:cs="Calibri"/>
              </w:rPr>
              <w:t>N</w:t>
            </w:r>
          </w:p>
        </w:tc>
      </w:tr>
      <w:tr w:rsidR="008F2CD6" w:rsidRPr="00AF539E" w14:paraId="78985F44" w14:textId="77777777" w:rsidTr="0070561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1907A95F" w14:textId="77777777" w:rsidR="008F2CD6" w:rsidRPr="00AF539E" w:rsidRDefault="008F2CD6" w:rsidP="008F2CD6">
            <w:pPr>
              <w:rPr>
                <w:rFonts w:ascii="Calibri" w:hAnsi="Calibri" w:cs="Calibri"/>
              </w:rPr>
            </w:pPr>
            <w:r w:rsidRPr="00AF539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55F9738F" w14:textId="77777777" w:rsidR="008F2CD6" w:rsidRPr="00AF539E" w:rsidRDefault="008F2CD6" w:rsidP="008F2CD6">
            <w:pPr>
              <w:jc w:val="center"/>
              <w:rPr>
                <w:rFonts w:ascii="Calibri" w:hAnsi="Calibri" w:cs="Calibri"/>
              </w:rPr>
            </w:pPr>
            <w:r w:rsidRPr="00AF539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5DD30AD1" w14:textId="77777777" w:rsidR="008F2CD6" w:rsidRPr="00AF539E" w:rsidRDefault="008F2CD6" w:rsidP="008F2CD6">
            <w:pPr>
              <w:jc w:val="center"/>
              <w:rPr>
                <w:rFonts w:ascii="Calibri" w:hAnsi="Calibri" w:cs="Calibri"/>
              </w:rPr>
            </w:pPr>
            <w:r w:rsidRPr="00AF539E">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0452D3EA" w14:textId="77777777" w:rsidR="008F2CD6" w:rsidRPr="00AF539E" w:rsidRDefault="008F2CD6" w:rsidP="008F2CD6">
            <w:pPr>
              <w:jc w:val="center"/>
              <w:rPr>
                <w:rFonts w:ascii="Calibri" w:hAnsi="Calibri" w:cs="Calibri"/>
              </w:rPr>
            </w:pPr>
            <w:r w:rsidRPr="00AF539E">
              <w:rPr>
                <w:rFonts w:ascii="Calibri" w:hAnsi="Calibri" w:cs="Calibri"/>
              </w:rPr>
              <w:t>N</w:t>
            </w:r>
          </w:p>
        </w:tc>
      </w:tr>
      <w:tr w:rsidR="00C76BBA" w:rsidRPr="00AF539E" w14:paraId="53EB4628" w14:textId="77777777" w:rsidTr="00C76BBA">
        <w:tblPrEx>
          <w:tblW w:w="7837" w:type="dxa"/>
          <w:jc w:val="center"/>
          <w:tblCellMar>
            <w:left w:w="70" w:type="dxa"/>
            <w:right w:w="70" w:type="dxa"/>
          </w:tblCellMar>
          <w:tblPrExChange w:id="1172" w:author="Pavla Trefilová" w:date="2022-05-13T19:04:00Z">
            <w:tblPrEx>
              <w:tblW w:w="7837" w:type="dxa"/>
              <w:jc w:val="center"/>
              <w:tblCellMar>
                <w:left w:w="70" w:type="dxa"/>
                <w:right w:w="70" w:type="dxa"/>
              </w:tblCellMar>
            </w:tblPrEx>
          </w:tblPrExChange>
        </w:tblPrEx>
        <w:trPr>
          <w:trHeight w:val="330"/>
          <w:jc w:val="center"/>
          <w:ins w:id="1173" w:author="Pavla Trefilová" w:date="2022-05-13T19:03:00Z"/>
          <w:trPrChange w:id="1174" w:author="Pavla Trefilová" w:date="2022-05-13T19:04:00Z">
            <w:trPr>
              <w:gridBefore w:val="1"/>
              <w:trHeight w:val="330"/>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bottom"/>
            <w:tcPrChange w:id="1175" w:author="Pavla Trefilová" w:date="2022-05-13T19:04:00Z">
              <w:tcPr>
                <w:tcW w:w="3560" w:type="dxa"/>
                <w:gridSpan w:val="2"/>
                <w:tcBorders>
                  <w:top w:val="single" w:sz="4" w:space="0" w:color="auto"/>
                  <w:left w:val="single" w:sz="12" w:space="0" w:color="auto"/>
                  <w:bottom w:val="nil"/>
                  <w:right w:val="single" w:sz="4" w:space="0" w:color="auto"/>
                </w:tcBorders>
                <w:shd w:val="clear" w:color="auto" w:fill="auto"/>
                <w:noWrap/>
                <w:vAlign w:val="bottom"/>
              </w:tcPr>
            </w:tcPrChange>
          </w:tcPr>
          <w:p w14:paraId="7D088434" w14:textId="702DBF8F" w:rsidR="00C76BBA" w:rsidRPr="00C76BBA" w:rsidRDefault="00C76BBA" w:rsidP="00C76BBA">
            <w:pPr>
              <w:rPr>
                <w:ins w:id="1176" w:author="Pavla Trefilová" w:date="2022-05-13T19:03:00Z"/>
                <w:rFonts w:asciiTheme="minorHAnsi" w:hAnsiTheme="minorHAnsi" w:cstheme="minorHAnsi"/>
                <w:rPrChange w:id="1177" w:author="Pavla Trefilová" w:date="2022-05-13T19:03:00Z">
                  <w:rPr>
                    <w:ins w:id="1178" w:author="Pavla Trefilová" w:date="2022-05-13T19:03:00Z"/>
                    <w:rFonts w:ascii="Calibri" w:hAnsi="Calibri" w:cs="Calibri"/>
                  </w:rPr>
                </w:rPrChange>
              </w:rPr>
            </w:pPr>
            <w:ins w:id="1179" w:author="Pavla Trefilová [2]" w:date="2022-05-13T19:03:00Z">
              <w:r w:rsidRPr="00C76BBA">
                <w:rPr>
                  <w:rFonts w:asciiTheme="minorHAnsi" w:hAnsiTheme="minorHAnsi" w:cstheme="minorHAnsi"/>
                  <w:rPrChange w:id="1180" w:author="Pavla Trefilová" w:date="2022-05-13T19:03:00Z">
                    <w:rPr/>
                  </w:rPrChange>
                </w:rPr>
                <w:t>doc. Ing. Alena Klapalová, Ph.D.</w:t>
              </w:r>
            </w:ins>
          </w:p>
        </w:tc>
        <w:tc>
          <w:tcPr>
            <w:tcW w:w="1108" w:type="dxa"/>
            <w:tcBorders>
              <w:top w:val="single" w:sz="4" w:space="0" w:color="auto"/>
              <w:left w:val="single" w:sz="4" w:space="0" w:color="auto"/>
              <w:bottom w:val="nil"/>
              <w:right w:val="single" w:sz="4" w:space="0" w:color="auto"/>
            </w:tcBorders>
            <w:shd w:val="clear" w:color="auto" w:fill="auto"/>
            <w:noWrap/>
            <w:vAlign w:val="bottom"/>
            <w:tcPrChange w:id="1181" w:author="Pavla Trefilová" w:date="2022-05-13T19:04:00Z">
              <w:tcPr>
                <w:tcW w:w="1108" w:type="dxa"/>
                <w:gridSpan w:val="2"/>
                <w:tcBorders>
                  <w:top w:val="single" w:sz="4" w:space="0" w:color="auto"/>
                  <w:left w:val="single" w:sz="4" w:space="0" w:color="auto"/>
                  <w:bottom w:val="nil"/>
                  <w:right w:val="single" w:sz="4" w:space="0" w:color="auto"/>
                </w:tcBorders>
                <w:shd w:val="clear" w:color="auto" w:fill="auto"/>
                <w:noWrap/>
                <w:vAlign w:val="bottom"/>
              </w:tcPr>
            </w:tcPrChange>
          </w:tcPr>
          <w:p w14:paraId="4AC4A95D" w14:textId="261AC564" w:rsidR="00C76BBA" w:rsidRPr="00C76BBA" w:rsidRDefault="00C76BBA" w:rsidP="00C76BBA">
            <w:pPr>
              <w:jc w:val="center"/>
              <w:rPr>
                <w:ins w:id="1182" w:author="Pavla Trefilová" w:date="2022-05-13T19:03:00Z"/>
                <w:rFonts w:asciiTheme="minorHAnsi" w:hAnsiTheme="minorHAnsi" w:cstheme="minorHAnsi"/>
                <w:rPrChange w:id="1183" w:author="Pavla Trefilová" w:date="2022-05-13T19:03:00Z">
                  <w:rPr>
                    <w:ins w:id="1184" w:author="Pavla Trefilová" w:date="2022-05-13T19:03:00Z"/>
                    <w:rFonts w:ascii="Calibri" w:hAnsi="Calibri" w:cs="Calibri"/>
                  </w:rPr>
                </w:rPrChange>
              </w:rPr>
            </w:pPr>
            <w:ins w:id="1185" w:author="Pavla Trefilová [2]" w:date="2022-05-13T19:03:00Z">
              <w:r w:rsidRPr="00C76BBA">
                <w:rPr>
                  <w:rFonts w:asciiTheme="minorHAnsi" w:hAnsiTheme="minorHAnsi" w:cstheme="minorHAnsi"/>
                  <w:rPrChange w:id="1186" w:author="Pavla Trefilová" w:date="2022-05-13T19:03:00Z">
                    <w:rPr/>
                  </w:rPrChange>
                </w:rPr>
                <w:t>1964</w:t>
              </w:r>
            </w:ins>
          </w:p>
        </w:tc>
        <w:tc>
          <w:tcPr>
            <w:tcW w:w="1696" w:type="dxa"/>
            <w:tcBorders>
              <w:top w:val="single" w:sz="4" w:space="0" w:color="auto"/>
              <w:left w:val="nil"/>
              <w:bottom w:val="nil"/>
              <w:right w:val="single" w:sz="4" w:space="0" w:color="auto"/>
            </w:tcBorders>
            <w:shd w:val="clear" w:color="auto" w:fill="auto"/>
            <w:noWrap/>
            <w:vAlign w:val="bottom"/>
            <w:tcPrChange w:id="1187" w:author="Pavla Trefilová" w:date="2022-05-13T19:04:00Z">
              <w:tcPr>
                <w:tcW w:w="1696" w:type="dxa"/>
                <w:gridSpan w:val="2"/>
                <w:tcBorders>
                  <w:top w:val="single" w:sz="4" w:space="0" w:color="auto"/>
                  <w:left w:val="nil"/>
                  <w:bottom w:val="nil"/>
                  <w:right w:val="single" w:sz="4" w:space="0" w:color="auto"/>
                </w:tcBorders>
                <w:shd w:val="clear" w:color="auto" w:fill="auto"/>
                <w:noWrap/>
                <w:vAlign w:val="bottom"/>
              </w:tcPr>
            </w:tcPrChange>
          </w:tcPr>
          <w:p w14:paraId="75A232F8" w14:textId="6C134B4B" w:rsidR="00C76BBA" w:rsidRPr="00C76BBA" w:rsidRDefault="00C76BBA" w:rsidP="00C76BBA">
            <w:pPr>
              <w:jc w:val="center"/>
              <w:rPr>
                <w:ins w:id="1188" w:author="Pavla Trefilová" w:date="2022-05-13T19:03:00Z"/>
                <w:rFonts w:asciiTheme="minorHAnsi" w:hAnsiTheme="minorHAnsi" w:cstheme="minorHAnsi"/>
                <w:rPrChange w:id="1189" w:author="Pavla Trefilová" w:date="2022-05-13T19:03:00Z">
                  <w:rPr>
                    <w:ins w:id="1190" w:author="Pavla Trefilová" w:date="2022-05-13T19:03:00Z"/>
                    <w:rFonts w:ascii="Calibri" w:hAnsi="Calibri" w:cs="Calibri"/>
                  </w:rPr>
                </w:rPrChange>
              </w:rPr>
            </w:pPr>
            <w:ins w:id="1191" w:author="Pavla Trefilová [2]" w:date="2022-05-13T19:03:00Z">
              <w:r w:rsidRPr="00C76BBA">
                <w:rPr>
                  <w:rFonts w:asciiTheme="minorHAnsi" w:hAnsiTheme="minorHAnsi" w:cstheme="minorHAnsi"/>
                  <w:rPrChange w:id="1192" w:author="Pavla Trefilová" w:date="2022-05-13T19:03:00Z">
                    <w:rPr/>
                  </w:rPrChange>
                </w:rPr>
                <w:t>20</w:t>
              </w:r>
            </w:ins>
          </w:p>
        </w:tc>
        <w:tc>
          <w:tcPr>
            <w:tcW w:w="1473" w:type="dxa"/>
            <w:tcBorders>
              <w:top w:val="single" w:sz="4" w:space="0" w:color="auto"/>
              <w:left w:val="single" w:sz="4" w:space="0" w:color="auto"/>
              <w:bottom w:val="nil"/>
              <w:right w:val="single" w:sz="12" w:space="0" w:color="auto"/>
            </w:tcBorders>
            <w:shd w:val="clear" w:color="auto" w:fill="auto"/>
            <w:noWrap/>
            <w:vAlign w:val="bottom"/>
            <w:tcPrChange w:id="1193" w:author="Pavla Trefilová" w:date="2022-05-13T19:04:00Z">
              <w:tcPr>
                <w:tcW w:w="1473" w:type="dxa"/>
                <w:gridSpan w:val="2"/>
                <w:tcBorders>
                  <w:top w:val="single" w:sz="4" w:space="0" w:color="auto"/>
                  <w:left w:val="single" w:sz="4" w:space="0" w:color="auto"/>
                  <w:bottom w:val="nil"/>
                  <w:right w:val="single" w:sz="12" w:space="0" w:color="auto"/>
                </w:tcBorders>
                <w:shd w:val="clear" w:color="auto" w:fill="auto"/>
                <w:noWrap/>
                <w:vAlign w:val="bottom"/>
              </w:tcPr>
            </w:tcPrChange>
          </w:tcPr>
          <w:p w14:paraId="6A8A3A4B" w14:textId="3B3C5E67" w:rsidR="00C76BBA" w:rsidRPr="00C76BBA" w:rsidRDefault="00C76BBA">
            <w:pPr>
              <w:jc w:val="center"/>
              <w:rPr>
                <w:ins w:id="1194" w:author="Pavla Trefilová" w:date="2022-05-13T19:03:00Z"/>
                <w:rFonts w:asciiTheme="minorHAnsi" w:hAnsiTheme="minorHAnsi" w:cstheme="minorHAnsi"/>
                <w:rPrChange w:id="1195" w:author="Pavla Trefilová" w:date="2022-05-13T19:03:00Z">
                  <w:rPr>
                    <w:ins w:id="1196" w:author="Pavla Trefilová" w:date="2022-05-13T19:03:00Z"/>
                    <w:rFonts w:ascii="Calibri" w:hAnsi="Calibri" w:cs="Calibri"/>
                  </w:rPr>
                </w:rPrChange>
              </w:rPr>
            </w:pPr>
            <w:ins w:id="1197" w:author="Pavla Trefilová [2]" w:date="2022-05-13T19:03:00Z">
              <w:r w:rsidRPr="00C76BBA">
                <w:rPr>
                  <w:rFonts w:asciiTheme="minorHAnsi" w:hAnsiTheme="minorHAnsi" w:cstheme="minorHAnsi"/>
                  <w:rPrChange w:id="1198" w:author="Pavla Trefilová" w:date="2022-05-13T19:03:00Z">
                    <w:rPr/>
                  </w:rPrChange>
                </w:rPr>
                <w:t>U-31.8.2023</w:t>
              </w:r>
            </w:ins>
          </w:p>
        </w:tc>
      </w:tr>
      <w:tr w:rsidR="008F2CD6" w:rsidRPr="00AF539E" w14:paraId="65E3FCFE" w14:textId="77777777" w:rsidTr="0070561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088BBACD"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38A112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12C003D8"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6B603BD3"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79715151" w14:textId="77777777" w:rsidTr="0070561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66D997A" w14:textId="77777777" w:rsidR="008F2CD6" w:rsidRPr="00AF539E" w:rsidRDefault="008F2CD6" w:rsidP="008F2CD6">
            <w:pPr>
              <w:rPr>
                <w:rFonts w:ascii="Calibri" w:hAnsi="Calibri" w:cs="Calibri"/>
              </w:rPr>
            </w:pPr>
            <w:r>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5CB2A" w14:textId="77777777" w:rsidR="008F2CD6" w:rsidRPr="00AF539E" w:rsidRDefault="008F2CD6" w:rsidP="008F2CD6">
            <w:pPr>
              <w:jc w:val="center"/>
              <w:rPr>
                <w:rFonts w:ascii="Calibri" w:hAnsi="Calibri" w:cs="Calibri"/>
              </w:rPr>
            </w:pPr>
            <w:r>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46FEF30" w14:textId="77777777" w:rsidR="008F2CD6" w:rsidRPr="00AF539E" w:rsidRDefault="008F2CD6" w:rsidP="008F2CD6">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537D19C" w14:textId="77777777" w:rsidR="008F2CD6" w:rsidRPr="00AF539E" w:rsidRDefault="008F2CD6" w:rsidP="008F2CD6">
            <w:pPr>
              <w:jc w:val="center"/>
              <w:rPr>
                <w:rFonts w:ascii="Calibri" w:hAnsi="Calibri" w:cs="Calibri"/>
              </w:rPr>
            </w:pPr>
            <w:r>
              <w:rPr>
                <w:rFonts w:ascii="Calibri" w:hAnsi="Calibri" w:cs="Calibri"/>
              </w:rPr>
              <w:t>N</w:t>
            </w:r>
          </w:p>
        </w:tc>
      </w:tr>
      <w:tr w:rsidR="008F2CD6" w:rsidRPr="00AF539E" w14:paraId="2112F8AB" w14:textId="77777777" w:rsidTr="0070561C">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B49962D" w14:textId="77777777" w:rsidR="008F2CD6" w:rsidRPr="00AF539E" w:rsidRDefault="008F2CD6" w:rsidP="008F2CD6">
            <w:pPr>
              <w:rPr>
                <w:rFonts w:asciiTheme="minorHAnsi" w:hAnsiTheme="minorHAnsi" w:cstheme="minorHAnsi"/>
                <w:b/>
                <w:bCs/>
              </w:rPr>
            </w:pPr>
            <w:r w:rsidRPr="00AF539E">
              <w:rPr>
                <w:rFonts w:asciiTheme="minorHAnsi" w:hAnsiTheme="minorHAnsi" w:cstheme="minorHAnsi"/>
                <w:b/>
                <w:bCs/>
              </w:rPr>
              <w:t>Odborní asistenti</w:t>
            </w:r>
          </w:p>
        </w:tc>
      </w:tr>
      <w:tr w:rsidR="008F2CD6" w:rsidRPr="00AF539E" w14:paraId="45D63032" w14:textId="77777777" w:rsidTr="0070561C">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6FDA7410"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2AA36FA4"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5AFEBAB9"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nil"/>
              <w:bottom w:val="single" w:sz="4" w:space="0" w:color="auto"/>
              <w:right w:val="single" w:sz="12" w:space="0" w:color="auto"/>
            </w:tcBorders>
            <w:shd w:val="clear" w:color="auto" w:fill="auto"/>
            <w:noWrap/>
            <w:vAlign w:val="bottom"/>
          </w:tcPr>
          <w:p w14:paraId="794E245E"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8F2CD6" w:rsidRPr="00AF539E" w14:paraId="04B07C66" w14:textId="77777777" w:rsidTr="0070561C">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503C65B" w14:textId="77777777" w:rsidR="008F2CD6" w:rsidRPr="00AF539E" w:rsidRDefault="008F2CD6" w:rsidP="008F2CD6">
            <w:pPr>
              <w:rPr>
                <w:rFonts w:asciiTheme="minorHAnsi" w:hAnsiTheme="minorHAnsi" w:cstheme="minorHAnsi"/>
              </w:rPr>
            </w:pPr>
            <w:r w:rsidRPr="00AF539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3CDD62E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4273911"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3FC50729" w14:textId="77777777" w:rsidR="008F2CD6" w:rsidRPr="00AF539E" w:rsidRDefault="008F2CD6" w:rsidP="008F2CD6">
            <w:pPr>
              <w:jc w:val="center"/>
              <w:rPr>
                <w:rFonts w:asciiTheme="minorHAnsi" w:hAnsiTheme="minorHAnsi" w:cstheme="minorHAnsi"/>
              </w:rPr>
            </w:pPr>
            <w:r w:rsidRPr="00AF539E">
              <w:rPr>
                <w:rFonts w:asciiTheme="minorHAnsi" w:hAnsiTheme="minorHAnsi" w:cstheme="minorHAnsi"/>
              </w:rPr>
              <w:t>N</w:t>
            </w:r>
          </w:p>
        </w:tc>
      </w:tr>
      <w:tr w:rsidR="003B5B5D" w:rsidRPr="00AF539E" w14:paraId="5E583EE4" w14:textId="77777777" w:rsidTr="00252E26">
        <w:tblPrEx>
          <w:tblW w:w="7837" w:type="dxa"/>
          <w:jc w:val="center"/>
          <w:tblCellMar>
            <w:left w:w="70" w:type="dxa"/>
            <w:right w:w="70" w:type="dxa"/>
          </w:tblCellMar>
          <w:tblPrExChange w:id="1199" w:author="Pavla Trefilová [2]" w:date="2022-05-11T16:04:00Z">
            <w:tblPrEx>
              <w:tblW w:w="7837" w:type="dxa"/>
              <w:jc w:val="center"/>
              <w:tblCellMar>
                <w:left w:w="70" w:type="dxa"/>
                <w:right w:w="70" w:type="dxa"/>
              </w:tblCellMar>
            </w:tblPrEx>
          </w:tblPrExChange>
        </w:tblPrEx>
        <w:trPr>
          <w:trHeight w:val="300"/>
          <w:jc w:val="center"/>
          <w:trPrChange w:id="1200" w:author="Pavla Trefilová [2]" w:date="2022-05-11T16:04:00Z">
            <w:trPr>
              <w:gridAfter w:val="0"/>
              <w:trHeight w:val="30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1201" w:author="Pavla Trefilová [2]" w:date="2022-05-11T16:04: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01A119FE" w14:textId="6E8CECF4" w:rsidR="003B5B5D" w:rsidRPr="0070561C" w:rsidRDefault="003B5B5D" w:rsidP="003B5B5D">
            <w:pPr>
              <w:rPr>
                <w:rFonts w:asciiTheme="minorHAnsi" w:hAnsiTheme="minorHAnsi" w:cstheme="minorHAnsi"/>
              </w:rPr>
            </w:pPr>
            <w:ins w:id="1202" w:author="Pavla Trefilová [2]" w:date="2022-05-11T16:04:00Z">
              <w:r w:rsidRPr="00DC7FBB">
                <w:rPr>
                  <w:rFonts w:asciiTheme="minorHAnsi" w:hAnsiTheme="minorHAnsi" w:cstheme="minorHAnsi"/>
                </w:rPr>
                <w:t>Mgr. Věra Kozáková, Ph.D.</w:t>
              </w:r>
              <w:r w:rsidRPr="00DC7FBB">
                <w:rPr>
                  <w:rFonts w:asciiTheme="minorHAnsi" w:hAnsiTheme="minorHAnsi" w:cstheme="minorHAnsi"/>
                </w:rPr>
                <w:tab/>
              </w:r>
            </w:ins>
            <w:del w:id="1203" w:author="Pavla Trefilová [2]" w:date="2022-05-11T16:04:00Z">
              <w:r w:rsidRPr="0070561C" w:rsidDel="00B81904">
                <w:rPr>
                  <w:rFonts w:asciiTheme="minorHAnsi" w:hAnsiTheme="minorHAnsi" w:cstheme="minorHAnsi"/>
                  <w:szCs w:val="22"/>
                </w:rPr>
                <w:delText>Ing. Zuzana Vaculčíková, Ph.D.</w:delText>
              </w:r>
            </w:del>
          </w:p>
        </w:tc>
        <w:tc>
          <w:tcPr>
            <w:tcW w:w="1108" w:type="dxa"/>
            <w:tcBorders>
              <w:top w:val="single" w:sz="4" w:space="0" w:color="auto"/>
              <w:left w:val="nil"/>
              <w:bottom w:val="single" w:sz="4" w:space="0" w:color="auto"/>
              <w:right w:val="single" w:sz="4" w:space="0" w:color="auto"/>
            </w:tcBorders>
            <w:shd w:val="clear" w:color="auto" w:fill="auto"/>
            <w:noWrap/>
            <w:vAlign w:val="bottom"/>
            <w:tcPrChange w:id="1204" w:author="Pavla Trefilová [2]" w:date="2022-05-11T16:04:00Z">
              <w:tcPr>
                <w:tcW w:w="1108"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1C6EDCF3" w14:textId="41C353FA" w:rsidR="003B5B5D" w:rsidRPr="0070561C" w:rsidRDefault="003B5B5D" w:rsidP="003B5B5D">
            <w:pPr>
              <w:jc w:val="center"/>
              <w:rPr>
                <w:rFonts w:asciiTheme="minorHAnsi" w:hAnsiTheme="minorHAnsi" w:cstheme="minorHAnsi"/>
              </w:rPr>
            </w:pPr>
            <w:ins w:id="1205" w:author="Pavla Trefilová [2]" w:date="2022-05-11T16:04:00Z">
              <w:r>
                <w:rPr>
                  <w:rFonts w:asciiTheme="minorHAnsi" w:hAnsiTheme="minorHAnsi" w:cstheme="minorHAnsi"/>
                </w:rPr>
                <w:t>1957</w:t>
              </w:r>
            </w:ins>
            <w:del w:id="1206" w:author="Pavla Trefilová [2]" w:date="2022-05-11T16:04:00Z">
              <w:r w:rsidRPr="0070561C" w:rsidDel="00B81904">
                <w:rPr>
                  <w:rFonts w:asciiTheme="minorHAnsi" w:hAnsiTheme="minorHAnsi" w:cstheme="minorHAnsi"/>
                  <w:szCs w:val="22"/>
                </w:rPr>
                <w:delText>1987</w:delText>
              </w:r>
            </w:del>
          </w:p>
        </w:tc>
        <w:tc>
          <w:tcPr>
            <w:tcW w:w="1696" w:type="dxa"/>
            <w:tcBorders>
              <w:top w:val="single" w:sz="4" w:space="0" w:color="auto"/>
              <w:left w:val="nil"/>
              <w:bottom w:val="single" w:sz="4" w:space="0" w:color="auto"/>
              <w:right w:val="single" w:sz="4" w:space="0" w:color="auto"/>
            </w:tcBorders>
            <w:shd w:val="clear" w:color="auto" w:fill="auto"/>
            <w:noWrap/>
            <w:vAlign w:val="bottom"/>
            <w:tcPrChange w:id="1207" w:author="Pavla Trefilová [2]" w:date="2022-05-11T16:04:00Z">
              <w:tcPr>
                <w:tcW w:w="1696"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641F082E" w14:textId="35BA198B" w:rsidR="003B5B5D" w:rsidRPr="0070561C" w:rsidRDefault="003B5B5D" w:rsidP="003B5B5D">
            <w:pPr>
              <w:jc w:val="center"/>
              <w:rPr>
                <w:rFonts w:asciiTheme="minorHAnsi" w:hAnsiTheme="minorHAnsi" w:cstheme="minorHAnsi"/>
              </w:rPr>
            </w:pPr>
            <w:ins w:id="1208" w:author="Pavla Trefilová [2]" w:date="2022-05-11T16:04:00Z">
              <w:r>
                <w:rPr>
                  <w:rFonts w:asciiTheme="minorHAnsi" w:hAnsiTheme="minorHAnsi" w:cstheme="minorHAnsi"/>
                </w:rPr>
                <w:t>40</w:t>
              </w:r>
            </w:ins>
            <w:del w:id="1209" w:author="Pavla Trefilová [2]" w:date="2022-05-11T16:04:00Z">
              <w:r w:rsidRPr="0070561C" w:rsidDel="00B81904">
                <w:rPr>
                  <w:rFonts w:asciiTheme="minorHAnsi" w:hAnsiTheme="minorHAnsi" w:cstheme="minorHAnsi"/>
                  <w:szCs w:val="22"/>
                </w:rPr>
                <w:delText>40</w:delText>
              </w:r>
            </w:del>
          </w:p>
        </w:tc>
        <w:tc>
          <w:tcPr>
            <w:tcW w:w="1473" w:type="dxa"/>
            <w:tcBorders>
              <w:top w:val="single" w:sz="4" w:space="0" w:color="auto"/>
              <w:left w:val="nil"/>
              <w:bottom w:val="single" w:sz="4" w:space="0" w:color="auto"/>
              <w:right w:val="single" w:sz="12" w:space="0" w:color="auto"/>
            </w:tcBorders>
            <w:shd w:val="clear" w:color="auto" w:fill="auto"/>
            <w:noWrap/>
            <w:vAlign w:val="bottom"/>
            <w:tcPrChange w:id="1210" w:author="Pavla Trefilová [2]" w:date="2022-05-11T16:04:00Z">
              <w:tcPr>
                <w:tcW w:w="1473" w:type="dxa"/>
                <w:gridSpan w:val="2"/>
                <w:tcBorders>
                  <w:top w:val="single" w:sz="4" w:space="0" w:color="auto"/>
                  <w:left w:val="nil"/>
                  <w:bottom w:val="single" w:sz="4" w:space="0" w:color="auto"/>
                  <w:right w:val="single" w:sz="12" w:space="0" w:color="auto"/>
                </w:tcBorders>
                <w:shd w:val="clear" w:color="auto" w:fill="auto"/>
                <w:noWrap/>
                <w:vAlign w:val="center"/>
              </w:tcPr>
            </w:tcPrChange>
          </w:tcPr>
          <w:p w14:paraId="1589B101" w14:textId="319CC1D4" w:rsidR="003B5B5D" w:rsidRPr="0070561C" w:rsidRDefault="003B5B5D" w:rsidP="003B5B5D">
            <w:pPr>
              <w:jc w:val="center"/>
              <w:rPr>
                <w:rFonts w:asciiTheme="minorHAnsi" w:hAnsiTheme="minorHAnsi" w:cstheme="minorHAnsi"/>
              </w:rPr>
            </w:pPr>
            <w:ins w:id="1211" w:author="Pavla Trefilová [2]" w:date="2022-05-11T16:04:00Z">
              <w:r>
                <w:rPr>
                  <w:rFonts w:asciiTheme="minorHAnsi" w:hAnsiTheme="minorHAnsi" w:cstheme="minorHAnsi"/>
                </w:rPr>
                <w:t>N</w:t>
              </w:r>
            </w:ins>
            <w:del w:id="1212" w:author="Pavla Trefilová [2]" w:date="2022-05-11T16:04:00Z">
              <w:r w:rsidRPr="0070561C" w:rsidDel="00B81904">
                <w:rPr>
                  <w:rFonts w:asciiTheme="minorHAnsi" w:hAnsiTheme="minorHAnsi" w:cstheme="minorHAnsi"/>
                  <w:szCs w:val="22"/>
                </w:rPr>
                <w:delText>N</w:delText>
              </w:r>
            </w:del>
          </w:p>
        </w:tc>
      </w:tr>
      <w:tr w:rsidR="008F2CD6" w:rsidRPr="00AF539E" w14:paraId="716B8D95" w14:textId="77777777" w:rsidTr="0070561C">
        <w:trPr>
          <w:trHeight w:val="31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7A718E43" w14:textId="77777777" w:rsidR="008F2CD6" w:rsidRPr="00AF539E" w:rsidRDefault="008F2CD6" w:rsidP="008F2CD6">
            <w:pPr>
              <w:rPr>
                <w:rFonts w:asciiTheme="minorHAnsi" w:hAnsiTheme="minorHAnsi" w:cstheme="minorHAnsi"/>
              </w:rPr>
            </w:pPr>
            <w:r w:rsidRPr="00AF539E">
              <w:rPr>
                <w:rFonts w:asciiTheme="minorHAnsi" w:hAnsiTheme="minorHAnsi" w:cstheme="minorHAnsi"/>
                <w:b/>
                <w:bCs/>
              </w:rPr>
              <w:t>Lektoři</w:t>
            </w:r>
          </w:p>
        </w:tc>
      </w:tr>
      <w:tr w:rsidR="008F2CD6" w:rsidRPr="00AF539E" w14:paraId="54DD894C" w14:textId="77777777" w:rsidTr="0070561C">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623870A" w14:textId="057A04FD" w:rsidR="008F2CD6" w:rsidRPr="0070561C" w:rsidRDefault="008F2CD6" w:rsidP="008F2CD6">
            <w:pPr>
              <w:rPr>
                <w:rFonts w:asciiTheme="minorHAnsi" w:hAnsiTheme="minorHAnsi" w:cstheme="minorHAnsi"/>
              </w:rPr>
            </w:pPr>
            <w:r w:rsidRPr="0070561C">
              <w:rPr>
                <w:rFonts w:asciiTheme="minorHAnsi" w:hAnsiTheme="minorHAnsi" w:cstheme="minorHAnsi"/>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5C00527D" w14:textId="5ECA0669"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136966AC" w14:textId="40BC60D7"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D947F1E" w14:textId="2F31815E" w:rsidR="008F2CD6" w:rsidRPr="0070561C" w:rsidRDefault="008F2CD6" w:rsidP="008F2CD6">
            <w:pPr>
              <w:jc w:val="center"/>
              <w:rPr>
                <w:rFonts w:asciiTheme="minorHAnsi" w:hAnsiTheme="minorHAnsi" w:cstheme="minorHAnsi"/>
                <w:highlight w:val="yellow"/>
              </w:rPr>
            </w:pPr>
            <w:r w:rsidRPr="0070561C">
              <w:rPr>
                <w:rFonts w:asciiTheme="minorHAnsi" w:hAnsiTheme="minorHAnsi" w:cstheme="minorHAnsi"/>
                <w:szCs w:val="22"/>
              </w:rPr>
              <w:t>N</w:t>
            </w:r>
          </w:p>
        </w:tc>
      </w:tr>
      <w:tr w:rsidR="008F2CD6" w:rsidRPr="00AF539E" w14:paraId="5D0C7CEA" w14:textId="77777777" w:rsidTr="0070561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1E91BEC" w14:textId="4A017511" w:rsidR="008F2CD6" w:rsidRPr="0070561C" w:rsidRDefault="008F2CD6" w:rsidP="008F2CD6">
            <w:pPr>
              <w:rPr>
                <w:rFonts w:asciiTheme="minorHAnsi" w:hAnsiTheme="minorHAnsi" w:cstheme="minorHAnsi"/>
              </w:rPr>
            </w:pPr>
            <w:r w:rsidRPr="0070561C">
              <w:rPr>
                <w:rFonts w:asciiTheme="minorHAnsi" w:hAnsiTheme="minorHAnsi" w:cstheme="minorHAnsi"/>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11B7A" w14:textId="35127650"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802FE" w14:textId="7711F08E"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3C7A4DD" w14:textId="58B90EC4" w:rsidR="008F2CD6" w:rsidRPr="0070561C" w:rsidRDefault="008F2CD6" w:rsidP="008F2CD6">
            <w:pPr>
              <w:jc w:val="center"/>
              <w:rPr>
                <w:rFonts w:asciiTheme="minorHAnsi" w:hAnsiTheme="minorHAnsi" w:cstheme="minorHAnsi"/>
                <w:highlight w:val="yellow"/>
              </w:rPr>
            </w:pPr>
            <w:r w:rsidRPr="0070561C">
              <w:rPr>
                <w:rFonts w:asciiTheme="minorHAnsi" w:hAnsiTheme="minorHAnsi" w:cstheme="minorHAnsi"/>
                <w:szCs w:val="22"/>
              </w:rPr>
              <w:t>N</w:t>
            </w:r>
          </w:p>
        </w:tc>
      </w:tr>
      <w:tr w:rsidR="008F2CD6" w:rsidRPr="00AF539E" w14:paraId="2D8A20A0" w14:textId="77777777" w:rsidTr="0070561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4320F38D" w14:textId="7AA7F1B4" w:rsidR="008F2CD6" w:rsidRPr="0070561C" w:rsidRDefault="008F2CD6" w:rsidP="008F2CD6">
            <w:pPr>
              <w:rPr>
                <w:rFonts w:asciiTheme="minorHAnsi" w:hAnsiTheme="minorHAnsi" w:cstheme="minorHAnsi"/>
              </w:rPr>
            </w:pPr>
            <w:r w:rsidRPr="0070561C">
              <w:rPr>
                <w:rFonts w:asciiTheme="minorHAnsi" w:hAnsiTheme="minorHAnsi" w:cstheme="minorHAnsi"/>
                <w:szCs w:val="22"/>
              </w:rPr>
              <w:lastRenderedPageBreak/>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622C3A31" w14:textId="02E0D61A"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1976</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55C15F10" w14:textId="52E87AEA" w:rsidR="008F2CD6" w:rsidRPr="0070561C" w:rsidRDefault="008F2CD6" w:rsidP="008F2CD6">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668CCEA" w14:textId="5A38377D" w:rsidR="008F2CD6" w:rsidRPr="0070561C" w:rsidRDefault="008F2CD6" w:rsidP="008F2CD6">
            <w:pPr>
              <w:jc w:val="center"/>
              <w:rPr>
                <w:rFonts w:asciiTheme="minorHAnsi" w:hAnsiTheme="minorHAnsi" w:cstheme="minorHAnsi"/>
                <w:b/>
              </w:rPr>
            </w:pPr>
            <w:r w:rsidRPr="0070561C">
              <w:rPr>
                <w:rFonts w:asciiTheme="minorHAnsi" w:hAnsiTheme="minorHAnsi" w:cstheme="minorHAnsi"/>
                <w:szCs w:val="22"/>
              </w:rPr>
              <w:t>N</w:t>
            </w:r>
          </w:p>
        </w:tc>
      </w:tr>
      <w:tr w:rsidR="008F2CD6" w:rsidRPr="00AF539E" w14:paraId="386A05F4" w14:textId="77777777" w:rsidTr="006D4FC4">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B95120" w14:textId="19F4DD1C" w:rsidR="008F2CD6" w:rsidRPr="008F2CD6" w:rsidRDefault="008F2CD6" w:rsidP="008F2CD6">
            <w:pPr>
              <w:spacing w:before="120" w:after="120"/>
              <w:ind w:right="708"/>
              <w:jc w:val="both"/>
              <w:rPr>
                <w:rFonts w:asciiTheme="minorHAnsi" w:hAnsiTheme="minorHAnsi" w:cstheme="minorHAnsi"/>
                <w:i/>
                <w:szCs w:val="22"/>
              </w:rPr>
            </w:pPr>
            <w:bookmarkStart w:id="1213" w:name="_Hlk88224958"/>
            <w:r w:rsidRPr="008F2CD6">
              <w:rPr>
                <w:rFonts w:asciiTheme="minorHAnsi" w:hAnsiTheme="minorHAnsi" w:cstheme="minorHAnsi"/>
                <w:i/>
                <w:color w:val="201F1E"/>
                <w:shd w:val="clear" w:color="auto" w:fill="FFFFFF"/>
              </w:rPr>
              <w:t>Pracovníci spolupracující instituce</w:t>
            </w:r>
          </w:p>
        </w:tc>
      </w:tr>
      <w:tr w:rsidR="008F2CD6" w:rsidRPr="00AF539E" w14:paraId="6EF3A1AA" w14:textId="77777777" w:rsidTr="006D4FC4">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DEAACCA" w14:textId="4E5250F7" w:rsidR="008F2CD6" w:rsidRPr="00AF539E" w:rsidRDefault="008F2CD6" w:rsidP="008F2CD6">
            <w:pPr>
              <w:rPr>
                <w:rFonts w:asciiTheme="minorHAnsi" w:hAnsiTheme="minorHAnsi" w:cstheme="minorHAnsi"/>
                <w:b/>
                <w:bCs/>
              </w:rPr>
            </w:pPr>
            <w:r w:rsidRPr="00AF539E">
              <w:rPr>
                <w:rFonts w:asciiTheme="minorHAnsi" w:hAnsiTheme="minorHAnsi" w:cstheme="minorHAnsi"/>
                <w:b/>
                <w:bCs/>
              </w:rPr>
              <w:t>Docenti</w:t>
            </w:r>
          </w:p>
        </w:tc>
      </w:tr>
      <w:tr w:rsidR="008F2CD6" w14:paraId="3CC3B9D1" w14:textId="77777777" w:rsidTr="006D4FC4">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227F161" w14:textId="77777777" w:rsidR="008F2CD6" w:rsidRDefault="008F2CD6" w:rsidP="008F2CD6">
            <w:pPr>
              <w:rPr>
                <w:rFonts w:ascii="Calibri" w:hAnsi="Calibri" w:cs="Calibri"/>
              </w:rPr>
            </w:pPr>
            <w:r w:rsidRPr="0041236F">
              <w:rPr>
                <w:rFonts w:ascii="Calibri" w:hAnsi="Calibri" w:cs="Calibri"/>
              </w:rPr>
              <w:t>doc. Ing. Jan Hán,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163D1CE" w14:textId="044C0AA7" w:rsidR="008F2CD6" w:rsidRPr="008F2CD6" w:rsidRDefault="008F2CD6" w:rsidP="008F2CD6">
            <w:pPr>
              <w:jc w:val="center"/>
              <w:rPr>
                <w:rFonts w:ascii="Calibri" w:hAnsi="Calibri" w:cs="Calibri"/>
              </w:rPr>
            </w:pPr>
            <w:r w:rsidRPr="008F2CD6">
              <w:rPr>
                <w:rFonts w:asciiTheme="minorHAnsi" w:hAnsiTheme="minorHAnsi" w:cstheme="minorHAnsi"/>
              </w:rPr>
              <w:t>1973</w:t>
            </w:r>
          </w:p>
        </w:tc>
        <w:tc>
          <w:tcPr>
            <w:tcW w:w="1696" w:type="dxa"/>
            <w:tcBorders>
              <w:top w:val="single" w:sz="4" w:space="0" w:color="auto"/>
              <w:left w:val="nil"/>
              <w:bottom w:val="nil"/>
              <w:right w:val="single" w:sz="4" w:space="0" w:color="auto"/>
            </w:tcBorders>
            <w:shd w:val="clear" w:color="auto" w:fill="auto"/>
            <w:noWrap/>
            <w:vAlign w:val="bottom"/>
          </w:tcPr>
          <w:p w14:paraId="1D74B530" w14:textId="7094F8BE" w:rsidR="008F2CD6" w:rsidRPr="008F2CD6" w:rsidRDefault="008F2CD6" w:rsidP="008F2CD6">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2157B4E7" w14:textId="3F2A2368" w:rsidR="008F2CD6" w:rsidRPr="008F2CD6" w:rsidRDefault="00765CA9" w:rsidP="008F2CD6">
            <w:pPr>
              <w:jc w:val="center"/>
              <w:rPr>
                <w:rFonts w:ascii="Calibri" w:hAnsi="Calibri" w:cs="Calibri"/>
              </w:rPr>
            </w:pPr>
            <w:r>
              <w:rPr>
                <w:rFonts w:ascii="Calibri" w:hAnsi="Calibri" w:cs="Calibri"/>
              </w:rPr>
              <w:t>N</w:t>
            </w:r>
          </w:p>
        </w:tc>
      </w:tr>
      <w:tr w:rsidR="008F2CD6" w14:paraId="76F87B23" w14:textId="77777777" w:rsidTr="006D4FC4">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BBC4DBC" w14:textId="77777777" w:rsidR="008F2CD6" w:rsidRDefault="008F2CD6" w:rsidP="008F2CD6">
            <w:pPr>
              <w:rPr>
                <w:rFonts w:ascii="Calibri" w:hAnsi="Calibri" w:cs="Calibri"/>
              </w:rPr>
            </w:pPr>
            <w:r w:rsidRPr="0041236F">
              <w:rPr>
                <w:rFonts w:ascii="Calibri" w:hAnsi="Calibri" w:cs="Calibri"/>
              </w:rPr>
              <w:t>doc. Mgr. Ing. Karel Chadt,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1FEF1B9" w14:textId="744166C8" w:rsidR="008F2CD6" w:rsidRPr="008F2CD6" w:rsidRDefault="008F2CD6" w:rsidP="008F2CD6">
            <w:pPr>
              <w:jc w:val="center"/>
              <w:rPr>
                <w:rFonts w:ascii="Calibri" w:hAnsi="Calibri" w:cs="Calibri"/>
              </w:rPr>
            </w:pPr>
            <w:r w:rsidRPr="008F2CD6">
              <w:rPr>
                <w:rFonts w:asciiTheme="minorHAnsi" w:hAnsiTheme="minorHAnsi" w:cstheme="minorHAnsi"/>
              </w:rPr>
              <w:t>1955</w:t>
            </w:r>
          </w:p>
        </w:tc>
        <w:tc>
          <w:tcPr>
            <w:tcW w:w="1696" w:type="dxa"/>
            <w:tcBorders>
              <w:top w:val="single" w:sz="4" w:space="0" w:color="auto"/>
              <w:left w:val="nil"/>
              <w:bottom w:val="nil"/>
              <w:right w:val="single" w:sz="4" w:space="0" w:color="auto"/>
            </w:tcBorders>
            <w:shd w:val="clear" w:color="auto" w:fill="auto"/>
            <w:noWrap/>
            <w:vAlign w:val="bottom"/>
          </w:tcPr>
          <w:p w14:paraId="6C8C2A89" w14:textId="062312BD" w:rsidR="008F2CD6" w:rsidRPr="008F2CD6" w:rsidRDefault="008F2CD6" w:rsidP="008F2CD6">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5848ABED" w14:textId="63E2973C" w:rsidR="008F2CD6" w:rsidRPr="008F2CD6" w:rsidRDefault="00765CA9" w:rsidP="008F2CD6">
            <w:pPr>
              <w:jc w:val="center"/>
              <w:rPr>
                <w:rFonts w:ascii="Calibri" w:hAnsi="Calibri" w:cs="Calibri"/>
              </w:rPr>
            </w:pPr>
            <w:r>
              <w:rPr>
                <w:rFonts w:ascii="Calibri" w:hAnsi="Calibri" w:cs="Calibri"/>
              </w:rPr>
              <w:t>N</w:t>
            </w:r>
          </w:p>
        </w:tc>
      </w:tr>
      <w:tr w:rsidR="008F2CD6" w:rsidRPr="00AF539E" w14:paraId="46376A95" w14:textId="77777777" w:rsidTr="006D4FC4">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DE00547" w14:textId="77777777" w:rsidR="008F2CD6" w:rsidRPr="008F2CD6" w:rsidRDefault="008F2CD6" w:rsidP="008F2CD6">
            <w:pPr>
              <w:rPr>
                <w:rFonts w:asciiTheme="minorHAnsi" w:hAnsiTheme="minorHAnsi" w:cstheme="minorHAnsi"/>
                <w:b/>
                <w:bCs/>
              </w:rPr>
            </w:pPr>
            <w:r w:rsidRPr="008F2CD6">
              <w:rPr>
                <w:rFonts w:asciiTheme="minorHAnsi" w:hAnsiTheme="minorHAnsi" w:cstheme="minorHAnsi"/>
                <w:b/>
                <w:bCs/>
              </w:rPr>
              <w:t>Odborní asistenti</w:t>
            </w:r>
          </w:p>
        </w:tc>
      </w:tr>
      <w:tr w:rsidR="008F2CD6" w:rsidRPr="00AF539E" w14:paraId="7630E283" w14:textId="77777777" w:rsidTr="0070561C">
        <w:trPr>
          <w:trHeight w:val="300"/>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2DDD241" w14:textId="77777777" w:rsidR="008F2CD6" w:rsidRPr="00AF539E" w:rsidRDefault="008F2CD6" w:rsidP="008F2CD6">
            <w:pPr>
              <w:rPr>
                <w:rFonts w:asciiTheme="minorHAnsi" w:hAnsiTheme="minorHAnsi" w:cstheme="minorHAnsi"/>
              </w:rPr>
            </w:pPr>
            <w:r w:rsidRPr="0041236F">
              <w:rPr>
                <w:rFonts w:asciiTheme="minorHAnsi" w:hAnsiTheme="minorHAnsi" w:cstheme="minorHAnsi"/>
              </w:rPr>
              <w:t>Ing. Martin Petříček, Ph.D.</w:t>
            </w:r>
          </w:p>
        </w:tc>
        <w:tc>
          <w:tcPr>
            <w:tcW w:w="1108" w:type="dxa"/>
            <w:tcBorders>
              <w:top w:val="single" w:sz="4" w:space="0" w:color="auto"/>
              <w:left w:val="nil"/>
              <w:bottom w:val="single" w:sz="12" w:space="0" w:color="auto"/>
              <w:right w:val="single" w:sz="4" w:space="0" w:color="auto"/>
            </w:tcBorders>
            <w:shd w:val="clear" w:color="auto" w:fill="auto"/>
            <w:noWrap/>
            <w:vAlign w:val="bottom"/>
          </w:tcPr>
          <w:p w14:paraId="22D7F310" w14:textId="61520449" w:rsidR="008F2CD6" w:rsidRPr="008F2CD6" w:rsidRDefault="008F2CD6" w:rsidP="008F2CD6">
            <w:pPr>
              <w:jc w:val="center"/>
              <w:rPr>
                <w:rFonts w:asciiTheme="minorHAnsi" w:hAnsiTheme="minorHAnsi" w:cstheme="minorHAnsi"/>
              </w:rPr>
            </w:pPr>
            <w:r w:rsidRPr="008F2CD6">
              <w:rPr>
                <w:rFonts w:asciiTheme="minorHAnsi" w:hAnsiTheme="minorHAnsi" w:cstheme="minorHAnsi"/>
              </w:rPr>
              <w:t>1987</w:t>
            </w:r>
          </w:p>
        </w:tc>
        <w:tc>
          <w:tcPr>
            <w:tcW w:w="1696" w:type="dxa"/>
            <w:tcBorders>
              <w:top w:val="single" w:sz="4" w:space="0" w:color="auto"/>
              <w:left w:val="nil"/>
              <w:bottom w:val="single" w:sz="12" w:space="0" w:color="auto"/>
              <w:right w:val="single" w:sz="4" w:space="0" w:color="auto"/>
            </w:tcBorders>
            <w:shd w:val="clear" w:color="auto" w:fill="auto"/>
            <w:noWrap/>
            <w:vAlign w:val="bottom"/>
          </w:tcPr>
          <w:p w14:paraId="5194726C" w14:textId="34B034E1" w:rsidR="008F2CD6" w:rsidRPr="008F2CD6" w:rsidRDefault="008F2CD6" w:rsidP="008F2CD6">
            <w:pPr>
              <w:jc w:val="center"/>
              <w:rPr>
                <w:rFonts w:asciiTheme="minorHAnsi" w:hAnsiTheme="minorHAnsi" w:cstheme="minorHAnsi"/>
              </w:rPr>
            </w:pPr>
            <w:r w:rsidRPr="008F2CD6">
              <w:rPr>
                <w:rFonts w:asciiTheme="minorHAnsi" w:hAnsiTheme="minorHAnsi" w:cstheme="minorHAnsi"/>
              </w:rPr>
              <w:t>40</w:t>
            </w:r>
          </w:p>
        </w:tc>
        <w:tc>
          <w:tcPr>
            <w:tcW w:w="1473" w:type="dxa"/>
            <w:tcBorders>
              <w:top w:val="single" w:sz="4" w:space="0" w:color="auto"/>
              <w:left w:val="nil"/>
              <w:bottom w:val="single" w:sz="12" w:space="0" w:color="auto"/>
              <w:right w:val="single" w:sz="12" w:space="0" w:color="auto"/>
            </w:tcBorders>
            <w:shd w:val="clear" w:color="auto" w:fill="auto"/>
            <w:noWrap/>
            <w:vAlign w:val="bottom"/>
          </w:tcPr>
          <w:p w14:paraId="46F66942" w14:textId="4E9D15C3" w:rsidR="008F2CD6" w:rsidRPr="008F2CD6" w:rsidRDefault="00765CA9" w:rsidP="008F2CD6">
            <w:pPr>
              <w:jc w:val="center"/>
              <w:rPr>
                <w:rFonts w:asciiTheme="minorHAnsi" w:hAnsiTheme="minorHAnsi" w:cstheme="minorHAnsi"/>
              </w:rPr>
            </w:pPr>
            <w:r>
              <w:rPr>
                <w:rFonts w:asciiTheme="minorHAnsi" w:hAnsiTheme="minorHAnsi" w:cstheme="minorHAnsi"/>
              </w:rPr>
              <w:t>N</w:t>
            </w:r>
          </w:p>
        </w:tc>
      </w:tr>
      <w:bookmarkEnd w:id="1213"/>
    </w:tbl>
    <w:p w14:paraId="0892B935" w14:textId="3093281F" w:rsidR="0070561C" w:rsidRDefault="0070561C" w:rsidP="004B186D">
      <w:pPr>
        <w:spacing w:before="120" w:after="120"/>
        <w:ind w:left="709" w:right="708"/>
        <w:jc w:val="both"/>
        <w:rPr>
          <w:rFonts w:asciiTheme="minorHAnsi" w:hAnsiTheme="minorHAnsi" w:cstheme="minorHAnsi"/>
          <w:szCs w:val="22"/>
        </w:rPr>
      </w:pPr>
    </w:p>
    <w:p w14:paraId="05CA4C84" w14:textId="77777777" w:rsidR="004B186D" w:rsidRPr="00AF539E" w:rsidRDefault="004B186D" w:rsidP="004B186D">
      <w:pPr>
        <w:spacing w:before="120" w:after="120"/>
        <w:jc w:val="both"/>
        <w:rPr>
          <w:rFonts w:asciiTheme="minorHAnsi" w:hAnsiTheme="minorHAnsi" w:cstheme="minorHAnsi"/>
          <w:szCs w:val="22"/>
        </w:rPr>
      </w:pPr>
    </w:p>
    <w:p w14:paraId="3CE6157B"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61D2EBFE" w14:textId="77777777" w:rsidR="004B186D" w:rsidRPr="00D23723" w:rsidRDefault="004B186D" w:rsidP="004B186D">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73B46715" w14:textId="1D351423" w:rsidR="004B186D" w:rsidRPr="00EA3338" w:rsidRDefault="004B186D" w:rsidP="004B186D">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sidR="00B266B4" w:rsidRPr="00B266B4">
        <w:rPr>
          <w:rFonts w:asciiTheme="minorHAnsi" w:hAnsiTheme="minorHAnsi" w:cstheme="minorHAnsi"/>
          <w:sz w:val="22"/>
        </w:rPr>
        <w:t>Tourism Economics and Hospitality Management</w:t>
      </w:r>
      <w:r w:rsidRPr="006628B4">
        <w:rPr>
          <w:rFonts w:asciiTheme="minorHAnsi" w:hAnsiTheme="minorHAnsi" w:cstheme="minorHAnsi"/>
          <w:sz w:val="22"/>
        </w:rPr>
        <w:t xml:space="preserve"> </w:t>
      </w:r>
      <w:r w:rsidRPr="00EA3338">
        <w:rPr>
          <w:rFonts w:asciiTheme="minorHAnsi" w:hAnsiTheme="minorHAnsi" w:cstheme="minorHAnsi"/>
          <w:sz w:val="22"/>
        </w:rPr>
        <w:t xml:space="preserve">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6AE37B79" w14:textId="77777777" w:rsidR="004B186D" w:rsidRPr="00EA3338" w:rsidRDefault="004B186D" w:rsidP="004B186D">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4B186D" w:rsidRPr="00EA3338" w14:paraId="045285BB" w14:textId="77777777" w:rsidTr="00D439A7">
        <w:trPr>
          <w:trHeight w:val="408"/>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404D20F" w14:textId="77777777" w:rsidR="004B186D" w:rsidRPr="00EA3338" w:rsidRDefault="004B186D" w:rsidP="00D439A7">
            <w:pPr>
              <w:jc w:val="center"/>
              <w:rPr>
                <w:rFonts w:asciiTheme="minorHAnsi" w:hAnsiTheme="minorHAnsi" w:cstheme="minorHAnsi"/>
                <w:b/>
                <w:bCs/>
              </w:rPr>
            </w:pPr>
            <w:bookmarkStart w:id="1214" w:name="_Hlk86907123"/>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37FB6217"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41EEE1A0" w14:textId="77777777" w:rsidR="004B186D" w:rsidRPr="00EA3338" w:rsidRDefault="004B186D" w:rsidP="00D439A7">
            <w:pPr>
              <w:jc w:val="center"/>
              <w:rPr>
                <w:rFonts w:asciiTheme="minorHAnsi" w:hAnsiTheme="minorHAnsi" w:cstheme="minorHAnsi"/>
                <w:b/>
                <w:bCs/>
              </w:rPr>
            </w:pPr>
            <w:r w:rsidRPr="00EA3338">
              <w:rPr>
                <w:rFonts w:asciiTheme="minorHAnsi" w:hAnsiTheme="minorHAnsi" w:cstheme="minorHAnsi"/>
                <w:b/>
                <w:bCs/>
              </w:rPr>
              <w:t>Garant</w:t>
            </w:r>
          </w:p>
        </w:tc>
      </w:tr>
      <w:tr w:rsidR="004B186D" w:rsidRPr="00EA3338" w14:paraId="4034B7DF" w14:textId="77777777" w:rsidTr="00D439A7">
        <w:trPr>
          <w:trHeight w:val="408"/>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6CE0F8CC" w14:textId="77777777" w:rsidR="004B186D" w:rsidRPr="00EA3338" w:rsidRDefault="004B186D" w:rsidP="00D439A7">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0DB5AE36" w14:textId="77777777" w:rsidR="004B186D" w:rsidRPr="00EA3338" w:rsidRDefault="004B186D" w:rsidP="00D439A7">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0DE90A16" w14:textId="77777777" w:rsidR="004B186D" w:rsidRPr="00EA3338" w:rsidRDefault="004B186D" w:rsidP="00D439A7">
            <w:pPr>
              <w:rPr>
                <w:rFonts w:asciiTheme="minorHAnsi" w:hAnsiTheme="minorHAnsi" w:cstheme="minorHAnsi"/>
                <w:b/>
                <w:bCs/>
              </w:rPr>
            </w:pPr>
          </w:p>
        </w:tc>
      </w:tr>
      <w:tr w:rsidR="004B186D" w:rsidRPr="00EA3338" w14:paraId="37229967" w14:textId="77777777" w:rsidTr="00D439A7">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17EC399" w14:textId="77777777" w:rsidR="004B186D" w:rsidRPr="00EA3338" w:rsidRDefault="004B186D" w:rsidP="00D439A7">
            <w:pPr>
              <w:rPr>
                <w:rFonts w:asciiTheme="minorHAnsi" w:hAnsiTheme="minorHAnsi" w:cstheme="minorHAnsi"/>
                <w:i/>
                <w:iCs/>
              </w:rPr>
            </w:pPr>
            <w:r w:rsidRPr="00EA3338">
              <w:rPr>
                <w:rFonts w:asciiTheme="minorHAnsi" w:hAnsiTheme="minorHAnsi" w:cstheme="minorHAnsi"/>
                <w:b/>
                <w:bCs/>
                <w:i/>
                <w:iCs/>
              </w:rPr>
              <w:t>Povinné předměty</w:t>
            </w:r>
          </w:p>
        </w:tc>
      </w:tr>
      <w:tr w:rsidR="004B186D" w:rsidRPr="00EA3338" w14:paraId="78BCBB25" w14:textId="77777777" w:rsidTr="00D439A7">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4563CF92" w14:textId="77777777" w:rsidR="004B186D" w:rsidRPr="006628B4" w:rsidRDefault="004B186D" w:rsidP="00D439A7">
            <w:pPr>
              <w:rPr>
                <w:rFonts w:asciiTheme="minorHAnsi" w:hAnsiTheme="minorHAnsi" w:cstheme="minorHAnsi"/>
                <w:b/>
                <w:bCs/>
              </w:rPr>
            </w:pPr>
            <w:r w:rsidRPr="009D7AA4">
              <w:rPr>
                <w:rFonts w:asciiTheme="minorHAnsi" w:hAnsiTheme="minorHAnsi" w:cstheme="minorHAnsi"/>
                <w:b/>
                <w:bCs/>
              </w:rPr>
              <w:t>Microeconomic</w:t>
            </w:r>
            <w:r>
              <w:rPr>
                <w:rFonts w:asciiTheme="minorHAnsi" w:hAnsiTheme="minorHAnsi" w:cstheme="minorHAnsi"/>
                <w:b/>
                <w:bCs/>
              </w:rPr>
              <w:t>s</w:t>
            </w:r>
            <w:r w:rsidRPr="006628B4">
              <w:rPr>
                <w:rFonts w:asciiTheme="minorHAnsi" w:hAnsiTheme="minorHAnsi" w:cstheme="minorHAnsi"/>
                <w:b/>
                <w:bCs/>
              </w:rPr>
              <w:t xml:space="preserve"> III</w:t>
            </w:r>
          </w:p>
        </w:tc>
        <w:tc>
          <w:tcPr>
            <w:tcW w:w="3812" w:type="dxa"/>
            <w:tcBorders>
              <w:top w:val="single" w:sz="12" w:space="0" w:color="auto"/>
              <w:left w:val="nil"/>
              <w:bottom w:val="single" w:sz="4" w:space="0" w:color="auto"/>
              <w:right w:val="single" w:sz="4" w:space="0" w:color="auto"/>
            </w:tcBorders>
            <w:shd w:val="clear" w:color="auto" w:fill="auto"/>
            <w:hideMark/>
          </w:tcPr>
          <w:p w14:paraId="211EF500" w14:textId="4840DAFA" w:rsidR="004B186D" w:rsidRPr="006628B4" w:rsidRDefault="004B186D" w:rsidP="00D439A7">
            <w:pPr>
              <w:rPr>
                <w:rFonts w:asciiTheme="minorHAnsi" w:hAnsiTheme="minorHAnsi" w:cstheme="minorHAnsi"/>
              </w:rPr>
            </w:pPr>
            <w:r w:rsidRPr="006628B4">
              <w:rPr>
                <w:rFonts w:asciiTheme="minorHAnsi" w:hAnsiTheme="minorHAnsi" w:cstheme="minorHAnsi"/>
              </w:rPr>
              <w:t>doc. Ing. Zuzana Dohnalová, Ph.D. (100</w:t>
            </w:r>
            <w:ins w:id="1215" w:author="Pavla Trefilová" w:date="2022-05-13T19:14:00Z">
              <w:r w:rsidR="0031324E">
                <w:rPr>
                  <w:rFonts w:asciiTheme="minorHAnsi" w:hAnsiTheme="minorHAnsi" w:cstheme="minorHAnsi"/>
                </w:rPr>
                <w:t xml:space="preserve"> </w:t>
              </w:r>
            </w:ins>
            <w:r w:rsidRPr="006628B4">
              <w:rPr>
                <w:rFonts w:asciiTheme="minorHAnsi" w:hAnsiTheme="minorHAnsi" w:cstheme="minorHAnsi"/>
              </w:rPr>
              <w:t>%)</w:t>
            </w:r>
          </w:p>
        </w:tc>
        <w:tc>
          <w:tcPr>
            <w:tcW w:w="1843" w:type="dxa"/>
            <w:tcBorders>
              <w:top w:val="single" w:sz="12" w:space="0" w:color="auto"/>
              <w:left w:val="nil"/>
              <w:bottom w:val="single" w:sz="4" w:space="0" w:color="auto"/>
              <w:right w:val="single" w:sz="12" w:space="0" w:color="auto"/>
            </w:tcBorders>
            <w:shd w:val="clear" w:color="auto" w:fill="auto"/>
            <w:noWrap/>
            <w:hideMark/>
          </w:tcPr>
          <w:p w14:paraId="3BA9B620"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doc. Ing. Zuzana Dohnalová, Ph.D.</w:t>
            </w:r>
          </w:p>
        </w:tc>
      </w:tr>
      <w:tr w:rsidR="004B186D" w:rsidRPr="00EA3338" w14:paraId="0600ABA8" w14:textId="77777777" w:rsidTr="00D439A7">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7B646C41" w14:textId="77777777" w:rsidR="004B186D" w:rsidRPr="006628B4" w:rsidRDefault="004B186D" w:rsidP="00D439A7">
            <w:pPr>
              <w:rPr>
                <w:rFonts w:asciiTheme="minorHAnsi" w:hAnsiTheme="minorHAnsi" w:cstheme="minorHAnsi"/>
                <w:b/>
                <w:bCs/>
              </w:rPr>
            </w:pPr>
            <w:r w:rsidRPr="009D7AA4">
              <w:rPr>
                <w:rFonts w:asciiTheme="minorHAnsi" w:hAnsiTheme="minorHAnsi" w:cstheme="minorHAnsi"/>
                <w:b/>
                <w:bCs/>
              </w:rPr>
              <w:t>Macroeconomics</w:t>
            </w:r>
            <w:r w:rsidRPr="006628B4">
              <w:rPr>
                <w:rFonts w:asciiTheme="minorHAnsi" w:hAnsiTheme="minorHAnsi" w:cstheme="minorHAnsi"/>
                <w:b/>
                <w:bCs/>
              </w:rPr>
              <w:t xml:space="preserve"> III</w:t>
            </w:r>
          </w:p>
        </w:tc>
        <w:tc>
          <w:tcPr>
            <w:tcW w:w="3812" w:type="dxa"/>
            <w:tcBorders>
              <w:top w:val="nil"/>
              <w:left w:val="nil"/>
              <w:bottom w:val="single" w:sz="8" w:space="0" w:color="auto"/>
              <w:right w:val="single" w:sz="4" w:space="0" w:color="auto"/>
            </w:tcBorders>
            <w:shd w:val="clear" w:color="auto" w:fill="auto"/>
            <w:noWrap/>
            <w:hideMark/>
          </w:tcPr>
          <w:p w14:paraId="5699F685" w14:textId="7B1D95FD" w:rsidR="004B186D" w:rsidRPr="006628B4" w:rsidRDefault="004B186D" w:rsidP="00D439A7">
            <w:pPr>
              <w:rPr>
                <w:rFonts w:asciiTheme="minorHAnsi" w:hAnsiTheme="minorHAnsi" w:cstheme="minorHAnsi"/>
              </w:rPr>
            </w:pPr>
            <w:r w:rsidRPr="006628B4">
              <w:rPr>
                <w:rFonts w:asciiTheme="minorHAnsi" w:hAnsiTheme="minorHAnsi" w:cstheme="minorHAnsi"/>
              </w:rPr>
              <w:t>doc. Ing. Jena Švarcová, Ph.D. (100</w:t>
            </w:r>
            <w:ins w:id="1216" w:author="Pavla Trefilová" w:date="2022-05-13T19:14:00Z">
              <w:r w:rsidR="0031324E">
                <w:rPr>
                  <w:rFonts w:asciiTheme="minorHAnsi" w:hAnsiTheme="minorHAnsi" w:cstheme="minorHAnsi"/>
                </w:rPr>
                <w:t xml:space="preserve"> </w:t>
              </w:r>
            </w:ins>
            <w:bookmarkStart w:id="1217" w:name="_GoBack"/>
            <w:bookmarkEnd w:id="1217"/>
            <w:r w:rsidRPr="006628B4">
              <w:rPr>
                <w:rFonts w:asciiTheme="minorHAnsi" w:hAnsiTheme="minorHAnsi" w:cstheme="minorHAnsi"/>
              </w:rPr>
              <w:t>%)</w:t>
            </w:r>
          </w:p>
        </w:tc>
        <w:tc>
          <w:tcPr>
            <w:tcW w:w="1843" w:type="dxa"/>
            <w:tcBorders>
              <w:top w:val="single" w:sz="4" w:space="0" w:color="auto"/>
              <w:left w:val="nil"/>
              <w:bottom w:val="single" w:sz="8" w:space="0" w:color="auto"/>
              <w:right w:val="single" w:sz="12" w:space="0" w:color="auto"/>
            </w:tcBorders>
            <w:shd w:val="clear" w:color="auto" w:fill="auto"/>
            <w:noWrap/>
            <w:hideMark/>
          </w:tcPr>
          <w:p w14:paraId="6B931E5C"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doc. Ing. Jena Švarcová, Ph.D.</w:t>
            </w:r>
          </w:p>
        </w:tc>
      </w:tr>
      <w:tr w:rsidR="004B186D" w:rsidRPr="00EA3338" w14:paraId="7BCDE0D3" w14:textId="77777777" w:rsidTr="00D439A7">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62C605CD" w14:textId="77777777" w:rsidR="004B186D" w:rsidRPr="006628B4" w:rsidRDefault="004B186D" w:rsidP="00D439A7">
            <w:pPr>
              <w:rPr>
                <w:rFonts w:asciiTheme="minorHAnsi" w:hAnsiTheme="minorHAnsi" w:cstheme="minorHAnsi"/>
                <w:b/>
                <w:bCs/>
              </w:rPr>
            </w:pPr>
            <w:r w:rsidRPr="009D7AA4">
              <w:rPr>
                <w:rFonts w:asciiTheme="minorHAnsi" w:hAnsiTheme="minorHAnsi" w:cstheme="minorHAnsi"/>
                <w:b/>
                <w:bCs/>
              </w:rPr>
              <w:t>Research Methodology</w:t>
            </w:r>
          </w:p>
        </w:tc>
        <w:tc>
          <w:tcPr>
            <w:tcW w:w="3812" w:type="dxa"/>
            <w:tcBorders>
              <w:top w:val="nil"/>
              <w:left w:val="nil"/>
              <w:bottom w:val="single" w:sz="4" w:space="0" w:color="auto"/>
              <w:right w:val="single" w:sz="4" w:space="0" w:color="auto"/>
            </w:tcBorders>
            <w:shd w:val="clear" w:color="auto" w:fill="auto"/>
            <w:noWrap/>
            <w:hideMark/>
          </w:tcPr>
          <w:p w14:paraId="61D96509" w14:textId="52880989" w:rsidR="004B186D" w:rsidRPr="006628B4" w:rsidRDefault="004B186D" w:rsidP="00D439A7">
            <w:pPr>
              <w:rPr>
                <w:rFonts w:asciiTheme="minorHAnsi" w:hAnsiTheme="minorHAnsi" w:cstheme="minorHAnsi"/>
              </w:rPr>
            </w:pPr>
            <w:r w:rsidRPr="006628B4">
              <w:rPr>
                <w:rFonts w:asciiTheme="minorHAnsi" w:hAnsiTheme="minorHAnsi" w:cstheme="minorHAnsi"/>
              </w:rPr>
              <w:t>prof. Dr. Ing. Drahomíra Pavelková (</w:t>
            </w:r>
            <w:del w:id="1218" w:author="Pavla Trefilová" w:date="2022-05-11T16:05:00Z">
              <w:r w:rsidRPr="006628B4" w:rsidDel="003B5B5D">
                <w:rPr>
                  <w:rFonts w:asciiTheme="minorHAnsi" w:hAnsiTheme="minorHAnsi" w:cstheme="minorHAnsi"/>
                </w:rPr>
                <w:delText>5</w:delText>
              </w:r>
            </w:del>
            <w:ins w:id="1219" w:author="Pavla Trefilová" w:date="2022-05-11T16:05:00Z">
              <w:r w:rsidR="003B5B5D">
                <w:rPr>
                  <w:rFonts w:asciiTheme="minorHAnsi" w:hAnsiTheme="minorHAnsi" w:cstheme="minorHAnsi"/>
                </w:rPr>
                <w:t>6</w:t>
              </w:r>
            </w:ins>
            <w:r w:rsidRPr="006628B4">
              <w:rPr>
                <w:rFonts w:asciiTheme="minorHAnsi" w:hAnsiTheme="minorHAnsi" w:cstheme="minorHAnsi"/>
              </w:rPr>
              <w:t>0</w:t>
            </w:r>
            <w:ins w:id="1220" w:author="Pavla Trefilová" w:date="2022-05-13T19:14:00Z">
              <w:r w:rsidR="0031324E">
                <w:rPr>
                  <w:rFonts w:asciiTheme="minorHAnsi" w:hAnsiTheme="minorHAnsi" w:cstheme="minorHAnsi"/>
                </w:rPr>
                <w:t xml:space="preserve"> </w:t>
              </w:r>
            </w:ins>
            <w:r w:rsidRPr="006628B4">
              <w:rPr>
                <w:rFonts w:asciiTheme="minorHAnsi" w:hAnsiTheme="minorHAnsi" w:cstheme="minorHAnsi"/>
              </w:rPr>
              <w:t xml:space="preserve">%), </w:t>
            </w:r>
          </w:p>
          <w:p w14:paraId="6C05E2C2" w14:textId="5FED2003" w:rsidR="004B186D" w:rsidRPr="006628B4" w:rsidRDefault="004B186D" w:rsidP="00D439A7">
            <w:pPr>
              <w:rPr>
                <w:rFonts w:asciiTheme="minorHAnsi" w:hAnsiTheme="minorHAnsi" w:cstheme="minorHAnsi"/>
              </w:rPr>
            </w:pPr>
            <w:del w:id="1221" w:author="Pavla Trefilová" w:date="2022-05-11T16:05:00Z">
              <w:r w:rsidRPr="006628B4" w:rsidDel="003B5B5D">
                <w:rPr>
                  <w:rFonts w:asciiTheme="minorHAnsi" w:hAnsiTheme="minorHAnsi" w:cstheme="minorHAnsi"/>
                </w:rPr>
                <w:delText>prof. Ing. David Tuček, Ph.D. (20%),</w:delText>
              </w:r>
            </w:del>
            <w:r w:rsidRPr="006628B4">
              <w:rPr>
                <w:rFonts w:asciiTheme="minorHAnsi" w:hAnsiTheme="minorHAnsi" w:cstheme="minorHAnsi"/>
              </w:rPr>
              <w:t xml:space="preserve"> Ing. Lubor Homolka, Ph.D. (</w:t>
            </w:r>
            <w:ins w:id="1222" w:author="Pavla Trefilová" w:date="2022-05-11T16:05:00Z">
              <w:r w:rsidR="003B5B5D">
                <w:rPr>
                  <w:rFonts w:asciiTheme="minorHAnsi" w:hAnsiTheme="minorHAnsi" w:cstheme="minorHAnsi"/>
                </w:rPr>
                <w:t>3</w:t>
              </w:r>
            </w:ins>
            <w:del w:id="1223" w:author="Pavla Trefilová" w:date="2022-05-11T16:05:00Z">
              <w:r w:rsidRPr="006628B4" w:rsidDel="003B5B5D">
                <w:rPr>
                  <w:rFonts w:asciiTheme="minorHAnsi" w:hAnsiTheme="minorHAnsi" w:cstheme="minorHAnsi"/>
                </w:rPr>
                <w:delText>2</w:delText>
              </w:r>
            </w:del>
            <w:r w:rsidRPr="006628B4">
              <w:rPr>
                <w:rFonts w:asciiTheme="minorHAnsi" w:hAnsiTheme="minorHAnsi" w:cstheme="minorHAnsi"/>
              </w:rPr>
              <w:t>0</w:t>
            </w:r>
            <w:ins w:id="1224" w:author="Pavla Trefilová" w:date="2022-05-13T19:14:00Z">
              <w:r w:rsidR="0031324E">
                <w:rPr>
                  <w:rFonts w:asciiTheme="minorHAnsi" w:hAnsiTheme="minorHAnsi" w:cstheme="minorHAnsi"/>
                </w:rPr>
                <w:t xml:space="preserve"> </w:t>
              </w:r>
            </w:ins>
            <w:r w:rsidRPr="006628B4">
              <w:rPr>
                <w:rFonts w:asciiTheme="minorHAnsi" w:hAnsiTheme="minorHAnsi" w:cstheme="minorHAnsi"/>
              </w:rPr>
              <w:t>%), PhDr. Ondřej Fabián (10</w:t>
            </w:r>
            <w:ins w:id="1225" w:author="Pavla Trefilová" w:date="2022-05-13T19:14:00Z">
              <w:r w:rsidR="0031324E">
                <w:rPr>
                  <w:rFonts w:asciiTheme="minorHAnsi" w:hAnsiTheme="minorHAnsi" w:cstheme="minorHAnsi"/>
                </w:rPr>
                <w:t xml:space="preserve"> </w:t>
              </w:r>
            </w:ins>
            <w:r w:rsidRPr="006628B4">
              <w:rPr>
                <w:rFonts w:asciiTheme="minorHAnsi" w:hAnsiTheme="minorHAnsi" w:cstheme="minorHAnsi"/>
              </w:rPr>
              <w:t>%)</w:t>
            </w:r>
          </w:p>
        </w:tc>
        <w:tc>
          <w:tcPr>
            <w:tcW w:w="1843" w:type="dxa"/>
            <w:tcBorders>
              <w:top w:val="nil"/>
              <w:left w:val="nil"/>
              <w:bottom w:val="single" w:sz="4" w:space="0" w:color="auto"/>
              <w:right w:val="single" w:sz="12" w:space="0" w:color="auto"/>
            </w:tcBorders>
            <w:shd w:val="clear" w:color="auto" w:fill="auto"/>
            <w:noWrap/>
            <w:hideMark/>
          </w:tcPr>
          <w:p w14:paraId="38D91A2C"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prof. Dr. Ing. Drahomíra Pavelková</w:t>
            </w:r>
          </w:p>
        </w:tc>
      </w:tr>
      <w:tr w:rsidR="004B186D" w:rsidRPr="00EA3338" w14:paraId="09605FFC" w14:textId="77777777" w:rsidTr="00D439A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2436EC80" w14:textId="77777777" w:rsidR="004B186D" w:rsidRPr="006628B4" w:rsidRDefault="004B186D" w:rsidP="00D439A7">
            <w:pPr>
              <w:rPr>
                <w:rFonts w:asciiTheme="minorHAnsi" w:hAnsiTheme="minorHAnsi" w:cstheme="minorHAnsi"/>
                <w:b/>
              </w:rPr>
            </w:pPr>
            <w:r w:rsidRPr="009D7AA4">
              <w:rPr>
                <w:rFonts w:asciiTheme="minorHAnsi" w:hAnsiTheme="minorHAnsi" w:cstheme="minorHAnsi"/>
                <w:b/>
                <w:bCs/>
              </w:rPr>
              <w:t>Theories and Concepts in Tourism</w:t>
            </w:r>
          </w:p>
        </w:tc>
        <w:tc>
          <w:tcPr>
            <w:tcW w:w="3812" w:type="dxa"/>
            <w:tcBorders>
              <w:top w:val="single" w:sz="4" w:space="0" w:color="auto"/>
              <w:left w:val="nil"/>
              <w:bottom w:val="single" w:sz="4" w:space="0" w:color="auto"/>
              <w:right w:val="single" w:sz="4" w:space="0" w:color="auto"/>
            </w:tcBorders>
            <w:shd w:val="clear" w:color="auto" w:fill="auto"/>
            <w:noWrap/>
            <w:vAlign w:val="center"/>
          </w:tcPr>
          <w:p w14:paraId="6A1BA910" w14:textId="5B9120FD" w:rsidR="004B186D" w:rsidRPr="006628B4" w:rsidRDefault="004B186D" w:rsidP="00D439A7">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r w:rsidRPr="006628B4">
              <w:rPr>
                <w:rFonts w:asciiTheme="minorHAnsi" w:hAnsiTheme="minorHAnsi" w:cstheme="minorHAnsi"/>
                <w:color w:val="000000"/>
              </w:rPr>
              <w:t xml:space="preserve"> (</w:t>
            </w:r>
            <w:ins w:id="1226" w:author="Pavla Trefilová" w:date="2022-05-11T16:05:00Z">
              <w:r w:rsidR="003B5B5D">
                <w:rPr>
                  <w:rFonts w:asciiTheme="minorHAnsi" w:hAnsiTheme="minorHAnsi" w:cstheme="minorHAnsi"/>
                  <w:color w:val="000000"/>
                </w:rPr>
                <w:t>10</w:t>
              </w:r>
            </w:ins>
            <w:del w:id="1227" w:author="Pavla Trefilová" w:date="2022-05-11T16:05:00Z">
              <w:r w:rsidR="008F2CD6" w:rsidDel="003B5B5D">
                <w:rPr>
                  <w:rFonts w:asciiTheme="minorHAnsi" w:hAnsiTheme="minorHAnsi" w:cstheme="minorHAnsi"/>
                  <w:color w:val="000000"/>
                </w:rPr>
                <w:delText>8</w:delText>
              </w:r>
            </w:del>
            <w:r w:rsidRPr="006628B4">
              <w:rPr>
                <w:rFonts w:asciiTheme="minorHAnsi" w:hAnsiTheme="minorHAnsi" w:cstheme="minorHAnsi"/>
                <w:color w:val="000000"/>
              </w:rPr>
              <w:t>0 %)</w:t>
            </w:r>
            <w:del w:id="1228" w:author="Pavla Trefilová" w:date="2022-05-11T16:05:00Z">
              <w:r w:rsidR="008F2CD6" w:rsidDel="003B5B5D">
                <w:rPr>
                  <w:rFonts w:asciiTheme="minorHAnsi" w:hAnsiTheme="minorHAnsi" w:cstheme="minorHAnsi"/>
                  <w:color w:val="000000"/>
                </w:rPr>
                <w:delText>, Ing. Zuzana Vaculčíková, Ph.D. (20%)</w:delText>
              </w:r>
            </w:del>
          </w:p>
        </w:tc>
        <w:tc>
          <w:tcPr>
            <w:tcW w:w="184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231BE5A" w14:textId="77777777" w:rsidR="004B186D" w:rsidRPr="006628B4" w:rsidRDefault="004B186D" w:rsidP="00D439A7">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p>
        </w:tc>
      </w:tr>
      <w:tr w:rsidR="004B186D" w:rsidRPr="00EA3338" w14:paraId="0004418A" w14:textId="77777777" w:rsidTr="00D439A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514EFF7E" w14:textId="77777777" w:rsidR="004B186D" w:rsidRPr="006628B4" w:rsidRDefault="004B186D" w:rsidP="00D439A7">
            <w:pPr>
              <w:rPr>
                <w:rFonts w:asciiTheme="minorHAnsi" w:hAnsiTheme="minorHAnsi" w:cstheme="minorHAnsi"/>
                <w:b/>
              </w:rPr>
            </w:pPr>
            <w:r w:rsidRPr="009D7AA4">
              <w:rPr>
                <w:rFonts w:asciiTheme="minorHAnsi" w:hAnsiTheme="minorHAnsi" w:cstheme="minorHAnsi"/>
                <w:b/>
                <w:bCs/>
              </w:rPr>
              <w:t>Current Issues in Hospitality Management</w:t>
            </w:r>
          </w:p>
        </w:tc>
        <w:tc>
          <w:tcPr>
            <w:tcW w:w="3812" w:type="dxa"/>
            <w:tcBorders>
              <w:top w:val="single" w:sz="4" w:space="0" w:color="auto"/>
              <w:left w:val="nil"/>
              <w:bottom w:val="single" w:sz="4" w:space="0" w:color="auto"/>
              <w:right w:val="single" w:sz="4" w:space="0" w:color="auto"/>
            </w:tcBorders>
            <w:shd w:val="clear" w:color="auto" w:fill="auto"/>
            <w:noWrap/>
          </w:tcPr>
          <w:p w14:paraId="5EAC6069" w14:textId="6DF9831D" w:rsidR="004B186D" w:rsidRPr="006628B4" w:rsidRDefault="004B186D" w:rsidP="00D439A7">
            <w:pPr>
              <w:rPr>
                <w:rFonts w:asciiTheme="minorHAnsi" w:hAnsiTheme="minorHAnsi" w:cstheme="minorHAnsi"/>
              </w:rPr>
            </w:pPr>
            <w:r w:rsidRPr="0041236F">
              <w:rPr>
                <w:rFonts w:asciiTheme="minorHAnsi" w:hAnsiTheme="minorHAnsi" w:cstheme="minorHAnsi"/>
              </w:rPr>
              <w:t xml:space="preserve">doc. Mgr. Ing. Karel Chadt, CSc. </w:t>
            </w:r>
            <w:r w:rsidRPr="006628B4">
              <w:rPr>
                <w:rFonts w:asciiTheme="minorHAnsi" w:hAnsiTheme="minorHAnsi" w:cstheme="minorHAnsi"/>
              </w:rPr>
              <w:t>(</w:t>
            </w:r>
            <w:r w:rsidR="008F2CD6">
              <w:rPr>
                <w:rFonts w:asciiTheme="minorHAnsi" w:hAnsiTheme="minorHAnsi" w:cstheme="minorHAnsi"/>
              </w:rPr>
              <w:t>5</w:t>
            </w:r>
            <w:r w:rsidRPr="006628B4">
              <w:rPr>
                <w:rFonts w:asciiTheme="minorHAnsi" w:hAnsiTheme="minorHAnsi" w:cstheme="minorHAnsi"/>
              </w:rPr>
              <w:t>0 %)</w:t>
            </w:r>
          </w:p>
          <w:p w14:paraId="15FB7B9B" w14:textId="4A764D69" w:rsidR="004B186D" w:rsidRPr="006628B4" w:rsidRDefault="004B186D" w:rsidP="00D439A7">
            <w:pPr>
              <w:rPr>
                <w:rFonts w:asciiTheme="minorHAnsi" w:hAnsiTheme="minorHAnsi" w:cstheme="minorHAnsi"/>
              </w:rPr>
            </w:pPr>
            <w:r w:rsidRPr="0041236F">
              <w:rPr>
                <w:rFonts w:asciiTheme="minorHAnsi" w:hAnsiTheme="minorHAnsi" w:cstheme="minorHAnsi"/>
              </w:rPr>
              <w:t xml:space="preserve">doc. Ing. Jan Hán, Ph.D. </w:t>
            </w:r>
            <w:r w:rsidRPr="006628B4">
              <w:rPr>
                <w:rFonts w:asciiTheme="minorHAnsi" w:hAnsiTheme="minorHAnsi" w:cstheme="minorHAnsi"/>
              </w:rPr>
              <w:t>(</w:t>
            </w:r>
            <w:r w:rsidR="008F2CD6">
              <w:rPr>
                <w:rFonts w:asciiTheme="minorHAnsi" w:hAnsiTheme="minorHAnsi" w:cstheme="minorHAnsi"/>
              </w:rPr>
              <w:t>5</w:t>
            </w:r>
            <w:r w:rsidRPr="006628B4">
              <w:rPr>
                <w:rFonts w:asciiTheme="minorHAnsi" w:hAnsiTheme="minorHAnsi" w:cstheme="minorHAnsi"/>
              </w:rPr>
              <w:t>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6BC1AC84" w14:textId="77777777" w:rsidR="004B186D" w:rsidRPr="006628B4" w:rsidRDefault="004B186D" w:rsidP="00D439A7">
            <w:pPr>
              <w:rPr>
                <w:rFonts w:asciiTheme="minorHAnsi" w:hAnsiTheme="minorHAnsi" w:cstheme="minorHAnsi"/>
              </w:rPr>
            </w:pPr>
            <w:r w:rsidRPr="0041236F">
              <w:rPr>
                <w:rFonts w:asciiTheme="minorHAnsi" w:hAnsiTheme="minorHAnsi" w:cstheme="minorHAnsi"/>
              </w:rPr>
              <w:t>doc. Mgr. Ing. Karel Chadt, CSc.</w:t>
            </w:r>
          </w:p>
        </w:tc>
      </w:tr>
      <w:tr w:rsidR="004B186D" w:rsidRPr="00EA3338" w14:paraId="4E526183" w14:textId="77777777" w:rsidTr="00D439A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E52E8BB" w14:textId="77777777" w:rsidR="004B186D" w:rsidRPr="006628B4" w:rsidRDefault="004B186D" w:rsidP="00D439A7">
            <w:pPr>
              <w:rPr>
                <w:rFonts w:asciiTheme="minorHAnsi" w:hAnsiTheme="minorHAnsi" w:cstheme="minorHAnsi"/>
                <w:b/>
              </w:rPr>
            </w:pPr>
            <w:r w:rsidRPr="009D7AA4">
              <w:rPr>
                <w:rFonts w:asciiTheme="minorHAnsi" w:hAnsiTheme="minorHAnsi" w:cstheme="minorHAnsi"/>
                <w:b/>
                <w:bCs/>
              </w:rPr>
              <w:t>Tourism Economics</w:t>
            </w:r>
          </w:p>
        </w:tc>
        <w:tc>
          <w:tcPr>
            <w:tcW w:w="3812" w:type="dxa"/>
            <w:tcBorders>
              <w:top w:val="single" w:sz="4" w:space="0" w:color="auto"/>
              <w:left w:val="nil"/>
              <w:bottom w:val="single" w:sz="4" w:space="0" w:color="auto"/>
              <w:right w:val="single" w:sz="4" w:space="0" w:color="auto"/>
            </w:tcBorders>
            <w:shd w:val="clear" w:color="auto" w:fill="auto"/>
            <w:noWrap/>
          </w:tcPr>
          <w:p w14:paraId="0DB71E1D"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r w:rsidRPr="006628B4">
              <w:rPr>
                <w:rFonts w:asciiTheme="minorHAnsi" w:hAnsiTheme="minorHAnsi" w:cstheme="minorHAnsi"/>
              </w:rPr>
              <w:t xml:space="preserve"> (100 %)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450AE725" w14:textId="77777777" w:rsidR="004B186D" w:rsidRPr="006628B4" w:rsidRDefault="004B186D" w:rsidP="00D439A7">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r>
      <w:tr w:rsidR="004B186D" w:rsidRPr="00EA3338" w14:paraId="7AB5E041" w14:textId="77777777" w:rsidTr="00D439A7">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73CE15" w14:textId="77777777" w:rsidR="004B186D" w:rsidRPr="00F24802" w:rsidRDefault="004B186D" w:rsidP="00D439A7">
            <w:pPr>
              <w:rPr>
                <w:rFonts w:asciiTheme="minorHAnsi" w:hAnsiTheme="minorHAnsi" w:cstheme="minorHAnsi"/>
                <w:i/>
                <w:iCs/>
              </w:rPr>
            </w:pPr>
            <w:r w:rsidRPr="00F24802">
              <w:rPr>
                <w:rFonts w:asciiTheme="minorHAnsi" w:hAnsiTheme="minorHAnsi" w:cstheme="minorHAnsi"/>
                <w:b/>
                <w:bCs/>
                <w:i/>
                <w:iCs/>
              </w:rPr>
              <w:t xml:space="preserve">Volitelné předměty: student si volí </w:t>
            </w:r>
            <w:r>
              <w:rPr>
                <w:rFonts w:asciiTheme="minorHAnsi" w:hAnsiTheme="minorHAnsi" w:cstheme="minorHAnsi"/>
                <w:b/>
                <w:bCs/>
                <w:i/>
                <w:iCs/>
              </w:rPr>
              <w:t>1 předmět</w:t>
            </w:r>
            <w:r w:rsidRPr="00F24802">
              <w:rPr>
                <w:rFonts w:asciiTheme="minorHAnsi" w:hAnsiTheme="minorHAnsi" w:cstheme="minorHAnsi"/>
                <w:i/>
                <w:iCs/>
              </w:rPr>
              <w:t> </w:t>
            </w:r>
          </w:p>
        </w:tc>
      </w:tr>
      <w:tr w:rsidR="004B186D" w:rsidRPr="00EA3338" w14:paraId="5024F808" w14:textId="77777777" w:rsidTr="00D439A7">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2E691BA5" w14:textId="77777777" w:rsidR="004B186D" w:rsidRPr="009D7AA4" w:rsidRDefault="004B186D" w:rsidP="00D439A7">
            <w:pPr>
              <w:rPr>
                <w:rFonts w:asciiTheme="minorHAnsi" w:hAnsiTheme="minorHAnsi" w:cstheme="minorHAnsi"/>
                <w:b/>
              </w:rPr>
            </w:pPr>
            <w:r w:rsidRPr="009D7AA4">
              <w:rPr>
                <w:rFonts w:asciiTheme="minorHAnsi" w:hAnsiTheme="minorHAnsi" w:cstheme="minorHAnsi"/>
                <w:b/>
                <w:bCs/>
              </w:rPr>
              <w:t>Revenue Management</w:t>
            </w:r>
          </w:p>
        </w:tc>
        <w:tc>
          <w:tcPr>
            <w:tcW w:w="3812" w:type="dxa"/>
            <w:tcBorders>
              <w:top w:val="nil"/>
              <w:left w:val="nil"/>
              <w:bottom w:val="single" w:sz="4" w:space="0" w:color="auto"/>
              <w:right w:val="single" w:sz="4" w:space="0" w:color="auto"/>
            </w:tcBorders>
            <w:shd w:val="clear" w:color="auto" w:fill="auto"/>
            <w:noWrap/>
          </w:tcPr>
          <w:p w14:paraId="11565080" w14:textId="77777777" w:rsidR="004B186D" w:rsidRPr="006628B4" w:rsidRDefault="004B186D" w:rsidP="00D439A7">
            <w:pPr>
              <w:rPr>
                <w:rFonts w:asciiTheme="minorHAnsi" w:hAnsiTheme="minorHAnsi"/>
              </w:rPr>
            </w:pPr>
            <w:r w:rsidRPr="0041236F">
              <w:rPr>
                <w:rFonts w:asciiTheme="minorHAnsi" w:hAnsiTheme="minorHAnsi" w:cstheme="minorHAnsi"/>
              </w:rPr>
              <w:t xml:space="preserve">doc. Ing. Jan Hán, Ph.D. </w:t>
            </w:r>
            <w:r w:rsidRPr="006628B4">
              <w:rPr>
                <w:rFonts w:asciiTheme="minorHAnsi" w:hAnsiTheme="minorHAnsi"/>
              </w:rPr>
              <w:t>(</w:t>
            </w:r>
            <w:r>
              <w:rPr>
                <w:rFonts w:asciiTheme="minorHAnsi" w:hAnsiTheme="minorHAnsi"/>
              </w:rPr>
              <w:t>6</w:t>
            </w:r>
            <w:r w:rsidRPr="006628B4">
              <w:rPr>
                <w:rFonts w:asciiTheme="minorHAnsi" w:hAnsiTheme="minorHAnsi"/>
              </w:rPr>
              <w:t>0 %)</w:t>
            </w:r>
          </w:p>
          <w:p w14:paraId="375B03E2" w14:textId="77777777" w:rsidR="004B186D" w:rsidRPr="006628B4" w:rsidRDefault="004B186D" w:rsidP="00D439A7">
            <w:pPr>
              <w:rPr>
                <w:rFonts w:asciiTheme="minorHAnsi" w:hAnsiTheme="minorHAnsi" w:cstheme="minorHAnsi"/>
              </w:rPr>
            </w:pPr>
            <w:r w:rsidRPr="0041236F">
              <w:rPr>
                <w:rFonts w:asciiTheme="minorHAnsi" w:hAnsiTheme="minorHAnsi"/>
              </w:rPr>
              <w:t xml:space="preserve">Ing. Martin Petříček, Ph.D. </w:t>
            </w:r>
            <w:r w:rsidRPr="006628B4">
              <w:rPr>
                <w:rFonts w:asciiTheme="minorHAnsi" w:hAnsiTheme="minorHAnsi"/>
              </w:rPr>
              <w:t>(</w:t>
            </w:r>
            <w:r>
              <w:rPr>
                <w:rFonts w:asciiTheme="minorHAnsi" w:hAnsiTheme="minorHAnsi"/>
              </w:rPr>
              <w:t>4</w:t>
            </w:r>
            <w:r w:rsidRPr="006628B4">
              <w:rPr>
                <w:rFonts w:asciiTheme="minorHAnsi" w:hAnsiTheme="minorHAnsi"/>
              </w:rPr>
              <w:t>0 %)</w:t>
            </w:r>
          </w:p>
        </w:tc>
        <w:tc>
          <w:tcPr>
            <w:tcW w:w="1843" w:type="dxa"/>
            <w:tcBorders>
              <w:top w:val="nil"/>
              <w:left w:val="nil"/>
              <w:bottom w:val="single" w:sz="4" w:space="0" w:color="auto"/>
              <w:right w:val="single" w:sz="12" w:space="0" w:color="auto"/>
            </w:tcBorders>
            <w:shd w:val="clear" w:color="auto" w:fill="auto"/>
            <w:noWrap/>
          </w:tcPr>
          <w:p w14:paraId="39B0D695" w14:textId="77777777" w:rsidR="004B186D" w:rsidRPr="006628B4" w:rsidRDefault="004B186D" w:rsidP="00D439A7">
            <w:pPr>
              <w:rPr>
                <w:rFonts w:asciiTheme="minorHAnsi" w:hAnsiTheme="minorHAnsi" w:cstheme="minorHAnsi"/>
              </w:rPr>
            </w:pPr>
            <w:r w:rsidRPr="0041236F">
              <w:rPr>
                <w:rFonts w:asciiTheme="minorHAnsi" w:hAnsiTheme="minorHAnsi" w:cstheme="minorHAnsi"/>
              </w:rPr>
              <w:t>doc. Ing. Jan Hán, Ph.D.</w:t>
            </w:r>
          </w:p>
        </w:tc>
      </w:tr>
      <w:tr w:rsidR="004B186D" w:rsidRPr="00EA3338" w14:paraId="4F912E93"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354C25F2"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bCs/>
                <w:bdr w:val="none" w:sz="0" w:space="0" w:color="auto" w:frame="1"/>
                <w:lang w:val="en-US"/>
              </w:rPr>
              <w:t>Psychology in Tourism</w:t>
            </w:r>
          </w:p>
        </w:tc>
        <w:tc>
          <w:tcPr>
            <w:tcW w:w="3812" w:type="dxa"/>
            <w:tcBorders>
              <w:top w:val="nil"/>
              <w:left w:val="nil"/>
              <w:bottom w:val="single" w:sz="2" w:space="0" w:color="auto"/>
              <w:right w:val="single" w:sz="4" w:space="0" w:color="auto"/>
            </w:tcBorders>
            <w:shd w:val="clear" w:color="auto" w:fill="auto"/>
            <w:noWrap/>
          </w:tcPr>
          <w:p w14:paraId="455882FD" w14:textId="77777777" w:rsidR="004B186D" w:rsidRPr="006628B4" w:rsidRDefault="004B186D" w:rsidP="00D439A7">
            <w:pPr>
              <w:rPr>
                <w:rFonts w:asciiTheme="minorHAnsi" w:hAnsiTheme="minorHAnsi" w:cs="Calibri"/>
              </w:rPr>
            </w:pPr>
            <w:r w:rsidRPr="0041236F">
              <w:rPr>
                <w:rFonts w:asciiTheme="minorHAnsi" w:hAnsiTheme="minorHAnsi" w:cstheme="minorHAnsi"/>
              </w:rPr>
              <w:t>doc. Mgr. Ing. Karel Chadt, CSc.</w:t>
            </w:r>
            <w:r w:rsidRPr="006628B4">
              <w:rPr>
                <w:rFonts w:asciiTheme="minorHAnsi" w:hAnsiTheme="minorHAnsi"/>
              </w:rPr>
              <w:t xml:space="preserve"> (100 %)</w:t>
            </w:r>
          </w:p>
        </w:tc>
        <w:tc>
          <w:tcPr>
            <w:tcW w:w="1843" w:type="dxa"/>
            <w:tcBorders>
              <w:top w:val="nil"/>
              <w:left w:val="nil"/>
              <w:bottom w:val="single" w:sz="2" w:space="0" w:color="auto"/>
              <w:right w:val="single" w:sz="12" w:space="0" w:color="auto"/>
            </w:tcBorders>
            <w:shd w:val="clear" w:color="auto" w:fill="auto"/>
            <w:noWrap/>
          </w:tcPr>
          <w:p w14:paraId="6FA60816" w14:textId="77777777" w:rsidR="004B186D" w:rsidRPr="006628B4" w:rsidRDefault="004B186D" w:rsidP="00D439A7">
            <w:pPr>
              <w:rPr>
                <w:rFonts w:asciiTheme="minorHAnsi" w:hAnsiTheme="minorHAnsi" w:cs="Calibri"/>
              </w:rPr>
            </w:pPr>
            <w:r w:rsidRPr="0041236F">
              <w:rPr>
                <w:rFonts w:asciiTheme="minorHAnsi" w:hAnsiTheme="minorHAnsi" w:cstheme="minorHAnsi"/>
              </w:rPr>
              <w:t>doc. Mgr. Ing. Karel Chadt, CSc.</w:t>
            </w:r>
          </w:p>
        </w:tc>
      </w:tr>
      <w:tr w:rsidR="004B186D" w:rsidRPr="00EA3338" w14:paraId="1F246550"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0FB49D8A"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bCs/>
                <w:bdr w:val="none" w:sz="0" w:space="0" w:color="auto" w:frame="1"/>
                <w:lang w:val="en-US"/>
              </w:rPr>
              <w:t>Digital Competencies in Tourism</w:t>
            </w:r>
          </w:p>
        </w:tc>
        <w:tc>
          <w:tcPr>
            <w:tcW w:w="3812" w:type="dxa"/>
            <w:tcBorders>
              <w:top w:val="nil"/>
              <w:left w:val="nil"/>
              <w:bottom w:val="single" w:sz="2" w:space="0" w:color="auto"/>
              <w:right w:val="single" w:sz="4" w:space="0" w:color="auto"/>
            </w:tcBorders>
            <w:shd w:val="clear" w:color="auto" w:fill="auto"/>
            <w:noWrap/>
          </w:tcPr>
          <w:p w14:paraId="1F0C6C56" w14:textId="0DE0A3D3" w:rsidR="004B186D" w:rsidRPr="006628B4" w:rsidRDefault="008F2CD6" w:rsidP="00D439A7">
            <w:pPr>
              <w:rPr>
                <w:rFonts w:asciiTheme="minorHAnsi" w:hAnsiTheme="minorHAnsi"/>
              </w:rPr>
            </w:pPr>
            <w:r>
              <w:rPr>
                <w:rFonts w:asciiTheme="minorHAnsi" w:hAnsiTheme="minorHAnsi"/>
              </w:rPr>
              <w:t xml:space="preserve">doc. </w:t>
            </w:r>
            <w:r w:rsidR="004B186D">
              <w:rPr>
                <w:rFonts w:asciiTheme="minorHAnsi" w:hAnsiTheme="minorHAnsi"/>
              </w:rPr>
              <w:t xml:space="preserve">Ing. Tomáš </w:t>
            </w:r>
            <w:r w:rsidR="004B186D" w:rsidRPr="0041236F">
              <w:rPr>
                <w:rFonts w:asciiTheme="minorHAnsi" w:hAnsiTheme="minorHAnsi"/>
              </w:rPr>
              <w:t>Gajdošík, PhD.</w:t>
            </w:r>
            <w:r w:rsidR="004B186D" w:rsidRPr="006628B4">
              <w:rPr>
                <w:rFonts w:asciiTheme="minorHAnsi" w:hAnsiTheme="minorHAnsi"/>
              </w:rPr>
              <w:t xml:space="preserve"> (100 %) </w:t>
            </w:r>
          </w:p>
          <w:p w14:paraId="3AA4D15F" w14:textId="77777777" w:rsidR="004B186D" w:rsidRPr="006628B4" w:rsidRDefault="004B186D" w:rsidP="00D439A7">
            <w:pPr>
              <w:rPr>
                <w:rFonts w:asciiTheme="minorHAnsi" w:hAnsiTheme="minorHAnsi" w:cs="Calibri"/>
              </w:rPr>
            </w:pPr>
          </w:p>
        </w:tc>
        <w:tc>
          <w:tcPr>
            <w:tcW w:w="1843" w:type="dxa"/>
            <w:tcBorders>
              <w:top w:val="nil"/>
              <w:left w:val="nil"/>
              <w:bottom w:val="single" w:sz="2" w:space="0" w:color="auto"/>
              <w:right w:val="single" w:sz="12" w:space="0" w:color="auto"/>
            </w:tcBorders>
            <w:shd w:val="clear" w:color="auto" w:fill="auto"/>
            <w:noWrap/>
          </w:tcPr>
          <w:p w14:paraId="6000F0D8" w14:textId="1630F937" w:rsidR="004B186D" w:rsidRPr="006628B4" w:rsidRDefault="008F2CD6" w:rsidP="00D439A7">
            <w:pPr>
              <w:rPr>
                <w:rFonts w:asciiTheme="minorHAnsi" w:hAnsiTheme="minorHAnsi" w:cs="Calibri"/>
              </w:rPr>
            </w:pPr>
            <w:r>
              <w:rPr>
                <w:rFonts w:asciiTheme="minorHAnsi" w:hAnsiTheme="minorHAnsi"/>
              </w:rPr>
              <w:t xml:space="preserve">doc. </w:t>
            </w:r>
            <w:r w:rsidR="004B186D">
              <w:rPr>
                <w:rFonts w:asciiTheme="minorHAnsi" w:hAnsiTheme="minorHAnsi"/>
              </w:rPr>
              <w:t xml:space="preserve">Ing. Tomáš </w:t>
            </w:r>
            <w:r w:rsidR="004B186D" w:rsidRPr="0041236F">
              <w:rPr>
                <w:rFonts w:asciiTheme="minorHAnsi" w:hAnsiTheme="minorHAnsi"/>
              </w:rPr>
              <w:t>Gajdošík, PhD.</w:t>
            </w:r>
          </w:p>
        </w:tc>
      </w:tr>
      <w:tr w:rsidR="004B186D" w:rsidRPr="00EA3338" w14:paraId="4343996F"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524F758B"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rPr>
              <w:t>Management</w:t>
            </w:r>
          </w:p>
        </w:tc>
        <w:tc>
          <w:tcPr>
            <w:tcW w:w="3812" w:type="dxa"/>
            <w:tcBorders>
              <w:top w:val="nil"/>
              <w:left w:val="nil"/>
              <w:bottom w:val="single" w:sz="2" w:space="0" w:color="auto"/>
              <w:right w:val="single" w:sz="4" w:space="0" w:color="auto"/>
            </w:tcBorders>
            <w:shd w:val="clear" w:color="auto" w:fill="auto"/>
            <w:noWrap/>
          </w:tcPr>
          <w:p w14:paraId="4D5D3A46" w14:textId="056A83F0" w:rsidR="004B186D" w:rsidRPr="006628B4" w:rsidRDefault="004B186D" w:rsidP="00D439A7">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r w:rsidRPr="006628B4">
              <w:rPr>
                <w:rFonts w:asciiTheme="minorHAnsi" w:hAnsiTheme="minorHAnsi" w:cs="Calibri"/>
                <w:color w:val="000000"/>
              </w:rPr>
              <w:t xml:space="preserve"> (60</w:t>
            </w:r>
            <w:ins w:id="1229" w:author="Pavla Trefilová" w:date="2022-05-13T19:14:00Z">
              <w:r w:rsidR="0031324E">
                <w:rPr>
                  <w:rFonts w:asciiTheme="minorHAnsi" w:hAnsiTheme="minorHAnsi" w:cs="Calibri"/>
                  <w:color w:val="000000"/>
                </w:rPr>
                <w:t xml:space="preserve"> </w:t>
              </w:r>
            </w:ins>
            <w:r w:rsidRPr="006628B4">
              <w:rPr>
                <w:rFonts w:asciiTheme="minorHAnsi" w:hAnsiTheme="minorHAnsi" w:cs="Calibri"/>
                <w:color w:val="000000"/>
              </w:rPr>
              <w:t>%), prof. Ing. Rastislav Rajnoha</w:t>
            </w:r>
            <w:r w:rsidRPr="006628B4">
              <w:rPr>
                <w:rFonts w:asciiTheme="minorHAnsi" w:hAnsiTheme="minorHAnsi" w:cstheme="minorHAnsi"/>
              </w:rPr>
              <w:t>, PhD.</w:t>
            </w:r>
            <w:r w:rsidRPr="006628B4">
              <w:rPr>
                <w:rFonts w:asciiTheme="minorHAnsi" w:hAnsiTheme="minorHAnsi" w:cs="Calibri"/>
                <w:color w:val="000000"/>
              </w:rPr>
              <w:t xml:space="preserve"> (10</w:t>
            </w:r>
            <w:ins w:id="1230" w:author="Pavla Trefilová" w:date="2022-05-13T19:14:00Z">
              <w:r w:rsidR="0031324E">
                <w:rPr>
                  <w:rFonts w:asciiTheme="minorHAnsi" w:hAnsiTheme="minorHAnsi" w:cs="Calibri"/>
                  <w:color w:val="000000"/>
                </w:rPr>
                <w:t xml:space="preserve"> </w:t>
              </w:r>
            </w:ins>
            <w:r w:rsidRPr="006628B4">
              <w:rPr>
                <w:rFonts w:asciiTheme="minorHAnsi" w:hAnsiTheme="minorHAnsi" w:cs="Calibri"/>
                <w:color w:val="000000"/>
              </w:rPr>
              <w:t xml:space="preserve">%), </w:t>
            </w:r>
            <w:r>
              <w:rPr>
                <w:rFonts w:asciiTheme="minorHAnsi" w:hAnsiTheme="minorHAnsi" w:cs="Calibri"/>
                <w:color w:val="000000"/>
              </w:rPr>
              <w:t>doc. Ing. Alena Klapalová, Ph.D</w:t>
            </w:r>
            <w:r w:rsidRPr="006628B4">
              <w:rPr>
                <w:rFonts w:asciiTheme="minorHAnsi" w:hAnsiTheme="minorHAnsi" w:cstheme="minorHAnsi"/>
              </w:rPr>
              <w:t>.</w:t>
            </w:r>
            <w:r w:rsidRPr="006628B4">
              <w:rPr>
                <w:rFonts w:asciiTheme="minorHAnsi" w:hAnsiTheme="minorHAnsi" w:cs="Calibri"/>
                <w:color w:val="000000"/>
              </w:rPr>
              <w:t xml:space="preserve"> (10</w:t>
            </w:r>
            <w:ins w:id="1231" w:author="Pavla Trefilová" w:date="2022-05-13T19:14:00Z">
              <w:r w:rsidR="0031324E">
                <w:rPr>
                  <w:rFonts w:asciiTheme="minorHAnsi" w:hAnsiTheme="minorHAnsi" w:cs="Calibri"/>
                  <w:color w:val="000000"/>
                </w:rPr>
                <w:t xml:space="preserve"> </w:t>
              </w:r>
            </w:ins>
            <w:r w:rsidRPr="006628B4">
              <w:rPr>
                <w:rFonts w:asciiTheme="minorHAnsi" w:hAnsiTheme="minorHAnsi" w:cs="Calibri"/>
                <w:color w:val="000000"/>
              </w:rPr>
              <w:t>%), doc. PhDr. Ing. Aleš Gregar, CSc. (10</w:t>
            </w:r>
            <w:ins w:id="1232" w:author="Pavla Trefilová" w:date="2022-05-13T19:14:00Z">
              <w:r w:rsidR="0031324E">
                <w:rPr>
                  <w:rFonts w:asciiTheme="minorHAnsi" w:hAnsiTheme="minorHAnsi" w:cs="Calibri"/>
                  <w:color w:val="000000"/>
                </w:rPr>
                <w:t xml:space="preserve"> </w:t>
              </w:r>
            </w:ins>
            <w:r w:rsidRPr="006628B4">
              <w:rPr>
                <w:rFonts w:asciiTheme="minorHAnsi" w:hAnsiTheme="minorHAnsi" w:cs="Calibri"/>
                <w:color w:val="000000"/>
              </w:rPr>
              <w:t xml:space="preserve">%), </w:t>
            </w:r>
            <w:r>
              <w:rPr>
                <w:rFonts w:asciiTheme="minorHAnsi" w:hAnsiTheme="minorHAnsi" w:cs="Calibri"/>
                <w:color w:val="000000"/>
              </w:rPr>
              <w:t>prof</w:t>
            </w:r>
            <w:r w:rsidRPr="006628B4">
              <w:rPr>
                <w:rFonts w:asciiTheme="minorHAnsi" w:hAnsiTheme="minorHAnsi" w:cs="Calibri"/>
                <w:color w:val="000000"/>
              </w:rPr>
              <w:t>. Ing. Beáta Gavurová</w:t>
            </w:r>
            <w:r w:rsidRPr="006628B4">
              <w:rPr>
                <w:rFonts w:asciiTheme="minorHAnsi" w:hAnsiTheme="minorHAnsi" w:cstheme="minorHAnsi"/>
              </w:rPr>
              <w:t>, PhD.</w:t>
            </w:r>
            <w:r w:rsidRPr="006628B4">
              <w:rPr>
                <w:rFonts w:asciiTheme="minorHAnsi" w:hAnsiTheme="minorHAnsi" w:cs="Calibri"/>
                <w:color w:val="000000"/>
              </w:rPr>
              <w:t xml:space="preserve"> (10</w:t>
            </w:r>
            <w:ins w:id="1233" w:author="Pavla Trefilová" w:date="2022-05-13T19:14:00Z">
              <w:r w:rsidR="0031324E">
                <w:rPr>
                  <w:rFonts w:asciiTheme="minorHAnsi" w:hAnsiTheme="minorHAnsi" w:cs="Calibri"/>
                  <w:color w:val="000000"/>
                </w:rPr>
                <w:t xml:space="preserve"> </w:t>
              </w:r>
            </w:ins>
            <w:r w:rsidRPr="006628B4">
              <w:rPr>
                <w:rFonts w:asciiTheme="minorHAnsi" w:hAnsiTheme="minorHAnsi" w:cs="Calibri"/>
                <w:color w:val="000000"/>
              </w:rPr>
              <w:t>%)</w:t>
            </w:r>
          </w:p>
        </w:tc>
        <w:tc>
          <w:tcPr>
            <w:tcW w:w="1843" w:type="dxa"/>
            <w:tcBorders>
              <w:top w:val="nil"/>
              <w:left w:val="nil"/>
              <w:bottom w:val="single" w:sz="2" w:space="0" w:color="auto"/>
              <w:right w:val="single" w:sz="12" w:space="0" w:color="auto"/>
            </w:tcBorders>
            <w:shd w:val="clear" w:color="auto" w:fill="auto"/>
            <w:noWrap/>
          </w:tcPr>
          <w:p w14:paraId="0C917509" w14:textId="77777777" w:rsidR="004B186D" w:rsidRPr="006628B4" w:rsidRDefault="004B186D" w:rsidP="00D439A7">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p>
        </w:tc>
      </w:tr>
      <w:tr w:rsidR="004B186D" w:rsidRPr="00EA3338" w14:paraId="41E61E32" w14:textId="77777777" w:rsidTr="00D439A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136215E3" w14:textId="77777777" w:rsidR="004B186D" w:rsidRPr="009D7AA4" w:rsidRDefault="004B186D" w:rsidP="00D439A7">
            <w:pPr>
              <w:rPr>
                <w:rFonts w:asciiTheme="minorHAnsi" w:hAnsiTheme="minorHAnsi" w:cstheme="minorHAnsi"/>
                <w:b/>
                <w:bCs/>
              </w:rPr>
            </w:pPr>
            <w:r w:rsidRPr="009D7AA4">
              <w:rPr>
                <w:rFonts w:asciiTheme="minorHAnsi" w:hAnsiTheme="minorHAnsi" w:cstheme="minorHAnsi"/>
                <w:b/>
                <w:bCs/>
                <w:bdr w:val="none" w:sz="0" w:space="0" w:color="auto" w:frame="1"/>
                <w:lang w:val="en-US"/>
              </w:rPr>
              <w:t>Business Economy</w:t>
            </w:r>
          </w:p>
        </w:tc>
        <w:tc>
          <w:tcPr>
            <w:tcW w:w="3812" w:type="dxa"/>
            <w:tcBorders>
              <w:top w:val="nil"/>
              <w:left w:val="nil"/>
              <w:bottom w:val="single" w:sz="2" w:space="0" w:color="auto"/>
              <w:right w:val="single" w:sz="4" w:space="0" w:color="auto"/>
            </w:tcBorders>
            <w:shd w:val="clear" w:color="auto" w:fill="auto"/>
            <w:noWrap/>
          </w:tcPr>
          <w:p w14:paraId="34EE61C8" w14:textId="62542E7B" w:rsidR="004B186D" w:rsidRPr="006628B4" w:rsidRDefault="004B186D" w:rsidP="00D439A7">
            <w:pPr>
              <w:rPr>
                <w:rFonts w:asciiTheme="minorHAnsi" w:hAnsiTheme="minorHAnsi" w:cs="Calibri"/>
              </w:rPr>
            </w:pPr>
            <w:r w:rsidRPr="006628B4">
              <w:rPr>
                <w:rFonts w:asciiTheme="minorHAnsi" w:hAnsiTheme="minorHAnsi" w:cstheme="minorHAnsi"/>
              </w:rPr>
              <w:t>prof. Ing. Boris Popesko, Ph.D. (100</w:t>
            </w:r>
            <w:ins w:id="1234" w:author="Pavla Trefilová" w:date="2022-05-13T19:14:00Z">
              <w:r w:rsidR="0031324E">
                <w:rPr>
                  <w:rFonts w:asciiTheme="minorHAnsi" w:hAnsiTheme="minorHAnsi" w:cstheme="minorHAnsi"/>
                </w:rPr>
                <w:t xml:space="preserve"> </w:t>
              </w:r>
            </w:ins>
            <w:r w:rsidRPr="006628B4">
              <w:rPr>
                <w:rFonts w:asciiTheme="minorHAnsi" w:hAnsiTheme="minorHAnsi" w:cstheme="minorHAnsi"/>
              </w:rPr>
              <w:t>%)</w:t>
            </w:r>
          </w:p>
        </w:tc>
        <w:tc>
          <w:tcPr>
            <w:tcW w:w="1843" w:type="dxa"/>
            <w:tcBorders>
              <w:top w:val="nil"/>
              <w:left w:val="nil"/>
              <w:bottom w:val="single" w:sz="2" w:space="0" w:color="auto"/>
              <w:right w:val="single" w:sz="12" w:space="0" w:color="auto"/>
            </w:tcBorders>
            <w:shd w:val="clear" w:color="auto" w:fill="auto"/>
            <w:noWrap/>
          </w:tcPr>
          <w:p w14:paraId="382A17F7" w14:textId="77777777" w:rsidR="004B186D" w:rsidRPr="006628B4" w:rsidRDefault="004B186D" w:rsidP="00D439A7">
            <w:pPr>
              <w:rPr>
                <w:rFonts w:asciiTheme="minorHAnsi" w:hAnsiTheme="minorHAnsi" w:cs="Calibri"/>
              </w:rPr>
            </w:pPr>
            <w:r w:rsidRPr="006628B4">
              <w:rPr>
                <w:rFonts w:asciiTheme="minorHAnsi" w:hAnsiTheme="minorHAnsi" w:cstheme="minorHAnsi"/>
              </w:rPr>
              <w:t>prof. Ing. Boris Popesko, Ph.D.</w:t>
            </w:r>
          </w:p>
        </w:tc>
      </w:tr>
      <w:tr w:rsidR="004B186D" w:rsidRPr="00EA3338" w14:paraId="7C231A01" w14:textId="77777777" w:rsidTr="00D439A7">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3421383C" w14:textId="77777777" w:rsidR="004B186D" w:rsidRPr="009D7AA4" w:rsidRDefault="004B186D" w:rsidP="00D439A7">
            <w:pPr>
              <w:rPr>
                <w:rFonts w:asciiTheme="minorHAnsi" w:hAnsiTheme="minorHAnsi" w:cstheme="minorHAnsi"/>
                <w:b/>
                <w:bCs/>
                <w:color w:val="000000"/>
              </w:rPr>
            </w:pPr>
            <w:r w:rsidRPr="009D7AA4">
              <w:rPr>
                <w:rFonts w:asciiTheme="minorHAnsi" w:hAnsiTheme="minorHAnsi" w:cstheme="minorHAnsi"/>
                <w:b/>
                <w:bCs/>
                <w:bdr w:val="none" w:sz="0" w:space="0" w:color="auto" w:frame="1"/>
                <w:lang w:val="en-US"/>
              </w:rPr>
              <w:lastRenderedPageBreak/>
              <w:t>Knowledge Management</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797727FD" w14:textId="77777777" w:rsidR="004B186D" w:rsidRPr="006628B4" w:rsidRDefault="004B186D" w:rsidP="00D439A7">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r w:rsidRPr="006628B4">
              <w:rPr>
                <w:rFonts w:asciiTheme="minorHAnsi" w:hAnsiTheme="minorHAnsi" w:cs="Calibri"/>
                <w:color w:val="000000"/>
              </w:rPr>
              <w:t xml:space="preserve"> (100 %)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6B461F13" w14:textId="77777777" w:rsidR="004B186D" w:rsidRPr="006628B4" w:rsidRDefault="004B186D" w:rsidP="00D439A7">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p>
        </w:tc>
      </w:tr>
      <w:bookmarkEnd w:id="1214"/>
    </w:tbl>
    <w:p w14:paraId="24B7D836" w14:textId="77777777" w:rsidR="008F2CD6" w:rsidRDefault="008F2CD6" w:rsidP="004B186D">
      <w:pPr>
        <w:jc w:val="both"/>
        <w:rPr>
          <w:rFonts w:asciiTheme="minorHAnsi" w:hAnsiTheme="minorHAnsi" w:cstheme="minorHAnsi"/>
          <w:sz w:val="22"/>
        </w:rPr>
      </w:pPr>
    </w:p>
    <w:p w14:paraId="2899D815" w14:textId="128F2FDE" w:rsidR="004B186D" w:rsidRDefault="004B186D" w:rsidP="004B186D">
      <w:pPr>
        <w:jc w:val="both"/>
        <w:rPr>
          <w:rFonts w:asciiTheme="minorHAnsi" w:hAnsiTheme="minorHAnsi" w:cstheme="minorHAnsi"/>
          <w:sz w:val="22"/>
        </w:rPr>
      </w:pPr>
      <w:r w:rsidRPr="00EA3338">
        <w:rPr>
          <w:rFonts w:asciiTheme="minorHAnsi" w:hAnsiTheme="minorHAnsi" w:cstheme="minorHAnsi"/>
          <w:sz w:val="22"/>
        </w:rPr>
        <w:t xml:space="preserve">PhDr. Ondřej Fabián se jako ředitel Knihovny UTB a odborník na informační zdroje podílí na výuce v předmětu </w:t>
      </w:r>
      <w:ins w:id="1235" w:author="Pavla Trefilová" w:date="2022-05-11T16:05:00Z">
        <w:r w:rsidR="003B5B5D" w:rsidRPr="003B5B5D">
          <w:rPr>
            <w:rFonts w:asciiTheme="minorHAnsi" w:hAnsiTheme="minorHAnsi" w:cstheme="minorHAnsi"/>
            <w:sz w:val="22"/>
          </w:rPr>
          <w:t>Research Methodology</w:t>
        </w:r>
        <w:r w:rsidR="003B5B5D" w:rsidRPr="003B5B5D" w:rsidDel="003B5B5D">
          <w:rPr>
            <w:rFonts w:asciiTheme="minorHAnsi" w:hAnsiTheme="minorHAnsi" w:cstheme="minorHAnsi"/>
            <w:sz w:val="22"/>
          </w:rPr>
          <w:t xml:space="preserve"> </w:t>
        </w:r>
      </w:ins>
      <w:del w:id="1236" w:author="Pavla Trefilová" w:date="2022-05-11T16:05:00Z">
        <w:r w:rsidRPr="006628B4" w:rsidDel="003B5B5D">
          <w:rPr>
            <w:rFonts w:asciiTheme="minorHAnsi" w:hAnsiTheme="minorHAnsi" w:cstheme="minorHAnsi"/>
            <w:sz w:val="22"/>
          </w:rPr>
          <w:delText>Metody výzkumu cestovního ruchu</w:delText>
        </w:r>
        <w:r w:rsidRPr="00EA3338" w:rsidDel="003B5B5D">
          <w:rPr>
            <w:rFonts w:asciiTheme="minorHAnsi" w:hAnsiTheme="minorHAnsi" w:cstheme="minorHAnsi"/>
            <w:sz w:val="22"/>
          </w:rPr>
          <w:delText xml:space="preserve"> </w:delText>
        </w:r>
      </w:del>
      <w:r w:rsidRPr="00EA3338">
        <w:rPr>
          <w:rFonts w:asciiTheme="minorHAnsi" w:hAnsiTheme="minorHAnsi" w:cstheme="minorHAnsi"/>
          <w:sz w:val="22"/>
        </w:rPr>
        <w:t>v oblasti informačních zdrojů a publikačních aktivit.</w:t>
      </w:r>
    </w:p>
    <w:p w14:paraId="75447B86" w14:textId="159C3C89" w:rsidR="008F2CD6" w:rsidRDefault="008F2CD6" w:rsidP="008F2CD6">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w:t>
      </w:r>
      <w:ins w:id="1237" w:author="Pavla Trefilová" w:date="2022-05-11T16:05:00Z">
        <w:r w:rsidR="003B5B5D" w:rsidRPr="003B5B5D">
          <w:rPr>
            <w:rFonts w:asciiTheme="minorHAnsi" w:hAnsiTheme="minorHAnsi" w:cstheme="minorHAnsi"/>
            <w:sz w:val="22"/>
          </w:rPr>
          <w:t>Research Methodology</w:t>
        </w:r>
        <w:r w:rsidR="003B5B5D" w:rsidRPr="003B5B5D" w:rsidDel="003B5B5D">
          <w:rPr>
            <w:rFonts w:asciiTheme="minorHAnsi" w:hAnsiTheme="minorHAnsi" w:cstheme="minorHAnsi"/>
            <w:sz w:val="22"/>
          </w:rPr>
          <w:t xml:space="preserve"> </w:t>
        </w:r>
      </w:ins>
      <w:del w:id="1238" w:author="Pavla Trefilová" w:date="2022-05-11T16:05:00Z">
        <w:r w:rsidRPr="006628B4" w:rsidDel="003B5B5D">
          <w:rPr>
            <w:rFonts w:asciiTheme="minorHAnsi" w:hAnsiTheme="minorHAnsi" w:cstheme="minorHAnsi"/>
            <w:sz w:val="22"/>
          </w:rPr>
          <w:delText>Metody výzkumu cestovního ruchu</w:delText>
        </w:r>
        <w:r w:rsidRPr="00EA3338" w:rsidDel="003B5B5D">
          <w:rPr>
            <w:rFonts w:asciiTheme="minorHAnsi" w:hAnsiTheme="minorHAnsi" w:cstheme="minorHAnsi"/>
            <w:sz w:val="22"/>
          </w:rPr>
          <w:delText xml:space="preserve"> </w:delText>
        </w:r>
      </w:del>
      <w:r w:rsidRPr="00EA3338">
        <w:rPr>
          <w:rFonts w:asciiTheme="minorHAnsi" w:hAnsiTheme="minorHAnsi" w:cstheme="minorHAnsi"/>
          <w:sz w:val="22"/>
        </w:rPr>
        <w:t xml:space="preserve">v oblasti statistických metod zpracování dat. </w:t>
      </w:r>
    </w:p>
    <w:p w14:paraId="34C4D8F5" w14:textId="77777777" w:rsidR="00CB0F11" w:rsidRDefault="00CB0F11" w:rsidP="00CB0F11">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w:t>
      </w:r>
      <w:r>
        <w:rPr>
          <w:rFonts w:asciiTheme="minorHAnsi" w:hAnsiTheme="minorHAnsi" w:cstheme="minorHAnsi"/>
          <w:sz w:val="22"/>
        </w:rPr>
        <w:t>Martin Petříček</w:t>
      </w:r>
      <w:r w:rsidRPr="00EA3338">
        <w:rPr>
          <w:rFonts w:asciiTheme="minorHAnsi" w:hAnsiTheme="minorHAnsi" w:cstheme="minorHAnsi"/>
          <w:sz w:val="22"/>
        </w:rPr>
        <w:t xml:space="preserve">, Ph.D. se jako </w:t>
      </w:r>
      <w:r w:rsidRPr="00C627E4">
        <w:rPr>
          <w:rFonts w:asciiTheme="minorHAnsi" w:hAnsiTheme="minorHAnsi" w:cstheme="minorHAnsi"/>
          <w:sz w:val="22"/>
        </w:rPr>
        <w:t>odborník podílí z </w:t>
      </w:r>
      <w:proofErr w:type="gramStart"/>
      <w:r w:rsidRPr="00C627E4">
        <w:rPr>
          <w:rFonts w:asciiTheme="minorHAnsi" w:hAnsiTheme="minorHAnsi" w:cstheme="minorHAnsi"/>
          <w:sz w:val="22"/>
        </w:rPr>
        <w:t>50%</w:t>
      </w:r>
      <w:proofErr w:type="gramEnd"/>
      <w:r w:rsidRPr="00C627E4">
        <w:rPr>
          <w:rFonts w:asciiTheme="minorHAnsi" w:hAnsiTheme="minorHAnsi" w:cstheme="minorHAnsi"/>
          <w:sz w:val="22"/>
        </w:rPr>
        <w:t xml:space="preserve"> na výuce předmětu Revenue managementu primárně jeho aplikace do praxe a jako konzultant </w:t>
      </w:r>
      <w:r>
        <w:rPr>
          <w:rFonts w:asciiTheme="minorHAnsi" w:hAnsiTheme="minorHAnsi" w:cstheme="minorHAnsi"/>
          <w:sz w:val="22"/>
        </w:rPr>
        <w:t>s</w:t>
      </w:r>
      <w:r w:rsidRPr="00C627E4">
        <w:rPr>
          <w:rFonts w:asciiTheme="minorHAnsi" w:hAnsiTheme="minorHAnsi" w:cstheme="minorHAnsi"/>
          <w:sz w:val="22"/>
        </w:rPr>
        <w:t xml:space="preserve">tudentů DSP. </w:t>
      </w:r>
      <w:r w:rsidRPr="00EA3338">
        <w:rPr>
          <w:rFonts w:asciiTheme="minorHAnsi" w:hAnsiTheme="minorHAnsi" w:cstheme="minorHAnsi"/>
          <w:sz w:val="22"/>
        </w:rPr>
        <w:t xml:space="preserve">  </w:t>
      </w:r>
    </w:p>
    <w:p w14:paraId="7EC3F9C7" w14:textId="744203A9" w:rsidR="00CB0F11" w:rsidDel="00C76BBA" w:rsidRDefault="00CB0F11" w:rsidP="00CB0F11">
      <w:pPr>
        <w:spacing w:before="120" w:after="120"/>
        <w:jc w:val="both"/>
        <w:rPr>
          <w:del w:id="1239" w:author="Pavla Trefilová" w:date="2022-05-13T19:04:00Z"/>
          <w:rFonts w:asciiTheme="minorHAnsi" w:hAnsiTheme="minorHAnsi" w:cstheme="minorHAnsi"/>
          <w:sz w:val="22"/>
        </w:rPr>
      </w:pPr>
      <w:del w:id="1240" w:author="Pavla Trefilová" w:date="2022-05-13T19:04:00Z">
        <w:r w:rsidRPr="00EA3338" w:rsidDel="00C76BBA">
          <w:rPr>
            <w:rFonts w:asciiTheme="minorHAnsi" w:hAnsiTheme="minorHAnsi" w:cstheme="minorHAnsi"/>
            <w:sz w:val="22"/>
          </w:rPr>
          <w:delText xml:space="preserve">Ing. </w:delText>
        </w:r>
        <w:r w:rsidDel="00C76BBA">
          <w:rPr>
            <w:rFonts w:asciiTheme="minorHAnsi" w:hAnsiTheme="minorHAnsi" w:cstheme="minorHAnsi"/>
            <w:sz w:val="22"/>
          </w:rPr>
          <w:delText>Zuzana Vaculčíková,</w:delText>
        </w:r>
        <w:r w:rsidRPr="00EA3338" w:rsidDel="00C76BBA">
          <w:rPr>
            <w:rFonts w:asciiTheme="minorHAnsi" w:hAnsiTheme="minorHAnsi" w:cstheme="minorHAnsi"/>
            <w:sz w:val="22"/>
          </w:rPr>
          <w:delText xml:space="preserve"> Ph.D. se </w:delText>
        </w:r>
        <w:r w:rsidDel="00C76BBA">
          <w:rPr>
            <w:rFonts w:asciiTheme="minorHAnsi" w:hAnsiTheme="minorHAnsi" w:cstheme="minorHAnsi"/>
            <w:sz w:val="22"/>
          </w:rPr>
          <w:delText xml:space="preserve">podílí jako konzultant studentů DSP. </w:delText>
        </w:r>
        <w:r w:rsidRPr="00EA3338" w:rsidDel="00C76BBA">
          <w:rPr>
            <w:rFonts w:asciiTheme="minorHAnsi" w:hAnsiTheme="minorHAnsi" w:cstheme="minorHAnsi"/>
            <w:sz w:val="22"/>
          </w:rPr>
          <w:delText xml:space="preserve"> </w:delText>
        </w:r>
      </w:del>
    </w:p>
    <w:p w14:paraId="3EA2009D" w14:textId="77777777" w:rsidR="008F2CD6" w:rsidRDefault="008F2CD6" w:rsidP="008F2CD6">
      <w:pPr>
        <w:spacing w:before="120" w:after="120"/>
        <w:jc w:val="both"/>
        <w:rPr>
          <w:rFonts w:asciiTheme="minorHAnsi" w:hAnsiTheme="minorHAnsi" w:cstheme="minorHAnsi"/>
          <w:sz w:val="22"/>
        </w:rPr>
      </w:pPr>
    </w:p>
    <w:p w14:paraId="31036436" w14:textId="77777777" w:rsidR="004B186D" w:rsidRDefault="004B186D" w:rsidP="004B186D">
      <w:pPr>
        <w:pStyle w:val="Nadpis3"/>
        <w:jc w:val="center"/>
        <w:rPr>
          <w:rFonts w:asciiTheme="minorHAnsi" w:hAnsiTheme="minorHAnsi"/>
          <w:b/>
          <w:color w:val="auto"/>
        </w:rPr>
      </w:pPr>
    </w:p>
    <w:p w14:paraId="6A284980" w14:textId="77777777" w:rsidR="004B186D" w:rsidRPr="00EB63F8" w:rsidRDefault="004B186D" w:rsidP="004B186D">
      <w:pPr>
        <w:pStyle w:val="Nadpis3"/>
        <w:jc w:val="center"/>
        <w:rPr>
          <w:rFonts w:asciiTheme="minorHAnsi" w:hAnsiTheme="minorHAnsi"/>
          <w:b/>
          <w:color w:val="auto"/>
        </w:rPr>
      </w:pPr>
      <w:r w:rsidRPr="00EB63F8">
        <w:rPr>
          <w:rFonts w:asciiTheme="minorHAnsi" w:hAnsiTheme="minorHAnsi"/>
          <w:b/>
          <w:color w:val="auto"/>
        </w:rPr>
        <w:t xml:space="preserve">Školitelé studentů doktorského studia </w:t>
      </w:r>
    </w:p>
    <w:p w14:paraId="2698A432" w14:textId="77777777" w:rsidR="004B186D" w:rsidRPr="00EB63F8" w:rsidRDefault="004B186D" w:rsidP="004B186D">
      <w:pPr>
        <w:pStyle w:val="Nadpis3"/>
        <w:jc w:val="center"/>
        <w:rPr>
          <w:rFonts w:asciiTheme="minorHAnsi" w:hAnsiTheme="minorHAnsi"/>
          <w:b/>
          <w:color w:val="auto"/>
        </w:rPr>
      </w:pPr>
      <w:r w:rsidRPr="00EB63F8">
        <w:rPr>
          <w:rFonts w:asciiTheme="minorHAnsi" w:hAnsiTheme="minorHAnsi"/>
          <w:b/>
          <w:color w:val="auto"/>
        </w:rPr>
        <w:t>Standard 6.11</w:t>
      </w:r>
    </w:p>
    <w:p w14:paraId="48DFCCD5" w14:textId="77F12375" w:rsidR="004B186D" w:rsidRPr="00EB63F8" w:rsidRDefault="004B186D" w:rsidP="00682703">
      <w:pPr>
        <w:spacing w:before="120" w:after="120"/>
        <w:jc w:val="both"/>
        <w:rPr>
          <w:rFonts w:asciiTheme="minorHAnsi" w:hAnsiTheme="minorHAnsi" w:cstheme="minorHAnsi"/>
          <w:sz w:val="22"/>
        </w:rPr>
      </w:pPr>
      <w:r w:rsidRPr="00EB63F8">
        <w:rPr>
          <w:rFonts w:asciiTheme="minorHAnsi" w:hAnsiTheme="minorHAnsi" w:cstheme="minorHAnsi"/>
          <w:sz w:val="22"/>
        </w:rPr>
        <w:t xml:space="preserve">Návrh školitelů z řad interních akademických pracovníků Fakulty managementu a ekonomiky a témat v doktorském studijním programu </w:t>
      </w:r>
      <w:r w:rsidR="00B266B4" w:rsidRPr="00B266B4">
        <w:rPr>
          <w:rFonts w:asciiTheme="minorHAnsi" w:hAnsiTheme="minorHAnsi" w:cstheme="minorHAnsi"/>
          <w:sz w:val="22"/>
        </w:rPr>
        <w:t>Tourism Economics and Hospitality Management</w:t>
      </w:r>
      <w:r w:rsidRPr="00EB63F8">
        <w:rPr>
          <w:rFonts w:asciiTheme="minorHAnsi" w:hAnsiTheme="minorHAnsi" w:cstheme="minorHAnsi"/>
          <w:sz w:val="22"/>
        </w:rPr>
        <w:t>:</w:t>
      </w:r>
    </w:p>
    <w:p w14:paraId="71A767B0" w14:textId="77777777" w:rsidR="004B186D" w:rsidRPr="00606719" w:rsidRDefault="004B186D" w:rsidP="00682703">
      <w:pPr>
        <w:spacing w:before="120" w:after="120"/>
        <w:jc w:val="both"/>
        <w:rPr>
          <w:rFonts w:asciiTheme="minorHAnsi" w:hAnsiTheme="minorHAnsi" w:cstheme="minorHAnsi"/>
          <w:b/>
          <w:sz w:val="22"/>
          <w:szCs w:val="22"/>
        </w:rPr>
      </w:pPr>
      <w:bookmarkStart w:id="1241" w:name="_Hlk88225089"/>
      <w:r w:rsidRPr="00606719">
        <w:rPr>
          <w:rFonts w:asciiTheme="minorHAnsi" w:hAnsiTheme="minorHAnsi" w:cstheme="minorHAnsi"/>
          <w:b/>
          <w:sz w:val="22"/>
          <w:szCs w:val="22"/>
        </w:rPr>
        <w:t>doc. Ing. Miloslava Chovancová, CSc., Fakulta managementu a ekonomiky UTB ve Zlíně</w:t>
      </w:r>
    </w:p>
    <w:p w14:paraId="1040124F" w14:textId="77777777" w:rsidR="006D4FC4" w:rsidRPr="00606719" w:rsidRDefault="006D4FC4" w:rsidP="00CE1995">
      <w:pPr>
        <w:pStyle w:val="Odstavecseseznamem"/>
        <w:numPr>
          <w:ilvl w:val="0"/>
          <w:numId w:val="48"/>
        </w:numPr>
        <w:jc w:val="both"/>
        <w:rPr>
          <w:rFonts w:asciiTheme="minorHAnsi" w:hAnsiTheme="minorHAnsi" w:cstheme="minorHAnsi"/>
          <w:sz w:val="22"/>
          <w:szCs w:val="22"/>
        </w:rPr>
      </w:pPr>
      <w:r w:rsidRPr="00606719">
        <w:rPr>
          <w:rFonts w:asciiTheme="minorHAnsi" w:hAnsiTheme="minorHAnsi" w:cstheme="minorHAnsi"/>
          <w:sz w:val="22"/>
          <w:szCs w:val="22"/>
        </w:rPr>
        <w:t>The impact of tourism industry on sustainable consumption and food production</w:t>
      </w:r>
    </w:p>
    <w:p w14:paraId="050B0EB6" w14:textId="77777777" w:rsidR="006D4FC4" w:rsidRPr="00606719" w:rsidRDefault="006D4FC4" w:rsidP="00CE1995">
      <w:pPr>
        <w:pStyle w:val="Odstavecseseznamem"/>
        <w:numPr>
          <w:ilvl w:val="0"/>
          <w:numId w:val="48"/>
        </w:numPr>
        <w:jc w:val="both"/>
        <w:rPr>
          <w:rFonts w:asciiTheme="minorHAnsi" w:hAnsiTheme="minorHAnsi" w:cstheme="minorHAnsi"/>
          <w:sz w:val="22"/>
          <w:szCs w:val="22"/>
        </w:rPr>
      </w:pPr>
      <w:r w:rsidRPr="00606719">
        <w:rPr>
          <w:rFonts w:asciiTheme="minorHAnsi" w:hAnsiTheme="minorHAnsi" w:cstheme="minorHAnsi"/>
          <w:sz w:val="22"/>
          <w:szCs w:val="22"/>
        </w:rPr>
        <w:t>Consumers’ relationship with food symbolising pleasure and social status at tourism and hospitality</w:t>
      </w:r>
    </w:p>
    <w:p w14:paraId="6D923E82" w14:textId="77777777" w:rsidR="004B186D" w:rsidRPr="00606719" w:rsidRDefault="004B186D" w:rsidP="00682703">
      <w:pPr>
        <w:jc w:val="both"/>
        <w:rPr>
          <w:rFonts w:asciiTheme="minorHAnsi" w:hAnsiTheme="minorHAnsi" w:cstheme="minorHAnsi"/>
          <w:b/>
          <w:sz w:val="22"/>
          <w:szCs w:val="22"/>
          <w:highlight w:val="yellow"/>
        </w:rPr>
      </w:pPr>
    </w:p>
    <w:p w14:paraId="3139F889" w14:textId="5BDEE337" w:rsidR="006D4FC4" w:rsidRPr="00606719" w:rsidRDefault="006D4FC4" w:rsidP="00682703">
      <w:pPr>
        <w:spacing w:after="120"/>
        <w:jc w:val="both"/>
        <w:rPr>
          <w:rFonts w:asciiTheme="minorHAnsi" w:hAnsiTheme="minorHAnsi" w:cstheme="minorHAnsi"/>
          <w:b/>
          <w:bCs/>
          <w:sz w:val="22"/>
          <w:szCs w:val="22"/>
        </w:rPr>
      </w:pPr>
      <w:r w:rsidRPr="00606719">
        <w:rPr>
          <w:rFonts w:asciiTheme="minorHAnsi" w:hAnsiTheme="minorHAnsi" w:cstheme="minorHAnsi"/>
          <w:b/>
          <w:bCs/>
          <w:sz w:val="22"/>
          <w:szCs w:val="22"/>
        </w:rPr>
        <w:t>prof. Ing Vanda Maráková, PhD.</w:t>
      </w:r>
      <w:r w:rsidR="00CB0F11">
        <w:rPr>
          <w:rFonts w:asciiTheme="minorHAnsi" w:hAnsiTheme="minorHAnsi" w:cstheme="minorHAnsi"/>
          <w:b/>
          <w:bCs/>
          <w:sz w:val="22"/>
          <w:szCs w:val="22"/>
        </w:rPr>
        <w:t xml:space="preserve">, </w:t>
      </w:r>
      <w:bookmarkStart w:id="1242" w:name="_Hlk88553707"/>
      <w:r w:rsidR="00CB0F11">
        <w:rPr>
          <w:rFonts w:asciiTheme="minorHAnsi" w:hAnsiTheme="minorHAnsi" w:cstheme="minorHAnsi"/>
          <w:b/>
          <w:bCs/>
          <w:sz w:val="22"/>
          <w:szCs w:val="22"/>
        </w:rPr>
        <w:t xml:space="preserve">Ekonomická fakulta, </w:t>
      </w:r>
      <w:r w:rsidR="00CB0F11" w:rsidRPr="00CB0F11">
        <w:rPr>
          <w:rFonts w:asciiTheme="minorHAnsi" w:hAnsiTheme="minorHAnsi" w:cstheme="minorHAnsi"/>
          <w:b/>
          <w:bCs/>
          <w:sz w:val="22"/>
          <w:szCs w:val="22"/>
        </w:rPr>
        <w:t>Univerzita Mateja Bela v Banskej Bystrici</w:t>
      </w:r>
      <w:r w:rsidRPr="00606719">
        <w:rPr>
          <w:rFonts w:asciiTheme="minorHAnsi" w:hAnsiTheme="minorHAnsi" w:cstheme="minorHAnsi"/>
          <w:b/>
          <w:bCs/>
          <w:sz w:val="22"/>
          <w:szCs w:val="22"/>
        </w:rPr>
        <w:t xml:space="preserve">   </w:t>
      </w:r>
      <w:bookmarkEnd w:id="1242"/>
    </w:p>
    <w:p w14:paraId="1800714B" w14:textId="4CB689EE"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Inovatívny prístup k tvorbe konkurencieschopnosti cieľových miest cestovného ruchu </w:t>
      </w:r>
    </w:p>
    <w:p w14:paraId="4AAEB524" w14:textId="77777777"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The innovative approach to building competitive advantage of tourism destinations </w:t>
      </w:r>
    </w:p>
    <w:p w14:paraId="7500C139" w14:textId="10619A79"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Dynamika zmien v cestovateľskom správaní vybraných segmentov trhu v Českej republike a v zahraničí </w:t>
      </w:r>
    </w:p>
    <w:p w14:paraId="1560AFBA" w14:textId="77777777"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Dynamics of changes in travel behaviour of selected target groups in Czech republic and abroad </w:t>
      </w:r>
    </w:p>
    <w:p w14:paraId="64ACE426" w14:textId="4323CB03" w:rsidR="006D4FC4" w:rsidRPr="00606719" w:rsidRDefault="006D4FC4" w:rsidP="00CE1995">
      <w:pPr>
        <w:pStyle w:val="Normlnweb"/>
        <w:numPr>
          <w:ilvl w:val="0"/>
          <w:numId w:val="52"/>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Resident’s Quality of Life in Smart Tourism Destinations </w:t>
      </w:r>
    </w:p>
    <w:p w14:paraId="50A47BEE" w14:textId="77777777" w:rsidR="004B186D" w:rsidRPr="00606719" w:rsidRDefault="004B186D" w:rsidP="00682703">
      <w:pPr>
        <w:jc w:val="both"/>
        <w:rPr>
          <w:rFonts w:asciiTheme="minorHAnsi" w:hAnsiTheme="minorHAnsi" w:cstheme="minorHAnsi"/>
          <w:sz w:val="22"/>
          <w:szCs w:val="22"/>
          <w:highlight w:val="yellow"/>
        </w:rPr>
      </w:pPr>
    </w:p>
    <w:p w14:paraId="6ABA063F" w14:textId="62DBEE23" w:rsidR="00606719" w:rsidRPr="00606719" w:rsidRDefault="004B186D" w:rsidP="00682703">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Petr Novák, Ph.D.</w:t>
      </w:r>
      <w:r w:rsidR="00606719">
        <w:rPr>
          <w:rFonts w:asciiTheme="minorHAnsi" w:hAnsiTheme="minorHAnsi" w:cstheme="minorHAnsi"/>
          <w:b/>
          <w:sz w:val="22"/>
          <w:szCs w:val="22"/>
        </w:rPr>
        <w:t>,</w:t>
      </w:r>
      <w:r w:rsidR="00606719" w:rsidRPr="00606719">
        <w:rPr>
          <w:rFonts w:asciiTheme="minorHAnsi" w:hAnsiTheme="minorHAnsi" w:cstheme="minorHAnsi"/>
          <w:b/>
          <w:sz w:val="22"/>
          <w:szCs w:val="22"/>
        </w:rPr>
        <w:t xml:space="preserve"> Fakulta managementu a ekonomiky UTB ve Zlíně, Ústav podnikové ekonomiky</w:t>
      </w:r>
    </w:p>
    <w:p w14:paraId="71E71084" w14:textId="77777777" w:rsidR="006D4FC4" w:rsidRPr="00606719" w:rsidRDefault="006D4FC4" w:rsidP="00CE1995">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Udržitelné podnikání v cestovních ruchu</w:t>
      </w:r>
    </w:p>
    <w:p w14:paraId="4871886C" w14:textId="77777777" w:rsidR="006D4FC4" w:rsidRPr="00606719" w:rsidRDefault="006D4FC4" w:rsidP="00CE1995">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Možnosti využití controllingu a jeho nástrojů ve službách cestovního ruchu</w:t>
      </w:r>
    </w:p>
    <w:p w14:paraId="468B6370" w14:textId="77777777" w:rsidR="006D4FC4" w:rsidRPr="00606719" w:rsidRDefault="006D4FC4" w:rsidP="00CE1995">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Aplikace moderních metod nákladového řízení ve subjektech cestovního ruchu</w:t>
      </w:r>
    </w:p>
    <w:p w14:paraId="5BEB4D96" w14:textId="77777777" w:rsidR="004B186D" w:rsidRPr="00606719" w:rsidRDefault="004B186D" w:rsidP="00682703">
      <w:pPr>
        <w:jc w:val="both"/>
        <w:rPr>
          <w:rFonts w:asciiTheme="minorHAnsi" w:hAnsiTheme="minorHAnsi" w:cstheme="minorHAnsi"/>
          <w:bCs/>
          <w:sz w:val="22"/>
          <w:szCs w:val="22"/>
          <w:highlight w:val="yellow"/>
        </w:rPr>
      </w:pPr>
    </w:p>
    <w:p w14:paraId="6D0C6921" w14:textId="77777777" w:rsidR="004B186D" w:rsidRPr="00606719" w:rsidRDefault="004B186D" w:rsidP="00682703">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David Tuček, Ph.D., Fakulta managementu a ekonomiky UTB ve Zlíně</w:t>
      </w:r>
    </w:p>
    <w:p w14:paraId="1BDFFC55" w14:textId="77777777" w:rsidR="006D4FC4" w:rsidRPr="00606719" w:rsidRDefault="006D4FC4" w:rsidP="00CE1995">
      <w:pPr>
        <w:pStyle w:val="Odstavecseseznamem"/>
        <w:numPr>
          <w:ilvl w:val="0"/>
          <w:numId w:val="49"/>
        </w:numPr>
        <w:jc w:val="both"/>
        <w:rPr>
          <w:rFonts w:asciiTheme="minorHAnsi" w:hAnsiTheme="minorHAnsi" w:cstheme="minorHAnsi"/>
          <w:sz w:val="22"/>
          <w:szCs w:val="22"/>
        </w:rPr>
      </w:pPr>
      <w:r w:rsidRPr="00606719">
        <w:rPr>
          <w:rFonts w:asciiTheme="minorHAnsi" w:hAnsiTheme="minorHAnsi" w:cstheme="minorHAnsi"/>
          <w:sz w:val="22"/>
          <w:szCs w:val="22"/>
        </w:rPr>
        <w:t>Trendy využití Business Process Managementu v hotelnictví a cestovním ruchu</w:t>
      </w:r>
    </w:p>
    <w:p w14:paraId="7AE003B2" w14:textId="77777777" w:rsidR="006D4FC4" w:rsidRPr="00606719" w:rsidRDefault="006D4FC4" w:rsidP="00CE1995">
      <w:pPr>
        <w:pStyle w:val="Odstavecseseznamem"/>
        <w:numPr>
          <w:ilvl w:val="0"/>
          <w:numId w:val="49"/>
        </w:numPr>
        <w:jc w:val="both"/>
        <w:rPr>
          <w:rFonts w:asciiTheme="minorHAnsi" w:hAnsiTheme="minorHAnsi" w:cstheme="minorHAnsi"/>
          <w:sz w:val="22"/>
          <w:szCs w:val="22"/>
        </w:rPr>
      </w:pPr>
      <w:r w:rsidRPr="00606719">
        <w:rPr>
          <w:rFonts w:asciiTheme="minorHAnsi" w:hAnsiTheme="minorHAnsi" w:cstheme="minorHAnsi"/>
          <w:sz w:val="22"/>
          <w:szCs w:val="22"/>
        </w:rPr>
        <w:t>Služby 4.0. v kontextu hotelnictví a cestovního ruchu</w:t>
      </w:r>
    </w:p>
    <w:p w14:paraId="7EFAB40E" w14:textId="77777777" w:rsidR="006D4FC4" w:rsidRPr="00606719" w:rsidRDefault="006D4FC4" w:rsidP="00CE1995">
      <w:pPr>
        <w:pStyle w:val="Odstavecseseznamem"/>
        <w:numPr>
          <w:ilvl w:val="0"/>
          <w:numId w:val="49"/>
        </w:numPr>
        <w:jc w:val="both"/>
        <w:rPr>
          <w:rFonts w:asciiTheme="minorHAnsi" w:hAnsiTheme="minorHAnsi" w:cstheme="minorHAnsi"/>
          <w:sz w:val="22"/>
          <w:szCs w:val="22"/>
        </w:rPr>
      </w:pPr>
      <w:r w:rsidRPr="00606719">
        <w:rPr>
          <w:rFonts w:asciiTheme="minorHAnsi" w:hAnsiTheme="minorHAnsi" w:cstheme="minorHAnsi"/>
          <w:sz w:val="22"/>
          <w:szCs w:val="22"/>
        </w:rPr>
        <w:t>Knowledge Management v kontextu hotelnictví a cestovního ruchu</w:t>
      </w:r>
    </w:p>
    <w:p w14:paraId="6F735D92" w14:textId="77777777" w:rsidR="004B186D" w:rsidRPr="00606719" w:rsidRDefault="004B186D" w:rsidP="00682703">
      <w:pPr>
        <w:jc w:val="both"/>
        <w:rPr>
          <w:rFonts w:asciiTheme="minorHAnsi" w:hAnsiTheme="minorHAnsi" w:cstheme="minorHAnsi"/>
          <w:sz w:val="22"/>
          <w:szCs w:val="22"/>
          <w:highlight w:val="yellow"/>
        </w:rPr>
      </w:pPr>
    </w:p>
    <w:p w14:paraId="37D999AF" w14:textId="77777777" w:rsidR="004B186D" w:rsidRPr="00606719" w:rsidRDefault="004B186D" w:rsidP="00682703">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Zuzana Tučková, Ph.D., Fakulta managementu a ekonomiky UTB ve Zlíně, Ústav podnikové ekonomiky</w:t>
      </w:r>
    </w:p>
    <w:p w14:paraId="73C4DF77" w14:textId="77777777" w:rsidR="006D4FC4" w:rsidRPr="00606719" w:rsidRDefault="006D4FC4" w:rsidP="00CE1995">
      <w:pPr>
        <w:pStyle w:val="Nadpis3"/>
        <w:numPr>
          <w:ilvl w:val="0"/>
          <w:numId w:val="50"/>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lastRenderedPageBreak/>
        <w:t>Faktory udržitelného cestovního ruchu a jejich aplikace na daný region</w:t>
      </w:r>
    </w:p>
    <w:p w14:paraId="62BDC46D" w14:textId="4B585BAA" w:rsidR="006D4FC4" w:rsidRPr="00606719" w:rsidRDefault="006D4FC4" w:rsidP="00CE1995">
      <w:pPr>
        <w:pStyle w:val="Nadpis3"/>
        <w:numPr>
          <w:ilvl w:val="0"/>
          <w:numId w:val="50"/>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Řízení efektivnosti podniků služeb</w:t>
      </w:r>
      <w:r w:rsidR="00CB0F11">
        <w:rPr>
          <w:rFonts w:asciiTheme="minorHAnsi" w:eastAsia="Times New Roman" w:hAnsiTheme="minorHAnsi" w:cstheme="minorHAnsi"/>
          <w:color w:val="auto"/>
          <w:sz w:val="22"/>
          <w:szCs w:val="22"/>
        </w:rPr>
        <w:t>,</w:t>
      </w:r>
      <w:r w:rsidRPr="00606719">
        <w:rPr>
          <w:rFonts w:asciiTheme="minorHAnsi" w:eastAsia="Times New Roman" w:hAnsiTheme="minorHAnsi" w:cstheme="minorHAnsi"/>
          <w:color w:val="auto"/>
          <w:sz w:val="22"/>
          <w:szCs w:val="22"/>
        </w:rPr>
        <w:t xml:space="preserve"> popř. cestovního ruchu </w:t>
      </w:r>
    </w:p>
    <w:p w14:paraId="25256E87" w14:textId="77777777" w:rsidR="006D4FC4" w:rsidRPr="00606719" w:rsidRDefault="006D4FC4" w:rsidP="00CE1995">
      <w:pPr>
        <w:pStyle w:val="Nadpis3"/>
        <w:numPr>
          <w:ilvl w:val="0"/>
          <w:numId w:val="50"/>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 xml:space="preserve">Nové trendy v turismu a jejich zavedení </w:t>
      </w:r>
    </w:p>
    <w:p w14:paraId="5105F12C" w14:textId="77777777" w:rsidR="004B186D" w:rsidRPr="00BF57D5" w:rsidRDefault="004B186D" w:rsidP="00682703">
      <w:pPr>
        <w:pStyle w:val="Nadpis3"/>
        <w:jc w:val="both"/>
        <w:rPr>
          <w:rFonts w:asciiTheme="minorHAnsi" w:hAnsiTheme="minorHAnsi" w:cstheme="minorHAnsi"/>
          <w:b/>
          <w:color w:val="auto"/>
          <w:sz w:val="22"/>
          <w:szCs w:val="22"/>
        </w:rPr>
      </w:pPr>
    </w:p>
    <w:p w14:paraId="551EFE35" w14:textId="731D0054" w:rsidR="008F2CD6" w:rsidRPr="00BF57D5" w:rsidRDefault="008F2CD6" w:rsidP="00682703">
      <w:pPr>
        <w:spacing w:before="120" w:after="120"/>
        <w:jc w:val="both"/>
        <w:rPr>
          <w:rFonts w:asciiTheme="minorHAnsi" w:hAnsiTheme="minorHAnsi" w:cstheme="minorHAnsi"/>
          <w:sz w:val="22"/>
          <w:szCs w:val="22"/>
        </w:rPr>
      </w:pPr>
      <w:r w:rsidRPr="00BF57D5">
        <w:rPr>
          <w:rFonts w:asciiTheme="minorHAnsi" w:hAnsiTheme="minorHAnsi" w:cstheme="minorHAnsi"/>
          <w:sz w:val="22"/>
          <w:szCs w:val="22"/>
        </w:rPr>
        <w:t xml:space="preserve">Návrh školitelů z řad akademických pracovníků </w:t>
      </w:r>
      <w:r w:rsidR="006D4FC4" w:rsidRPr="00BF57D5">
        <w:rPr>
          <w:rFonts w:asciiTheme="minorHAnsi" w:hAnsiTheme="minorHAnsi" w:cstheme="minorHAnsi"/>
          <w:sz w:val="22"/>
          <w:szCs w:val="22"/>
        </w:rPr>
        <w:t xml:space="preserve">spolupracující instituce Vysoké školy hotelové </w:t>
      </w:r>
      <w:ins w:id="1243" w:author="Pavla Trefilová" w:date="2022-05-11T16:06:00Z">
        <w:r w:rsidR="003B5B5D">
          <w:rPr>
            <w:rFonts w:asciiTheme="minorHAnsi" w:hAnsiTheme="minorHAnsi" w:cstheme="minorHAnsi"/>
            <w:sz w:val="22"/>
            <w:szCs w:val="22"/>
          </w:rPr>
          <w:t>a ekonomické s.r.o.</w:t>
        </w:r>
      </w:ins>
      <w:del w:id="1244" w:author="Pavla Trefilová" w:date="2022-05-11T16:06:00Z">
        <w:r w:rsidR="006D4FC4" w:rsidRPr="00BF57D5" w:rsidDel="003B5B5D">
          <w:rPr>
            <w:rFonts w:asciiTheme="minorHAnsi" w:hAnsiTheme="minorHAnsi" w:cstheme="minorHAnsi"/>
            <w:sz w:val="22"/>
            <w:szCs w:val="22"/>
          </w:rPr>
          <w:delText>v Praze 8, spol. s r.o.</w:delText>
        </w:r>
      </w:del>
      <w:r w:rsidR="006D4FC4" w:rsidRPr="00BF57D5">
        <w:rPr>
          <w:rFonts w:asciiTheme="minorHAnsi" w:hAnsiTheme="minorHAnsi" w:cstheme="minorHAnsi"/>
          <w:sz w:val="22"/>
          <w:szCs w:val="22"/>
        </w:rPr>
        <w:t xml:space="preserve"> </w:t>
      </w:r>
      <w:r w:rsidRPr="00BF57D5">
        <w:rPr>
          <w:rFonts w:asciiTheme="minorHAnsi" w:hAnsiTheme="minorHAnsi" w:cstheme="minorHAnsi"/>
          <w:sz w:val="22"/>
          <w:szCs w:val="22"/>
        </w:rPr>
        <w:t xml:space="preserve">a témat v doktorském studijním programu </w:t>
      </w:r>
      <w:r w:rsidR="00B266B4" w:rsidRPr="00B266B4">
        <w:rPr>
          <w:rFonts w:asciiTheme="minorHAnsi" w:hAnsiTheme="minorHAnsi" w:cstheme="minorHAnsi"/>
          <w:sz w:val="22"/>
          <w:szCs w:val="22"/>
        </w:rPr>
        <w:t>Tourism Economics and Hospitality Management</w:t>
      </w:r>
      <w:r w:rsidRPr="00BF57D5">
        <w:rPr>
          <w:rFonts w:asciiTheme="minorHAnsi" w:hAnsiTheme="minorHAnsi" w:cstheme="minorHAnsi"/>
          <w:sz w:val="22"/>
          <w:szCs w:val="22"/>
        </w:rPr>
        <w:t>:</w:t>
      </w:r>
    </w:p>
    <w:p w14:paraId="56CDDBBD" w14:textId="77777777" w:rsidR="006D4FC4" w:rsidRPr="00BF57D5" w:rsidRDefault="006D4FC4" w:rsidP="00BF57D5">
      <w:pPr>
        <w:spacing w:after="120"/>
        <w:rPr>
          <w:rFonts w:asciiTheme="minorHAnsi" w:hAnsiTheme="minorHAnsi" w:cstheme="minorHAnsi"/>
          <w:b/>
          <w:bCs/>
          <w:sz w:val="22"/>
          <w:szCs w:val="22"/>
        </w:rPr>
      </w:pPr>
      <w:r w:rsidRPr="00BF57D5">
        <w:rPr>
          <w:rFonts w:asciiTheme="minorHAnsi" w:hAnsiTheme="minorHAnsi" w:cstheme="minorHAnsi"/>
          <w:b/>
          <w:bCs/>
          <w:sz w:val="22"/>
          <w:szCs w:val="22"/>
        </w:rPr>
        <w:t xml:space="preserve">doc. Ing. Jan Hán, Ph.D. </w:t>
      </w:r>
    </w:p>
    <w:p w14:paraId="3273CD68" w14:textId="0336A8B2" w:rsidR="006D4FC4" w:rsidRPr="00BF57D5" w:rsidRDefault="006D4FC4" w:rsidP="00CE1995">
      <w:pPr>
        <w:pStyle w:val="Odstavecseseznamem"/>
        <w:numPr>
          <w:ilvl w:val="0"/>
          <w:numId w:val="53"/>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Aplikace modelovacích a simulačních systémů do systémů řízení hotelů</w:t>
      </w:r>
    </w:p>
    <w:p w14:paraId="1F9BF044" w14:textId="62F25ABA" w:rsidR="006D4FC4" w:rsidRPr="00BF57D5" w:rsidRDefault="006D4FC4" w:rsidP="00CE1995">
      <w:pPr>
        <w:pStyle w:val="Odstavecseseznamem"/>
        <w:numPr>
          <w:ilvl w:val="0"/>
          <w:numId w:val="53"/>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Využití virtuální reality v systémech řízení hotelů</w:t>
      </w:r>
    </w:p>
    <w:p w14:paraId="3C5D203E" w14:textId="068F75E8" w:rsidR="006D4FC4" w:rsidRPr="00BF57D5" w:rsidRDefault="006D4FC4" w:rsidP="00CE1995">
      <w:pPr>
        <w:pStyle w:val="Odstavecseseznamem"/>
        <w:numPr>
          <w:ilvl w:val="0"/>
          <w:numId w:val="53"/>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Prediktivní systémy řízení hotelů založené na datech a využití pokročilých databází</w:t>
      </w:r>
    </w:p>
    <w:p w14:paraId="5BAAC58F" w14:textId="77777777" w:rsidR="006D4FC4" w:rsidRPr="00BF57D5" w:rsidRDefault="006D4FC4" w:rsidP="00682703">
      <w:pPr>
        <w:jc w:val="both"/>
        <w:rPr>
          <w:rFonts w:asciiTheme="minorHAnsi" w:hAnsiTheme="minorHAnsi" w:cstheme="minorHAnsi"/>
          <w:b/>
          <w:bCs/>
          <w:sz w:val="22"/>
          <w:szCs w:val="22"/>
        </w:rPr>
      </w:pPr>
    </w:p>
    <w:p w14:paraId="4169F363" w14:textId="77777777" w:rsidR="006D4FC4" w:rsidRPr="00BF57D5" w:rsidRDefault="006D4FC4" w:rsidP="00682703">
      <w:pPr>
        <w:spacing w:after="120"/>
        <w:jc w:val="both"/>
        <w:rPr>
          <w:rFonts w:asciiTheme="minorHAnsi" w:hAnsiTheme="minorHAnsi" w:cstheme="minorHAnsi"/>
          <w:b/>
          <w:bCs/>
          <w:sz w:val="22"/>
          <w:szCs w:val="22"/>
        </w:rPr>
      </w:pPr>
      <w:r w:rsidRPr="00BF57D5">
        <w:rPr>
          <w:rFonts w:asciiTheme="minorHAnsi" w:hAnsiTheme="minorHAnsi" w:cstheme="minorHAnsi"/>
          <w:b/>
          <w:bCs/>
          <w:sz w:val="22"/>
          <w:szCs w:val="22"/>
        </w:rPr>
        <w:t>doc. Mgr. Ing. Karel Chadt, CSc.</w:t>
      </w:r>
      <w:r w:rsidRPr="00BF57D5">
        <w:rPr>
          <w:rFonts w:asciiTheme="minorHAnsi" w:hAnsiTheme="minorHAnsi" w:cstheme="minorHAnsi"/>
          <w:b/>
          <w:bCs/>
          <w:sz w:val="22"/>
          <w:szCs w:val="22"/>
        </w:rPr>
        <w:tab/>
      </w:r>
    </w:p>
    <w:p w14:paraId="18AB0126" w14:textId="48AAF1B7" w:rsidR="006D4FC4" w:rsidRPr="00BF57D5" w:rsidRDefault="006D4FC4" w:rsidP="00CE1995">
      <w:pPr>
        <w:pStyle w:val="Odstavecseseznamem"/>
        <w:numPr>
          <w:ilvl w:val="0"/>
          <w:numId w:val="54"/>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Psychologické aspekty řízení v hotelnictví/cestovním ruchu</w:t>
      </w:r>
    </w:p>
    <w:p w14:paraId="7357BCA8" w14:textId="6107C84E" w:rsidR="006D4FC4" w:rsidRPr="00BF57D5" w:rsidRDefault="006D4FC4" w:rsidP="00CE1995">
      <w:pPr>
        <w:pStyle w:val="Odstavecseseznamem"/>
        <w:numPr>
          <w:ilvl w:val="0"/>
          <w:numId w:val="54"/>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Nároky na manažera z pohledu psychologie</w:t>
      </w:r>
    </w:p>
    <w:p w14:paraId="0E5164EE" w14:textId="77777777" w:rsidR="008F2CD6" w:rsidRPr="00BF57D5" w:rsidRDefault="008F2CD6" w:rsidP="00682703">
      <w:pPr>
        <w:jc w:val="both"/>
        <w:rPr>
          <w:rFonts w:asciiTheme="minorHAnsi" w:hAnsiTheme="minorHAnsi" w:cstheme="minorHAnsi"/>
          <w:b/>
          <w:sz w:val="22"/>
          <w:szCs w:val="22"/>
        </w:rPr>
      </w:pPr>
    </w:p>
    <w:p w14:paraId="1ACA902C" w14:textId="77777777" w:rsidR="008F2CD6" w:rsidRPr="00BF57D5" w:rsidRDefault="008F2CD6" w:rsidP="00682703">
      <w:pPr>
        <w:jc w:val="both"/>
        <w:rPr>
          <w:rFonts w:asciiTheme="minorHAnsi" w:hAnsiTheme="minorHAnsi" w:cstheme="minorHAnsi"/>
          <w:b/>
          <w:sz w:val="22"/>
          <w:szCs w:val="22"/>
        </w:rPr>
      </w:pPr>
    </w:p>
    <w:p w14:paraId="6C0204D1" w14:textId="6399B53B" w:rsidR="004B186D" w:rsidRPr="0027216A" w:rsidRDefault="004B186D" w:rsidP="00682703">
      <w:pPr>
        <w:jc w:val="both"/>
        <w:rPr>
          <w:rFonts w:asciiTheme="minorHAnsi" w:hAnsiTheme="minorHAnsi" w:cstheme="minorHAnsi"/>
          <w:sz w:val="22"/>
          <w:szCs w:val="22"/>
        </w:rPr>
      </w:pPr>
      <w:r w:rsidRPr="0027216A">
        <w:rPr>
          <w:rFonts w:asciiTheme="minorHAnsi" w:hAnsiTheme="minorHAnsi" w:cstheme="minorHAnsi"/>
          <w:sz w:val="22"/>
          <w:szCs w:val="22"/>
        </w:rPr>
        <w:t>Konzultanti:</w:t>
      </w:r>
    </w:p>
    <w:p w14:paraId="50EC2C27" w14:textId="61609D3C" w:rsidR="00BF57D5" w:rsidRPr="00BF57D5" w:rsidRDefault="00BF57D5" w:rsidP="00682703">
      <w:pPr>
        <w:spacing w:before="120" w:after="120"/>
        <w:jc w:val="both"/>
        <w:rPr>
          <w:rFonts w:asciiTheme="minorHAnsi" w:hAnsiTheme="minorHAnsi" w:cstheme="minorHAnsi"/>
          <w:b/>
          <w:bCs/>
          <w:sz w:val="22"/>
          <w:szCs w:val="22"/>
        </w:rPr>
      </w:pPr>
      <w:r w:rsidRPr="00BF57D5">
        <w:rPr>
          <w:rFonts w:asciiTheme="minorHAnsi" w:hAnsiTheme="minorHAnsi" w:cstheme="minorHAnsi"/>
          <w:b/>
          <w:bCs/>
          <w:sz w:val="22"/>
          <w:szCs w:val="22"/>
        </w:rPr>
        <w:t xml:space="preserve">Ing. Martin Petříček, Ph.D., Vysoká škola hotelová </w:t>
      </w:r>
      <w:del w:id="1245" w:author="Pavla Trefilová" w:date="2022-05-11T16:06:00Z">
        <w:r w:rsidRPr="00BF57D5" w:rsidDel="003B5B5D">
          <w:rPr>
            <w:rFonts w:asciiTheme="minorHAnsi" w:hAnsiTheme="minorHAnsi" w:cstheme="minorHAnsi"/>
            <w:b/>
            <w:bCs/>
            <w:sz w:val="22"/>
            <w:szCs w:val="22"/>
          </w:rPr>
          <w:delText>v Praze 8</w:delText>
        </w:r>
      </w:del>
      <w:ins w:id="1246" w:author="Pavla Trefilová" w:date="2022-05-11T16:06:00Z">
        <w:r w:rsidR="003B5B5D">
          <w:rPr>
            <w:rFonts w:asciiTheme="minorHAnsi" w:hAnsiTheme="minorHAnsi" w:cstheme="minorHAnsi"/>
            <w:b/>
            <w:bCs/>
            <w:sz w:val="22"/>
            <w:szCs w:val="22"/>
          </w:rPr>
          <w:t>a ekonomická s.r.o.</w:t>
        </w:r>
      </w:ins>
    </w:p>
    <w:p w14:paraId="0F66C670" w14:textId="77777777" w:rsidR="00BF57D5" w:rsidRPr="00BF57D5" w:rsidRDefault="00BF57D5" w:rsidP="00CE1995">
      <w:pPr>
        <w:pStyle w:val="Odstavecseseznamem"/>
        <w:numPr>
          <w:ilvl w:val="0"/>
          <w:numId w:val="55"/>
        </w:numPr>
        <w:jc w:val="both"/>
        <w:rPr>
          <w:rFonts w:asciiTheme="minorHAnsi" w:hAnsiTheme="minorHAnsi" w:cstheme="minorHAnsi"/>
          <w:sz w:val="22"/>
          <w:szCs w:val="22"/>
        </w:rPr>
      </w:pPr>
      <w:r w:rsidRPr="00BF57D5">
        <w:rPr>
          <w:rFonts w:asciiTheme="minorHAnsi" w:hAnsiTheme="minorHAnsi" w:cstheme="minorHAnsi"/>
          <w:sz w:val="22"/>
          <w:szCs w:val="22"/>
        </w:rPr>
        <w:t>Stochastické přístupy v revenue managementu a jejich implementace do komplexních systémů</w:t>
      </w:r>
    </w:p>
    <w:p w14:paraId="74D76A3C" w14:textId="77777777" w:rsidR="00BF57D5" w:rsidRPr="00BF57D5" w:rsidRDefault="00BF57D5" w:rsidP="00CE1995">
      <w:pPr>
        <w:pStyle w:val="Odstavecseseznamem"/>
        <w:numPr>
          <w:ilvl w:val="0"/>
          <w:numId w:val="55"/>
        </w:numPr>
        <w:jc w:val="both"/>
        <w:rPr>
          <w:rFonts w:asciiTheme="minorHAnsi" w:hAnsiTheme="minorHAnsi" w:cstheme="minorHAnsi"/>
          <w:sz w:val="22"/>
          <w:szCs w:val="22"/>
        </w:rPr>
      </w:pPr>
      <w:r w:rsidRPr="00BF57D5">
        <w:rPr>
          <w:rFonts w:asciiTheme="minorHAnsi" w:hAnsiTheme="minorHAnsi" w:cstheme="minorHAnsi"/>
          <w:sz w:val="22"/>
          <w:szCs w:val="22"/>
        </w:rPr>
        <w:t>Zpětnovazební učení a jeho využití v predikování chování spotřebitelů</w:t>
      </w:r>
    </w:p>
    <w:p w14:paraId="50F57EF2" w14:textId="77777777" w:rsidR="004B186D" w:rsidRPr="00BF57D5" w:rsidRDefault="004B186D">
      <w:pPr>
        <w:spacing w:before="120"/>
        <w:jc w:val="both"/>
        <w:rPr>
          <w:rFonts w:asciiTheme="minorHAnsi" w:hAnsiTheme="minorHAnsi" w:cstheme="minorHAnsi"/>
          <w:b/>
          <w:sz w:val="22"/>
          <w:szCs w:val="22"/>
        </w:rPr>
        <w:pPrChange w:id="1247" w:author="Pavla Trefilová" w:date="2022-05-11T16:07:00Z">
          <w:pPr>
            <w:jc w:val="both"/>
          </w:pPr>
        </w:pPrChange>
      </w:pPr>
      <w:r w:rsidRPr="00BF57D5">
        <w:rPr>
          <w:rFonts w:asciiTheme="minorHAnsi" w:hAnsiTheme="minorHAnsi" w:cstheme="minorHAnsi"/>
          <w:b/>
          <w:sz w:val="22"/>
          <w:szCs w:val="22"/>
        </w:rPr>
        <w:t>Ing. Zuzana Vaculčíková, Ph.D., Fakulta managementu a ekonomiky UTB ve Zlíně, Ústav podnikové ekonomiky</w:t>
      </w:r>
    </w:p>
    <w:p w14:paraId="4BD4C8AE" w14:textId="77777777" w:rsidR="00BF57D5" w:rsidRPr="00BF57D5" w:rsidRDefault="00BF57D5" w:rsidP="00CE1995">
      <w:pPr>
        <w:pStyle w:val="Odstavecseseznamem"/>
        <w:numPr>
          <w:ilvl w:val="0"/>
          <w:numId w:val="56"/>
        </w:numPr>
        <w:spacing w:before="120"/>
        <w:ind w:left="714" w:hanging="357"/>
        <w:contextualSpacing w:val="0"/>
        <w:jc w:val="both"/>
        <w:rPr>
          <w:rFonts w:asciiTheme="minorHAnsi" w:hAnsiTheme="minorHAnsi" w:cstheme="minorHAnsi"/>
          <w:sz w:val="22"/>
          <w:szCs w:val="22"/>
        </w:rPr>
      </w:pPr>
      <w:r w:rsidRPr="00BF57D5">
        <w:rPr>
          <w:rFonts w:asciiTheme="minorHAnsi" w:hAnsiTheme="minorHAnsi" w:cstheme="minorHAnsi"/>
          <w:sz w:val="22"/>
          <w:szCs w:val="22"/>
        </w:rPr>
        <w:t>Udržitelnost podniků cestovního ruchu a její vliv na chování spotřebitelů</w:t>
      </w:r>
    </w:p>
    <w:p w14:paraId="3D239ECB" w14:textId="77777777" w:rsidR="00BF57D5" w:rsidRPr="00BF57D5" w:rsidRDefault="00BF57D5" w:rsidP="00CE1995">
      <w:pPr>
        <w:pStyle w:val="Odstavecseseznamem"/>
        <w:numPr>
          <w:ilvl w:val="0"/>
          <w:numId w:val="56"/>
        </w:numPr>
        <w:spacing w:before="100" w:beforeAutospacing="1" w:after="100" w:afterAutospacing="1"/>
        <w:jc w:val="both"/>
        <w:rPr>
          <w:rFonts w:asciiTheme="minorHAnsi" w:hAnsiTheme="minorHAnsi" w:cstheme="minorHAnsi"/>
          <w:sz w:val="22"/>
          <w:szCs w:val="22"/>
        </w:rPr>
      </w:pPr>
      <w:r w:rsidRPr="00BF57D5">
        <w:rPr>
          <w:rFonts w:asciiTheme="minorHAnsi" w:hAnsiTheme="minorHAnsi" w:cstheme="minorHAnsi"/>
          <w:sz w:val="22"/>
          <w:szCs w:val="22"/>
        </w:rPr>
        <w:t>Koncepce udržitelného rozvoje podniků cestovního ruchu ve vztahu ke kvalitě</w:t>
      </w:r>
    </w:p>
    <w:p w14:paraId="3F4F5B57" w14:textId="77777777" w:rsidR="004B186D" w:rsidRPr="00FD1AD2" w:rsidRDefault="004B186D" w:rsidP="004B186D">
      <w:pPr>
        <w:rPr>
          <w:rFonts w:asciiTheme="minorHAnsi" w:hAnsiTheme="minorHAnsi" w:cstheme="minorHAnsi"/>
          <w:sz w:val="22"/>
        </w:rPr>
      </w:pPr>
    </w:p>
    <w:bookmarkEnd w:id="1241"/>
    <w:p w14:paraId="626FF5D1" w14:textId="77777777" w:rsidR="004B186D" w:rsidRPr="00FD1AD2" w:rsidRDefault="004B186D" w:rsidP="004B186D">
      <w:pPr>
        <w:rPr>
          <w:rFonts w:asciiTheme="minorHAnsi" w:hAnsiTheme="minorHAnsi" w:cstheme="minorHAnsi"/>
          <w:sz w:val="22"/>
        </w:rPr>
      </w:pPr>
    </w:p>
    <w:p w14:paraId="4526AF76" w14:textId="77777777" w:rsidR="004B186D" w:rsidRPr="00EB63F8" w:rsidRDefault="004B186D" w:rsidP="004B186D">
      <w:pPr>
        <w:pStyle w:val="Nadpis3"/>
        <w:jc w:val="center"/>
        <w:rPr>
          <w:rFonts w:asciiTheme="minorHAnsi" w:hAnsiTheme="minorHAnsi"/>
          <w:b/>
          <w:color w:val="auto"/>
        </w:rPr>
      </w:pPr>
      <w:r w:rsidRPr="00B83C64">
        <w:rPr>
          <w:rFonts w:asciiTheme="minorHAnsi" w:hAnsiTheme="minorHAnsi"/>
          <w:b/>
          <w:color w:val="auto"/>
        </w:rPr>
        <w:t>Oborová rada doktorského studijního programu</w:t>
      </w:r>
    </w:p>
    <w:p w14:paraId="78262119" w14:textId="77777777" w:rsidR="004B186D" w:rsidRPr="00EB63F8" w:rsidRDefault="004B186D" w:rsidP="004B186D">
      <w:pPr>
        <w:pStyle w:val="Nadpis3"/>
        <w:spacing w:after="120"/>
        <w:jc w:val="center"/>
        <w:rPr>
          <w:rFonts w:asciiTheme="minorHAnsi" w:hAnsiTheme="minorHAnsi"/>
          <w:b/>
          <w:color w:val="auto"/>
        </w:rPr>
      </w:pPr>
      <w:r w:rsidRPr="00EB63F8">
        <w:rPr>
          <w:rFonts w:asciiTheme="minorHAnsi" w:hAnsiTheme="minorHAnsi"/>
          <w:b/>
          <w:color w:val="auto"/>
        </w:rPr>
        <w:t>Standardy 6.12 – 6.13</w:t>
      </w:r>
    </w:p>
    <w:p w14:paraId="69D0B71D" w14:textId="53CCFF20" w:rsidR="004B186D" w:rsidRPr="00F57D25" w:rsidRDefault="004B186D" w:rsidP="004B186D">
      <w:pPr>
        <w:jc w:val="both"/>
        <w:rPr>
          <w:rFonts w:asciiTheme="minorHAnsi" w:hAnsiTheme="minorHAnsi" w:cstheme="minorHAnsi"/>
          <w:sz w:val="22"/>
        </w:rPr>
      </w:pPr>
      <w:r w:rsidRPr="00EB63F8">
        <w:rPr>
          <w:rFonts w:asciiTheme="minorHAnsi" w:hAnsiTheme="minorHAnsi" w:cstheme="minorHAnsi"/>
          <w:sz w:val="22"/>
        </w:rPr>
        <w:t xml:space="preserve">Návrh složení oborové rady doktorského </w:t>
      </w:r>
      <w:r w:rsidRPr="00F57D25">
        <w:rPr>
          <w:rFonts w:asciiTheme="minorHAnsi" w:hAnsiTheme="minorHAnsi" w:cstheme="minorHAnsi"/>
          <w:sz w:val="22"/>
        </w:rPr>
        <w:t xml:space="preserve">studijního programu </w:t>
      </w:r>
      <w:r w:rsidR="00B266B4" w:rsidRPr="00B266B4">
        <w:rPr>
          <w:rFonts w:asciiTheme="minorHAnsi" w:hAnsiTheme="minorHAnsi" w:cstheme="minorHAnsi"/>
          <w:sz w:val="22"/>
        </w:rPr>
        <w:t>Tourism Economics and Hospitality Management</w:t>
      </w:r>
      <w:r w:rsidR="00B266B4">
        <w:rPr>
          <w:rFonts w:asciiTheme="minorHAnsi" w:hAnsiTheme="minorHAnsi" w:cstheme="minorHAnsi"/>
          <w:sz w:val="22"/>
        </w:rPr>
        <w:t xml:space="preserve"> </w:t>
      </w:r>
      <w:r w:rsidRPr="00B83C64">
        <w:rPr>
          <w:rFonts w:asciiTheme="minorHAnsi" w:hAnsiTheme="minorHAnsi" w:cstheme="minorHAnsi"/>
          <w:sz w:val="22"/>
        </w:rPr>
        <w:t xml:space="preserve">má </w:t>
      </w:r>
      <w:bookmarkStart w:id="1248" w:name="_Hlk88225292"/>
      <w:r w:rsidRPr="00B83C64">
        <w:rPr>
          <w:rFonts w:asciiTheme="minorHAnsi" w:hAnsiTheme="minorHAnsi" w:cstheme="minorHAnsi"/>
          <w:sz w:val="22"/>
        </w:rPr>
        <w:t>1</w:t>
      </w:r>
      <w:r w:rsidR="00CB0F11">
        <w:rPr>
          <w:rFonts w:asciiTheme="minorHAnsi" w:hAnsiTheme="minorHAnsi" w:cstheme="minorHAnsi"/>
          <w:sz w:val="22"/>
        </w:rPr>
        <w:t>3</w:t>
      </w:r>
      <w:r w:rsidRPr="00B83C64">
        <w:rPr>
          <w:rFonts w:asciiTheme="minorHAnsi" w:hAnsiTheme="minorHAnsi" w:cstheme="minorHAnsi"/>
          <w:sz w:val="22"/>
        </w:rPr>
        <w:t xml:space="preserve"> členů (6 interních členů a </w:t>
      </w:r>
      <w:r w:rsidR="00CB0F11">
        <w:rPr>
          <w:rFonts w:asciiTheme="minorHAnsi" w:hAnsiTheme="minorHAnsi" w:cstheme="minorHAnsi"/>
          <w:sz w:val="22"/>
        </w:rPr>
        <w:t>7</w:t>
      </w:r>
      <w:r w:rsidRPr="00B83C64">
        <w:rPr>
          <w:rFonts w:asciiTheme="minorHAnsi" w:hAnsiTheme="minorHAnsi" w:cstheme="minorHAnsi"/>
          <w:sz w:val="22"/>
        </w:rPr>
        <w:t xml:space="preserve"> členů externích):</w:t>
      </w:r>
      <w:bookmarkEnd w:id="1248"/>
    </w:p>
    <w:p w14:paraId="070DB745" w14:textId="3EFCC0CF" w:rsidR="004B186D" w:rsidRDefault="004B186D" w:rsidP="004B186D">
      <w:pPr>
        <w:rPr>
          <w:rFonts w:asciiTheme="minorHAnsi" w:hAnsiTheme="minorHAnsi" w:cstheme="minorHAnsi"/>
          <w:sz w:val="22"/>
        </w:rPr>
      </w:pPr>
      <w:bookmarkStart w:id="1249" w:name="_Hlk88225265"/>
    </w:p>
    <w:p w14:paraId="343C7C7A" w14:textId="725E0EA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Zuzana Tučková, Ph.D.</w:t>
      </w:r>
      <w:r w:rsidRPr="00B83C64">
        <w:rPr>
          <w:rFonts w:asciiTheme="minorHAnsi" w:hAnsiTheme="minorHAnsi" w:cstheme="minorHAnsi"/>
          <w:b/>
          <w:sz w:val="22"/>
          <w:szCs w:val="22"/>
        </w:rPr>
        <w:tab/>
        <w:t xml:space="preserve">předseda oborové rady, garant doktorského studijního programu </w:t>
      </w:r>
      <w:r w:rsidR="00B266B4" w:rsidRPr="00B266B4">
        <w:rPr>
          <w:rFonts w:asciiTheme="minorHAnsi" w:hAnsiTheme="minorHAnsi" w:cstheme="minorHAnsi"/>
          <w:b/>
          <w:sz w:val="22"/>
          <w:szCs w:val="22"/>
        </w:rPr>
        <w:t>Tourism Economics and Hospitality Management</w:t>
      </w:r>
      <w:r w:rsidRPr="00B83C64">
        <w:rPr>
          <w:rFonts w:asciiTheme="minorHAnsi" w:hAnsiTheme="minorHAnsi" w:cstheme="minorHAnsi"/>
          <w:b/>
          <w:sz w:val="22"/>
          <w:szCs w:val="22"/>
        </w:rPr>
        <w:t>, Univerzita Tomáše Bati ve Zlíně, Fakulta managementu a ekonomiky, Ústav podnikové ekonomiky</w:t>
      </w:r>
    </w:p>
    <w:p w14:paraId="0F8026D2" w14:textId="77777777"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Jaroslav Belás,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4B437F11" w14:textId="1FF0BD45" w:rsidR="00B83C64" w:rsidRPr="00B83C64" w:rsidRDefault="00B83C64" w:rsidP="00B83C64">
      <w:pPr>
        <w:ind w:left="3828" w:hanging="3828"/>
        <w:jc w:val="both"/>
        <w:rPr>
          <w:rFonts w:asciiTheme="minorHAnsi" w:hAnsiTheme="minorHAnsi" w:cstheme="minorHAnsi"/>
          <w:sz w:val="22"/>
          <w:szCs w:val="22"/>
        </w:rPr>
      </w:pPr>
      <w:r w:rsidRPr="00B83C64">
        <w:rPr>
          <w:rFonts w:asciiTheme="minorHAnsi" w:hAnsiTheme="minorHAnsi" w:cstheme="minorHAnsi"/>
          <w:b/>
          <w:bCs/>
          <w:sz w:val="22"/>
          <w:szCs w:val="22"/>
        </w:rPr>
        <w:t xml:space="preserve">doc. PhDr. Ing. </w:t>
      </w:r>
      <w:r w:rsidRPr="00B83C64">
        <w:rPr>
          <w:rStyle w:val="Zdraznn"/>
          <w:rFonts w:asciiTheme="minorHAnsi" w:hAnsiTheme="minorHAnsi" w:cstheme="minorHAnsi"/>
          <w:b/>
          <w:i w:val="0"/>
          <w:sz w:val="22"/>
          <w:szCs w:val="22"/>
        </w:rPr>
        <w:t>Jaroslava Dědková</w:t>
      </w:r>
      <w:r w:rsidRPr="00B83C64">
        <w:rPr>
          <w:rFonts w:asciiTheme="minorHAnsi" w:hAnsiTheme="minorHAnsi" w:cstheme="minorHAnsi"/>
          <w:b/>
          <w:bCs/>
          <w:sz w:val="22"/>
          <w:szCs w:val="22"/>
        </w:rPr>
        <w:t>, Ph.D</w:t>
      </w:r>
      <w:r w:rsidRPr="00B83C64">
        <w:rPr>
          <w:rFonts w:asciiTheme="minorHAnsi" w:hAnsiTheme="minorHAnsi" w:cstheme="minorHAnsi"/>
          <w:b/>
          <w:sz w:val="22"/>
          <w:szCs w:val="22"/>
        </w:rPr>
        <w:t>.</w:t>
      </w:r>
      <w:r>
        <w:rPr>
          <w:rFonts w:asciiTheme="minorHAnsi" w:hAnsiTheme="minorHAnsi" w:cstheme="minorHAnsi"/>
          <w:b/>
          <w:sz w:val="22"/>
          <w:szCs w:val="22"/>
        </w:rPr>
        <w:tab/>
      </w:r>
      <w:r w:rsidR="004B186D" w:rsidRPr="00B83C64">
        <w:rPr>
          <w:rFonts w:asciiTheme="minorHAnsi" w:hAnsiTheme="minorHAnsi" w:cstheme="minorHAnsi"/>
          <w:sz w:val="22"/>
          <w:szCs w:val="22"/>
        </w:rPr>
        <w:t>člen oborové rady,</w:t>
      </w:r>
      <w:r w:rsidRPr="00B83C64">
        <w:rPr>
          <w:rFonts w:asciiTheme="minorHAnsi" w:hAnsiTheme="minorHAnsi" w:cstheme="minorHAnsi"/>
          <w:sz w:val="22"/>
          <w:szCs w:val="22"/>
        </w:rPr>
        <w:t xml:space="preserve"> Technická univerzita v Liberci, Ekonomická fakulta</w:t>
      </w:r>
    </w:p>
    <w:p w14:paraId="2A2F86C8" w14:textId="6C19FE9C"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Jan Hán, Ph.D.</w:t>
      </w:r>
      <w:r w:rsidRPr="00B83C64">
        <w:rPr>
          <w:rFonts w:asciiTheme="minorHAnsi" w:hAnsiTheme="minorHAnsi" w:cstheme="minorHAnsi"/>
          <w:b/>
          <w:sz w:val="22"/>
          <w:szCs w:val="22"/>
        </w:rPr>
        <w:tab/>
      </w:r>
      <w:r w:rsidRPr="00B83C64">
        <w:rPr>
          <w:rFonts w:asciiTheme="minorHAnsi" w:hAnsiTheme="minorHAnsi" w:cstheme="minorHAnsi"/>
          <w:sz w:val="22"/>
          <w:szCs w:val="22"/>
        </w:rPr>
        <w:t xml:space="preserve">člen oborové rady, </w:t>
      </w:r>
      <w:ins w:id="1250" w:author="Pavla Trefilová" w:date="2022-05-11T16:07:00Z">
        <w:r w:rsidR="003B5B5D" w:rsidRPr="008A6F9B">
          <w:rPr>
            <w:rFonts w:asciiTheme="minorHAnsi" w:hAnsiTheme="minorHAnsi" w:cstheme="minorHAnsi"/>
            <w:sz w:val="22"/>
            <w:szCs w:val="22"/>
          </w:rPr>
          <w:t>Vysoká škola hotelová a ekonomická</w:t>
        </w:r>
        <w:r w:rsidR="003B5B5D">
          <w:rPr>
            <w:rFonts w:asciiTheme="minorHAnsi" w:hAnsiTheme="minorHAnsi" w:cstheme="minorHAnsi"/>
            <w:sz w:val="22"/>
            <w:szCs w:val="22"/>
          </w:rPr>
          <w:t xml:space="preserve"> s.r.o.</w:t>
        </w:r>
        <w:r w:rsidR="003B5B5D" w:rsidRPr="00B83C64">
          <w:rPr>
            <w:rFonts w:asciiTheme="minorHAnsi" w:hAnsiTheme="minorHAnsi" w:cstheme="minorHAnsi"/>
            <w:sz w:val="22"/>
            <w:szCs w:val="22"/>
          </w:rPr>
          <w:t xml:space="preserve">, </w:t>
        </w:r>
        <w:r w:rsidR="003B5B5D" w:rsidRPr="007E5C9F">
          <w:rPr>
            <w:rFonts w:asciiTheme="minorHAnsi" w:hAnsiTheme="minorHAnsi" w:cstheme="minorHAnsi"/>
            <w:sz w:val="22"/>
            <w:szCs w:val="22"/>
          </w:rPr>
          <w:t>Prorektor pro výzkum a spolupráci s</w:t>
        </w:r>
        <w:r w:rsidR="003B5B5D">
          <w:rPr>
            <w:rFonts w:asciiTheme="minorHAnsi" w:hAnsiTheme="minorHAnsi" w:cstheme="minorHAnsi"/>
            <w:sz w:val="22"/>
            <w:szCs w:val="22"/>
          </w:rPr>
          <w:t> </w:t>
        </w:r>
        <w:r w:rsidR="003B5B5D" w:rsidRPr="007E5C9F">
          <w:rPr>
            <w:rFonts w:asciiTheme="minorHAnsi" w:hAnsiTheme="minorHAnsi" w:cstheme="minorHAnsi"/>
            <w:sz w:val="22"/>
            <w:szCs w:val="22"/>
          </w:rPr>
          <w:t>praxí</w:t>
        </w:r>
        <w:r w:rsidR="003B5B5D">
          <w:rPr>
            <w:rFonts w:asciiTheme="minorHAnsi" w:hAnsiTheme="minorHAnsi" w:cstheme="minorHAnsi"/>
            <w:sz w:val="22"/>
            <w:szCs w:val="22"/>
          </w:rPr>
          <w:t xml:space="preserve">, </w:t>
        </w:r>
        <w:r w:rsidR="003B5B5D" w:rsidRPr="007E5C9F">
          <w:rPr>
            <w:rFonts w:asciiTheme="minorHAnsi" w:hAnsiTheme="minorHAnsi" w:cstheme="minorHAnsi"/>
            <w:sz w:val="22"/>
            <w:szCs w:val="22"/>
          </w:rPr>
          <w:t>Katedra hotelnictví</w:t>
        </w:r>
      </w:ins>
      <w:del w:id="1251" w:author="Pavla Trefilová" w:date="2022-05-11T16:07:00Z">
        <w:r w:rsidR="004C72AE" w:rsidRPr="004C72AE" w:rsidDel="003B5B5D">
          <w:rPr>
            <w:rFonts w:asciiTheme="minorHAnsi" w:hAnsiTheme="minorHAnsi" w:cstheme="minorHAnsi"/>
            <w:sz w:val="22"/>
            <w:szCs w:val="22"/>
          </w:rPr>
          <w:delText>Vysoká škola hotelová v Praze 8</w:delText>
        </w:r>
        <w:r w:rsidRPr="00B83C64" w:rsidDel="003B5B5D">
          <w:rPr>
            <w:rFonts w:asciiTheme="minorHAnsi" w:hAnsiTheme="minorHAnsi" w:cstheme="minorHAnsi"/>
            <w:sz w:val="22"/>
            <w:szCs w:val="22"/>
          </w:rPr>
          <w:delText>, Katedra cestovního ruchu</w:delText>
        </w:r>
        <w:r w:rsidRPr="00B83C64" w:rsidDel="003B5B5D">
          <w:rPr>
            <w:rFonts w:asciiTheme="minorHAnsi" w:hAnsiTheme="minorHAnsi" w:cstheme="minorHAnsi"/>
            <w:b/>
            <w:sz w:val="22"/>
            <w:szCs w:val="22"/>
          </w:rPr>
          <w:delText xml:space="preserve">  </w:delText>
        </w:r>
      </w:del>
    </w:p>
    <w:p w14:paraId="7C527687" w14:textId="5C7A265B" w:rsidR="004B186D" w:rsidDel="0031324E" w:rsidRDefault="004B186D" w:rsidP="00B83C64">
      <w:pPr>
        <w:ind w:left="3828" w:hanging="3828"/>
        <w:jc w:val="both"/>
        <w:rPr>
          <w:del w:id="1252" w:author="Pavla Trefilová" w:date="2022-05-11T16:07:00Z"/>
          <w:rFonts w:asciiTheme="minorHAnsi" w:hAnsiTheme="minorHAnsi" w:cstheme="minorHAnsi"/>
          <w:sz w:val="22"/>
          <w:szCs w:val="22"/>
        </w:rPr>
      </w:pPr>
      <w:r w:rsidRPr="00B83C64">
        <w:rPr>
          <w:rFonts w:asciiTheme="minorHAnsi" w:hAnsiTheme="minorHAnsi" w:cstheme="minorHAnsi"/>
          <w:b/>
          <w:sz w:val="22"/>
          <w:szCs w:val="22"/>
        </w:rPr>
        <w:t>doc. Mgr. Ing. Karel Chadt, CSc.</w:t>
      </w:r>
      <w:r w:rsidRPr="00B83C64">
        <w:rPr>
          <w:rFonts w:asciiTheme="minorHAnsi" w:hAnsiTheme="minorHAnsi" w:cstheme="minorHAnsi"/>
          <w:b/>
          <w:sz w:val="22"/>
          <w:szCs w:val="22"/>
        </w:rPr>
        <w:tab/>
      </w:r>
      <w:r w:rsidR="0009419E" w:rsidRPr="00B83C64">
        <w:rPr>
          <w:rFonts w:asciiTheme="minorHAnsi" w:hAnsiTheme="minorHAnsi" w:cstheme="minorHAnsi"/>
          <w:sz w:val="22"/>
          <w:szCs w:val="22"/>
        </w:rPr>
        <w:t xml:space="preserve">člen oborové rady, </w:t>
      </w:r>
      <w:ins w:id="1253" w:author="Pavla Trefilová" w:date="2022-05-11T16:07:00Z">
        <w:r w:rsidR="003B5B5D" w:rsidRPr="008A6F9B">
          <w:rPr>
            <w:rFonts w:asciiTheme="minorHAnsi" w:hAnsiTheme="minorHAnsi" w:cstheme="minorHAnsi"/>
            <w:sz w:val="22"/>
            <w:szCs w:val="22"/>
          </w:rPr>
          <w:t>Vysoká škola hotelová a ekonomická</w:t>
        </w:r>
        <w:r w:rsidR="003B5B5D">
          <w:rPr>
            <w:rFonts w:asciiTheme="minorHAnsi" w:hAnsiTheme="minorHAnsi" w:cstheme="minorHAnsi"/>
            <w:sz w:val="22"/>
            <w:szCs w:val="22"/>
          </w:rPr>
          <w:t xml:space="preserve"> s.r.o.</w:t>
        </w:r>
        <w:r w:rsidR="003B5B5D" w:rsidRPr="00B83C64">
          <w:rPr>
            <w:rFonts w:asciiTheme="minorHAnsi" w:hAnsiTheme="minorHAnsi" w:cstheme="minorHAnsi"/>
            <w:sz w:val="22"/>
            <w:szCs w:val="22"/>
          </w:rPr>
          <w:t xml:space="preserve">, </w:t>
        </w:r>
        <w:r w:rsidR="003B5B5D" w:rsidRPr="007E5C9F">
          <w:rPr>
            <w:rFonts w:asciiTheme="minorHAnsi" w:hAnsiTheme="minorHAnsi" w:cstheme="minorHAnsi"/>
            <w:sz w:val="22"/>
            <w:szCs w:val="22"/>
          </w:rPr>
          <w:t xml:space="preserve">Prorektor pro kvalitu a rozvoj, vedoucí </w:t>
        </w:r>
        <w:r w:rsidR="003B5B5D">
          <w:rPr>
            <w:rFonts w:asciiTheme="minorHAnsi" w:hAnsiTheme="minorHAnsi" w:cstheme="minorHAnsi"/>
            <w:sz w:val="22"/>
            <w:szCs w:val="22"/>
          </w:rPr>
          <w:t>K</w:t>
        </w:r>
        <w:r w:rsidR="003B5B5D" w:rsidRPr="007E5C9F">
          <w:rPr>
            <w:rFonts w:asciiTheme="minorHAnsi" w:hAnsiTheme="minorHAnsi" w:cstheme="minorHAnsi"/>
            <w:sz w:val="22"/>
            <w:szCs w:val="22"/>
          </w:rPr>
          <w:t xml:space="preserve">atedry </w:t>
        </w:r>
        <w:r w:rsidR="003B5B5D" w:rsidRPr="007E5C9F">
          <w:rPr>
            <w:rFonts w:asciiTheme="minorHAnsi" w:hAnsiTheme="minorHAnsi" w:cstheme="minorHAnsi"/>
            <w:sz w:val="22"/>
            <w:szCs w:val="22"/>
          </w:rPr>
          <w:lastRenderedPageBreak/>
          <w:t xml:space="preserve">managementu, vedoucí </w:t>
        </w:r>
        <w:r w:rsidR="003B5B5D">
          <w:rPr>
            <w:rFonts w:asciiTheme="minorHAnsi" w:hAnsiTheme="minorHAnsi" w:cstheme="minorHAnsi"/>
            <w:sz w:val="22"/>
            <w:szCs w:val="22"/>
          </w:rPr>
          <w:t>K</w:t>
        </w:r>
        <w:r w:rsidR="003B5B5D" w:rsidRPr="007E5C9F">
          <w:rPr>
            <w:rFonts w:asciiTheme="minorHAnsi" w:hAnsiTheme="minorHAnsi" w:cstheme="minorHAnsi"/>
            <w:sz w:val="22"/>
            <w:szCs w:val="22"/>
          </w:rPr>
          <w:t>atedry marketingu</w:t>
        </w:r>
        <w:r w:rsidR="003B5B5D" w:rsidRPr="00B83C64" w:rsidDel="003B5B5D">
          <w:rPr>
            <w:rFonts w:asciiTheme="minorHAnsi" w:hAnsiTheme="minorHAnsi" w:cstheme="minorHAnsi"/>
            <w:sz w:val="22"/>
            <w:szCs w:val="22"/>
          </w:rPr>
          <w:t xml:space="preserve"> </w:t>
        </w:r>
      </w:ins>
      <w:del w:id="1254" w:author="Pavla Trefilová" w:date="2022-05-11T16:07:00Z">
        <w:r w:rsidR="0009419E" w:rsidRPr="00B83C64" w:rsidDel="003B5B5D">
          <w:rPr>
            <w:rFonts w:asciiTheme="minorHAnsi" w:hAnsiTheme="minorHAnsi" w:cstheme="minorHAnsi"/>
            <w:sz w:val="22"/>
            <w:szCs w:val="22"/>
          </w:rPr>
          <w:delText>Vysoká škola hotelová v Praze, Katedra managementu Institutu mezinárodního managementu a marketingu</w:delText>
        </w:r>
      </w:del>
    </w:p>
    <w:p w14:paraId="551E62E0" w14:textId="77777777" w:rsidR="0031324E" w:rsidRPr="00B83C64" w:rsidRDefault="0031324E" w:rsidP="00B83C64">
      <w:pPr>
        <w:ind w:left="3828" w:hanging="3828"/>
        <w:jc w:val="both"/>
        <w:rPr>
          <w:ins w:id="1255" w:author="Pavla Trefilová" w:date="2022-05-13T19:13:00Z"/>
          <w:rFonts w:asciiTheme="minorHAnsi" w:hAnsiTheme="minorHAnsi" w:cstheme="minorHAnsi"/>
          <w:sz w:val="22"/>
          <w:szCs w:val="22"/>
        </w:rPr>
      </w:pPr>
    </w:p>
    <w:p w14:paraId="029A0B03" w14:textId="77777777"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doc. Ing. Miloslava Chovancová,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managementu a marketingu</w:t>
      </w:r>
    </w:p>
    <w:p w14:paraId="6AA53034" w14:textId="29B129D3" w:rsidR="004B186D" w:rsidRPr="00B83C64" w:rsidRDefault="00B83C64"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Aleš Kocourek, Ph.D.</w:t>
      </w:r>
      <w:r w:rsidRPr="00B83C64">
        <w:rPr>
          <w:rFonts w:asciiTheme="minorHAnsi" w:hAnsiTheme="minorHAnsi" w:cstheme="minorHAnsi"/>
          <w:sz w:val="22"/>
          <w:szCs w:val="22"/>
        </w:rPr>
        <w:t xml:space="preserve"> </w:t>
      </w:r>
      <w:r w:rsidR="004B186D" w:rsidRPr="00B83C64">
        <w:rPr>
          <w:rFonts w:asciiTheme="minorHAnsi" w:hAnsiTheme="minorHAnsi" w:cstheme="minorHAnsi"/>
          <w:b/>
          <w:sz w:val="22"/>
          <w:szCs w:val="22"/>
        </w:rPr>
        <w:tab/>
      </w:r>
      <w:r w:rsidR="004B186D" w:rsidRPr="00B83C64">
        <w:rPr>
          <w:rFonts w:asciiTheme="minorHAnsi" w:hAnsiTheme="minorHAnsi" w:cstheme="minorHAnsi"/>
          <w:sz w:val="22"/>
          <w:szCs w:val="22"/>
        </w:rPr>
        <w:t>člen oborové rady,</w:t>
      </w:r>
      <w:r w:rsidRPr="00B83C64">
        <w:rPr>
          <w:rFonts w:asciiTheme="minorHAnsi" w:hAnsiTheme="minorHAnsi" w:cstheme="minorHAnsi"/>
          <w:sz w:val="22"/>
          <w:szCs w:val="22"/>
        </w:rPr>
        <w:t xml:space="preserve"> děkan Ekonomické fakulty</w:t>
      </w:r>
    </w:p>
    <w:p w14:paraId="5E372AFC" w14:textId="77777777"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Vanda Maráková,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Mateja Bela v Banskej Bystrici, Ekonomická fakulta, Katedra cestovního ruchu</w:t>
      </w:r>
    </w:p>
    <w:p w14:paraId="0578EC34"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Petr Novák,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0B0A3487"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 xml:space="preserve">doc. Ing. Monika Palatková, Ph.D.      </w:t>
      </w:r>
      <w:r w:rsidRPr="00B83C64">
        <w:rPr>
          <w:rFonts w:asciiTheme="minorHAnsi" w:hAnsiTheme="minorHAnsi" w:cstheme="minorHAnsi"/>
          <w:sz w:val="22"/>
          <w:szCs w:val="22"/>
        </w:rPr>
        <w:tab/>
        <w:t>člen oborové rady, Vysoké škole mezinárodních a veřejných vztahů</w:t>
      </w:r>
    </w:p>
    <w:p w14:paraId="218DC3E9"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Jiří Patočka,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Vysoká škola ekonomická, Fakulta podnikohospodářská, Katedra Arts managementu</w:t>
      </w:r>
    </w:p>
    <w:p w14:paraId="56A18335" w14:textId="77777777" w:rsidR="004B186D" w:rsidRPr="00B83C64" w:rsidRDefault="004B186D" w:rsidP="00B83C64">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 xml:space="preserve">prof. Ing. Boris Popesko,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0D335FA0" w14:textId="01DF6B0B" w:rsidR="004B186D" w:rsidRPr="00B83C64" w:rsidRDefault="004B186D" w:rsidP="00B83C64">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 xml:space="preserve">prof. Ing. David Tuček,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průmyslového inženýrství a informačních systémů</w:t>
      </w:r>
    </w:p>
    <w:bookmarkEnd w:id="1249"/>
    <w:p w14:paraId="731A34DF" w14:textId="77777777" w:rsidR="00BF57D5" w:rsidRPr="00B83C64" w:rsidRDefault="00BF57D5" w:rsidP="004B186D">
      <w:pPr>
        <w:ind w:left="3538" w:hanging="3538"/>
        <w:jc w:val="both"/>
        <w:rPr>
          <w:rFonts w:asciiTheme="minorHAnsi" w:hAnsiTheme="minorHAnsi" w:cstheme="minorHAnsi"/>
          <w:b/>
          <w:sz w:val="24"/>
          <w:szCs w:val="22"/>
        </w:rPr>
      </w:pPr>
    </w:p>
    <w:p w14:paraId="49C28F61" w14:textId="77777777" w:rsidR="004B186D" w:rsidRPr="00B27F4E" w:rsidRDefault="004B186D" w:rsidP="004B186D">
      <w:pPr>
        <w:spacing w:after="600"/>
        <w:jc w:val="both"/>
        <w:rPr>
          <w:rFonts w:asciiTheme="minorHAnsi" w:hAnsiTheme="minorHAnsi" w:cstheme="minorHAnsi"/>
          <w:i/>
          <w:color w:val="FF0000"/>
          <w:sz w:val="22"/>
        </w:rPr>
      </w:pPr>
      <w:r w:rsidRPr="00F57D25">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F57D25">
        <w:rPr>
          <w:rFonts w:asciiTheme="minorHAnsi" w:hAnsiTheme="minorHAnsi" w:cstheme="minorHAnsi"/>
          <w:i/>
          <w:sz w:val="22"/>
        </w:rPr>
        <w:t>CI – Personální zabezpečení studijního programu.</w:t>
      </w:r>
      <w:r w:rsidRPr="00B27F4E">
        <w:rPr>
          <w:rFonts w:asciiTheme="minorHAnsi" w:hAnsiTheme="minorHAnsi" w:cstheme="minorHAnsi"/>
          <w:i/>
          <w:color w:val="FF0000"/>
          <w:sz w:val="22"/>
        </w:rPr>
        <w:t xml:space="preserve"> </w:t>
      </w:r>
    </w:p>
    <w:p w14:paraId="4803491D" w14:textId="77777777" w:rsidR="004B186D" w:rsidRPr="00191E13" w:rsidRDefault="004B186D" w:rsidP="004B186D">
      <w:pPr>
        <w:pStyle w:val="Nadpis2"/>
        <w:jc w:val="center"/>
        <w:rPr>
          <w:rFonts w:ascii="Calibri" w:hAnsi="Calibri" w:cs="Calibri"/>
          <w:bCs/>
          <w:i/>
          <w:iCs/>
          <w:sz w:val="32"/>
        </w:rPr>
      </w:pPr>
      <w:r w:rsidRPr="00191E13">
        <w:rPr>
          <w:rFonts w:ascii="Calibri" w:hAnsi="Calibri" w:cs="Calibri"/>
          <w:sz w:val="32"/>
        </w:rPr>
        <w:t>Specifické požadavky na zajištění studijního programu</w:t>
      </w:r>
    </w:p>
    <w:p w14:paraId="4118C550" w14:textId="77777777" w:rsidR="004B186D" w:rsidRPr="00191E13" w:rsidRDefault="004B186D" w:rsidP="004B186D">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14:paraId="6E56577D" w14:textId="77777777" w:rsidR="004B186D" w:rsidRDefault="004B186D" w:rsidP="004B186D">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14:paraId="016756EB" w14:textId="77777777" w:rsidR="004B186D" w:rsidRDefault="004B186D" w:rsidP="004B186D"/>
    <w:p w14:paraId="747E1643" w14:textId="77777777" w:rsidR="004B186D" w:rsidRPr="00EA3338" w:rsidRDefault="004B186D" w:rsidP="004B186D">
      <w:pPr>
        <w:jc w:val="both"/>
        <w:rPr>
          <w:rFonts w:asciiTheme="minorHAnsi" w:hAnsiTheme="minorHAnsi" w:cstheme="minorHAnsi"/>
          <w:sz w:val="22"/>
          <w:szCs w:val="22"/>
        </w:rPr>
      </w:pPr>
      <w:r w:rsidRPr="00EA3338">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2428FE94" w14:textId="77777777" w:rsidR="004B186D" w:rsidRPr="0040781E" w:rsidRDefault="004B186D" w:rsidP="004B186D"/>
    <w:p w14:paraId="53BB4AE8" w14:textId="77777777" w:rsidR="004B186D" w:rsidRDefault="004B186D" w:rsidP="004B186D"/>
    <w:p w14:paraId="533589A3" w14:textId="77777777" w:rsidR="004B186D" w:rsidRPr="00043938" w:rsidRDefault="004B186D" w:rsidP="004B186D"/>
    <w:p w14:paraId="47EE0682" w14:textId="384837D5" w:rsidR="004B186D" w:rsidRDefault="004B186D" w:rsidP="00B83C64">
      <w:pPr>
        <w:rPr>
          <w:ins w:id="1256" w:author="Pavla Trefilová" w:date="2022-05-13T14:11:00Z"/>
        </w:rPr>
      </w:pPr>
    </w:p>
    <w:p w14:paraId="4592C324" w14:textId="2A5510F9" w:rsidR="002021DB" w:rsidRDefault="002021DB" w:rsidP="00B83C64">
      <w:pPr>
        <w:rPr>
          <w:ins w:id="1257" w:author="Pavla Trefilová" w:date="2022-05-13T14:11:00Z"/>
        </w:rPr>
      </w:pPr>
    </w:p>
    <w:p w14:paraId="1C78F295" w14:textId="66FEF49A" w:rsidR="002021DB" w:rsidRDefault="002021DB" w:rsidP="00B83C64">
      <w:pPr>
        <w:rPr>
          <w:ins w:id="1258" w:author="Pavla Trefilová" w:date="2022-05-13T14:11:00Z"/>
        </w:rPr>
      </w:pPr>
    </w:p>
    <w:p w14:paraId="5DFA93CE" w14:textId="71053A32" w:rsidR="002021DB" w:rsidRDefault="002021DB" w:rsidP="00B83C64">
      <w:pPr>
        <w:rPr>
          <w:ins w:id="1259" w:author="Pavla Trefilová" w:date="2022-05-13T14:11:00Z"/>
        </w:rPr>
      </w:pPr>
    </w:p>
    <w:p w14:paraId="709693BC" w14:textId="5BAE9200" w:rsidR="002021DB" w:rsidRDefault="002021DB" w:rsidP="00B83C64">
      <w:pPr>
        <w:rPr>
          <w:ins w:id="1260" w:author="Pavla Trefilová" w:date="2022-05-13T14:11:00Z"/>
        </w:rPr>
      </w:pPr>
    </w:p>
    <w:p w14:paraId="5323E9D5" w14:textId="23CE766F" w:rsidR="002021DB" w:rsidRDefault="002021DB" w:rsidP="00B83C64">
      <w:pPr>
        <w:rPr>
          <w:ins w:id="1261" w:author="Pavla Trefilová" w:date="2022-05-13T14:11:00Z"/>
        </w:rPr>
      </w:pPr>
    </w:p>
    <w:p w14:paraId="42A242F0" w14:textId="65EEB705" w:rsidR="002021DB" w:rsidRDefault="002021DB" w:rsidP="00B83C64">
      <w:pPr>
        <w:rPr>
          <w:ins w:id="1262" w:author="Pavla Trefilová" w:date="2022-05-13T14:11:00Z"/>
        </w:rPr>
      </w:pPr>
    </w:p>
    <w:p w14:paraId="11F01FBF" w14:textId="43FEAF90" w:rsidR="002021DB" w:rsidRDefault="002021DB" w:rsidP="00B83C64">
      <w:pPr>
        <w:rPr>
          <w:ins w:id="1263" w:author="Pavla Trefilová" w:date="2022-05-13T14:11:00Z"/>
        </w:rPr>
      </w:pPr>
    </w:p>
    <w:p w14:paraId="1CA2049A" w14:textId="0E9740E5" w:rsidR="002021DB" w:rsidRDefault="002021DB" w:rsidP="00B83C64">
      <w:pPr>
        <w:rPr>
          <w:ins w:id="1264" w:author="Pavla Trefilová" w:date="2022-05-13T14:11:00Z"/>
        </w:rPr>
      </w:pPr>
    </w:p>
    <w:p w14:paraId="5BA14677" w14:textId="551922B0" w:rsidR="002021DB" w:rsidRDefault="002021DB" w:rsidP="00B83C64">
      <w:pPr>
        <w:rPr>
          <w:ins w:id="1265" w:author="Pavla Trefilová" w:date="2022-05-13T14:11:00Z"/>
        </w:rPr>
      </w:pPr>
    </w:p>
    <w:p w14:paraId="4054A383" w14:textId="0A11AFCF" w:rsidR="002021DB" w:rsidRDefault="002021DB" w:rsidP="00B83C64">
      <w:pPr>
        <w:rPr>
          <w:ins w:id="1266" w:author="Pavla Trefilová" w:date="2022-05-13T14:11:00Z"/>
        </w:rPr>
      </w:pPr>
    </w:p>
    <w:p w14:paraId="63925C28" w14:textId="00E66112" w:rsidR="002021DB" w:rsidRDefault="002021DB" w:rsidP="00B83C64">
      <w:pPr>
        <w:rPr>
          <w:ins w:id="1267" w:author="Pavla Trefilová" w:date="2022-05-13T14:11:00Z"/>
        </w:rPr>
      </w:pPr>
    </w:p>
    <w:p w14:paraId="2126B0A7" w14:textId="6453CA96" w:rsidR="002021DB" w:rsidRDefault="002021DB" w:rsidP="00B83C64">
      <w:pPr>
        <w:rPr>
          <w:ins w:id="1268" w:author="Pavla Trefilová" w:date="2022-05-13T14:11:00Z"/>
        </w:rPr>
      </w:pPr>
    </w:p>
    <w:p w14:paraId="7D8FD29D" w14:textId="118FCBC5" w:rsidR="002021DB" w:rsidRDefault="002021DB" w:rsidP="00B83C64">
      <w:pPr>
        <w:rPr>
          <w:ins w:id="1269" w:author="Pavla Trefilová" w:date="2022-05-13T14:11:00Z"/>
        </w:rPr>
      </w:pPr>
    </w:p>
    <w:p w14:paraId="54890C6C" w14:textId="28AE6C7E" w:rsidR="002021DB" w:rsidRDefault="002021DB" w:rsidP="00B83C64">
      <w:pPr>
        <w:rPr>
          <w:ins w:id="1270" w:author="Pavla Trefilová" w:date="2022-05-13T14:11:00Z"/>
        </w:rPr>
      </w:pPr>
    </w:p>
    <w:p w14:paraId="18A8E599" w14:textId="77777777" w:rsidR="002021DB" w:rsidRPr="00E50495" w:rsidRDefault="002021DB" w:rsidP="002021DB">
      <w:pPr>
        <w:jc w:val="right"/>
        <w:rPr>
          <w:ins w:id="1271" w:author="Pavla Trefilová" w:date="2022-05-13T14:11:00Z"/>
          <w:rFonts w:asciiTheme="minorHAnsi" w:hAnsiTheme="minorHAnsi" w:cstheme="minorHAnsi"/>
          <w:sz w:val="22"/>
          <w:szCs w:val="22"/>
        </w:rPr>
      </w:pPr>
      <w:ins w:id="1272" w:author="Pavla Trefilová" w:date="2022-05-13T14:11:00Z">
        <w:r w:rsidRPr="00E50495">
          <w:rPr>
            <w:rFonts w:asciiTheme="minorHAnsi" w:hAnsiTheme="minorHAnsi" w:cstheme="minorHAnsi"/>
            <w:sz w:val="22"/>
            <w:szCs w:val="22"/>
          </w:rPr>
          <w:t>Příloha 1</w:t>
        </w:r>
      </w:ins>
    </w:p>
    <w:p w14:paraId="227CEB76" w14:textId="77777777" w:rsidR="002021DB" w:rsidRPr="00E50495" w:rsidRDefault="002021DB" w:rsidP="002021DB">
      <w:pPr>
        <w:jc w:val="both"/>
        <w:rPr>
          <w:ins w:id="1273" w:author="Pavla Trefilová" w:date="2022-05-13T14:11:00Z"/>
          <w:rFonts w:asciiTheme="minorHAnsi" w:hAnsiTheme="minorHAnsi" w:cstheme="minorHAnsi"/>
          <w:sz w:val="22"/>
          <w:szCs w:val="22"/>
        </w:rPr>
      </w:pPr>
    </w:p>
    <w:p w14:paraId="2D61CF48" w14:textId="77777777" w:rsidR="002021DB" w:rsidRPr="00E50495" w:rsidRDefault="002021DB" w:rsidP="002021DB">
      <w:pPr>
        <w:jc w:val="both"/>
        <w:rPr>
          <w:ins w:id="1274" w:author="Pavla Trefilová" w:date="2022-05-13T14:11:00Z"/>
          <w:rFonts w:asciiTheme="minorHAnsi" w:hAnsiTheme="minorHAnsi" w:cstheme="minorHAnsi"/>
          <w:b/>
          <w:sz w:val="22"/>
          <w:szCs w:val="22"/>
        </w:rPr>
      </w:pPr>
      <w:ins w:id="1275" w:author="Pavla Trefilová" w:date="2022-05-13T14:11:00Z">
        <w:r w:rsidRPr="00E50495">
          <w:rPr>
            <w:rFonts w:asciiTheme="minorHAnsi" w:hAnsiTheme="minorHAnsi" w:cstheme="minorHAnsi"/>
            <w:b/>
            <w:sz w:val="22"/>
            <w:szCs w:val="22"/>
          </w:rPr>
          <w:t>Srovnání profilu absolventa a studijního plánu se zahraniční vysokou školou</w:t>
        </w:r>
      </w:ins>
    </w:p>
    <w:p w14:paraId="1C59C697" w14:textId="68B01788" w:rsidR="002021DB" w:rsidRPr="00E50495" w:rsidRDefault="002021DB" w:rsidP="002021DB">
      <w:pPr>
        <w:jc w:val="both"/>
        <w:rPr>
          <w:ins w:id="1276" w:author="Pavla Trefilová" w:date="2022-05-13T14:11:00Z"/>
          <w:rFonts w:asciiTheme="minorHAnsi" w:hAnsiTheme="minorHAnsi" w:cstheme="minorHAnsi"/>
          <w:sz w:val="22"/>
          <w:szCs w:val="22"/>
        </w:rPr>
      </w:pPr>
      <w:ins w:id="1277" w:author="Pavla Trefilová" w:date="2022-05-13T14:11:00Z">
        <w:r w:rsidRPr="00E50495">
          <w:rPr>
            <w:rFonts w:asciiTheme="minorHAnsi" w:hAnsiTheme="minorHAnsi" w:cstheme="minorHAnsi"/>
            <w:sz w:val="22"/>
            <w:szCs w:val="22"/>
          </w:rPr>
          <w:t xml:space="preserve">Programu </w:t>
        </w:r>
        <w:r w:rsidRPr="002021DB">
          <w:rPr>
            <w:rFonts w:asciiTheme="minorHAnsi" w:hAnsiTheme="minorHAnsi" w:cstheme="minorHAnsi"/>
            <w:sz w:val="22"/>
            <w:szCs w:val="22"/>
          </w:rPr>
          <w:t>Tourism Economics and Hospitality Management</w:t>
        </w:r>
        <w:r w:rsidRPr="00E50495">
          <w:rPr>
            <w:rFonts w:asciiTheme="minorHAnsi" w:hAnsiTheme="minorHAnsi" w:cstheme="minorHAnsi"/>
            <w:sz w:val="22"/>
            <w:szCs w:val="22"/>
          </w:rPr>
          <w:t xml:space="preserve">, doktorský studijní program  </w:t>
        </w:r>
      </w:ins>
    </w:p>
    <w:p w14:paraId="3B2442A2" w14:textId="77777777" w:rsidR="002021DB" w:rsidRPr="00E50495" w:rsidRDefault="002021DB" w:rsidP="002021DB">
      <w:pPr>
        <w:jc w:val="both"/>
        <w:rPr>
          <w:ins w:id="1278" w:author="Pavla Trefilová" w:date="2022-05-13T14:11:00Z"/>
          <w:rFonts w:asciiTheme="minorHAnsi" w:hAnsiTheme="minorHAnsi" w:cstheme="minorHAnsi"/>
          <w:sz w:val="22"/>
          <w:szCs w:val="22"/>
        </w:rPr>
      </w:pPr>
    </w:p>
    <w:p w14:paraId="791D0808" w14:textId="77777777" w:rsidR="002021DB" w:rsidRPr="00E50495" w:rsidRDefault="002021DB" w:rsidP="002021DB">
      <w:pPr>
        <w:jc w:val="both"/>
        <w:rPr>
          <w:ins w:id="1279" w:author="Pavla Trefilová" w:date="2022-05-13T14:11:00Z"/>
          <w:rFonts w:asciiTheme="minorHAnsi" w:hAnsiTheme="minorHAnsi" w:cstheme="minorHAnsi"/>
          <w:sz w:val="22"/>
          <w:szCs w:val="22"/>
        </w:rPr>
      </w:pPr>
      <w:ins w:id="1280" w:author="Pavla Trefilová" w:date="2022-05-13T14:11:00Z">
        <w:r w:rsidRPr="00E50495">
          <w:rPr>
            <w:rFonts w:asciiTheme="minorHAnsi" w:hAnsiTheme="minorHAnsi" w:cstheme="minorHAnsi"/>
            <w:sz w:val="22"/>
            <w:szCs w:val="22"/>
          </w:rPr>
          <w:t>Dle SR/20/2021 Standardy studijních programů UTB bylo provedeno srovnání profilu absolventa a studijního plánu s obdobně uskutečňovaným studijním programem realizovaným na zahraniční univerzitě, která zaujímá v žebříku hodnocení dle Times of Higher Education (World University Ranking) pozici do 100 místa.</w:t>
        </w:r>
      </w:ins>
    </w:p>
    <w:p w14:paraId="69CA0A2C" w14:textId="77777777" w:rsidR="002021DB" w:rsidRPr="00E50495" w:rsidRDefault="002021DB" w:rsidP="002021DB">
      <w:pPr>
        <w:jc w:val="both"/>
        <w:rPr>
          <w:ins w:id="1281" w:author="Pavla Trefilová" w:date="2022-05-13T14:11:00Z"/>
          <w:rFonts w:asciiTheme="minorHAnsi" w:hAnsiTheme="minorHAnsi" w:cstheme="minorHAnsi"/>
          <w:sz w:val="22"/>
          <w:szCs w:val="22"/>
        </w:rPr>
      </w:pPr>
    </w:p>
    <w:p w14:paraId="06F53026" w14:textId="77777777" w:rsidR="002021DB" w:rsidRPr="00E50495" w:rsidRDefault="002021DB" w:rsidP="002021DB">
      <w:pPr>
        <w:jc w:val="both"/>
        <w:rPr>
          <w:ins w:id="1282" w:author="Pavla Trefilová" w:date="2022-05-13T14:11:00Z"/>
          <w:rFonts w:asciiTheme="minorHAnsi" w:hAnsiTheme="minorHAnsi" w:cstheme="minorHAnsi"/>
          <w:sz w:val="22"/>
          <w:szCs w:val="22"/>
        </w:rPr>
      </w:pPr>
    </w:p>
    <w:p w14:paraId="0744E671" w14:textId="77777777" w:rsidR="002021DB" w:rsidRPr="00E50495" w:rsidRDefault="002021DB" w:rsidP="002021DB">
      <w:pPr>
        <w:jc w:val="both"/>
        <w:rPr>
          <w:ins w:id="1283" w:author="Pavla Trefilová" w:date="2022-05-13T14:11:00Z"/>
          <w:rFonts w:asciiTheme="minorHAnsi" w:hAnsiTheme="minorHAnsi" w:cstheme="minorHAnsi"/>
          <w:sz w:val="22"/>
          <w:szCs w:val="22"/>
        </w:rPr>
      </w:pPr>
      <w:ins w:id="1284" w:author="Pavla Trefilová" w:date="2022-05-13T14:11:00Z">
        <w:r w:rsidRPr="00E50495">
          <w:rPr>
            <w:rFonts w:asciiTheme="minorHAnsi" w:hAnsiTheme="minorHAnsi" w:cstheme="minorHAnsi"/>
            <w:sz w:val="22"/>
            <w:szCs w:val="22"/>
          </w:rPr>
          <w:t xml:space="preserve">Na Washington State University, USA je nabízen studijní program s názvem „Hospitality Tourism“ se přibližuje k našemu studijnímu programu. Profil absolventa je uveden na následujícím odkazu, stejně jako přehled předmětů a jiné. Dle uvážení garanta programu je možné říci, že se nově navrhovaný doktorský studijní program se od tohoto zásadně neliší a tedy by měl naplnit profil studenta. </w:t>
        </w:r>
      </w:ins>
    </w:p>
    <w:p w14:paraId="79493F36" w14:textId="77777777" w:rsidR="002021DB" w:rsidRPr="00E50495" w:rsidRDefault="002021DB" w:rsidP="002021DB">
      <w:pPr>
        <w:jc w:val="both"/>
        <w:rPr>
          <w:ins w:id="1285" w:author="Pavla Trefilová" w:date="2022-05-13T14:11:00Z"/>
          <w:rFonts w:asciiTheme="minorHAnsi" w:hAnsiTheme="minorHAnsi" w:cstheme="minorHAnsi"/>
          <w:sz w:val="22"/>
          <w:szCs w:val="22"/>
        </w:rPr>
      </w:pPr>
    </w:p>
    <w:p w14:paraId="0A0AE35F" w14:textId="77777777" w:rsidR="002021DB" w:rsidRPr="00E50495" w:rsidRDefault="002021DB" w:rsidP="002021DB">
      <w:pPr>
        <w:jc w:val="both"/>
        <w:rPr>
          <w:ins w:id="1286" w:author="Pavla Trefilová" w:date="2022-05-13T14:11:00Z"/>
          <w:rFonts w:asciiTheme="minorHAnsi" w:hAnsiTheme="minorHAnsi" w:cstheme="minorHAnsi"/>
          <w:sz w:val="22"/>
          <w:szCs w:val="22"/>
        </w:rPr>
      </w:pPr>
      <w:ins w:id="1287" w:author="Pavla Trefilová" w:date="2022-05-13T14:11:00Z">
        <w:r w:rsidRPr="00E50495">
          <w:rPr>
            <w:rFonts w:asciiTheme="minorHAnsi" w:hAnsiTheme="minorHAnsi" w:cstheme="minorHAnsi"/>
            <w:sz w:val="22"/>
            <w:szCs w:val="22"/>
          </w:rPr>
          <w:t xml:space="preserve">The coursework includes several hospitality and tourism business management courses as well as a group of research design and statistics courses. You will also complete courses in supporting fields of inquiry such as psychology, sociology, management, </w:t>
        </w:r>
        <w:proofErr w:type="gramStart"/>
        <w:r w:rsidRPr="00E50495">
          <w:rPr>
            <w:rFonts w:asciiTheme="minorHAnsi" w:hAnsiTheme="minorHAnsi" w:cstheme="minorHAnsi"/>
            <w:sz w:val="22"/>
            <w:szCs w:val="22"/>
          </w:rPr>
          <w:t>marketing,</w:t>
        </w:r>
        <w:proofErr w:type="gramEnd"/>
        <w:r w:rsidRPr="00E50495">
          <w:rPr>
            <w:rFonts w:asciiTheme="minorHAnsi" w:hAnsiTheme="minorHAnsi" w:cstheme="minorHAnsi"/>
            <w:sz w:val="22"/>
            <w:szCs w:val="22"/>
          </w:rPr>
          <w:t xml:space="preserve"> etc. The program typically requires four years to finish, including courses, a second-year paper, a comprehensive exam, and a doctoral dissertation. Applicants with strong hospitality and tourism business backgrounds are preferred. Incoming students are expected to have both good written and oral communication skills, as well as the analytical skills required to master research methods and statistics.</w:t>
        </w:r>
      </w:ins>
    </w:p>
    <w:p w14:paraId="5EC16497" w14:textId="77777777" w:rsidR="002021DB" w:rsidRPr="00E50495" w:rsidRDefault="002021DB" w:rsidP="002021DB">
      <w:pPr>
        <w:jc w:val="both"/>
        <w:rPr>
          <w:ins w:id="1288" w:author="Pavla Trefilová" w:date="2022-05-13T14:11:00Z"/>
          <w:rFonts w:asciiTheme="minorHAnsi" w:hAnsiTheme="minorHAnsi" w:cstheme="minorHAnsi"/>
          <w:sz w:val="22"/>
          <w:szCs w:val="22"/>
        </w:rPr>
      </w:pPr>
    </w:p>
    <w:p w14:paraId="3C3CCDB9" w14:textId="77777777" w:rsidR="002021DB" w:rsidRPr="00E50495" w:rsidRDefault="002021DB" w:rsidP="002021DB">
      <w:pPr>
        <w:jc w:val="both"/>
        <w:rPr>
          <w:ins w:id="1289" w:author="Pavla Trefilová" w:date="2022-05-13T14:11:00Z"/>
          <w:rFonts w:asciiTheme="minorHAnsi" w:hAnsiTheme="minorHAnsi" w:cstheme="minorHAnsi"/>
          <w:sz w:val="22"/>
          <w:szCs w:val="22"/>
        </w:rPr>
      </w:pPr>
      <w:ins w:id="1290" w:author="Pavla Trefilová" w:date="2022-05-13T14:11:00Z">
        <w:r w:rsidRPr="00E50495">
          <w:rPr>
            <w:rFonts w:asciiTheme="minorHAnsi" w:hAnsiTheme="minorHAnsi" w:cstheme="minorHAnsi"/>
            <w:sz w:val="22"/>
            <w:szCs w:val="22"/>
          </w:rPr>
          <w:t>ANNUAL REVIEW AND COMPREHENSIVE EXAMS</w:t>
        </w:r>
      </w:ins>
    </w:p>
    <w:p w14:paraId="03ACF605" w14:textId="77777777" w:rsidR="002021DB" w:rsidRPr="00E50495" w:rsidRDefault="002021DB" w:rsidP="002021DB">
      <w:pPr>
        <w:jc w:val="both"/>
        <w:rPr>
          <w:ins w:id="1291" w:author="Pavla Trefilová" w:date="2022-05-13T14:11:00Z"/>
          <w:rFonts w:asciiTheme="minorHAnsi" w:hAnsiTheme="minorHAnsi" w:cstheme="minorHAnsi"/>
          <w:sz w:val="22"/>
          <w:szCs w:val="22"/>
        </w:rPr>
      </w:pPr>
      <w:ins w:id="1292" w:author="Pavla Trefilová" w:date="2022-05-13T14:11:00Z">
        <w:r w:rsidRPr="00E50495">
          <w:rPr>
            <w:rFonts w:asciiTheme="minorHAnsi" w:hAnsiTheme="minorHAnsi" w:cstheme="minorHAnsi"/>
            <w:sz w:val="22"/>
            <w:szCs w:val="22"/>
          </w:rPr>
          <w:t>Annual reviews and comprehensive exams will be scheduled to assess your overall mastery of the core body of knowledge in the field and your preparedness to undertake research independently or with minimal supervision. The coordinator of Ph.D. program in hospitality and tourism and your program committee, along with appropriate advisors, will annually review your publications and research efforts and progress. This may include a qualifying exam each year depending on the program committee’s review of your progress. The Comprehensive Exam (scheduled sometime during the third year in the program) will test your knowledge in five areas:</w:t>
        </w:r>
      </w:ins>
    </w:p>
    <w:p w14:paraId="1D66E00E" w14:textId="77777777" w:rsidR="002021DB" w:rsidRPr="00E50495" w:rsidRDefault="002021DB" w:rsidP="002021DB">
      <w:pPr>
        <w:jc w:val="both"/>
        <w:rPr>
          <w:ins w:id="1293" w:author="Pavla Trefilová" w:date="2022-05-13T14:11:00Z"/>
          <w:rFonts w:asciiTheme="minorHAnsi" w:hAnsiTheme="minorHAnsi" w:cstheme="minorHAnsi"/>
          <w:sz w:val="22"/>
          <w:szCs w:val="22"/>
        </w:rPr>
      </w:pPr>
    </w:p>
    <w:p w14:paraId="0EAE4272" w14:textId="77777777" w:rsidR="002021DB" w:rsidRPr="00E50495" w:rsidRDefault="002021DB" w:rsidP="002021DB">
      <w:pPr>
        <w:pStyle w:val="Odstavecseseznamem"/>
        <w:numPr>
          <w:ilvl w:val="3"/>
          <w:numId w:val="68"/>
        </w:numPr>
        <w:ind w:left="284" w:hanging="284"/>
        <w:jc w:val="both"/>
        <w:rPr>
          <w:ins w:id="1294" w:author="Pavla Trefilová" w:date="2022-05-13T14:11:00Z"/>
          <w:rFonts w:asciiTheme="minorHAnsi" w:hAnsiTheme="minorHAnsi" w:cstheme="minorHAnsi"/>
          <w:sz w:val="22"/>
          <w:szCs w:val="22"/>
        </w:rPr>
      </w:pPr>
      <w:ins w:id="1295" w:author="Pavla Trefilová" w:date="2022-05-13T14:11:00Z">
        <w:r w:rsidRPr="00E50495">
          <w:rPr>
            <w:rFonts w:asciiTheme="minorHAnsi" w:hAnsiTheme="minorHAnsi" w:cstheme="minorHAnsi"/>
            <w:sz w:val="22"/>
            <w:szCs w:val="22"/>
          </w:rPr>
          <w:t>Hospitality and tourism major field requirements. Hospitality and tourism core knowledge include a thorough understanding of hospitality and tourism, and behavioral research methods.</w:t>
        </w:r>
      </w:ins>
    </w:p>
    <w:p w14:paraId="4E37BC38" w14:textId="77777777" w:rsidR="002021DB" w:rsidRPr="00E50495" w:rsidRDefault="002021DB" w:rsidP="002021DB">
      <w:pPr>
        <w:pStyle w:val="Odstavecseseznamem"/>
        <w:numPr>
          <w:ilvl w:val="3"/>
          <w:numId w:val="68"/>
        </w:numPr>
        <w:ind w:left="284" w:hanging="284"/>
        <w:jc w:val="both"/>
        <w:rPr>
          <w:ins w:id="1296" w:author="Pavla Trefilová" w:date="2022-05-13T14:11:00Z"/>
          <w:rFonts w:asciiTheme="minorHAnsi" w:hAnsiTheme="minorHAnsi" w:cstheme="minorHAnsi"/>
          <w:sz w:val="22"/>
          <w:szCs w:val="22"/>
        </w:rPr>
      </w:pPr>
      <w:ins w:id="1297" w:author="Pavla Trefilová" w:date="2022-05-13T14:11:00Z">
        <w:r w:rsidRPr="00E50495">
          <w:rPr>
            <w:rFonts w:asciiTheme="minorHAnsi" w:hAnsiTheme="minorHAnsi" w:cstheme="minorHAnsi"/>
            <w:sz w:val="22"/>
            <w:szCs w:val="22"/>
          </w:rPr>
          <w:t>Business electives. You should be able to demonstrate an appropriate level of understanding of theories and research methods aligned with those business disciplines chosen for further study, including finance, information systems, international business, management and operations, and/or marketing.</w:t>
        </w:r>
      </w:ins>
    </w:p>
    <w:p w14:paraId="4B3CA202" w14:textId="77777777" w:rsidR="002021DB" w:rsidRPr="00E50495" w:rsidRDefault="002021DB" w:rsidP="002021DB">
      <w:pPr>
        <w:pStyle w:val="Odstavecseseznamem"/>
        <w:numPr>
          <w:ilvl w:val="3"/>
          <w:numId w:val="68"/>
        </w:numPr>
        <w:ind w:left="284" w:hanging="284"/>
        <w:jc w:val="both"/>
        <w:rPr>
          <w:ins w:id="1298" w:author="Pavla Trefilová" w:date="2022-05-13T14:11:00Z"/>
          <w:rFonts w:asciiTheme="minorHAnsi" w:hAnsiTheme="minorHAnsi" w:cstheme="minorHAnsi"/>
          <w:sz w:val="22"/>
          <w:szCs w:val="22"/>
        </w:rPr>
      </w:pPr>
      <w:ins w:id="1299" w:author="Pavla Trefilová" w:date="2022-05-13T14:11:00Z">
        <w:r w:rsidRPr="00E50495">
          <w:rPr>
            <w:rFonts w:asciiTheme="minorHAnsi" w:hAnsiTheme="minorHAnsi" w:cstheme="minorHAnsi"/>
            <w:sz w:val="22"/>
            <w:szCs w:val="22"/>
          </w:rPr>
          <w:t>Hospitality and tourism research. You should be able to demonstrate a thorough understanding of hospitality and tourism research, including explanatory theories and past research findings. You also will be expected to demonstrate command of the relevant literature from your supporting field.</w:t>
        </w:r>
      </w:ins>
    </w:p>
    <w:p w14:paraId="7020159E" w14:textId="77777777" w:rsidR="002021DB" w:rsidRPr="00E50495" w:rsidRDefault="002021DB" w:rsidP="002021DB">
      <w:pPr>
        <w:pStyle w:val="Odstavecseseznamem"/>
        <w:numPr>
          <w:ilvl w:val="3"/>
          <w:numId w:val="68"/>
        </w:numPr>
        <w:ind w:left="284" w:hanging="284"/>
        <w:jc w:val="both"/>
        <w:rPr>
          <w:ins w:id="1300" w:author="Pavla Trefilová" w:date="2022-05-13T14:11:00Z"/>
          <w:rFonts w:asciiTheme="minorHAnsi" w:hAnsiTheme="minorHAnsi" w:cstheme="minorHAnsi"/>
          <w:sz w:val="22"/>
          <w:szCs w:val="22"/>
        </w:rPr>
      </w:pPr>
      <w:ins w:id="1301" w:author="Pavla Trefilová" w:date="2022-05-13T14:11:00Z">
        <w:r w:rsidRPr="00E50495">
          <w:rPr>
            <w:rFonts w:asciiTheme="minorHAnsi" w:hAnsiTheme="minorHAnsi" w:cstheme="minorHAnsi"/>
            <w:sz w:val="22"/>
            <w:szCs w:val="22"/>
          </w:rPr>
          <w:t>Hospitality and tourism research methods and statistics. You also should have an extensive knowledge of statistics and the research methodologies that can be employed to study hospitality and tourism phenomena from a behavioral standpoint.</w:t>
        </w:r>
      </w:ins>
    </w:p>
    <w:p w14:paraId="19EA4802" w14:textId="77777777" w:rsidR="002021DB" w:rsidRPr="00E50495" w:rsidRDefault="002021DB" w:rsidP="002021DB">
      <w:pPr>
        <w:pStyle w:val="Odstavecseseznamem"/>
        <w:numPr>
          <w:ilvl w:val="3"/>
          <w:numId w:val="68"/>
        </w:numPr>
        <w:ind w:left="284" w:hanging="284"/>
        <w:jc w:val="both"/>
        <w:rPr>
          <w:ins w:id="1302" w:author="Pavla Trefilová" w:date="2022-05-13T14:11:00Z"/>
          <w:rFonts w:asciiTheme="minorHAnsi" w:hAnsiTheme="minorHAnsi" w:cstheme="minorHAnsi"/>
          <w:sz w:val="22"/>
          <w:szCs w:val="22"/>
        </w:rPr>
      </w:pPr>
      <w:ins w:id="1303" w:author="Pavla Trefilová" w:date="2022-05-13T14:11:00Z">
        <w:r w:rsidRPr="00E50495">
          <w:rPr>
            <w:rFonts w:asciiTheme="minorHAnsi" w:hAnsiTheme="minorHAnsi" w:cstheme="minorHAnsi"/>
            <w:sz w:val="22"/>
            <w:szCs w:val="22"/>
          </w:rPr>
          <w:t>Oral and written communication skills. Given the program’s focus on producing hospitality and tourism scholars who can be successful at other accredited, peer or better research universities, you will be expected to show a high level of skill in written and oral comprehensive exams, research presentations at national/international conferences, and publications in hospitality and tourism journals.</w:t>
        </w:r>
      </w:ins>
    </w:p>
    <w:p w14:paraId="4BD94713" w14:textId="77777777" w:rsidR="002021DB" w:rsidRPr="00E50495" w:rsidRDefault="002021DB" w:rsidP="002021DB">
      <w:pPr>
        <w:jc w:val="both"/>
        <w:rPr>
          <w:ins w:id="1304" w:author="Pavla Trefilová" w:date="2022-05-13T14:11:00Z"/>
          <w:rFonts w:asciiTheme="minorHAnsi" w:hAnsiTheme="minorHAnsi" w:cstheme="minorHAnsi"/>
          <w:sz w:val="22"/>
          <w:szCs w:val="22"/>
        </w:rPr>
      </w:pPr>
      <w:ins w:id="1305" w:author="Pavla Trefilová" w:date="2022-05-13T14:11:00Z">
        <w:r w:rsidRPr="00E50495">
          <w:rPr>
            <w:rFonts w:asciiTheme="minorHAnsi" w:hAnsiTheme="minorHAnsi" w:cstheme="minorHAnsi"/>
            <w:sz w:val="22"/>
            <w:szCs w:val="22"/>
          </w:rPr>
          <w:lastRenderedPageBreak/>
          <w:t>https://business.wsu.edu/graduate-programs/phd-business/hospitality-tourism/</w:t>
        </w:r>
      </w:ins>
    </w:p>
    <w:p w14:paraId="69886F47" w14:textId="77777777" w:rsidR="002021DB" w:rsidRPr="00E50495" w:rsidRDefault="002021DB" w:rsidP="002021DB">
      <w:pPr>
        <w:jc w:val="both"/>
        <w:rPr>
          <w:ins w:id="1306" w:author="Pavla Trefilová" w:date="2022-05-13T14:11:00Z"/>
          <w:rFonts w:asciiTheme="minorHAnsi" w:hAnsiTheme="minorHAnsi" w:cstheme="minorHAnsi"/>
          <w:sz w:val="22"/>
          <w:szCs w:val="22"/>
        </w:rPr>
      </w:pPr>
      <w:ins w:id="1307" w:author="Pavla Trefilová" w:date="2022-05-13T14:11:00Z">
        <w:r w:rsidRPr="00E50495">
          <w:rPr>
            <w:rFonts w:asciiTheme="minorHAnsi" w:hAnsiTheme="minorHAnsi" w:cstheme="minorHAnsi"/>
            <w:sz w:val="22"/>
            <w:szCs w:val="22"/>
          </w:rPr>
          <w:t>Také na The Hong Kong Polytechnic University, School of Hotel and Tourism Management, Hong Kong je nabízen doktorský studijní program „Hotel and Tourism management“, který je nabízen v obvyklé délce tři roky standardní doby studia. Tedy o jeden rok méně, než budeme nabízet náš studijní program.</w:t>
        </w:r>
      </w:ins>
    </w:p>
    <w:p w14:paraId="3221ECA8" w14:textId="77777777" w:rsidR="002021DB" w:rsidRPr="00E50495" w:rsidRDefault="002021DB" w:rsidP="002021DB">
      <w:pPr>
        <w:jc w:val="both"/>
        <w:rPr>
          <w:ins w:id="1308" w:author="Pavla Trefilová" w:date="2022-05-13T14:11:00Z"/>
          <w:rFonts w:asciiTheme="minorHAnsi" w:hAnsiTheme="minorHAnsi" w:cstheme="minorHAnsi"/>
          <w:sz w:val="22"/>
          <w:szCs w:val="22"/>
        </w:rPr>
      </w:pPr>
      <w:ins w:id="1309" w:author="Pavla Trefilová" w:date="2022-05-13T14:11:00Z">
        <w:r w:rsidRPr="00E50495">
          <w:rPr>
            <w:rFonts w:asciiTheme="minorHAnsi" w:hAnsiTheme="minorHAnsi" w:cstheme="minorHAnsi"/>
            <w:sz w:val="22"/>
            <w:szCs w:val="22"/>
          </w:rPr>
          <w:t>https://shtm.polyu.edu.hk/academic-programmes/hong-kong-programmes/doctor-of-philosophy-phd-in-hotel-and-tourism-management/programme-structure-duration/</w:t>
        </w:r>
      </w:ins>
    </w:p>
    <w:p w14:paraId="5A80B827" w14:textId="77777777" w:rsidR="002021DB" w:rsidRPr="00E50495" w:rsidRDefault="002021DB" w:rsidP="002021DB">
      <w:pPr>
        <w:jc w:val="both"/>
        <w:rPr>
          <w:ins w:id="1310" w:author="Pavla Trefilová" w:date="2022-05-13T14:11:00Z"/>
          <w:rFonts w:asciiTheme="minorHAnsi" w:hAnsiTheme="minorHAnsi" w:cstheme="minorHAnsi"/>
          <w:sz w:val="22"/>
          <w:szCs w:val="22"/>
        </w:rPr>
      </w:pPr>
    </w:p>
    <w:p w14:paraId="1725A92E" w14:textId="77777777" w:rsidR="002021DB" w:rsidRPr="00E50495" w:rsidRDefault="002021DB" w:rsidP="002021DB">
      <w:pPr>
        <w:jc w:val="both"/>
        <w:rPr>
          <w:ins w:id="1311" w:author="Pavla Trefilová" w:date="2022-05-13T14:11:00Z"/>
          <w:rFonts w:asciiTheme="minorHAnsi" w:hAnsiTheme="minorHAnsi" w:cstheme="minorHAnsi"/>
          <w:sz w:val="22"/>
          <w:szCs w:val="22"/>
        </w:rPr>
      </w:pPr>
      <w:ins w:id="1312" w:author="Pavla Trefilová" w:date="2022-05-13T14:11:00Z">
        <w:r w:rsidRPr="00E50495">
          <w:rPr>
            <w:rFonts w:asciiTheme="minorHAnsi" w:hAnsiTheme="minorHAnsi" w:cstheme="minorHAnsi"/>
            <w:sz w:val="22"/>
            <w:szCs w:val="22"/>
          </w:rPr>
          <w:t xml:space="preserve">V brožuře jsou uvedeny základní předměty a také volitelné. Základních předmětů je celkem 5, jako např. Theories and Concepts inTourism, Quantitative reserach, také Qualitative research, Hospitality management, zde mohu konstantovat, že nový studijní program téměř nabízí podobné předměty. Vše je uvedené brožuře odkaz: </w:t>
        </w:r>
      </w:ins>
    </w:p>
    <w:p w14:paraId="1AD80A9A" w14:textId="77777777" w:rsidR="002021DB" w:rsidRPr="00E50495" w:rsidRDefault="002021DB" w:rsidP="002021DB">
      <w:pPr>
        <w:jc w:val="both"/>
        <w:rPr>
          <w:ins w:id="1313" w:author="Pavla Trefilová" w:date="2022-05-13T14:11:00Z"/>
          <w:rFonts w:asciiTheme="minorHAnsi" w:hAnsiTheme="minorHAnsi" w:cstheme="minorHAnsi"/>
          <w:sz w:val="22"/>
          <w:szCs w:val="22"/>
        </w:rPr>
      </w:pPr>
      <w:ins w:id="1314" w:author="Pavla Trefilová" w:date="2022-05-13T14:11:00Z">
        <w:r w:rsidRPr="00E50495">
          <w:rPr>
            <w:rFonts w:asciiTheme="minorHAnsi" w:hAnsiTheme="minorHAnsi" w:cstheme="minorHAnsi"/>
            <w:sz w:val="22"/>
            <w:szCs w:val="22"/>
          </w:rPr>
          <w:t>https://shtm.polyu.edu.hk/media/14134/dhtm_20220106.pdf</w:t>
        </w:r>
      </w:ins>
    </w:p>
    <w:p w14:paraId="6D1B74F5" w14:textId="77777777" w:rsidR="002021DB" w:rsidRPr="00E50495" w:rsidRDefault="002021DB" w:rsidP="002021DB">
      <w:pPr>
        <w:jc w:val="both"/>
        <w:rPr>
          <w:ins w:id="1315" w:author="Pavla Trefilová" w:date="2022-05-13T14:11:00Z"/>
          <w:rFonts w:asciiTheme="minorHAnsi" w:hAnsiTheme="minorHAnsi" w:cstheme="minorHAnsi"/>
          <w:sz w:val="22"/>
          <w:szCs w:val="22"/>
        </w:rPr>
      </w:pPr>
    </w:p>
    <w:p w14:paraId="5162D1FD" w14:textId="77777777" w:rsidR="002021DB" w:rsidRPr="00E50495" w:rsidRDefault="002021DB" w:rsidP="002021DB">
      <w:pPr>
        <w:jc w:val="both"/>
        <w:rPr>
          <w:ins w:id="1316" w:author="Pavla Trefilová" w:date="2022-05-13T14:11:00Z"/>
          <w:rFonts w:asciiTheme="minorHAnsi" w:hAnsiTheme="minorHAnsi" w:cstheme="minorHAnsi"/>
          <w:sz w:val="22"/>
          <w:szCs w:val="22"/>
        </w:rPr>
      </w:pPr>
      <w:ins w:id="1317" w:author="Pavla Trefilová" w:date="2022-05-13T14:11:00Z">
        <w:r w:rsidRPr="00E50495">
          <w:rPr>
            <w:rFonts w:asciiTheme="minorHAnsi" w:hAnsiTheme="minorHAnsi" w:cstheme="minorHAnsi"/>
            <w:sz w:val="22"/>
            <w:szCs w:val="22"/>
          </w:rPr>
          <w:t xml:space="preserve">3. Také významná britská univerzita University of Surrey, UK, nabízí doktorský studijní program </w:t>
        </w:r>
      </w:ins>
    </w:p>
    <w:p w14:paraId="571EC1D5" w14:textId="77777777" w:rsidR="002021DB" w:rsidRPr="00E50495" w:rsidRDefault="002021DB" w:rsidP="002021DB">
      <w:pPr>
        <w:jc w:val="both"/>
        <w:rPr>
          <w:ins w:id="1318" w:author="Pavla Trefilová" w:date="2022-05-13T14:11:00Z"/>
          <w:rFonts w:asciiTheme="minorHAnsi" w:hAnsiTheme="minorHAnsi" w:cstheme="minorHAnsi"/>
          <w:sz w:val="22"/>
          <w:szCs w:val="22"/>
        </w:rPr>
      </w:pPr>
      <w:ins w:id="1319" w:author="Pavla Trefilová" w:date="2022-05-13T14:11:00Z">
        <w:r w:rsidRPr="00E50495">
          <w:rPr>
            <w:rFonts w:asciiTheme="minorHAnsi" w:hAnsiTheme="minorHAnsi" w:cstheme="minorHAnsi"/>
            <w:sz w:val="22"/>
            <w:szCs w:val="22"/>
          </w:rPr>
          <w:t xml:space="preserve">„Hospitality and Tourism Management“ na 4 roky studia a to prezenčně.  </w:t>
        </w:r>
      </w:ins>
    </w:p>
    <w:p w14:paraId="51FEE9EF" w14:textId="77777777" w:rsidR="002021DB" w:rsidRPr="00E50495" w:rsidRDefault="002021DB" w:rsidP="002021DB">
      <w:pPr>
        <w:jc w:val="both"/>
        <w:rPr>
          <w:ins w:id="1320" w:author="Pavla Trefilová" w:date="2022-05-13T14:11:00Z"/>
          <w:rFonts w:asciiTheme="minorHAnsi" w:hAnsiTheme="minorHAnsi" w:cstheme="minorHAnsi"/>
          <w:sz w:val="22"/>
          <w:szCs w:val="22"/>
        </w:rPr>
      </w:pPr>
    </w:p>
    <w:p w14:paraId="3B6162B2" w14:textId="77777777" w:rsidR="002021DB" w:rsidRPr="00E50495" w:rsidRDefault="002021DB" w:rsidP="002021DB">
      <w:pPr>
        <w:jc w:val="both"/>
        <w:rPr>
          <w:ins w:id="1321" w:author="Pavla Trefilová" w:date="2022-05-13T14:11:00Z"/>
          <w:rFonts w:asciiTheme="minorHAnsi" w:hAnsiTheme="minorHAnsi" w:cstheme="minorHAnsi"/>
          <w:sz w:val="22"/>
          <w:szCs w:val="22"/>
        </w:rPr>
      </w:pPr>
      <w:ins w:id="1322" w:author="Pavla Trefilová" w:date="2022-05-13T14:11:00Z">
        <w:r w:rsidRPr="00E50495">
          <w:rPr>
            <w:rFonts w:asciiTheme="minorHAnsi" w:hAnsiTheme="minorHAnsi" w:cstheme="minorHAnsi"/>
            <w:sz w:val="22"/>
            <w:szCs w:val="22"/>
          </w:rPr>
          <w:t xml:space="preserve">Our academics shape the agenda for scholarship and practice in hospitality, tourism, events and transport, and carry out cutting-edge research in topics ranging from lifestyle, travel, entrepreneurship, food and culture, to the digital economy and artificial intelligence. We will challenge you with new ideas to develop you as a critical researcher, as well as helping you build a solid grounding in research methodologies.  </w:t>
        </w:r>
      </w:ins>
    </w:p>
    <w:p w14:paraId="22141D95" w14:textId="77777777" w:rsidR="002021DB" w:rsidRPr="00E50495" w:rsidRDefault="002021DB" w:rsidP="002021DB">
      <w:pPr>
        <w:jc w:val="both"/>
        <w:rPr>
          <w:ins w:id="1323" w:author="Pavla Trefilová" w:date="2022-05-13T14:11:00Z"/>
          <w:rFonts w:asciiTheme="minorHAnsi" w:hAnsiTheme="minorHAnsi" w:cstheme="minorHAnsi"/>
          <w:sz w:val="22"/>
          <w:szCs w:val="22"/>
        </w:rPr>
      </w:pPr>
    </w:p>
    <w:p w14:paraId="78BFAB93" w14:textId="77777777" w:rsidR="002021DB" w:rsidRPr="00E50495" w:rsidRDefault="002021DB" w:rsidP="002021DB">
      <w:pPr>
        <w:jc w:val="both"/>
        <w:rPr>
          <w:ins w:id="1324" w:author="Pavla Trefilová" w:date="2022-05-13T14:11:00Z"/>
          <w:rFonts w:asciiTheme="minorHAnsi" w:hAnsiTheme="minorHAnsi" w:cstheme="minorHAnsi"/>
          <w:sz w:val="22"/>
          <w:szCs w:val="22"/>
        </w:rPr>
      </w:pPr>
      <w:ins w:id="1325" w:author="Pavla Trefilová" w:date="2022-05-13T14:11:00Z">
        <w:r w:rsidRPr="00E50495">
          <w:rPr>
            <w:rFonts w:asciiTheme="minorHAnsi" w:hAnsiTheme="minorHAnsi" w:cstheme="minorHAnsi"/>
            <w:sz w:val="22"/>
            <w:szCs w:val="22"/>
          </w:rPr>
          <w:t>We see doctoral students as important collaborators, and aim to connect you with senior executives and policymakers from around the world, offering opportunities for future learning and valuable connections.</w:t>
        </w:r>
      </w:ins>
    </w:p>
    <w:p w14:paraId="6C262D6C" w14:textId="77777777" w:rsidR="002021DB" w:rsidRPr="00E50495" w:rsidRDefault="002021DB" w:rsidP="002021DB">
      <w:pPr>
        <w:jc w:val="both"/>
        <w:rPr>
          <w:ins w:id="1326" w:author="Pavla Trefilová" w:date="2022-05-13T14:11:00Z"/>
          <w:rFonts w:asciiTheme="minorHAnsi" w:hAnsiTheme="minorHAnsi" w:cstheme="minorHAnsi"/>
          <w:sz w:val="22"/>
          <w:szCs w:val="22"/>
        </w:rPr>
      </w:pPr>
      <w:ins w:id="1327" w:author="Pavla Trefilová" w:date="2022-05-13T14:11:00Z">
        <w:r w:rsidRPr="00E50495">
          <w:rPr>
            <w:rFonts w:asciiTheme="minorHAnsi" w:hAnsiTheme="minorHAnsi" w:cstheme="minorHAnsi"/>
            <w:sz w:val="22"/>
            <w:szCs w:val="22"/>
          </w:rPr>
          <w:t>https://www.surrey.ac.uk/postgraduate/hospitality-and-tourism-management-phd</w:t>
        </w:r>
      </w:ins>
    </w:p>
    <w:p w14:paraId="0FA96E5D" w14:textId="77777777" w:rsidR="002021DB" w:rsidRPr="00E50495" w:rsidRDefault="002021DB" w:rsidP="002021DB">
      <w:pPr>
        <w:jc w:val="both"/>
        <w:rPr>
          <w:ins w:id="1328" w:author="Pavla Trefilová" w:date="2022-05-13T14:11:00Z"/>
          <w:rFonts w:asciiTheme="minorHAnsi" w:hAnsiTheme="minorHAnsi" w:cstheme="minorHAnsi"/>
          <w:sz w:val="22"/>
          <w:szCs w:val="22"/>
        </w:rPr>
      </w:pPr>
    </w:p>
    <w:p w14:paraId="71FBAF70" w14:textId="77777777" w:rsidR="002021DB" w:rsidRPr="00E50495" w:rsidRDefault="002021DB" w:rsidP="002021DB">
      <w:pPr>
        <w:jc w:val="both"/>
        <w:rPr>
          <w:ins w:id="1329" w:author="Pavla Trefilová" w:date="2022-05-13T14:11:00Z"/>
          <w:rFonts w:asciiTheme="minorHAnsi" w:hAnsiTheme="minorHAnsi" w:cstheme="minorHAnsi"/>
          <w:sz w:val="22"/>
          <w:szCs w:val="22"/>
        </w:rPr>
      </w:pPr>
    </w:p>
    <w:p w14:paraId="5F864ABB" w14:textId="77777777" w:rsidR="002021DB" w:rsidRPr="00E50495" w:rsidRDefault="002021DB" w:rsidP="002021DB">
      <w:pPr>
        <w:jc w:val="both"/>
        <w:rPr>
          <w:ins w:id="1330" w:author="Pavla Trefilová" w:date="2022-05-13T14:11:00Z"/>
          <w:rFonts w:asciiTheme="minorHAnsi" w:hAnsiTheme="minorHAnsi" w:cstheme="minorHAnsi"/>
          <w:sz w:val="22"/>
          <w:szCs w:val="22"/>
        </w:rPr>
      </w:pPr>
      <w:ins w:id="1331" w:author="Pavla Trefilová" w:date="2022-05-13T14:11:00Z">
        <w:r w:rsidRPr="00E50495">
          <w:rPr>
            <w:rFonts w:asciiTheme="minorHAnsi" w:hAnsiTheme="minorHAnsi" w:cstheme="minorHAnsi"/>
            <w:sz w:val="22"/>
            <w:szCs w:val="22"/>
          </w:rPr>
          <w:t xml:space="preserve">Pro porovnání je přidán také profil nového studijního programu: </w:t>
        </w:r>
      </w:ins>
    </w:p>
    <w:p w14:paraId="3DEDC944" w14:textId="533DC5A0" w:rsidR="002021DB" w:rsidRPr="00E50495" w:rsidRDefault="002021DB" w:rsidP="002021DB">
      <w:pPr>
        <w:jc w:val="both"/>
        <w:rPr>
          <w:ins w:id="1332" w:author="Pavla Trefilová" w:date="2022-05-13T14:11:00Z"/>
          <w:rFonts w:asciiTheme="minorHAnsi" w:hAnsiTheme="minorHAnsi" w:cstheme="minorHAnsi"/>
          <w:sz w:val="22"/>
          <w:szCs w:val="22"/>
        </w:rPr>
      </w:pPr>
      <w:ins w:id="1333" w:author="Pavla Trefilová" w:date="2022-05-13T14:11:00Z">
        <w:r w:rsidRPr="00E50495">
          <w:rPr>
            <w:rFonts w:asciiTheme="minorHAnsi" w:hAnsiTheme="minorHAnsi" w:cstheme="minorHAnsi"/>
            <w:sz w:val="22"/>
            <w:szCs w:val="22"/>
          </w:rPr>
          <w:t xml:space="preserve">Absolvent doktorského studijního programu </w:t>
        </w:r>
      </w:ins>
      <w:ins w:id="1334" w:author="Pavla Trefilová" w:date="2022-05-13T14:12:00Z">
        <w:r w:rsidRPr="002021DB">
          <w:rPr>
            <w:rFonts w:asciiTheme="minorHAnsi" w:hAnsiTheme="minorHAnsi" w:cstheme="minorHAnsi"/>
            <w:sz w:val="22"/>
            <w:szCs w:val="22"/>
          </w:rPr>
          <w:t xml:space="preserve">Tourism Economics and Hospitality Management </w:t>
        </w:r>
      </w:ins>
      <w:ins w:id="1335" w:author="Pavla Trefilová" w:date="2022-05-13T14:11:00Z">
        <w:r w:rsidRPr="00E50495">
          <w:rPr>
            <w:rFonts w:asciiTheme="minorHAnsi" w:hAnsiTheme="minorHAnsi" w:cstheme="minorHAnsi"/>
            <w:sz w:val="22"/>
            <w:szCs w:val="22"/>
          </w:rPr>
          <w:t>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ins>
    </w:p>
    <w:p w14:paraId="664F0DAB" w14:textId="77777777" w:rsidR="002021DB" w:rsidRPr="00E50495" w:rsidRDefault="002021DB" w:rsidP="002021DB">
      <w:pPr>
        <w:jc w:val="both"/>
        <w:rPr>
          <w:ins w:id="1336" w:author="Pavla Trefilová" w:date="2022-05-13T14:11:00Z"/>
          <w:rFonts w:asciiTheme="minorHAnsi" w:hAnsiTheme="minorHAnsi" w:cstheme="minorHAnsi"/>
          <w:sz w:val="22"/>
          <w:szCs w:val="22"/>
        </w:rPr>
      </w:pPr>
    </w:p>
    <w:p w14:paraId="01CC3C68" w14:textId="77777777" w:rsidR="002021DB" w:rsidRPr="00E50495" w:rsidRDefault="002021DB" w:rsidP="002021DB">
      <w:pPr>
        <w:jc w:val="both"/>
        <w:rPr>
          <w:ins w:id="1337" w:author="Pavla Trefilová" w:date="2022-05-13T14:11:00Z"/>
          <w:rFonts w:asciiTheme="minorHAnsi" w:hAnsiTheme="minorHAnsi" w:cstheme="minorHAnsi"/>
          <w:sz w:val="22"/>
          <w:szCs w:val="22"/>
        </w:rPr>
      </w:pPr>
    </w:p>
    <w:p w14:paraId="4684EEC5" w14:textId="74C8E2F7" w:rsidR="002021DB" w:rsidRDefault="002021DB" w:rsidP="00B83C64">
      <w:pPr>
        <w:rPr>
          <w:ins w:id="1338" w:author="Pavla Trefilová" w:date="2022-05-13T14:11:00Z"/>
        </w:rPr>
      </w:pPr>
    </w:p>
    <w:p w14:paraId="59B8110B" w14:textId="77777777" w:rsidR="002021DB" w:rsidRDefault="002021DB" w:rsidP="00B83C64"/>
    <w:sectPr w:rsidR="002021DB">
      <w:headerReference w:type="default" r:id="rId119"/>
      <w:footerReference w:type="default" r:id="rId1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57A07" w14:textId="77777777" w:rsidR="00252E26" w:rsidRDefault="00252E26" w:rsidP="0017033D">
      <w:r>
        <w:separator/>
      </w:r>
    </w:p>
  </w:endnote>
  <w:endnote w:type="continuationSeparator" w:id="0">
    <w:p w14:paraId="1830DD72" w14:textId="77777777" w:rsidR="00252E26" w:rsidRDefault="00252E26" w:rsidP="0017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Segoe UI"/>
    <w:charset w:val="00"/>
    <w:family w:val="swiss"/>
    <w:pitch w:val="variable"/>
    <w:sig w:usb0="E00002EF" w:usb1="4000205B" w:usb2="00000028"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TimesNewRomanPSMT">
    <w:altName w:val="MS PMincho"/>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9621592"/>
      <w:docPartObj>
        <w:docPartGallery w:val="Page Numbers (Bottom of Page)"/>
        <w:docPartUnique/>
      </w:docPartObj>
    </w:sdtPr>
    <w:sdtEndPr/>
    <w:sdtContent>
      <w:p w14:paraId="791C04EE" w14:textId="766DB83A" w:rsidR="00252E26" w:rsidRDefault="00252E26">
        <w:pPr>
          <w:pStyle w:val="Zpat"/>
          <w:jc w:val="center"/>
        </w:pPr>
        <w:r>
          <w:fldChar w:fldCharType="begin"/>
        </w:r>
        <w:r>
          <w:instrText>PAGE   \* MERGEFORMAT</w:instrText>
        </w:r>
        <w:r>
          <w:fldChar w:fldCharType="separate"/>
        </w:r>
        <w:r>
          <w:t>2</w:t>
        </w:r>
        <w:r>
          <w:fldChar w:fldCharType="end"/>
        </w:r>
      </w:p>
    </w:sdtContent>
  </w:sdt>
  <w:p w14:paraId="352114B7" w14:textId="77777777" w:rsidR="00252E26" w:rsidRDefault="00252E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D67E4" w14:textId="77777777" w:rsidR="00252E26" w:rsidRDefault="00252E26" w:rsidP="0017033D">
      <w:r>
        <w:separator/>
      </w:r>
    </w:p>
  </w:footnote>
  <w:footnote w:type="continuationSeparator" w:id="0">
    <w:p w14:paraId="1FF455A1" w14:textId="77777777" w:rsidR="00252E26" w:rsidRDefault="00252E26" w:rsidP="0017033D">
      <w:r>
        <w:continuationSeparator/>
      </w:r>
    </w:p>
  </w:footnote>
  <w:footnote w:id="1">
    <w:p w14:paraId="05539DEF" w14:textId="77777777" w:rsidR="00252E26" w:rsidRPr="003B141A" w:rsidRDefault="00252E26" w:rsidP="004B186D">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73DE9F0E" w14:textId="77777777" w:rsidR="00252E26" w:rsidRPr="003B141A" w:rsidRDefault="00252E26" w:rsidP="004B186D">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3E88D5FF" w14:textId="77777777" w:rsidR="00252E26" w:rsidRPr="003B141A" w:rsidRDefault="00252E26" w:rsidP="004B186D">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D3613" w14:textId="612180B7" w:rsidR="00252E26" w:rsidRDefault="00252E26" w:rsidP="0017033D">
    <w:pPr>
      <w:pStyle w:val="Zhlav"/>
      <w:jc w:val="center"/>
    </w:pPr>
    <w:r>
      <w:t xml:space="preserve">DSP </w:t>
    </w:r>
    <w:bookmarkStart w:id="1339" w:name="_Hlk103343544"/>
    <w:r>
      <w:t>Tourism Economics and Hospitality Management</w:t>
    </w:r>
    <w:bookmarkEnd w:id="1339"/>
  </w:p>
  <w:p w14:paraId="5048B76E" w14:textId="73DC2FC5" w:rsidR="00252E26" w:rsidRDefault="00252E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CB28A1"/>
    <w:multiLevelType w:val="hybridMultilevel"/>
    <w:tmpl w:val="D50A814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802EFE8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5FE1CD1"/>
    <w:multiLevelType w:val="hybridMultilevel"/>
    <w:tmpl w:val="525ABA8C"/>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7BA1D54"/>
    <w:multiLevelType w:val="hybridMultilevel"/>
    <w:tmpl w:val="8E827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452031"/>
    <w:multiLevelType w:val="hybridMultilevel"/>
    <w:tmpl w:val="3C982298"/>
    <w:lvl w:ilvl="0" w:tplc="04050005">
      <w:start w:val="1"/>
      <w:numFmt w:val="bullet"/>
      <w:lvlText w:val=""/>
      <w:lvlJc w:val="left"/>
      <w:pPr>
        <w:ind w:left="1109" w:hanging="360"/>
      </w:pPr>
      <w:rPr>
        <w:rFonts w:ascii="Wingdings" w:hAnsi="Wingdings" w:hint="default"/>
      </w:rPr>
    </w:lvl>
    <w:lvl w:ilvl="1" w:tplc="041B0003" w:tentative="1">
      <w:start w:val="1"/>
      <w:numFmt w:val="bullet"/>
      <w:lvlText w:val="o"/>
      <w:lvlJc w:val="left"/>
      <w:pPr>
        <w:ind w:left="1829" w:hanging="360"/>
      </w:pPr>
      <w:rPr>
        <w:rFonts w:ascii="Courier New" w:hAnsi="Courier New" w:cs="Courier New" w:hint="default"/>
      </w:rPr>
    </w:lvl>
    <w:lvl w:ilvl="2" w:tplc="041B0005" w:tentative="1">
      <w:start w:val="1"/>
      <w:numFmt w:val="bullet"/>
      <w:lvlText w:val=""/>
      <w:lvlJc w:val="left"/>
      <w:pPr>
        <w:ind w:left="2549" w:hanging="360"/>
      </w:pPr>
      <w:rPr>
        <w:rFonts w:ascii="Wingdings" w:hAnsi="Wingdings" w:hint="default"/>
      </w:rPr>
    </w:lvl>
    <w:lvl w:ilvl="3" w:tplc="041B0001" w:tentative="1">
      <w:start w:val="1"/>
      <w:numFmt w:val="bullet"/>
      <w:lvlText w:val=""/>
      <w:lvlJc w:val="left"/>
      <w:pPr>
        <w:ind w:left="3269" w:hanging="360"/>
      </w:pPr>
      <w:rPr>
        <w:rFonts w:ascii="Symbol" w:hAnsi="Symbol" w:hint="default"/>
      </w:rPr>
    </w:lvl>
    <w:lvl w:ilvl="4" w:tplc="041B0003" w:tentative="1">
      <w:start w:val="1"/>
      <w:numFmt w:val="bullet"/>
      <w:lvlText w:val="o"/>
      <w:lvlJc w:val="left"/>
      <w:pPr>
        <w:ind w:left="3989" w:hanging="360"/>
      </w:pPr>
      <w:rPr>
        <w:rFonts w:ascii="Courier New" w:hAnsi="Courier New" w:cs="Courier New" w:hint="default"/>
      </w:rPr>
    </w:lvl>
    <w:lvl w:ilvl="5" w:tplc="041B0005" w:tentative="1">
      <w:start w:val="1"/>
      <w:numFmt w:val="bullet"/>
      <w:lvlText w:val=""/>
      <w:lvlJc w:val="left"/>
      <w:pPr>
        <w:ind w:left="4709" w:hanging="360"/>
      </w:pPr>
      <w:rPr>
        <w:rFonts w:ascii="Wingdings" w:hAnsi="Wingdings" w:hint="default"/>
      </w:rPr>
    </w:lvl>
    <w:lvl w:ilvl="6" w:tplc="041B0001" w:tentative="1">
      <w:start w:val="1"/>
      <w:numFmt w:val="bullet"/>
      <w:lvlText w:val=""/>
      <w:lvlJc w:val="left"/>
      <w:pPr>
        <w:ind w:left="5429" w:hanging="360"/>
      </w:pPr>
      <w:rPr>
        <w:rFonts w:ascii="Symbol" w:hAnsi="Symbol" w:hint="default"/>
      </w:rPr>
    </w:lvl>
    <w:lvl w:ilvl="7" w:tplc="041B0003" w:tentative="1">
      <w:start w:val="1"/>
      <w:numFmt w:val="bullet"/>
      <w:lvlText w:val="o"/>
      <w:lvlJc w:val="left"/>
      <w:pPr>
        <w:ind w:left="6149" w:hanging="360"/>
      </w:pPr>
      <w:rPr>
        <w:rFonts w:ascii="Courier New" w:hAnsi="Courier New" w:cs="Courier New" w:hint="default"/>
      </w:rPr>
    </w:lvl>
    <w:lvl w:ilvl="8" w:tplc="041B0005" w:tentative="1">
      <w:start w:val="1"/>
      <w:numFmt w:val="bullet"/>
      <w:lvlText w:val=""/>
      <w:lvlJc w:val="left"/>
      <w:pPr>
        <w:ind w:left="6869" w:hanging="360"/>
      </w:pPr>
      <w:rPr>
        <w:rFonts w:ascii="Wingdings" w:hAnsi="Wingdings" w:hint="default"/>
      </w:rPr>
    </w:lvl>
  </w:abstractNum>
  <w:abstractNum w:abstractNumId="9" w15:restartNumberingAfterBreak="0">
    <w:nsid w:val="0F394387"/>
    <w:multiLevelType w:val="hybridMultilevel"/>
    <w:tmpl w:val="60AAC8DE"/>
    <w:lvl w:ilvl="0" w:tplc="FC24A28C">
      <w:start w:val="2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3B548AB"/>
    <w:multiLevelType w:val="hybridMultilevel"/>
    <w:tmpl w:val="329A90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4943D9"/>
    <w:multiLevelType w:val="hybridMultilevel"/>
    <w:tmpl w:val="16E826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5D36DAC"/>
    <w:multiLevelType w:val="hybridMultilevel"/>
    <w:tmpl w:val="80363B0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417653"/>
    <w:multiLevelType w:val="hybridMultilevel"/>
    <w:tmpl w:val="1CAA02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76C3F6F"/>
    <w:multiLevelType w:val="hybridMultilevel"/>
    <w:tmpl w:val="9CA2878E"/>
    <w:lvl w:ilvl="0" w:tplc="04050005">
      <w:start w:val="1"/>
      <w:numFmt w:val="bullet"/>
      <w:lvlText w:val=""/>
      <w:lvlJc w:val="left"/>
      <w:pPr>
        <w:ind w:left="720" w:hanging="360"/>
      </w:pPr>
      <w:rPr>
        <w:rFonts w:ascii="Wingdings" w:hAnsi="Wingdings"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7F83713"/>
    <w:multiLevelType w:val="hybridMultilevel"/>
    <w:tmpl w:val="02F84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C286A95"/>
    <w:multiLevelType w:val="hybridMultilevel"/>
    <w:tmpl w:val="6B6A2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FD15DBA"/>
    <w:multiLevelType w:val="hybridMultilevel"/>
    <w:tmpl w:val="0730FC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2391FE9"/>
    <w:multiLevelType w:val="hybridMultilevel"/>
    <w:tmpl w:val="9FA85B54"/>
    <w:lvl w:ilvl="0" w:tplc="CB5ADB0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FA53CA"/>
    <w:multiLevelType w:val="hybridMultilevel"/>
    <w:tmpl w:val="8168EC5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4B974E0"/>
    <w:multiLevelType w:val="hybridMultilevel"/>
    <w:tmpl w:val="5F00E5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280D3BDE"/>
    <w:multiLevelType w:val="hybridMultilevel"/>
    <w:tmpl w:val="C60AF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E720B57"/>
    <w:multiLevelType w:val="hybridMultilevel"/>
    <w:tmpl w:val="3D74EDDE"/>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C00671"/>
    <w:multiLevelType w:val="hybridMultilevel"/>
    <w:tmpl w:val="9E744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04A3C8E"/>
    <w:multiLevelType w:val="hybridMultilevel"/>
    <w:tmpl w:val="969A3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04E627C"/>
    <w:multiLevelType w:val="hybridMultilevel"/>
    <w:tmpl w:val="E5AEC0B4"/>
    <w:lvl w:ilvl="0" w:tplc="04050001">
      <w:start w:val="1"/>
      <w:numFmt w:val="bullet"/>
      <w:lvlText w:val=""/>
      <w:lvlJc w:val="left"/>
      <w:pPr>
        <w:ind w:left="752" w:hanging="360"/>
      </w:pPr>
      <w:rPr>
        <w:rFonts w:ascii="Symbol" w:hAnsi="Symbol" w:hint="default"/>
      </w:rPr>
    </w:lvl>
    <w:lvl w:ilvl="1" w:tplc="04050003" w:tentative="1">
      <w:start w:val="1"/>
      <w:numFmt w:val="bullet"/>
      <w:lvlText w:val="o"/>
      <w:lvlJc w:val="left"/>
      <w:pPr>
        <w:ind w:left="1472" w:hanging="360"/>
      </w:pPr>
      <w:rPr>
        <w:rFonts w:ascii="Courier New" w:hAnsi="Courier New" w:cs="Courier New" w:hint="default"/>
      </w:rPr>
    </w:lvl>
    <w:lvl w:ilvl="2" w:tplc="04050005" w:tentative="1">
      <w:start w:val="1"/>
      <w:numFmt w:val="bullet"/>
      <w:lvlText w:val=""/>
      <w:lvlJc w:val="left"/>
      <w:pPr>
        <w:ind w:left="2192" w:hanging="360"/>
      </w:pPr>
      <w:rPr>
        <w:rFonts w:ascii="Wingdings" w:hAnsi="Wingdings" w:hint="default"/>
      </w:rPr>
    </w:lvl>
    <w:lvl w:ilvl="3" w:tplc="04050001" w:tentative="1">
      <w:start w:val="1"/>
      <w:numFmt w:val="bullet"/>
      <w:lvlText w:val=""/>
      <w:lvlJc w:val="left"/>
      <w:pPr>
        <w:ind w:left="2912" w:hanging="360"/>
      </w:pPr>
      <w:rPr>
        <w:rFonts w:ascii="Symbol" w:hAnsi="Symbol" w:hint="default"/>
      </w:rPr>
    </w:lvl>
    <w:lvl w:ilvl="4" w:tplc="04050003" w:tentative="1">
      <w:start w:val="1"/>
      <w:numFmt w:val="bullet"/>
      <w:lvlText w:val="o"/>
      <w:lvlJc w:val="left"/>
      <w:pPr>
        <w:ind w:left="3632" w:hanging="360"/>
      </w:pPr>
      <w:rPr>
        <w:rFonts w:ascii="Courier New" w:hAnsi="Courier New" w:cs="Courier New" w:hint="default"/>
      </w:rPr>
    </w:lvl>
    <w:lvl w:ilvl="5" w:tplc="04050005" w:tentative="1">
      <w:start w:val="1"/>
      <w:numFmt w:val="bullet"/>
      <w:lvlText w:val=""/>
      <w:lvlJc w:val="left"/>
      <w:pPr>
        <w:ind w:left="4352" w:hanging="360"/>
      </w:pPr>
      <w:rPr>
        <w:rFonts w:ascii="Wingdings" w:hAnsi="Wingdings" w:hint="default"/>
      </w:rPr>
    </w:lvl>
    <w:lvl w:ilvl="6" w:tplc="04050001" w:tentative="1">
      <w:start w:val="1"/>
      <w:numFmt w:val="bullet"/>
      <w:lvlText w:val=""/>
      <w:lvlJc w:val="left"/>
      <w:pPr>
        <w:ind w:left="5072" w:hanging="360"/>
      </w:pPr>
      <w:rPr>
        <w:rFonts w:ascii="Symbol" w:hAnsi="Symbol" w:hint="default"/>
      </w:rPr>
    </w:lvl>
    <w:lvl w:ilvl="7" w:tplc="04050003" w:tentative="1">
      <w:start w:val="1"/>
      <w:numFmt w:val="bullet"/>
      <w:lvlText w:val="o"/>
      <w:lvlJc w:val="left"/>
      <w:pPr>
        <w:ind w:left="5792" w:hanging="360"/>
      </w:pPr>
      <w:rPr>
        <w:rFonts w:ascii="Courier New" w:hAnsi="Courier New" w:cs="Courier New" w:hint="default"/>
      </w:rPr>
    </w:lvl>
    <w:lvl w:ilvl="8" w:tplc="04050005" w:tentative="1">
      <w:start w:val="1"/>
      <w:numFmt w:val="bullet"/>
      <w:lvlText w:val=""/>
      <w:lvlJc w:val="left"/>
      <w:pPr>
        <w:ind w:left="6512" w:hanging="360"/>
      </w:pPr>
      <w:rPr>
        <w:rFonts w:ascii="Wingdings" w:hAnsi="Wingdings" w:hint="default"/>
      </w:rPr>
    </w:lvl>
  </w:abstractNum>
  <w:abstractNum w:abstractNumId="30"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39CD23A3"/>
    <w:multiLevelType w:val="hybridMultilevel"/>
    <w:tmpl w:val="AE64D4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82657F"/>
    <w:multiLevelType w:val="hybridMultilevel"/>
    <w:tmpl w:val="F140A6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0"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AB0F81"/>
    <w:multiLevelType w:val="hybridMultilevel"/>
    <w:tmpl w:val="143EE5AC"/>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2677A0B"/>
    <w:multiLevelType w:val="hybridMultilevel"/>
    <w:tmpl w:val="85DCF0E8"/>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28B714F"/>
    <w:multiLevelType w:val="hybridMultilevel"/>
    <w:tmpl w:val="74B6E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47"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BD55195"/>
    <w:multiLevelType w:val="hybridMultilevel"/>
    <w:tmpl w:val="197ADC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E577F65"/>
    <w:multiLevelType w:val="hybridMultilevel"/>
    <w:tmpl w:val="11FAE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F9D60E1"/>
    <w:multiLevelType w:val="hybridMultilevel"/>
    <w:tmpl w:val="A6F21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C7101E9"/>
    <w:multiLevelType w:val="hybridMultilevel"/>
    <w:tmpl w:val="CB4820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C901A29"/>
    <w:multiLevelType w:val="hybridMultilevel"/>
    <w:tmpl w:val="9BDCB132"/>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8" w15:restartNumberingAfterBreak="0">
    <w:nsid w:val="6D1D3622"/>
    <w:multiLevelType w:val="hybridMultilevel"/>
    <w:tmpl w:val="C4FC7CE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0" w15:restartNumberingAfterBreak="0">
    <w:nsid w:val="72D93FEB"/>
    <w:multiLevelType w:val="hybridMultilevel"/>
    <w:tmpl w:val="B45CC4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53C47ED"/>
    <w:multiLevelType w:val="hybridMultilevel"/>
    <w:tmpl w:val="0B041E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6765ECC"/>
    <w:multiLevelType w:val="hybridMultilevel"/>
    <w:tmpl w:val="F6C21D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5"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E0147D5"/>
    <w:multiLevelType w:val="hybridMultilevel"/>
    <w:tmpl w:val="020A761E"/>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7"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num w:numId="1">
    <w:abstractNumId w:val="47"/>
  </w:num>
  <w:num w:numId="2">
    <w:abstractNumId w:val="51"/>
  </w:num>
  <w:num w:numId="3">
    <w:abstractNumId w:val="26"/>
  </w:num>
  <w:num w:numId="4">
    <w:abstractNumId w:val="67"/>
  </w:num>
  <w:num w:numId="5">
    <w:abstractNumId w:val="6"/>
  </w:num>
  <w:num w:numId="6">
    <w:abstractNumId w:val="27"/>
  </w:num>
  <w:num w:numId="7">
    <w:abstractNumId w:val="8"/>
  </w:num>
  <w:num w:numId="8">
    <w:abstractNumId w:val="33"/>
  </w:num>
  <w:num w:numId="9">
    <w:abstractNumId w:val="54"/>
  </w:num>
  <w:num w:numId="10">
    <w:abstractNumId w:val="52"/>
  </w:num>
  <w:num w:numId="11">
    <w:abstractNumId w:val="34"/>
  </w:num>
  <w:num w:numId="12">
    <w:abstractNumId w:val="3"/>
  </w:num>
  <w:num w:numId="13">
    <w:abstractNumId w:val="36"/>
  </w:num>
  <w:num w:numId="14">
    <w:abstractNumId w:val="59"/>
  </w:num>
  <w:num w:numId="15">
    <w:abstractNumId w:val="38"/>
  </w:num>
  <w:num w:numId="16">
    <w:abstractNumId w:val="44"/>
  </w:num>
  <w:num w:numId="17">
    <w:abstractNumId w:val="50"/>
  </w:num>
  <w:num w:numId="18">
    <w:abstractNumId w:val="55"/>
  </w:num>
  <w:num w:numId="19">
    <w:abstractNumId w:val="64"/>
  </w:num>
  <w:num w:numId="20">
    <w:abstractNumId w:val="10"/>
  </w:num>
  <w:num w:numId="21">
    <w:abstractNumId w:val="65"/>
  </w:num>
  <w:num w:numId="22">
    <w:abstractNumId w:val="24"/>
  </w:num>
  <w:num w:numId="23">
    <w:abstractNumId w:val="4"/>
  </w:num>
  <w:num w:numId="24">
    <w:abstractNumId w:val="49"/>
  </w:num>
  <w:num w:numId="25">
    <w:abstractNumId w:val="31"/>
  </w:num>
  <w:num w:numId="26">
    <w:abstractNumId w:val="40"/>
  </w:num>
  <w:num w:numId="27">
    <w:abstractNumId w:val="0"/>
  </w:num>
  <w:num w:numId="28">
    <w:abstractNumId w:val="37"/>
  </w:num>
  <w:num w:numId="29">
    <w:abstractNumId w:val="45"/>
  </w:num>
  <w:num w:numId="30">
    <w:abstractNumId w:val="39"/>
  </w:num>
  <w:num w:numId="31">
    <w:abstractNumId w:val="46"/>
  </w:num>
  <w:num w:numId="32">
    <w:abstractNumId w:val="2"/>
  </w:num>
  <w:num w:numId="33">
    <w:abstractNumId w:val="18"/>
  </w:num>
  <w:num w:numId="34">
    <w:abstractNumId w:val="14"/>
  </w:num>
  <w:num w:numId="35">
    <w:abstractNumId w:val="48"/>
  </w:num>
  <w:num w:numId="36">
    <w:abstractNumId w:val="23"/>
  </w:num>
  <w:num w:numId="37">
    <w:abstractNumId w:val="20"/>
  </w:num>
  <w:num w:numId="38">
    <w:abstractNumId w:val="9"/>
  </w:num>
  <w:num w:numId="39">
    <w:abstractNumId w:val="30"/>
  </w:num>
  <w:num w:numId="40">
    <w:abstractNumId w:val="35"/>
  </w:num>
  <w:num w:numId="41">
    <w:abstractNumId w:val="17"/>
  </w:num>
  <w:num w:numId="42">
    <w:abstractNumId w:val="53"/>
  </w:num>
  <w:num w:numId="43">
    <w:abstractNumId w:val="7"/>
  </w:num>
  <w:num w:numId="44">
    <w:abstractNumId w:val="29"/>
  </w:num>
  <w:num w:numId="45">
    <w:abstractNumId w:val="41"/>
  </w:num>
  <w:num w:numId="46">
    <w:abstractNumId w:val="42"/>
  </w:num>
  <w:num w:numId="47">
    <w:abstractNumId w:val="5"/>
  </w:num>
  <w:num w:numId="48">
    <w:abstractNumId w:val="16"/>
  </w:num>
  <w:num w:numId="49">
    <w:abstractNumId w:val="60"/>
  </w:num>
  <w:num w:numId="50">
    <w:abstractNumId w:val="25"/>
  </w:num>
  <w:num w:numId="51">
    <w:abstractNumId w:val="56"/>
  </w:num>
  <w:num w:numId="52">
    <w:abstractNumId w:val="61"/>
  </w:num>
  <w:num w:numId="53">
    <w:abstractNumId w:val="13"/>
  </w:num>
  <w:num w:numId="54">
    <w:abstractNumId w:val="57"/>
  </w:num>
  <w:num w:numId="55">
    <w:abstractNumId w:val="22"/>
  </w:num>
  <w:num w:numId="56">
    <w:abstractNumId w:val="19"/>
  </w:num>
  <w:num w:numId="57">
    <w:abstractNumId w:val="62"/>
  </w:num>
  <w:num w:numId="58">
    <w:abstractNumId w:val="63"/>
  </w:num>
  <w:num w:numId="59">
    <w:abstractNumId w:val="66"/>
  </w:num>
  <w:num w:numId="60">
    <w:abstractNumId w:val="12"/>
  </w:num>
  <w:num w:numId="61">
    <w:abstractNumId w:val="11"/>
  </w:num>
  <w:num w:numId="62">
    <w:abstractNumId w:val="43"/>
  </w:num>
  <w:num w:numId="63">
    <w:abstractNumId w:val="28"/>
  </w:num>
  <w:num w:numId="64">
    <w:abstractNumId w:val="58"/>
  </w:num>
  <w:num w:numId="65">
    <w:abstractNumId w:val="1"/>
  </w:num>
  <w:num w:numId="66">
    <w:abstractNumId w:val="21"/>
  </w:num>
  <w:num w:numId="67">
    <w:abstractNumId w:val="15"/>
  </w:num>
  <w:num w:numId="68">
    <w:abstractNumId w:val="3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la Trefilová">
    <w15:presenceInfo w15:providerId="None" w15:userId="Pavla Trefilová"/>
  </w15:person>
  <w15:person w15:author="Pavla Trefilová [2]">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BFF"/>
    <w:rsid w:val="00003EB9"/>
    <w:rsid w:val="00012651"/>
    <w:rsid w:val="000211BC"/>
    <w:rsid w:val="000218EF"/>
    <w:rsid w:val="00051918"/>
    <w:rsid w:val="0005291E"/>
    <w:rsid w:val="0006333C"/>
    <w:rsid w:val="00065945"/>
    <w:rsid w:val="00083DA8"/>
    <w:rsid w:val="0009419E"/>
    <w:rsid w:val="000C7745"/>
    <w:rsid w:val="000D3ECA"/>
    <w:rsid w:val="000F6BAB"/>
    <w:rsid w:val="0010506C"/>
    <w:rsid w:val="00121152"/>
    <w:rsid w:val="00154874"/>
    <w:rsid w:val="0017033D"/>
    <w:rsid w:val="001A7DAB"/>
    <w:rsid w:val="001D1E9F"/>
    <w:rsid w:val="001D4B23"/>
    <w:rsid w:val="001F02B4"/>
    <w:rsid w:val="00201208"/>
    <w:rsid w:val="002021DB"/>
    <w:rsid w:val="002135E1"/>
    <w:rsid w:val="002174E8"/>
    <w:rsid w:val="00237424"/>
    <w:rsid w:val="00241ED4"/>
    <w:rsid w:val="00252E26"/>
    <w:rsid w:val="0027216A"/>
    <w:rsid w:val="0028687A"/>
    <w:rsid w:val="00290603"/>
    <w:rsid w:val="0029585F"/>
    <w:rsid w:val="002B775B"/>
    <w:rsid w:val="002E1BAF"/>
    <w:rsid w:val="002E5507"/>
    <w:rsid w:val="002F5C54"/>
    <w:rsid w:val="0031324E"/>
    <w:rsid w:val="00325878"/>
    <w:rsid w:val="00326FAE"/>
    <w:rsid w:val="003279CA"/>
    <w:rsid w:val="00332291"/>
    <w:rsid w:val="00332446"/>
    <w:rsid w:val="003376FD"/>
    <w:rsid w:val="00382B35"/>
    <w:rsid w:val="00386B19"/>
    <w:rsid w:val="003B45F0"/>
    <w:rsid w:val="003B4B97"/>
    <w:rsid w:val="003B5B5D"/>
    <w:rsid w:val="003C0B3A"/>
    <w:rsid w:val="003C3F5C"/>
    <w:rsid w:val="003E2917"/>
    <w:rsid w:val="00402023"/>
    <w:rsid w:val="00423A81"/>
    <w:rsid w:val="004338E1"/>
    <w:rsid w:val="00471CD4"/>
    <w:rsid w:val="00474E16"/>
    <w:rsid w:val="004A4E10"/>
    <w:rsid w:val="004B186D"/>
    <w:rsid w:val="004B1E14"/>
    <w:rsid w:val="004C72AE"/>
    <w:rsid w:val="004E1700"/>
    <w:rsid w:val="004F7A75"/>
    <w:rsid w:val="00501DA4"/>
    <w:rsid w:val="005034E2"/>
    <w:rsid w:val="00522329"/>
    <w:rsid w:val="00530098"/>
    <w:rsid w:val="00552FFC"/>
    <w:rsid w:val="00591E00"/>
    <w:rsid w:val="0059546D"/>
    <w:rsid w:val="005D13C0"/>
    <w:rsid w:val="005D78A5"/>
    <w:rsid w:val="00606719"/>
    <w:rsid w:val="00606766"/>
    <w:rsid w:val="00643A17"/>
    <w:rsid w:val="00666BF6"/>
    <w:rsid w:val="00682703"/>
    <w:rsid w:val="00682CA9"/>
    <w:rsid w:val="00691F90"/>
    <w:rsid w:val="00696E80"/>
    <w:rsid w:val="006A2200"/>
    <w:rsid w:val="006B5939"/>
    <w:rsid w:val="006D4FC4"/>
    <w:rsid w:val="006E0051"/>
    <w:rsid w:val="006E2D73"/>
    <w:rsid w:val="006F5E7A"/>
    <w:rsid w:val="0070561C"/>
    <w:rsid w:val="00707940"/>
    <w:rsid w:val="007256AD"/>
    <w:rsid w:val="00752344"/>
    <w:rsid w:val="0075277E"/>
    <w:rsid w:val="0075283F"/>
    <w:rsid w:val="00760E7C"/>
    <w:rsid w:val="00761C96"/>
    <w:rsid w:val="00763AEE"/>
    <w:rsid w:val="00765CA9"/>
    <w:rsid w:val="007A05B9"/>
    <w:rsid w:val="007F7AB9"/>
    <w:rsid w:val="008231B8"/>
    <w:rsid w:val="008301BE"/>
    <w:rsid w:val="0084101F"/>
    <w:rsid w:val="00867591"/>
    <w:rsid w:val="008830B0"/>
    <w:rsid w:val="00891234"/>
    <w:rsid w:val="008A4C0B"/>
    <w:rsid w:val="008B34B1"/>
    <w:rsid w:val="008C64D8"/>
    <w:rsid w:val="008F2CD6"/>
    <w:rsid w:val="0092759C"/>
    <w:rsid w:val="00935BC6"/>
    <w:rsid w:val="0093648B"/>
    <w:rsid w:val="00964234"/>
    <w:rsid w:val="009663F4"/>
    <w:rsid w:val="00985AAA"/>
    <w:rsid w:val="009B076D"/>
    <w:rsid w:val="009C5BFF"/>
    <w:rsid w:val="00A135EE"/>
    <w:rsid w:val="00A23D7E"/>
    <w:rsid w:val="00A34630"/>
    <w:rsid w:val="00A6084E"/>
    <w:rsid w:val="00A7357E"/>
    <w:rsid w:val="00AB1D4D"/>
    <w:rsid w:val="00AC2E7B"/>
    <w:rsid w:val="00AD11C9"/>
    <w:rsid w:val="00AE150E"/>
    <w:rsid w:val="00AE3E09"/>
    <w:rsid w:val="00AE4734"/>
    <w:rsid w:val="00B05A5A"/>
    <w:rsid w:val="00B0658C"/>
    <w:rsid w:val="00B07354"/>
    <w:rsid w:val="00B20C3F"/>
    <w:rsid w:val="00B266B4"/>
    <w:rsid w:val="00B370A1"/>
    <w:rsid w:val="00B6252E"/>
    <w:rsid w:val="00B80017"/>
    <w:rsid w:val="00B83C64"/>
    <w:rsid w:val="00B91B9B"/>
    <w:rsid w:val="00BB14F4"/>
    <w:rsid w:val="00BB40FE"/>
    <w:rsid w:val="00BC6036"/>
    <w:rsid w:val="00BD497D"/>
    <w:rsid w:val="00BE5583"/>
    <w:rsid w:val="00BF57D5"/>
    <w:rsid w:val="00C04FE8"/>
    <w:rsid w:val="00C154D7"/>
    <w:rsid w:val="00C76BBA"/>
    <w:rsid w:val="00C805B6"/>
    <w:rsid w:val="00CA1B1B"/>
    <w:rsid w:val="00CB0F11"/>
    <w:rsid w:val="00CE1995"/>
    <w:rsid w:val="00D0374C"/>
    <w:rsid w:val="00D1569E"/>
    <w:rsid w:val="00D439A7"/>
    <w:rsid w:val="00D522F6"/>
    <w:rsid w:val="00D53336"/>
    <w:rsid w:val="00D547E6"/>
    <w:rsid w:val="00D5697F"/>
    <w:rsid w:val="00D6675B"/>
    <w:rsid w:val="00D67057"/>
    <w:rsid w:val="00D76862"/>
    <w:rsid w:val="00D944B6"/>
    <w:rsid w:val="00DC22BA"/>
    <w:rsid w:val="00DC617A"/>
    <w:rsid w:val="00DD45A7"/>
    <w:rsid w:val="00DF40B3"/>
    <w:rsid w:val="00E04AD4"/>
    <w:rsid w:val="00E76C81"/>
    <w:rsid w:val="00E820AE"/>
    <w:rsid w:val="00EA16A4"/>
    <w:rsid w:val="00EE167F"/>
    <w:rsid w:val="00EE586D"/>
    <w:rsid w:val="00EE61EB"/>
    <w:rsid w:val="00EF20E4"/>
    <w:rsid w:val="00EF5024"/>
    <w:rsid w:val="00EF7CA8"/>
    <w:rsid w:val="00F4520E"/>
    <w:rsid w:val="00F81DD9"/>
    <w:rsid w:val="00FA382F"/>
    <w:rsid w:val="00FC5EBC"/>
    <w:rsid w:val="00FD0A30"/>
    <w:rsid w:val="00FF02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0D29E"/>
  <w15:chartTrackingRefBased/>
  <w15:docId w15:val="{86CBCA82-61B0-4FB5-B68A-B202506CE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5BFF"/>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9"/>
    <w:qFormat/>
    <w:rsid w:val="009C5BF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4B186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9"/>
    <w:unhideWhenUsed/>
    <w:qFormat/>
    <w:rsid w:val="004B186D"/>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5">
    <w:name w:val="heading 5"/>
    <w:basedOn w:val="Normln"/>
    <w:next w:val="Normln"/>
    <w:link w:val="Nadpis5Char"/>
    <w:semiHidden/>
    <w:unhideWhenUsed/>
    <w:qFormat/>
    <w:rsid w:val="004B186D"/>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Authors"/>
    <w:basedOn w:val="Normln"/>
    <w:link w:val="OdstavecseseznamemChar"/>
    <w:uiPriority w:val="34"/>
    <w:qFormat/>
    <w:rsid w:val="009C5BFF"/>
    <w:pPr>
      <w:ind w:left="720"/>
      <w:contextualSpacing/>
    </w:pPr>
  </w:style>
  <w:style w:type="character" w:customStyle="1" w:styleId="OdstavecseseznamemChar">
    <w:name w:val="Odstavec se seznamem Char"/>
    <w:aliases w:val="nad 1 Char,Název grafu Char,Authors Char"/>
    <w:basedOn w:val="Standardnpsmoodstavce"/>
    <w:link w:val="Odstavecseseznamem"/>
    <w:uiPriority w:val="34"/>
    <w:locked/>
    <w:rsid w:val="009C5BFF"/>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9"/>
    <w:rsid w:val="009C5BFF"/>
    <w:rPr>
      <w:rFonts w:ascii="Times New Roman" w:eastAsia="Times New Roman" w:hAnsi="Times New Roman" w:cs="Times New Roman"/>
      <w:b/>
      <w:bCs/>
      <w:kern w:val="36"/>
      <w:sz w:val="48"/>
      <w:szCs w:val="48"/>
      <w:lang w:eastAsia="cs-CZ"/>
    </w:rPr>
  </w:style>
  <w:style w:type="character" w:styleId="Hypertextovodkaz">
    <w:name w:val="Hyperlink"/>
    <w:basedOn w:val="Standardnpsmoodstavce"/>
    <w:uiPriority w:val="99"/>
    <w:unhideWhenUsed/>
    <w:rsid w:val="004F7A75"/>
    <w:rPr>
      <w:color w:val="0000FF"/>
      <w:u w:val="single"/>
    </w:rPr>
  </w:style>
  <w:style w:type="paragraph" w:styleId="Bezmezer">
    <w:name w:val="No Spacing"/>
    <w:uiPriority w:val="1"/>
    <w:qFormat/>
    <w:rsid w:val="004F7A75"/>
    <w:pPr>
      <w:spacing w:after="0" w:line="240" w:lineRule="auto"/>
    </w:pPr>
    <w:rPr>
      <w:rFonts w:ascii="Times New Roman" w:eastAsia="Times New Roman" w:hAnsi="Times New Roman" w:cs="Times New Roman"/>
      <w:sz w:val="20"/>
      <w:szCs w:val="20"/>
      <w:lang w:eastAsia="cs-CZ"/>
    </w:rPr>
  </w:style>
  <w:style w:type="character" w:customStyle="1" w:styleId="a-text-bold">
    <w:name w:val="a-text-bold"/>
    <w:basedOn w:val="Standardnpsmoodstavce"/>
    <w:rsid w:val="00606766"/>
  </w:style>
  <w:style w:type="character" w:customStyle="1" w:styleId="a-list-item">
    <w:name w:val="a-list-item"/>
    <w:basedOn w:val="Standardnpsmoodstavce"/>
    <w:rsid w:val="00FA382F"/>
  </w:style>
  <w:style w:type="paragraph" w:styleId="Zhlav">
    <w:name w:val="header"/>
    <w:basedOn w:val="Normln"/>
    <w:link w:val="ZhlavChar"/>
    <w:uiPriority w:val="99"/>
    <w:unhideWhenUsed/>
    <w:rsid w:val="0017033D"/>
    <w:pPr>
      <w:tabs>
        <w:tab w:val="center" w:pos="4536"/>
        <w:tab w:val="right" w:pos="9072"/>
      </w:tabs>
    </w:pPr>
  </w:style>
  <w:style w:type="character" w:customStyle="1" w:styleId="ZhlavChar">
    <w:name w:val="Záhlaví Char"/>
    <w:basedOn w:val="Standardnpsmoodstavce"/>
    <w:link w:val="Zhlav"/>
    <w:uiPriority w:val="99"/>
    <w:rsid w:val="0017033D"/>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7033D"/>
    <w:pPr>
      <w:tabs>
        <w:tab w:val="center" w:pos="4536"/>
        <w:tab w:val="right" w:pos="9072"/>
      </w:tabs>
    </w:pPr>
  </w:style>
  <w:style w:type="character" w:customStyle="1" w:styleId="ZpatChar">
    <w:name w:val="Zápatí Char"/>
    <w:basedOn w:val="Standardnpsmoodstavce"/>
    <w:link w:val="Zpat"/>
    <w:uiPriority w:val="99"/>
    <w:rsid w:val="0017033D"/>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9"/>
    <w:rsid w:val="004B186D"/>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9"/>
    <w:rsid w:val="004B186D"/>
    <w:rPr>
      <w:rFonts w:asciiTheme="majorHAnsi" w:eastAsiaTheme="majorEastAsia" w:hAnsiTheme="majorHAnsi" w:cstheme="majorBidi"/>
      <w:color w:val="1F3763" w:themeColor="accent1" w:themeShade="7F"/>
      <w:sz w:val="24"/>
      <w:szCs w:val="24"/>
      <w:lang w:eastAsia="cs-CZ"/>
    </w:rPr>
  </w:style>
  <w:style w:type="character" w:customStyle="1" w:styleId="Nadpis5Char">
    <w:name w:val="Nadpis 5 Char"/>
    <w:basedOn w:val="Standardnpsmoodstavce"/>
    <w:link w:val="Nadpis5"/>
    <w:semiHidden/>
    <w:rsid w:val="004B186D"/>
    <w:rPr>
      <w:rFonts w:asciiTheme="majorHAnsi" w:eastAsiaTheme="majorEastAsia" w:hAnsiTheme="majorHAnsi" w:cstheme="majorBidi"/>
      <w:color w:val="2F5496" w:themeColor="accent1" w:themeShade="BF"/>
      <w:sz w:val="20"/>
      <w:szCs w:val="20"/>
      <w:lang w:eastAsia="cs-CZ"/>
    </w:rPr>
  </w:style>
  <w:style w:type="paragraph" w:styleId="Textbubliny">
    <w:name w:val="Balloon Text"/>
    <w:basedOn w:val="Normln"/>
    <w:link w:val="TextbublinyChar"/>
    <w:uiPriority w:val="99"/>
    <w:semiHidden/>
    <w:rsid w:val="004B186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186D"/>
    <w:rPr>
      <w:rFonts w:ascii="Segoe UI" w:eastAsia="Times New Roman" w:hAnsi="Segoe UI" w:cs="Segoe UI"/>
      <w:sz w:val="18"/>
      <w:szCs w:val="18"/>
      <w:lang w:eastAsia="cs-CZ"/>
    </w:rPr>
  </w:style>
  <w:style w:type="paragraph" w:styleId="Normlnweb">
    <w:name w:val="Normal (Web)"/>
    <w:basedOn w:val="Normln"/>
    <w:uiPriority w:val="99"/>
    <w:rsid w:val="004B186D"/>
    <w:pPr>
      <w:spacing w:before="100" w:beforeAutospacing="1" w:after="100" w:afterAutospacing="1"/>
    </w:pPr>
    <w:rPr>
      <w:sz w:val="24"/>
      <w:szCs w:val="24"/>
    </w:rPr>
  </w:style>
  <w:style w:type="paragraph" w:customStyle="1" w:styleId="ZB">
    <w:name w:val="ZB"/>
    <w:rsid w:val="004B186D"/>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eastAsia="cs-CZ"/>
    </w:rPr>
  </w:style>
  <w:style w:type="paragraph" w:styleId="Zkladntext3">
    <w:name w:val="Body Text 3"/>
    <w:basedOn w:val="Normln"/>
    <w:link w:val="Zkladntext3Char"/>
    <w:rsid w:val="004B186D"/>
    <w:pPr>
      <w:widowControl w:val="0"/>
      <w:spacing w:line="240" w:lineRule="atLeast"/>
      <w:jc w:val="both"/>
    </w:pPr>
    <w:rPr>
      <w:b/>
      <w:sz w:val="24"/>
    </w:rPr>
  </w:style>
  <w:style w:type="character" w:customStyle="1" w:styleId="Zkladntext3Char">
    <w:name w:val="Základní text 3 Char"/>
    <w:basedOn w:val="Standardnpsmoodstavce"/>
    <w:link w:val="Zkladntext3"/>
    <w:rsid w:val="004B186D"/>
    <w:rPr>
      <w:rFonts w:ascii="Times New Roman" w:eastAsia="Times New Roman" w:hAnsi="Times New Roman" w:cs="Times New Roman"/>
      <w:b/>
      <w:sz w:val="24"/>
      <w:szCs w:val="20"/>
      <w:lang w:eastAsia="cs-CZ"/>
    </w:rPr>
  </w:style>
  <w:style w:type="character" w:customStyle="1" w:styleId="publisherprop">
    <w:name w:val="publisherprop"/>
    <w:basedOn w:val="Standardnpsmoodstavce"/>
    <w:rsid w:val="004B186D"/>
  </w:style>
  <w:style w:type="character" w:customStyle="1" w:styleId="FontStyle18">
    <w:name w:val="Font Style18"/>
    <w:basedOn w:val="Standardnpsmoodstavce"/>
    <w:uiPriority w:val="99"/>
    <w:rsid w:val="004B186D"/>
    <w:rPr>
      <w:rFonts w:ascii="Times New Roman" w:hAnsi="Times New Roman" w:cs="Times New Roman"/>
      <w:sz w:val="18"/>
      <w:szCs w:val="18"/>
    </w:rPr>
  </w:style>
  <w:style w:type="paragraph" w:customStyle="1" w:styleId="Default">
    <w:name w:val="Default"/>
    <w:rsid w:val="004B186D"/>
    <w:pPr>
      <w:autoSpaceDE w:val="0"/>
      <w:autoSpaceDN w:val="0"/>
      <w:adjustRightInd w:val="0"/>
      <w:spacing w:after="0" w:line="240" w:lineRule="auto"/>
    </w:pPr>
    <w:rPr>
      <w:rFonts w:ascii="Times New Roman" w:hAnsi="Times New Roman" w:cs="Times New Roman"/>
      <w:color w:val="000000"/>
      <w:sz w:val="24"/>
      <w:szCs w:val="24"/>
      <w:lang w:eastAsia="cs-CZ"/>
    </w:rPr>
  </w:style>
  <w:style w:type="paragraph" w:styleId="Nzev">
    <w:name w:val="Title"/>
    <w:basedOn w:val="Normln"/>
    <w:next w:val="Normln"/>
    <w:link w:val="NzevChar"/>
    <w:qFormat/>
    <w:rsid w:val="004B186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rsid w:val="004B186D"/>
    <w:rPr>
      <w:rFonts w:asciiTheme="majorHAnsi" w:eastAsiaTheme="majorEastAsia" w:hAnsiTheme="majorHAnsi" w:cstheme="majorBidi"/>
      <w:color w:val="323E4F" w:themeColor="text2" w:themeShade="BF"/>
      <w:spacing w:val="5"/>
      <w:kern w:val="28"/>
      <w:sz w:val="52"/>
      <w:szCs w:val="52"/>
      <w:lang w:eastAsia="cs-CZ"/>
    </w:rPr>
  </w:style>
  <w:style w:type="paragraph" w:customStyle="1" w:styleId="odrky">
    <w:name w:val="odrážky"/>
    <w:basedOn w:val="Normln"/>
    <w:uiPriority w:val="99"/>
    <w:rsid w:val="004B186D"/>
    <w:pPr>
      <w:numPr>
        <w:numId w:val="18"/>
      </w:numPr>
    </w:pPr>
  </w:style>
  <w:style w:type="paragraph" w:styleId="Zkladntext">
    <w:name w:val="Body Text"/>
    <w:basedOn w:val="Normln"/>
    <w:link w:val="ZkladntextChar"/>
    <w:uiPriority w:val="99"/>
    <w:unhideWhenUsed/>
    <w:rsid w:val="004B186D"/>
    <w:pPr>
      <w:spacing w:after="120"/>
    </w:pPr>
  </w:style>
  <w:style w:type="character" w:customStyle="1" w:styleId="ZkladntextChar">
    <w:name w:val="Základní text Char"/>
    <w:basedOn w:val="Standardnpsmoodstavce"/>
    <w:link w:val="Zkladntext"/>
    <w:uiPriority w:val="99"/>
    <w:rsid w:val="004B186D"/>
    <w:rPr>
      <w:rFonts w:ascii="Times New Roman" w:eastAsia="Times New Roman" w:hAnsi="Times New Roman" w:cs="Times New Roman"/>
      <w:sz w:val="20"/>
      <w:szCs w:val="20"/>
      <w:lang w:eastAsia="cs-CZ"/>
    </w:rPr>
  </w:style>
  <w:style w:type="paragraph" w:styleId="Seznam">
    <w:name w:val="List"/>
    <w:basedOn w:val="Normln"/>
    <w:semiHidden/>
    <w:unhideWhenUsed/>
    <w:rsid w:val="004B186D"/>
    <w:pPr>
      <w:overflowPunct w:val="0"/>
      <w:autoSpaceDE w:val="0"/>
      <w:autoSpaceDN w:val="0"/>
      <w:adjustRightInd w:val="0"/>
      <w:ind w:left="283" w:hanging="283"/>
    </w:pPr>
    <w:rPr>
      <w:sz w:val="24"/>
    </w:rPr>
  </w:style>
  <w:style w:type="character" w:styleId="Siln">
    <w:name w:val="Strong"/>
    <w:uiPriority w:val="22"/>
    <w:qFormat/>
    <w:rsid w:val="004B186D"/>
    <w:rPr>
      <w:b/>
      <w:bCs/>
    </w:rPr>
  </w:style>
  <w:style w:type="character" w:styleId="Zdraznn">
    <w:name w:val="Emphasis"/>
    <w:basedOn w:val="Standardnpsmoodstavce"/>
    <w:uiPriority w:val="20"/>
    <w:qFormat/>
    <w:rsid w:val="004B186D"/>
    <w:rPr>
      <w:i/>
      <w:iCs/>
    </w:rPr>
  </w:style>
  <w:style w:type="paragraph" w:customStyle="1" w:styleId="Abstrakt">
    <w:name w:val="Abstrakt"/>
    <w:basedOn w:val="Normln"/>
    <w:rsid w:val="004B186D"/>
    <w:pPr>
      <w:spacing w:line="360" w:lineRule="auto"/>
    </w:pPr>
    <w:rPr>
      <w:b/>
      <w:sz w:val="24"/>
      <w:szCs w:val="24"/>
      <w:lang w:val="sk-SK"/>
    </w:rPr>
  </w:style>
  <w:style w:type="paragraph" w:styleId="Prosttext">
    <w:name w:val="Plain Text"/>
    <w:basedOn w:val="Normln"/>
    <w:link w:val="ProsttextChar"/>
    <w:uiPriority w:val="99"/>
    <w:unhideWhenUsed/>
    <w:rsid w:val="004B186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4B186D"/>
    <w:rPr>
      <w:rFonts w:ascii="Calibri" w:hAnsi="Calibri"/>
      <w:szCs w:val="21"/>
    </w:rPr>
  </w:style>
  <w:style w:type="table" w:styleId="Mkatabulky">
    <w:name w:val="Table Grid"/>
    <w:basedOn w:val="Normlntabulka"/>
    <w:uiPriority w:val="99"/>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4B186D"/>
    <w:rPr>
      <w:rFonts w:cs="Times New Roman"/>
    </w:rPr>
  </w:style>
  <w:style w:type="paragraph" w:styleId="Textpoznpodarou">
    <w:name w:val="footnote text"/>
    <w:basedOn w:val="Normln"/>
    <w:link w:val="TextpoznpodarouChar"/>
    <w:uiPriority w:val="99"/>
    <w:semiHidden/>
    <w:unhideWhenUsed/>
    <w:rsid w:val="004B186D"/>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4B186D"/>
    <w:rPr>
      <w:rFonts w:ascii="Calibri" w:eastAsia="Calibri" w:hAnsi="Calibri" w:cs="Arial"/>
      <w:sz w:val="20"/>
      <w:szCs w:val="20"/>
    </w:rPr>
  </w:style>
  <w:style w:type="character" w:styleId="Znakapoznpodarou">
    <w:name w:val="footnote reference"/>
    <w:basedOn w:val="Standardnpsmoodstavce"/>
    <w:uiPriority w:val="99"/>
    <w:semiHidden/>
    <w:unhideWhenUsed/>
    <w:rsid w:val="004B186D"/>
    <w:rPr>
      <w:vertAlign w:val="superscript"/>
    </w:rPr>
  </w:style>
  <w:style w:type="character" w:styleId="Odkaznakoment">
    <w:name w:val="annotation reference"/>
    <w:basedOn w:val="Standardnpsmoodstavce"/>
    <w:uiPriority w:val="99"/>
    <w:semiHidden/>
    <w:unhideWhenUsed/>
    <w:rsid w:val="004B186D"/>
    <w:rPr>
      <w:sz w:val="16"/>
      <w:szCs w:val="16"/>
    </w:rPr>
  </w:style>
  <w:style w:type="paragraph" w:styleId="Textkomente">
    <w:name w:val="annotation text"/>
    <w:basedOn w:val="Normln"/>
    <w:link w:val="TextkomenteChar"/>
    <w:uiPriority w:val="99"/>
    <w:semiHidden/>
    <w:unhideWhenUsed/>
    <w:rsid w:val="004B186D"/>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4B186D"/>
    <w:rPr>
      <w:rFonts w:ascii="Calibri" w:eastAsia="Calibri" w:hAnsi="Calibri" w:cs="Arial"/>
      <w:sz w:val="20"/>
      <w:szCs w:val="20"/>
    </w:rPr>
  </w:style>
  <w:style w:type="paragraph" w:styleId="Pedmtkomente">
    <w:name w:val="annotation subject"/>
    <w:basedOn w:val="Textkomente"/>
    <w:next w:val="Textkomente"/>
    <w:link w:val="PedmtkomenteChar"/>
    <w:uiPriority w:val="99"/>
    <w:semiHidden/>
    <w:unhideWhenUsed/>
    <w:rsid w:val="004B186D"/>
    <w:rPr>
      <w:b/>
      <w:bCs/>
    </w:rPr>
  </w:style>
  <w:style w:type="character" w:customStyle="1" w:styleId="PedmtkomenteChar">
    <w:name w:val="Předmět komentáře Char"/>
    <w:basedOn w:val="TextkomenteChar"/>
    <w:link w:val="Pedmtkomente"/>
    <w:uiPriority w:val="99"/>
    <w:semiHidden/>
    <w:rsid w:val="004B186D"/>
    <w:rPr>
      <w:rFonts w:ascii="Calibri" w:eastAsia="Calibri" w:hAnsi="Calibri" w:cs="Arial"/>
      <w:b/>
      <w:bCs/>
      <w:sz w:val="20"/>
      <w:szCs w:val="20"/>
    </w:rPr>
  </w:style>
  <w:style w:type="paragraph" w:styleId="Revize">
    <w:name w:val="Revision"/>
    <w:hidden/>
    <w:uiPriority w:val="99"/>
    <w:semiHidden/>
    <w:rsid w:val="004B186D"/>
    <w:pPr>
      <w:spacing w:after="0" w:line="240" w:lineRule="auto"/>
    </w:pPr>
    <w:rPr>
      <w:rFonts w:ascii="Calibri" w:eastAsia="Calibri" w:hAnsi="Calibri" w:cs="Arial"/>
    </w:rPr>
  </w:style>
  <w:style w:type="character" w:styleId="PsacstrojHTML">
    <w:name w:val="HTML Typewriter"/>
    <w:basedOn w:val="Standardnpsmoodstavce"/>
    <w:uiPriority w:val="99"/>
    <w:rsid w:val="004B186D"/>
    <w:rPr>
      <w:rFonts w:ascii="Courier New" w:hAnsi="Courier New" w:cs="Times New Roman"/>
      <w:sz w:val="20"/>
    </w:rPr>
  </w:style>
  <w:style w:type="paragraph" w:customStyle="1" w:styleId="CVNormal">
    <w:name w:val="CV Normal"/>
    <w:basedOn w:val="Normln"/>
    <w:rsid w:val="004B186D"/>
    <w:pPr>
      <w:suppressAutoHyphens/>
      <w:ind w:left="113" w:right="113"/>
    </w:pPr>
    <w:rPr>
      <w:rFonts w:ascii="Arial Narrow" w:hAnsi="Arial Narrow"/>
      <w:lang w:eastAsia="ar-SA"/>
    </w:rPr>
  </w:style>
  <w:style w:type="character" w:styleId="Sledovanodkaz">
    <w:name w:val="FollowedHyperlink"/>
    <w:basedOn w:val="Standardnpsmoodstavce"/>
    <w:uiPriority w:val="99"/>
    <w:semiHidden/>
    <w:unhideWhenUsed/>
    <w:rsid w:val="004B186D"/>
    <w:rPr>
      <w:color w:val="954F72" w:themeColor="followedHyperlink"/>
      <w:u w:val="single"/>
    </w:rPr>
  </w:style>
  <w:style w:type="character" w:customStyle="1" w:styleId="a-size-base">
    <w:name w:val="a-size-base"/>
    <w:basedOn w:val="Standardnpsmoodstavce"/>
    <w:rsid w:val="004B186D"/>
  </w:style>
  <w:style w:type="character" w:customStyle="1" w:styleId="a-size-medium">
    <w:name w:val="a-size-medium"/>
    <w:basedOn w:val="Standardnpsmoodstavce"/>
    <w:rsid w:val="004B186D"/>
  </w:style>
  <w:style w:type="paragraph" w:customStyle="1" w:styleId="Dosaenvzdln">
    <w:name w:val="Dosažené vzdělání"/>
    <w:basedOn w:val="Zkladntext"/>
    <w:semiHidden/>
    <w:rsid w:val="004B186D"/>
    <w:pPr>
      <w:numPr>
        <w:numId w:val="30"/>
      </w:numPr>
      <w:tabs>
        <w:tab w:val="num" w:pos="360"/>
      </w:tabs>
      <w:spacing w:beforeAutospacing="1" w:after="60" w:afterAutospacing="1" w:line="240" w:lineRule="atLeast"/>
      <w:ind w:left="360" w:hanging="360"/>
      <w:jc w:val="both"/>
    </w:pPr>
    <w:rPr>
      <w:rFonts w:ascii="Garamond" w:hAnsi="Garamond"/>
      <w:sz w:val="22"/>
    </w:rPr>
  </w:style>
  <w:style w:type="paragraph" w:customStyle="1" w:styleId="xmsonormal">
    <w:name w:val="x_msonormal"/>
    <w:basedOn w:val="Normln"/>
    <w:rsid w:val="004B186D"/>
    <w:rPr>
      <w:rFonts w:ascii="Calibri" w:eastAsiaTheme="minorHAnsi" w:hAnsi="Calibri"/>
      <w:sz w:val="22"/>
      <w:szCs w:val="22"/>
    </w:rPr>
  </w:style>
  <w:style w:type="paragraph" w:customStyle="1" w:styleId="Podbody">
    <w:name w:val="Podbody"/>
    <w:basedOn w:val="Normln"/>
    <w:rsid w:val="004B186D"/>
    <w:pPr>
      <w:numPr>
        <w:numId w:val="31"/>
      </w:numPr>
      <w:tabs>
        <w:tab w:val="left" w:pos="425"/>
      </w:tabs>
      <w:spacing w:after="120"/>
      <w:ind w:left="425" w:hanging="425"/>
      <w:jc w:val="both"/>
    </w:pPr>
    <w:rPr>
      <w:sz w:val="24"/>
      <w:szCs w:val="24"/>
    </w:rPr>
  </w:style>
  <w:style w:type="table" w:customStyle="1" w:styleId="Mkatabulky4">
    <w:name w:val="Mřížka tabulky4"/>
    <w:basedOn w:val="Normlntabulka"/>
    <w:next w:val="Mkatabulky"/>
    <w:uiPriority w:val="99"/>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99"/>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99"/>
    <w:locked/>
    <w:rsid w:val="004B186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4B186D"/>
    <w:rPr>
      <w:color w:val="605E5C"/>
      <w:shd w:val="clear" w:color="auto" w:fill="E1DFDD"/>
    </w:rPr>
  </w:style>
  <w:style w:type="character" w:customStyle="1" w:styleId="value">
    <w:name w:val="value"/>
    <w:basedOn w:val="Standardnpsmoodstavce"/>
    <w:rsid w:val="003B4B97"/>
  </w:style>
  <w:style w:type="paragraph" w:customStyle="1" w:styleId="bb">
    <w:name w:val="bb"/>
    <w:basedOn w:val="Normln"/>
    <w:qFormat/>
    <w:rsid w:val="003B4B97"/>
    <w:pPr>
      <w:ind w:left="283" w:hanging="283"/>
    </w:pPr>
    <w:rPr>
      <w:color w:val="00000A"/>
    </w:rPr>
  </w:style>
  <w:style w:type="paragraph" w:customStyle="1" w:styleId="Dd">
    <w:name w:val="Dd"/>
    <w:basedOn w:val="Normln"/>
    <w:uiPriority w:val="99"/>
    <w:qFormat/>
    <w:rsid w:val="003B4B97"/>
    <w:pPr>
      <w:ind w:left="1134" w:hanging="1134"/>
    </w:pPr>
    <w:rPr>
      <w:color w:val="00000A"/>
    </w:rPr>
  </w:style>
  <w:style w:type="character" w:customStyle="1" w:styleId="apple-converted-space">
    <w:name w:val="apple-converted-space"/>
    <w:rsid w:val="003B4B97"/>
  </w:style>
  <w:style w:type="character" w:customStyle="1" w:styleId="-wm-normaltextrun">
    <w:name w:val="-wm-normaltextrun"/>
    <w:basedOn w:val="Standardnpsmoodstavce"/>
    <w:rsid w:val="003B4B97"/>
  </w:style>
  <w:style w:type="character" w:customStyle="1" w:styleId="-wm-contextualspellingandgrammarerror">
    <w:name w:val="-wm-contextualspellingandgrammarerror"/>
    <w:basedOn w:val="Standardnpsmoodstavce"/>
    <w:rsid w:val="003B4B97"/>
  </w:style>
  <w:style w:type="character" w:customStyle="1" w:styleId="-wm-spellingerror">
    <w:name w:val="-wm-spellingerror"/>
    <w:basedOn w:val="Standardnpsmoodstavce"/>
    <w:rsid w:val="003B4B97"/>
  </w:style>
  <w:style w:type="paragraph" w:customStyle="1" w:styleId="mojepublikace">
    <w:name w:val="moje publikace"/>
    <w:basedOn w:val="Normln"/>
    <w:rsid w:val="003B4B97"/>
    <w:pPr>
      <w:numPr>
        <w:numId w:val="39"/>
      </w:numPr>
      <w:tabs>
        <w:tab w:val="left" w:pos="851"/>
      </w:tabs>
      <w:spacing w:before="120" w:after="120" w:line="336" w:lineRule="atLeast"/>
      <w:jc w:val="both"/>
    </w:pPr>
    <w:rPr>
      <w:sz w:val="28"/>
      <w:szCs w:val="28"/>
    </w:rPr>
  </w:style>
  <w:style w:type="paragraph" w:customStyle="1" w:styleId="dx-doi">
    <w:name w:val="dx-doi"/>
    <w:basedOn w:val="Normln"/>
    <w:rsid w:val="00B8001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5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46743/2160-3715/2020.2945" TargetMode="External"/><Relationship Id="rId117" Type="http://schemas.openxmlformats.org/officeDocument/2006/relationships/hyperlink" Target="http://portal.k.utb.cz/databases/alphabetical/"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s://is.vsh.cz/auth/publication/25125/cs" TargetMode="External"/><Relationship Id="rId47" Type="http://schemas.openxmlformats.org/officeDocument/2006/relationships/hyperlink" Target="https://www.scopus.com/record/display.uri?eid=2-s2.0-85098260686&amp;origin=resultslist" TargetMode="External"/><Relationship Id="rId63" Type="http://schemas.openxmlformats.org/officeDocument/2006/relationships/hyperlink" Target="https://www.mdpi.com/2071-1050/12/18/7735" TargetMode="External"/><Relationship Id="rId68" Type="http://schemas.openxmlformats.org/officeDocument/2006/relationships/hyperlink" Target="https://doi.org/10.3390/su13168889" TargetMode="External"/><Relationship Id="rId84" Type="http://schemas.openxmlformats.org/officeDocument/2006/relationships/hyperlink" Target="https://fame.utb.cz/mdocs-posts/sd-06-2021/" TargetMode="External"/><Relationship Id="rId89" Type="http://schemas.openxmlformats.org/officeDocument/2006/relationships/hyperlink" Target="https://www.utb.cz/mdocs-posts/smernice-rektora-c-10-2021/" TargetMode="External"/><Relationship Id="rId112" Type="http://schemas.openxmlformats.org/officeDocument/2006/relationships/hyperlink" Target="https://fame.utb.cz/mdocs-posts/pravidla-prubehu-studia-ve-studijnich-programech-uskutecnovanych-na-fakulte-managementu-a-ekonomiky/" TargetMode="External"/><Relationship Id="rId16" Type="http://schemas.openxmlformats.org/officeDocument/2006/relationships/hyperlink" Target="http://katalog.k.utb.cz/F/?func=find-b&amp;find_code=SYS&amp;request=21534" TargetMode="External"/><Relationship Id="rId107" Type="http://schemas.openxmlformats.org/officeDocument/2006/relationships/hyperlink" Target="https://fame.utb.cz/mdocs-posts/pravidla-prubehu-studia-ve-studijnich-programech-uskutecnovanych-na-fakulte-managementu-a-ekonomiky/" TargetMode="External"/><Relationship Id="rId11" Type="http://schemas.openxmlformats.org/officeDocument/2006/relationships/hyperlink" Target="https://www.utb.cz/wp-login.php" TargetMode="External"/><Relationship Id="rId32" Type="http://schemas.openxmlformats.org/officeDocument/2006/relationships/hyperlink" Target="https://is.vsh.cz/auth/publication/26945/cs/Improving-Service-Quality-Using-Text-Mining-and-Sentiment-Analysis-of-Online-Reviews/Chalupa-Petricek-Chadt?vysl=435214;vysledek=17325" TargetMode="External"/><Relationship Id="rId37" Type="http://schemas.openxmlformats.org/officeDocument/2006/relationships/hyperlink" Target="https://is.vsh.cz/auth/osoba/10522" TargetMode="External"/><Relationship Id="rId53" Type="http://schemas.openxmlformats.org/officeDocument/2006/relationships/hyperlink" Target="https://doi.org/10.1080/1331677X.2021.1874460" TargetMode="External"/><Relationship Id="rId58" Type="http://schemas.openxmlformats.org/officeDocument/2006/relationships/hyperlink" Target="https://www.emerald.com/insight/content/doi/10.1108/BPMJ-04-2020-0161/full/html" TargetMode="External"/><Relationship Id="rId74" Type="http://schemas.openxmlformats.org/officeDocument/2006/relationships/hyperlink" Target="http://publikace.k.utb.cz" TargetMode="External"/><Relationship Id="rId79" Type="http://schemas.openxmlformats.org/officeDocument/2006/relationships/hyperlink" Target="https://www.utb.cz/univerzita/o-univerzite/struktura/organy/rada-pro-vnitrni-hodnoceni/" TargetMode="External"/><Relationship Id="rId102" Type="http://schemas.openxmlformats.org/officeDocument/2006/relationships/hyperlink" Target="https://www.utb.cz/mdocs-posts/strategicky-zamer-univerzity-tomase-bati-ve-zline-na-obdobi-21/" TargetMode="External"/><Relationship Id="rId123"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stag.utb.cz/portal/" TargetMode="External"/><Relationship Id="rId95" Type="http://schemas.openxmlformats.org/officeDocument/2006/relationships/hyperlink" Target="http://portal.k.utb.cz" TargetMode="External"/><Relationship Id="rId22" Type="http://schemas.openxmlformats.org/officeDocument/2006/relationships/hyperlink" Target="http://katalog.k.utb.cz/F/?func=find-b&amp;find_code=SYS&amp;request=50260" TargetMode="External"/><Relationship Id="rId27" Type="http://schemas.openxmlformats.org/officeDocument/2006/relationships/hyperlink" Target="https://is.vsh.cz/auth/osoba/10522" TargetMode="External"/><Relationship Id="rId43" Type="http://schemas.openxmlformats.org/officeDocument/2006/relationships/hyperlink" Target="https://is.muni.cz/publication/1795144" TargetMode="External"/><Relationship Id="rId48" Type="http://schemas.openxmlformats.org/officeDocument/2006/relationships/hyperlink" Target="https://www.scopus.com/sourceid/19400157163?origin=resultslist" TargetMode="External"/><Relationship Id="rId64" Type="http://schemas.openxmlformats.org/officeDocument/2006/relationships/hyperlink" Target="https://doi.org/10.1080/10941665.2020.1819836" TargetMode="External"/><Relationship Id="rId69" Type="http://schemas.openxmlformats.org/officeDocument/2006/relationships/hyperlink" Target="http://www.ufu.utb.cz/konference/" TargetMode="External"/><Relationship Id="rId113" Type="http://schemas.openxmlformats.org/officeDocument/2006/relationships/hyperlink" Target="https://www.utb.cz/mdocs-posts/3-uplne-zneni-studijniho-a-zkusebniho-radu-utb-ve-zline/" TargetMode="External"/><Relationship Id="rId118" Type="http://schemas.openxmlformats.org/officeDocument/2006/relationships/hyperlink" Target="https://www.utb.cz/mdocs-posts/3-uplne-zneni-radu-pro-tvorbu-schvalovani-uskutecnovani-a-zmen-studijnich-programu-utb-ve-zline/" TargetMode="External"/><Relationship Id="rId80" Type="http://schemas.openxmlformats.org/officeDocument/2006/relationships/hyperlink" Target="https://www.utb.cz/mdocs-posts/smernice-rektora-c-17-2021/" TargetMode="External"/><Relationship Id="rId85" Type="http://schemas.openxmlformats.org/officeDocument/2006/relationships/hyperlink" Target="https://www.utb.cz/mdocs-posts/3-uplne-zneni-radu-pro-tvorbu-schvalovani-uskutecnovani-a-zmen-studijnich-programu-utb-ve-zline/" TargetMode="External"/><Relationship Id="rId12" Type="http://schemas.openxmlformats.org/officeDocument/2006/relationships/hyperlink" Target="https://fame.utb.cz/wp-login.php" TargetMode="External"/><Relationship Id="rId17" Type="http://schemas.openxmlformats.org/officeDocument/2006/relationships/hyperlink" Target="http://katalog.k.utb.cz/F/?func=find-b&amp;find_code=SYS&amp;request=28744" TargetMode="External"/><Relationship Id="rId33" Type="http://schemas.openxmlformats.org/officeDocument/2006/relationships/hyperlink" Target="https://is.vsh.cz/auth/osoba/10522" TargetMode="External"/><Relationship Id="rId38" Type="http://schemas.openxmlformats.org/officeDocument/2006/relationships/hyperlink" Target="https://is.vsh.cz/auth/osoba/14454" TargetMode="External"/><Relationship Id="rId59" Type="http://schemas.openxmlformats.org/officeDocument/2006/relationships/hyperlink" Target="https://www.mdpi.com/1660-4601/16/16/2913" TargetMode="External"/><Relationship Id="rId103" Type="http://schemas.openxmlformats.org/officeDocument/2006/relationships/hyperlink" Target="https://www.utb.cz/mdocs-posts/plan-realizace-strategickeho-zameru-univerzity-tomase-bati-ve-zline-pro-rok-2021/" TargetMode="External"/><Relationship Id="rId108" Type="http://schemas.openxmlformats.org/officeDocument/2006/relationships/hyperlink" Target="https://www.utb.cz/mdocs-posts/3-uplne-zneni-studijniho-a-zkusebniho-radu-utb-ve-zline/" TargetMode="External"/><Relationship Id="rId54" Type="http://schemas.openxmlformats.org/officeDocument/2006/relationships/hyperlink" Target="https://doi.org/10.1109/TEM.2021.3113502" TargetMode="External"/><Relationship Id="rId70" Type="http://schemas.openxmlformats.org/officeDocument/2006/relationships/hyperlink" Target="http://www.batovaskola.cz" TargetMode="External"/><Relationship Id="rId75" Type="http://schemas.openxmlformats.org/officeDocument/2006/relationships/hyperlink" Target="http://portal.k.utb.cz/databases/alphabetical/" TargetMode="External"/><Relationship Id="rId91" Type="http://schemas.openxmlformats.org/officeDocument/2006/relationships/hyperlink" Target="https://www.utb.cz/univerzita/uredni-deska/vnitrni-normy-a-predpisy/" TargetMode="External"/><Relationship Id="rId96"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www.nusl.cz/ntk/nusl-200844" TargetMode="External"/><Relationship Id="rId28" Type="http://schemas.openxmlformats.org/officeDocument/2006/relationships/hyperlink" Target="https://is.vsh.cz/auth/osoba/14454" TargetMode="External"/><Relationship Id="rId49" Type="http://schemas.openxmlformats.org/officeDocument/2006/relationships/hyperlink" Target="https://link.springer.com/chapter/10.1007/978-3-030-64861-9_42" TargetMode="External"/><Relationship Id="rId114" Type="http://schemas.openxmlformats.org/officeDocument/2006/relationships/hyperlink" Target="https://fame.utb.cz/mdocs-posts/pravidla-prubehu-studia-ve-studijnich-programech-uskutecnovanych-na-fakulte-managementu-a-ekonomiky/" TargetMode="External"/><Relationship Id="rId119" Type="http://schemas.openxmlformats.org/officeDocument/2006/relationships/header" Target="header1.xml"/><Relationship Id="rId44" Type="http://schemas.openxmlformats.org/officeDocument/2006/relationships/hyperlink" Target="https://zenodo.org/record/3386436" TargetMode="External"/><Relationship Id="rId60" Type="http://schemas.openxmlformats.org/officeDocument/2006/relationships/hyperlink" Target="http://uni-obuda.hu/journal/Hrbackova_Stojanovic_Tucek_Hrusecka_94.pdf" TargetMode="External"/><Relationship Id="rId65" Type="http://schemas.openxmlformats.org/officeDocument/2006/relationships/hyperlink" Target="https://www.sciencedirect.com/science/article/pii/S0278431919307996" TargetMode="External"/><Relationship Id="rId81" Type="http://schemas.openxmlformats.org/officeDocument/2006/relationships/hyperlink" Target="https://www.utb.cz/mdocs-posts/3-uplne-zneni-radu-pro-tvorbu-schvalovani-uskutecnovani-a-zmen-studijnich-programu-utb-ve-zline/" TargetMode="External"/><Relationship Id="rId86" Type="http://schemas.openxmlformats.org/officeDocument/2006/relationships/hyperlink" Target="https://www.utb.cz/mdocs-posts/3-uplne-zneni-studijniho-a-zkusebniho-radu-utb-ve-zline/"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vyhledavac-oboru/ekonomika-podniku-a-podnikani-mgr/podnikani-ve-sluzbach-cestovniho-ruchu-mgr/"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s://is.vsh.cz/auth/publication/26165/cs/Identification-of-consumer-behavior-based-on-price-elasticity-A-case-study-of-the-Prague-market-of-accommodation-services/Petricek-Chalupa-Chadt?vysl=435214;vysledek=17325" TargetMode="External"/><Relationship Id="rId109" Type="http://schemas.openxmlformats.org/officeDocument/2006/relationships/hyperlink" Target="https://fame.utb.cz/mdocs-posts/pravidla-prubehu-studia-ve-studijnich-programech-uskutecnovanych-na-fakulte-managementu-a-ekonomiky/" TargetMode="External"/><Relationship Id="rId34" Type="http://schemas.openxmlformats.org/officeDocument/2006/relationships/hyperlink" Target="https://is.vsh.cz/auth/osoba/14454" TargetMode="External"/><Relationship Id="rId50" Type="http://schemas.openxmlformats.org/officeDocument/2006/relationships/hyperlink" Target="https://www.scopus.com/record/display.uri?eid=2-s2.0-85084565870&amp;origin=resultslist" TargetMode="External"/><Relationship Id="rId55" Type="http://schemas.openxmlformats.org/officeDocument/2006/relationships/hyperlink" Target="http://dx.doi.org/10.15240/tul/001/2016-1-013" TargetMode="External"/><Relationship Id="rId76" Type="http://schemas.openxmlformats.org/officeDocument/2006/relationships/image" Target="media/image1.gif"/><Relationship Id="rId97" Type="http://schemas.openxmlformats.org/officeDocument/2006/relationships/hyperlink" Target="https://www.utb.cz/mdocs-posts/smernice-rektora-c-16-2021/" TargetMode="External"/><Relationship Id="rId104" Type="http://schemas.openxmlformats.org/officeDocument/2006/relationships/hyperlink" Target="https://fame.utb.cz/mdocs-posts/plan-realizace-strategickeho-zameru-fakulty-managementu-a-ekonomiky-utb-ve-zline-na-obdobi-21-pro-rok-2021/" TargetMode="External"/><Relationship Id="rId120"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www.dokbat.utb.cz" TargetMode="External"/><Relationship Id="rId92" Type="http://schemas.openxmlformats.org/officeDocument/2006/relationships/hyperlink" Target="https://fame.utb.cz/o-fakulte/uredni-deska/vnitrni-normy-a-predpisy/" TargetMode="External"/><Relationship Id="rId2" Type="http://schemas.openxmlformats.org/officeDocument/2006/relationships/customXml" Target="../customXml/item2.xml"/><Relationship Id="rId29" Type="http://schemas.openxmlformats.org/officeDocument/2006/relationships/hyperlink" Target="https://is.vsh.cz/auth/publication/27406/cs/Impact-of-National-Measures-Connected-to-Covid-19-Pandemic-on-the-Hotel-Front-Office-Communication-Themes/Chalupa-Chadt-Jenckova?vysl=435214;vysledek=17325" TargetMode="External"/><Relationship Id="rId24" Type="http://schemas.openxmlformats.org/officeDocument/2006/relationships/hyperlink" Target="http://www.inforum.cz/sbornik/2016/7" TargetMode="External"/><Relationship Id="rId40" Type="http://schemas.openxmlformats.org/officeDocument/2006/relationships/hyperlink" Target="https://is.vsh.cz/auth/osoba/14454" TargetMode="External"/><Relationship Id="rId45" Type="http://schemas.openxmlformats.org/officeDocument/2006/relationships/hyperlink" Target="https://doi.org/10.2478/topling-2021-0005" TargetMode="External"/><Relationship Id="rId66" Type="http://schemas.openxmlformats.org/officeDocument/2006/relationships/hyperlink" Target="https://www.sciencedirect.com/science/article/pii/S0261517718303121" TargetMode="External"/><Relationship Id="rId87" Type="http://schemas.openxmlformats.org/officeDocument/2006/relationships/hyperlink" Target="https://www.utb.cz/univerzita/uredni-deska/ruzne/zprava-o-vnitrnim-hodnoceni-kvality-utb-ve-zline/" TargetMode="External"/><Relationship Id="rId110" Type="http://schemas.openxmlformats.org/officeDocument/2006/relationships/hyperlink" Target="https://fame.utb.cz/mdocs-posts/pravidla-prubehu-studia-ve-studijnich-programech-uskutecnovanych-na-fakulte-managementu-a-ekonomiky/" TargetMode="External"/><Relationship Id="rId115" Type="http://schemas.openxmlformats.org/officeDocument/2006/relationships/hyperlink" Target="https://www.utb.cz/mdocs-posts/3-uplne-zneni-studijniho-a-zkusebniho-radu-utb-ve-zline/" TargetMode="External"/><Relationship Id="rId61" Type="http://schemas.openxmlformats.org/officeDocument/2006/relationships/hyperlink" Target="https://www.sciencedirect.com/science/article/pii/S0263224118300952" TargetMode="External"/><Relationship Id="rId82" Type="http://schemas.openxmlformats.org/officeDocument/2006/relationships/hyperlink" Target="https://www.utb.cz/mdocs-posts/smernice-rektora-c-12-2021/"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s://is.vsh.cz/auth/osoba/10522" TargetMode="External"/><Relationship Id="rId35" Type="http://schemas.openxmlformats.org/officeDocument/2006/relationships/hyperlink" Target="https://is.vsh.cz/auth/publication/26985/cs/The-Perception-of-Soft-Skills-and-Their-Training-at-Hotel-Front-Office-in-Connection-to-CoVid-19-Pandemics/Chalupa-Chadt?vysl=435214;vysledek=17325" TargetMode="External"/><Relationship Id="rId56" Type="http://schemas.openxmlformats.org/officeDocument/2006/relationships/hyperlink" Target="https://www.mdpi.com/2076-3417/9/9/1846" TargetMode="External"/><Relationship Id="rId77" Type="http://schemas.openxmlformats.org/officeDocument/2006/relationships/hyperlink" Target="https://www.utb.cz/mdocs-posts/v-uplne-zneni-statutu-utb-ve-zline/" TargetMode="External"/><Relationship Id="rId100" Type="http://schemas.openxmlformats.org/officeDocument/2006/relationships/hyperlink" Target="https://www.utb.cz/mdocs-posts/v-uplne-zneni-statutu-utb-ve-zline/" TargetMode="External"/><Relationship Id="rId105" Type="http://schemas.openxmlformats.org/officeDocument/2006/relationships/hyperlink" Target="https://fame.utb.cz/o-fakulte/mezinarodni-vztahy/" TargetMode="External"/><Relationship Id="rId8" Type="http://schemas.openxmlformats.org/officeDocument/2006/relationships/webSettings" Target="webSettings.xml"/><Relationship Id="rId51" Type="http://schemas.openxmlformats.org/officeDocument/2006/relationships/hyperlink" Target="https://businessperspectives.org/problems-and-perspectives-in-management/issue-350/appraisal-of-the-factors-contributing-to-european-small-and-medium-enterprises-innovation-performance" TargetMode="External"/><Relationship Id="rId72" Type="http://schemas.openxmlformats.org/officeDocument/2006/relationships/hyperlink" Target="http://stag.utb.cz/portal/" TargetMode="External"/><Relationship Id="rId93" Type="http://schemas.openxmlformats.org/officeDocument/2006/relationships/hyperlink" Target="https://jobcentrum.utb.cz/" TargetMode="External"/><Relationship Id="rId98" Type="http://schemas.openxmlformats.org/officeDocument/2006/relationships/hyperlink" Target="https://akademickaporadna.utb.cz/" TargetMode="External"/><Relationship Id="rId121"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doi.org/10.1186/s13561-021-00337-9" TargetMode="External"/><Relationship Id="rId46" Type="http://schemas.openxmlformats.org/officeDocument/2006/relationships/hyperlink" Target="https://doi.org/10.4000/lidil.7377" TargetMode="External"/><Relationship Id="rId67" Type="http://schemas.openxmlformats.org/officeDocument/2006/relationships/hyperlink" Target="https://journals.vgtu.lt/index.php/JBEM/article/view/9659" TargetMode="External"/><Relationship Id="rId116" Type="http://schemas.openxmlformats.org/officeDocument/2006/relationships/hyperlink" Target="https://fame.utb.cz/mdocs-posts/pravidla-prubehu-studia-ve-studijnich-programech-uskutecnovanych-na-fakulte-managementu-a-ekonomiky/"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is.vsh.cz/auth/publication/25665/cs/Impaktovany-clanek-Sugar-vs-Stevia-rebaudiana-Evaluation-of-Sugar-Substitute-in-Production-of-Strawberry-Ice-Cream-Mixture-in-Terms-of-Healthy-Lifestyle-Management/Chadt-Merhaut?vysl=435214;vysledek=17325" TargetMode="External"/><Relationship Id="rId62" Type="http://schemas.openxmlformats.org/officeDocument/2006/relationships/hyperlink" Target="http://www.ekonomie-management.cz/en/archiv/search/detail/1773-market-orientation-of-business-schools-a-development-opportunity-for-the-business-model-of-university-business-schools-in-transition-countries/" TargetMode="External"/><Relationship Id="rId83" Type="http://schemas.openxmlformats.org/officeDocument/2006/relationships/hyperlink" Target="https://www.utb.cz/mdocs-posts/smernice-rektora-c-18-2020/" TargetMode="External"/><Relationship Id="rId88" Type="http://schemas.openxmlformats.org/officeDocument/2006/relationships/hyperlink" Target="https://www.utb.cz/univerzita/uredni-deska/ruzne/zprava-o-vnitrnim-hodnoceni-kvality-utb-ve-zline/" TargetMode="External"/><Relationship Id="rId111" Type="http://schemas.openxmlformats.org/officeDocument/2006/relationships/hyperlink" Target="https://www.utb.cz/mdocs-posts/3-uplne-zneni-studijniho-a-zkusebniho-radu-utb-ve-zline/" TargetMode="External"/><Relationship Id="rId1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6" Type="http://schemas.openxmlformats.org/officeDocument/2006/relationships/hyperlink" Target="https://is.vsh.cz/auth/osoba/14750" TargetMode="External"/><Relationship Id="rId57" Type="http://schemas.openxmlformats.org/officeDocument/2006/relationships/hyperlink" Target="https://search.proquest.com/docview/1916720788?pq-origsite=gscholar" TargetMode="External"/><Relationship Id="rId106" Type="http://schemas.openxmlformats.org/officeDocument/2006/relationships/hyperlink" Target="https://www.utb.cz/mdocs-posts/3-uplne-zneni-studijniho-a-zkusebniho-radu-utb-ve-zline/" TargetMode="External"/><Relationship Id="rId10" Type="http://schemas.openxmlformats.org/officeDocument/2006/relationships/endnotes" Target="endnotes.xml"/><Relationship Id="rId31" Type="http://schemas.openxmlformats.org/officeDocument/2006/relationships/hyperlink" Target="https://is.vsh.cz/auth/osoba/14750" TargetMode="External"/><Relationship Id="rId52" Type="http://schemas.openxmlformats.org/officeDocument/2006/relationships/hyperlink" Target="https://doi.org/10.21003/ea.V166-20" TargetMode="External"/><Relationship Id="rId73" Type="http://schemas.openxmlformats.org/officeDocument/2006/relationships/hyperlink" Target="http://digilib.k.utb.cz" TargetMode="External"/><Relationship Id="rId78" Type="http://schemas.openxmlformats.org/officeDocument/2006/relationships/hyperlink" Target="https://www.utb.cz/mdocs-posts/ii-uplne-zneni-pravidel-systemu-zajistovani-kvality/" TargetMode="External"/><Relationship Id="rId94" Type="http://schemas.openxmlformats.org/officeDocument/2006/relationships/hyperlink" Target="https://akademickaporadna.utb.cz/" TargetMode="External"/><Relationship Id="rId99" Type="http://schemas.openxmlformats.org/officeDocument/2006/relationships/hyperlink" Target="https://www.utb.cz/?mdocs-file=6496" TargetMode="External"/><Relationship Id="rId101" Type="http://schemas.openxmlformats.org/officeDocument/2006/relationships/hyperlink" Target="https://www.utb.cz/?mdocs-file=6506" TargetMode="External"/><Relationship Id="rId1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B69552E04F10489B6292703FAA979D" ma:contentTypeVersion="14" ma:contentTypeDescription="Vytvoří nový dokument" ma:contentTypeScope="" ma:versionID="68b1e9398c9b222e085870f8ee772fb0">
  <xsd:schema xmlns:xsd="http://www.w3.org/2001/XMLSchema" xmlns:xs="http://www.w3.org/2001/XMLSchema" xmlns:p="http://schemas.microsoft.com/office/2006/metadata/properties" xmlns:ns3="642ba918-abf5-4b24-be86-5971c7630f93" xmlns:ns4="d767f227-c150-40d9-80d4-012dd8b6053b" targetNamespace="http://schemas.microsoft.com/office/2006/metadata/properties" ma:root="true" ma:fieldsID="a737f06ac95cbca956d33935af1fec70" ns3:_="" ns4:_="">
    <xsd:import namespace="642ba918-abf5-4b24-be86-5971c7630f93"/>
    <xsd:import namespace="d767f227-c150-40d9-80d4-012dd8b605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ba918-abf5-4b24-be86-5971c7630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67f227-c150-40d9-80d4-012dd8b6053b"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69D09-702A-46AD-94D4-9F011D11A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ba918-abf5-4b24-be86-5971c7630f93"/>
    <ds:schemaRef ds:uri="d767f227-c150-40d9-80d4-012dd8b60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1911F-E752-4BF0-8D3A-5EABBB76DCB2}">
  <ds:schemaRefs>
    <ds:schemaRef ds:uri="http://schemas.microsoft.com/sharepoint/v3/contenttype/forms"/>
  </ds:schemaRefs>
</ds:datastoreItem>
</file>

<file path=customXml/itemProps3.xml><?xml version="1.0" encoding="utf-8"?>
<ds:datastoreItem xmlns:ds="http://schemas.openxmlformats.org/officeDocument/2006/customXml" ds:itemID="{2BAE1DFD-83C7-48F8-934E-8928840AFD7A}">
  <ds:schemaRefs>
    <ds:schemaRef ds:uri="http://purl.org/dc/dcmitype/"/>
    <ds:schemaRef ds:uri="http://schemas.microsoft.com/office/2006/metadata/properties"/>
    <ds:schemaRef ds:uri="642ba918-abf5-4b24-be86-5971c7630f93"/>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d767f227-c150-40d9-80d4-012dd8b6053b"/>
    <ds:schemaRef ds:uri="http://purl.org/dc/terms/"/>
  </ds:schemaRefs>
</ds:datastoreItem>
</file>

<file path=customXml/itemProps4.xml><?xml version="1.0" encoding="utf-8"?>
<ds:datastoreItem xmlns:ds="http://schemas.openxmlformats.org/officeDocument/2006/customXml" ds:itemID="{8BCA0AE0-0BF9-4319-B5EC-90B32309A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122</Pages>
  <Words>48996</Words>
  <Characters>289083</Characters>
  <Application>Microsoft Office Word</Application>
  <DocSecurity>0</DocSecurity>
  <Lines>2409</Lines>
  <Paragraphs>674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Habrovanská</dc:creator>
  <cp:keywords/>
  <dc:description/>
  <cp:lastModifiedBy>Pavla Trefilová</cp:lastModifiedBy>
  <cp:revision>12</cp:revision>
  <cp:lastPrinted>2021-11-19T13:49:00Z</cp:lastPrinted>
  <dcterms:created xsi:type="dcterms:W3CDTF">2022-05-11T14:08:00Z</dcterms:created>
  <dcterms:modified xsi:type="dcterms:W3CDTF">2022-05-13T17:15:00Z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0x01010081B69552E04F10489B6292703FAA979D</vt:lpwstr>
  </property>
</Properties>
</file>